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footer16.xml" ContentType="application/vnd.openxmlformats-officedocument.wordprocessingml.footer+xml"/>
  <Override PartName="/word/header16.xml" ContentType="application/vnd.openxmlformats-officedocument.wordprocessingml.header+xml"/>
  <Override PartName="/word/footer17.xml" ContentType="application/vnd.openxmlformats-officedocument.wordprocessingml.footer+xml"/>
  <Override PartName="/word/header17.xml" ContentType="application/vnd.openxmlformats-officedocument.wordprocessingml.header+xml"/>
  <Override PartName="/word/footer18.xml" ContentType="application/vnd.openxmlformats-officedocument.wordprocessingml.footer+xml"/>
  <Override PartName="/word/header18.xml" ContentType="application/vnd.openxmlformats-officedocument.wordprocessingml.header+xml"/>
  <Override PartName="/word/footer19.xml" ContentType="application/vnd.openxmlformats-officedocument.wordprocessingml.footer+xml"/>
  <Override PartName="/word/header19.xml" ContentType="application/vnd.openxmlformats-officedocument.wordprocessingml.header+xml"/>
  <Override PartName="/word/footer20.xml" ContentType="application/vnd.openxmlformats-officedocument.wordprocessingml.footer+xml"/>
  <Override PartName="/word/header20.xml" ContentType="application/vnd.openxmlformats-officedocument.wordprocessingml.header+xml"/>
  <Override PartName="/word/footer21.xml" ContentType="application/vnd.openxmlformats-officedocument.wordprocessingml.footer+xml"/>
  <Override PartName="/word/header21.xml" ContentType="application/vnd.openxmlformats-officedocument.wordprocessingml.header+xml"/>
  <Override PartName="/word/footer22.xml" ContentType="application/vnd.openxmlformats-officedocument.wordprocessingml.footer+xml"/>
  <Override PartName="/word/header22.xml" ContentType="application/vnd.openxmlformats-officedocument.wordprocessingml.header+xml"/>
  <Override PartName="/word/footer23.xml" ContentType="application/vnd.openxmlformats-officedocument.wordprocessingml.footer+xml"/>
  <Override PartName="/word/header23.xml" ContentType="application/vnd.openxmlformats-officedocument.wordprocessingml.header+xml"/>
  <Override PartName="/word/footer24.xml" ContentType="application/vnd.openxmlformats-officedocument.wordprocessingml.footer+xml"/>
  <Override PartName="/word/header24.xml" ContentType="application/vnd.openxmlformats-officedocument.wordprocessingml.header+xml"/>
  <Override PartName="/word/footer25.xml" ContentType="application/vnd.openxmlformats-officedocument.wordprocessingml.footer+xml"/>
  <Override PartName="/word/header25.xml" ContentType="application/vnd.openxmlformats-officedocument.wordprocessingml.header+xml"/>
  <Override PartName="/word/footer26.xml" ContentType="application/vnd.openxmlformats-officedocument.wordprocessingml.footer+xml"/>
  <Override PartName="/word/header26.xml" ContentType="application/vnd.openxmlformats-officedocument.wordprocessingml.header+xml"/>
  <Override PartName="/word/footer27.xml" ContentType="application/vnd.openxmlformats-officedocument.wordprocessingml.footer+xml"/>
  <Override PartName="/word/header27.xml" ContentType="application/vnd.openxmlformats-officedocument.wordprocessingml.header+xml"/>
  <Override PartName="/word/footer28.xml" ContentType="application/vnd.openxmlformats-officedocument.wordprocessingml.footer+xml"/>
  <Override PartName="/word/header28.xml" ContentType="application/vnd.openxmlformats-officedocument.wordprocessingml.header+xml"/>
  <Override PartName="/word/footer29.xml" ContentType="application/vnd.openxmlformats-officedocument.wordprocessingml.footer+xml"/>
  <Override PartName="/word/header29.xml" ContentType="application/vnd.openxmlformats-officedocument.wordprocessingml.header+xml"/>
  <Override PartName="/word/footer30.xml" ContentType="application/vnd.openxmlformats-officedocument.wordprocessingml.footer+xml"/>
  <Override PartName="/word/header30.xml" ContentType="application/vnd.openxmlformats-officedocument.wordprocessingml.header+xml"/>
  <Override PartName="/word/footer31.xml" ContentType="application/vnd.openxmlformats-officedocument.wordprocessingml.footer+xml"/>
  <Override PartName="/word/header31.xml" ContentType="application/vnd.openxmlformats-officedocument.wordprocessingml.header+xml"/>
  <Override PartName="/word/footer32.xml" ContentType="application/vnd.openxmlformats-officedocument.wordprocessingml.footer+xml"/>
  <Override PartName="/word/header32.xml" ContentType="application/vnd.openxmlformats-officedocument.wordprocessingml.header+xml"/>
  <Override PartName="/word/footer33.xml" ContentType="application/vnd.openxmlformats-officedocument.wordprocessingml.footer+xml"/>
  <Override PartName="/word/header33.xml" ContentType="application/vnd.openxmlformats-officedocument.wordprocessingml.header+xml"/>
  <Override PartName="/word/footer34.xml" ContentType="application/vnd.openxmlformats-officedocument.wordprocessingml.footer+xml"/>
  <Override PartName="/word/header34.xml" ContentType="application/vnd.openxmlformats-officedocument.wordprocessingml.header+xml"/>
  <Override PartName="/word/footer35.xml" ContentType="application/vnd.openxmlformats-officedocument.wordprocessingml.footer+xml"/>
  <Override PartName="/word/header35.xml" ContentType="application/vnd.openxmlformats-officedocument.wordprocessingml.header+xml"/>
  <Override PartName="/word/footer36.xml" ContentType="application/vnd.openxmlformats-officedocument.wordprocessingml.footer+xml"/>
  <Override PartName="/word/header36.xml" ContentType="application/vnd.openxmlformats-officedocument.wordprocessingml.header+xml"/>
  <Override PartName="/word/footer37.xml" ContentType="application/vnd.openxmlformats-officedocument.wordprocessingml.footer+xml"/>
  <Override PartName="/word/header37.xml" ContentType="application/vnd.openxmlformats-officedocument.wordprocessingml.header+xml"/>
  <Override PartName="/word/footer38.xml" ContentType="application/vnd.openxmlformats-officedocument.wordprocessingml.footer+xml"/>
  <Override PartName="/word/header38.xml" ContentType="application/vnd.openxmlformats-officedocument.wordprocessingml.header+xml"/>
  <Override PartName="/word/footer39.xml" ContentType="application/vnd.openxmlformats-officedocument.wordprocessingml.footer+xml"/>
  <Override PartName="/word/header39.xml" ContentType="application/vnd.openxmlformats-officedocument.wordprocessingml.header+xml"/>
  <Override PartName="/word/footer40.xml" ContentType="application/vnd.openxmlformats-officedocument.wordprocessingml.footer+xml"/>
  <Override PartName="/word/header40.xml" ContentType="application/vnd.openxmlformats-officedocument.wordprocessingml.header+xml"/>
  <Override PartName="/word/footer41.xml" ContentType="application/vnd.openxmlformats-officedocument.wordprocessingml.footer+xml"/>
  <Override PartName="/word/header41.xml" ContentType="application/vnd.openxmlformats-officedocument.wordprocessingml.header+xml"/>
  <Override PartName="/word/footer42.xml" ContentType="application/vnd.openxmlformats-officedocument.wordprocessingml.footer+xml"/>
  <Override PartName="/word/header42.xml" ContentType="application/vnd.openxmlformats-officedocument.wordprocessingml.header+xml"/>
  <Override PartName="/word/footer43.xml" ContentType="application/vnd.openxmlformats-officedocument.wordprocessingml.footer+xml"/>
  <Override PartName="/word/header43.xml" ContentType="application/vnd.openxmlformats-officedocument.wordprocessingml.header+xml"/>
  <Override PartName="/word/footer44.xml" ContentType="application/vnd.openxmlformats-officedocument.wordprocessingml.footer+xml"/>
  <Override PartName="/word/header44.xml" ContentType="application/vnd.openxmlformats-officedocument.wordprocessingml.header+xml"/>
  <Override PartName="/word/footer45.xml" ContentType="application/vnd.openxmlformats-officedocument.wordprocessingml.footer+xml"/>
  <Override PartName="/word/header45.xml" ContentType="application/vnd.openxmlformats-officedocument.wordprocessingml.header+xml"/>
  <Override PartName="/word/footer46.xml" ContentType="application/vnd.openxmlformats-officedocument.wordprocessingml.footer+xml"/>
  <Override PartName="/word/header46.xml" ContentType="application/vnd.openxmlformats-officedocument.wordprocessingml.header+xml"/>
  <Override PartName="/word/footer4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103"/>
      </w:tblGrid>
      <w:tr w:rsidR="00AD4AED" w:rsidRPr="00B87054" w14:paraId="58CA098D" w14:textId="77777777" w:rsidTr="00AD4AED">
        <w:trPr>
          <w:trHeight w:val="222"/>
          <w:jc w:val="center"/>
        </w:trPr>
        <w:tc>
          <w:tcPr>
            <w:tcW w:w="2943" w:type="dxa"/>
            <w:shd w:val="clear" w:color="auto" w:fill="auto"/>
          </w:tcPr>
          <w:p w14:paraId="3AAE5F9F" w14:textId="77777777" w:rsidR="00AD4AED" w:rsidRPr="00B87054" w:rsidRDefault="00AD4AED" w:rsidP="00F03C1E">
            <w:pPr>
              <w:spacing w:after="0"/>
            </w:pPr>
            <w:r w:rsidRPr="00B87054">
              <w:t>CCI</w:t>
            </w:r>
          </w:p>
        </w:tc>
        <w:tc>
          <w:tcPr>
            <w:tcW w:w="5103" w:type="dxa"/>
            <w:shd w:val="clear" w:color="auto" w:fill="auto"/>
          </w:tcPr>
          <w:p w14:paraId="4E972B48" w14:textId="77777777" w:rsidR="00AD4AED" w:rsidRPr="00B87054" w:rsidRDefault="00AD4AED" w:rsidP="00F03C1E">
            <w:pPr>
              <w:spacing w:after="0"/>
              <w:jc w:val="left"/>
              <w:rPr>
                <w:i/>
                <w:color w:val="8DB3E2"/>
                <w:sz w:val="18"/>
                <w:lang w:val="en-US"/>
              </w:rPr>
            </w:pPr>
            <w:r w:rsidRPr="00B87054">
              <w:rPr>
                <w:i/>
                <w:color w:val="8DB3E2"/>
                <w:sz w:val="18"/>
              </w:rPr>
              <w:t xml:space="preserve">&lt;0.1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="15" </w:t>
            </w:r>
            <w:proofErr w:type="spellStart"/>
            <w:r w:rsidRPr="00B87054">
              <w:rPr>
                <w:i/>
                <w:color w:val="8DB3E2"/>
                <w:sz w:val="18"/>
              </w:rPr>
              <w:t>input</w:t>
            </w:r>
            <w:proofErr w:type="spellEnd"/>
            <w:r w:rsidRPr="00B87054">
              <w:rPr>
                <w:i/>
                <w:color w:val="8DB3E2"/>
                <w:sz w:val="18"/>
              </w:rPr>
              <w:t>="S" “SME”&gt;</w:t>
            </w:r>
            <w:r w:rsidRPr="00B87054">
              <w:rPr>
                <w:rStyle w:val="FootnoteReference"/>
                <w:i/>
                <w:color w:val="8DB3E2"/>
                <w:sz w:val="18"/>
              </w:rPr>
              <w:footnoteReference w:id="1"/>
            </w:r>
          </w:p>
          <w:p w14:paraId="18643ECD" w14:textId="77777777" w:rsidR="00CD3858" w:rsidRPr="00B87054" w:rsidRDefault="00CD3858" w:rsidP="00CD3858">
            <w:pPr>
              <w:pStyle w:val="Sous-titreobjet"/>
              <w:jc w:val="both"/>
              <w:rPr>
                <w:noProof/>
                <w:lang w:val="en-US"/>
              </w:rPr>
            </w:pPr>
            <w:r w:rsidRPr="00B87054">
              <w:rPr>
                <w:b w:val="0"/>
              </w:rPr>
              <w:t>CCI 2014BG16M1OP002</w:t>
            </w:r>
          </w:p>
        </w:tc>
      </w:tr>
      <w:tr w:rsidR="00AD4AED" w:rsidRPr="00B87054" w14:paraId="05549C52" w14:textId="77777777" w:rsidTr="00AD4AED">
        <w:trPr>
          <w:trHeight w:val="269"/>
          <w:jc w:val="center"/>
        </w:trPr>
        <w:tc>
          <w:tcPr>
            <w:tcW w:w="2943" w:type="dxa"/>
            <w:shd w:val="clear" w:color="auto" w:fill="auto"/>
          </w:tcPr>
          <w:p w14:paraId="59DD4036" w14:textId="77777777" w:rsidR="00AD4AED" w:rsidRPr="00B87054" w:rsidRDefault="00AD4AED" w:rsidP="00F03C1E">
            <w:pPr>
              <w:spacing w:after="0"/>
            </w:pPr>
            <w:r w:rsidRPr="00B87054">
              <w:t>Наименование</w:t>
            </w:r>
          </w:p>
        </w:tc>
        <w:tc>
          <w:tcPr>
            <w:tcW w:w="5103" w:type="dxa"/>
            <w:shd w:val="clear" w:color="auto" w:fill="auto"/>
          </w:tcPr>
          <w:p w14:paraId="17F5373A" w14:textId="77777777" w:rsidR="00AD4AED" w:rsidRPr="00B87054" w:rsidRDefault="00AD4AED" w:rsidP="00F03C1E">
            <w:pPr>
              <w:spacing w:after="0"/>
              <w:jc w:val="left"/>
              <w:rPr>
                <w:i/>
                <w:color w:val="8DB3E2"/>
                <w:sz w:val="18"/>
              </w:rPr>
            </w:pPr>
            <w:r w:rsidRPr="00B87054">
              <w:rPr>
                <w:i/>
                <w:color w:val="8DB3E2"/>
                <w:sz w:val="18"/>
              </w:rPr>
              <w:t xml:space="preserve">&lt;0.2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="M"“SME &gt;</w:t>
            </w:r>
          </w:p>
          <w:p w14:paraId="35547D38" w14:textId="77777777" w:rsidR="00204D6C" w:rsidRPr="00B87054" w:rsidRDefault="00204D6C" w:rsidP="00F03C1E">
            <w:pPr>
              <w:spacing w:after="0"/>
              <w:jc w:val="left"/>
              <w:rPr>
                <w:i/>
                <w:color w:val="8DB3E2"/>
                <w:sz w:val="18"/>
                <w:szCs w:val="18"/>
              </w:rPr>
            </w:pPr>
            <w:r w:rsidRPr="00B87054">
              <w:t>ОПЕРАТИВНА ПРОГРАМА „ОКОЛНА СРЕДА 2014-2020 г.“</w:t>
            </w:r>
          </w:p>
        </w:tc>
      </w:tr>
      <w:tr w:rsidR="00AD4AED" w:rsidRPr="00B87054" w14:paraId="2DFAB891" w14:textId="77777777" w:rsidTr="00AD4AED">
        <w:trPr>
          <w:trHeight w:val="138"/>
          <w:jc w:val="center"/>
        </w:trPr>
        <w:tc>
          <w:tcPr>
            <w:tcW w:w="2943" w:type="dxa"/>
            <w:shd w:val="clear" w:color="auto" w:fill="auto"/>
          </w:tcPr>
          <w:p w14:paraId="19FDBA80" w14:textId="77777777" w:rsidR="00AD4AED" w:rsidRPr="00B87054" w:rsidRDefault="00AD4AED" w:rsidP="00F03C1E">
            <w:pPr>
              <w:spacing w:after="0"/>
            </w:pPr>
            <w:r w:rsidRPr="00B87054">
              <w:t>Версия</w:t>
            </w:r>
          </w:p>
        </w:tc>
        <w:tc>
          <w:tcPr>
            <w:tcW w:w="5103" w:type="dxa"/>
            <w:shd w:val="clear" w:color="auto" w:fill="auto"/>
          </w:tcPr>
          <w:p w14:paraId="35E889A2" w14:textId="77777777" w:rsidR="00AD4AED" w:rsidRPr="00B87054" w:rsidRDefault="00AD4AED" w:rsidP="00F03C1E">
            <w:pPr>
              <w:spacing w:after="0"/>
              <w:jc w:val="left"/>
              <w:rPr>
                <w:i/>
                <w:color w:val="8DB3E2"/>
                <w:sz w:val="18"/>
                <w:lang w:val="en-US"/>
              </w:rPr>
            </w:pPr>
            <w:r w:rsidRPr="00B87054">
              <w:rPr>
                <w:i/>
                <w:color w:val="8DB3E2"/>
                <w:sz w:val="18"/>
              </w:rPr>
              <w:t xml:space="preserve">&lt;0.3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="G"“SME &gt;</w:t>
            </w:r>
          </w:p>
          <w:p w14:paraId="34F4CA1E" w14:textId="77777777" w:rsidR="00CD3858" w:rsidRPr="00B87054" w:rsidRDefault="004F7497" w:rsidP="00F03C1E">
            <w:pPr>
              <w:spacing w:after="0"/>
              <w:jc w:val="left"/>
              <w:rPr>
                <w:i/>
                <w:color w:val="8DB3E2"/>
                <w:sz w:val="18"/>
                <w:szCs w:val="18"/>
              </w:rPr>
            </w:pPr>
            <w:r w:rsidRPr="00B87054">
              <w:rPr>
                <w:lang w:val="en-US"/>
              </w:rPr>
              <w:t>4</w:t>
            </w:r>
            <w:r w:rsidR="009F616B" w:rsidRPr="00B87054">
              <w:t>.0</w:t>
            </w:r>
          </w:p>
        </w:tc>
      </w:tr>
      <w:tr w:rsidR="00AD4AED" w:rsidRPr="00B87054" w14:paraId="3910684C" w14:textId="77777777" w:rsidTr="00AD4AED">
        <w:trPr>
          <w:jc w:val="center"/>
        </w:trPr>
        <w:tc>
          <w:tcPr>
            <w:tcW w:w="2943" w:type="dxa"/>
            <w:shd w:val="clear" w:color="auto" w:fill="auto"/>
          </w:tcPr>
          <w:p w14:paraId="06875A16" w14:textId="77777777" w:rsidR="00AD4AED" w:rsidRPr="00B87054" w:rsidRDefault="00AD4AED" w:rsidP="008C66F2">
            <w:pPr>
              <w:spacing w:after="0"/>
            </w:pPr>
            <w:r w:rsidRPr="00B87054">
              <w:t>Първа година</w:t>
            </w:r>
          </w:p>
        </w:tc>
        <w:tc>
          <w:tcPr>
            <w:tcW w:w="5103" w:type="dxa"/>
            <w:shd w:val="clear" w:color="auto" w:fill="auto"/>
          </w:tcPr>
          <w:p w14:paraId="1197B571" w14:textId="77777777" w:rsidR="00AD4AED" w:rsidRPr="00B87054" w:rsidRDefault="00AD4AED" w:rsidP="00F03C1E">
            <w:pPr>
              <w:spacing w:after="0"/>
              <w:jc w:val="left"/>
              <w:rPr>
                <w:i/>
                <w:color w:val="8DB3E2"/>
                <w:sz w:val="18"/>
              </w:rPr>
            </w:pPr>
            <w:r w:rsidRPr="00B87054">
              <w:rPr>
                <w:i/>
                <w:color w:val="8DB3E2"/>
                <w:sz w:val="18"/>
              </w:rPr>
              <w:t xml:space="preserve">&lt;0.4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maxlength</w:t>
            </w:r>
            <w:proofErr w:type="spellEnd"/>
            <w:r w:rsidRPr="00B87054">
              <w:rPr>
                <w:i/>
                <w:color w:val="8DB3E2"/>
                <w:sz w:val="18"/>
              </w:rPr>
              <w:t xml:space="preserve">="4" </w:t>
            </w:r>
            <w:proofErr w:type="spellStart"/>
            <w:r w:rsidRPr="00B87054">
              <w:rPr>
                <w:i/>
                <w:color w:val="8DB3E2"/>
                <w:sz w:val="18"/>
              </w:rPr>
              <w:t>input</w:t>
            </w:r>
            <w:proofErr w:type="spellEnd"/>
            <w:r w:rsidRPr="00B87054">
              <w:rPr>
                <w:i/>
                <w:color w:val="8DB3E2"/>
                <w:sz w:val="18"/>
              </w:rPr>
              <w:t>="M"“SME &gt;</w:t>
            </w:r>
          </w:p>
          <w:p w14:paraId="0418736A" w14:textId="77777777" w:rsidR="00204D6C" w:rsidRPr="00B87054" w:rsidRDefault="00204D6C" w:rsidP="00F03C1E">
            <w:pPr>
              <w:spacing w:after="0"/>
              <w:jc w:val="left"/>
              <w:rPr>
                <w:i/>
                <w:color w:val="8DB3E2"/>
                <w:sz w:val="18"/>
                <w:szCs w:val="18"/>
              </w:rPr>
            </w:pPr>
            <w:r w:rsidRPr="00B87054">
              <w:t>2014</w:t>
            </w:r>
          </w:p>
        </w:tc>
      </w:tr>
      <w:tr w:rsidR="00AD4AED" w:rsidRPr="00B87054" w14:paraId="7278A526" w14:textId="77777777" w:rsidTr="00AD4AED">
        <w:trPr>
          <w:jc w:val="center"/>
        </w:trPr>
        <w:tc>
          <w:tcPr>
            <w:tcW w:w="2943" w:type="dxa"/>
            <w:shd w:val="clear" w:color="auto" w:fill="auto"/>
          </w:tcPr>
          <w:p w14:paraId="457E0DB1" w14:textId="77777777" w:rsidR="00AD4AED" w:rsidRPr="00B87054" w:rsidRDefault="00AD4AED" w:rsidP="008C66F2">
            <w:pPr>
              <w:spacing w:after="0"/>
            </w:pPr>
            <w:r w:rsidRPr="00B87054">
              <w:t>Последна година</w:t>
            </w:r>
          </w:p>
        </w:tc>
        <w:tc>
          <w:tcPr>
            <w:tcW w:w="5103" w:type="dxa"/>
            <w:shd w:val="clear" w:color="auto" w:fill="auto"/>
          </w:tcPr>
          <w:p w14:paraId="0FE0103A" w14:textId="77777777" w:rsidR="00AD4AED" w:rsidRPr="00B87054" w:rsidRDefault="00AD4AED" w:rsidP="00F03C1E">
            <w:pPr>
              <w:spacing w:after="0"/>
              <w:jc w:val="left"/>
              <w:rPr>
                <w:i/>
                <w:color w:val="8DB3E2"/>
                <w:sz w:val="18"/>
              </w:rPr>
            </w:pPr>
            <w:r w:rsidRPr="00B87054">
              <w:rPr>
                <w:i/>
                <w:color w:val="8DB3E2"/>
                <w:sz w:val="18"/>
              </w:rPr>
              <w:t xml:space="preserve">&lt;0.5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maxlength</w:t>
            </w:r>
            <w:proofErr w:type="spellEnd"/>
            <w:r w:rsidRPr="00B87054">
              <w:rPr>
                <w:i/>
                <w:color w:val="8DB3E2"/>
                <w:sz w:val="18"/>
              </w:rPr>
              <w:t xml:space="preserve">="4" </w:t>
            </w:r>
            <w:proofErr w:type="spellStart"/>
            <w:r w:rsidRPr="00B87054">
              <w:rPr>
                <w:i/>
                <w:color w:val="8DB3E2"/>
                <w:sz w:val="18"/>
              </w:rPr>
              <w:t>input</w:t>
            </w:r>
            <w:proofErr w:type="spellEnd"/>
            <w:r w:rsidRPr="00B87054">
              <w:rPr>
                <w:i/>
                <w:color w:val="8DB3E2"/>
                <w:sz w:val="18"/>
              </w:rPr>
              <w:t>="M"“SME &gt;</w:t>
            </w:r>
          </w:p>
          <w:p w14:paraId="21DB3B24" w14:textId="77777777" w:rsidR="00204D6C" w:rsidRPr="00B87054" w:rsidRDefault="00204D6C" w:rsidP="00F03C1E">
            <w:pPr>
              <w:spacing w:after="0"/>
              <w:jc w:val="left"/>
              <w:rPr>
                <w:i/>
                <w:color w:val="8DB3E2"/>
                <w:sz w:val="18"/>
                <w:szCs w:val="18"/>
              </w:rPr>
            </w:pPr>
            <w:r w:rsidRPr="00B87054">
              <w:t>2020</w:t>
            </w:r>
          </w:p>
        </w:tc>
      </w:tr>
      <w:tr w:rsidR="00AD4AED" w:rsidRPr="00B87054" w14:paraId="4477D446" w14:textId="77777777" w:rsidTr="00AD4AED">
        <w:trPr>
          <w:jc w:val="center"/>
        </w:trPr>
        <w:tc>
          <w:tcPr>
            <w:tcW w:w="2943" w:type="dxa"/>
            <w:shd w:val="clear" w:color="auto" w:fill="auto"/>
          </w:tcPr>
          <w:p w14:paraId="1964912D" w14:textId="77777777" w:rsidR="00AD4AED" w:rsidRPr="00B87054" w:rsidRDefault="00AD4AED" w:rsidP="008C66F2">
            <w:pPr>
              <w:spacing w:after="0"/>
            </w:pPr>
            <w:r w:rsidRPr="00B87054">
              <w:t>Допустими от</w:t>
            </w:r>
          </w:p>
        </w:tc>
        <w:tc>
          <w:tcPr>
            <w:tcW w:w="5103" w:type="dxa"/>
            <w:shd w:val="clear" w:color="auto" w:fill="auto"/>
          </w:tcPr>
          <w:p w14:paraId="42223441" w14:textId="77777777" w:rsidR="00AD4AED" w:rsidRPr="00B87054" w:rsidRDefault="00AD4AED" w:rsidP="00F03C1E">
            <w:pPr>
              <w:spacing w:after="0"/>
              <w:jc w:val="left"/>
              <w:rPr>
                <w:i/>
                <w:color w:val="8DB3E2"/>
                <w:sz w:val="18"/>
              </w:rPr>
            </w:pPr>
            <w:r w:rsidRPr="00B87054">
              <w:rPr>
                <w:i/>
                <w:color w:val="8DB3E2"/>
                <w:sz w:val="18"/>
              </w:rPr>
              <w:t xml:space="preserve">&lt;0.6 </w:t>
            </w:r>
            <w:proofErr w:type="spellStart"/>
            <w:r w:rsidRPr="00B87054">
              <w:rPr>
                <w:i/>
                <w:color w:val="8DB3E2"/>
                <w:sz w:val="18"/>
              </w:rPr>
              <w:t>type</w:t>
            </w:r>
            <w:proofErr w:type="spellEnd"/>
            <w:r w:rsidRPr="00B87054">
              <w:rPr>
                <w:i/>
                <w:color w:val="8DB3E2"/>
                <w:sz w:val="18"/>
              </w:rPr>
              <w:t xml:space="preserve">="D" </w:t>
            </w:r>
            <w:proofErr w:type="spellStart"/>
            <w:r w:rsidRPr="00B87054">
              <w:rPr>
                <w:i/>
                <w:color w:val="8DB3E2"/>
                <w:sz w:val="18"/>
              </w:rPr>
              <w:t>input</w:t>
            </w:r>
            <w:proofErr w:type="spellEnd"/>
            <w:r w:rsidRPr="00B87054">
              <w:rPr>
                <w:i/>
                <w:color w:val="8DB3E2"/>
                <w:sz w:val="18"/>
              </w:rPr>
              <w:t>="G"“SME &gt;</w:t>
            </w:r>
          </w:p>
          <w:p w14:paraId="353B7157" w14:textId="77777777" w:rsidR="00563084" w:rsidRPr="00B87054" w:rsidRDefault="00563084" w:rsidP="00F03C1E">
            <w:pPr>
              <w:spacing w:after="0"/>
              <w:jc w:val="left"/>
              <w:rPr>
                <w:i/>
                <w:color w:val="8DB3E2"/>
                <w:sz w:val="18"/>
                <w:szCs w:val="18"/>
              </w:rPr>
            </w:pPr>
            <w:r w:rsidRPr="00B87054">
              <w:t>01.01.2014</w:t>
            </w:r>
          </w:p>
        </w:tc>
      </w:tr>
      <w:tr w:rsidR="00AD4AED" w:rsidRPr="00B87054" w14:paraId="03012708" w14:textId="77777777" w:rsidTr="00AD4AED">
        <w:trPr>
          <w:jc w:val="center"/>
        </w:trPr>
        <w:tc>
          <w:tcPr>
            <w:tcW w:w="2943" w:type="dxa"/>
            <w:shd w:val="clear" w:color="auto" w:fill="auto"/>
          </w:tcPr>
          <w:p w14:paraId="441747B6" w14:textId="77777777" w:rsidR="00AD4AED" w:rsidRPr="00B87054" w:rsidRDefault="00AD4AED" w:rsidP="008C66F2">
            <w:pPr>
              <w:spacing w:after="0"/>
            </w:pPr>
            <w:r w:rsidRPr="00B87054">
              <w:t>Допустими до</w:t>
            </w:r>
          </w:p>
        </w:tc>
        <w:tc>
          <w:tcPr>
            <w:tcW w:w="5103" w:type="dxa"/>
            <w:shd w:val="clear" w:color="auto" w:fill="auto"/>
          </w:tcPr>
          <w:p w14:paraId="4C26F97E" w14:textId="77777777" w:rsidR="00AD4AED" w:rsidRPr="00B87054" w:rsidRDefault="00AD4AED" w:rsidP="00F03C1E">
            <w:pPr>
              <w:spacing w:after="0"/>
              <w:jc w:val="left"/>
              <w:rPr>
                <w:i/>
                <w:color w:val="8DB3E2"/>
                <w:sz w:val="18"/>
              </w:rPr>
            </w:pPr>
            <w:r w:rsidRPr="00B87054">
              <w:rPr>
                <w:i/>
                <w:color w:val="8DB3E2"/>
                <w:sz w:val="18"/>
              </w:rPr>
              <w:t xml:space="preserve">&lt;0.7 </w:t>
            </w:r>
            <w:proofErr w:type="spellStart"/>
            <w:r w:rsidRPr="00B87054">
              <w:rPr>
                <w:i/>
                <w:color w:val="8DB3E2"/>
                <w:sz w:val="18"/>
              </w:rPr>
              <w:t>type</w:t>
            </w:r>
            <w:proofErr w:type="spellEnd"/>
            <w:r w:rsidRPr="00B87054">
              <w:rPr>
                <w:i/>
                <w:color w:val="8DB3E2"/>
                <w:sz w:val="18"/>
              </w:rPr>
              <w:t xml:space="preserve">="D" </w:t>
            </w:r>
            <w:proofErr w:type="spellStart"/>
            <w:r w:rsidRPr="00B87054">
              <w:rPr>
                <w:i/>
                <w:color w:val="8DB3E2"/>
                <w:sz w:val="18"/>
              </w:rPr>
              <w:t>input</w:t>
            </w:r>
            <w:proofErr w:type="spellEnd"/>
            <w:r w:rsidRPr="00B87054">
              <w:rPr>
                <w:i/>
                <w:color w:val="8DB3E2"/>
                <w:sz w:val="18"/>
              </w:rPr>
              <w:t>="G"“SME &gt;</w:t>
            </w:r>
          </w:p>
          <w:p w14:paraId="0E3E3197" w14:textId="77777777" w:rsidR="00563084" w:rsidRPr="00B87054" w:rsidRDefault="00563084" w:rsidP="00F03C1E">
            <w:pPr>
              <w:spacing w:after="0"/>
              <w:jc w:val="left"/>
              <w:rPr>
                <w:i/>
                <w:color w:val="8DB3E2"/>
                <w:sz w:val="18"/>
                <w:szCs w:val="18"/>
              </w:rPr>
            </w:pPr>
            <w:r w:rsidRPr="00B87054">
              <w:t>31.12.2023</w:t>
            </w:r>
          </w:p>
        </w:tc>
      </w:tr>
      <w:tr w:rsidR="00AD4AED" w:rsidRPr="00B87054" w14:paraId="50FC206F" w14:textId="77777777" w:rsidTr="00AD4AED">
        <w:trPr>
          <w:jc w:val="center"/>
        </w:trPr>
        <w:tc>
          <w:tcPr>
            <w:tcW w:w="2943" w:type="dxa"/>
            <w:shd w:val="clear" w:color="auto" w:fill="auto"/>
          </w:tcPr>
          <w:p w14:paraId="5E4301B8" w14:textId="77777777" w:rsidR="00AD4AED" w:rsidRPr="00B87054" w:rsidRDefault="00AD4AED" w:rsidP="008C66F2">
            <w:pPr>
              <w:spacing w:after="0"/>
            </w:pPr>
            <w:r w:rsidRPr="00B87054">
              <w:t>Номер на решението на ЕК</w:t>
            </w:r>
          </w:p>
        </w:tc>
        <w:tc>
          <w:tcPr>
            <w:tcW w:w="5103" w:type="dxa"/>
            <w:shd w:val="clear" w:color="auto" w:fill="auto"/>
          </w:tcPr>
          <w:p w14:paraId="4BA5E94E" w14:textId="77777777" w:rsidR="00AD4AED" w:rsidRPr="00B87054" w:rsidRDefault="00AD4AED" w:rsidP="00F03C1E">
            <w:pPr>
              <w:spacing w:after="0"/>
              <w:jc w:val="left"/>
              <w:rPr>
                <w:i/>
                <w:color w:val="8DB3E2"/>
                <w:sz w:val="18"/>
                <w:lang w:val="en-US"/>
              </w:rPr>
            </w:pPr>
            <w:r w:rsidRPr="00B87054">
              <w:rPr>
                <w:i/>
                <w:color w:val="8DB3E2"/>
                <w:sz w:val="18"/>
              </w:rPr>
              <w:t xml:space="preserve">&lt;0.8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="G"“SME &gt;</w:t>
            </w:r>
          </w:p>
          <w:p w14:paraId="36F430AD" w14:textId="77777777" w:rsidR="00CD3858" w:rsidRPr="00B87054" w:rsidRDefault="00CD3858" w:rsidP="00F03C1E">
            <w:pPr>
              <w:spacing w:after="0"/>
              <w:jc w:val="left"/>
              <w:rPr>
                <w:i/>
                <w:color w:val="8DB3E2"/>
                <w:sz w:val="18"/>
                <w:szCs w:val="18"/>
              </w:rPr>
            </w:pPr>
            <w:r w:rsidRPr="00B87054">
              <w:t>С(2015)4144</w:t>
            </w:r>
          </w:p>
        </w:tc>
      </w:tr>
      <w:tr w:rsidR="00AD4AED" w:rsidRPr="00B87054" w14:paraId="35A3E7DF" w14:textId="77777777" w:rsidTr="00AD4AED">
        <w:trPr>
          <w:jc w:val="center"/>
        </w:trPr>
        <w:tc>
          <w:tcPr>
            <w:tcW w:w="2943" w:type="dxa"/>
            <w:shd w:val="clear" w:color="auto" w:fill="auto"/>
          </w:tcPr>
          <w:p w14:paraId="73751604" w14:textId="77777777" w:rsidR="00AD4AED" w:rsidRPr="00B87054" w:rsidRDefault="00AD4AED" w:rsidP="008C66F2">
            <w:pPr>
              <w:spacing w:after="0"/>
            </w:pPr>
            <w:r w:rsidRPr="00B87054">
              <w:t>Дата на решението на ЕК</w:t>
            </w:r>
          </w:p>
        </w:tc>
        <w:tc>
          <w:tcPr>
            <w:tcW w:w="5103" w:type="dxa"/>
            <w:shd w:val="clear" w:color="auto" w:fill="auto"/>
          </w:tcPr>
          <w:p w14:paraId="6DDA9388" w14:textId="77777777" w:rsidR="00AD4AED" w:rsidRPr="00B87054" w:rsidRDefault="00AD4AED" w:rsidP="00F03C1E">
            <w:pPr>
              <w:spacing w:after="0"/>
              <w:jc w:val="left"/>
              <w:rPr>
                <w:i/>
                <w:color w:val="8DB3E2"/>
                <w:sz w:val="18"/>
              </w:rPr>
            </w:pPr>
            <w:r w:rsidRPr="00B87054">
              <w:rPr>
                <w:i/>
                <w:color w:val="8DB3E2"/>
                <w:sz w:val="18"/>
              </w:rPr>
              <w:t xml:space="preserve">&lt;0.9 </w:t>
            </w:r>
            <w:proofErr w:type="spellStart"/>
            <w:r w:rsidRPr="00B87054">
              <w:rPr>
                <w:i/>
                <w:color w:val="8DB3E2"/>
                <w:sz w:val="18"/>
              </w:rPr>
              <w:t>type</w:t>
            </w:r>
            <w:proofErr w:type="spellEnd"/>
            <w:r w:rsidRPr="00B87054">
              <w:rPr>
                <w:i/>
                <w:color w:val="8DB3E2"/>
                <w:sz w:val="18"/>
              </w:rPr>
              <w:t xml:space="preserve">="D" </w:t>
            </w:r>
            <w:proofErr w:type="spellStart"/>
            <w:r w:rsidRPr="00B87054">
              <w:rPr>
                <w:i/>
                <w:color w:val="8DB3E2"/>
                <w:sz w:val="18"/>
              </w:rPr>
              <w:t>input</w:t>
            </w:r>
            <w:proofErr w:type="spellEnd"/>
            <w:r w:rsidRPr="00B87054">
              <w:rPr>
                <w:i/>
                <w:color w:val="8DB3E2"/>
                <w:sz w:val="18"/>
              </w:rPr>
              <w:t>="G"“SME &gt;</w:t>
            </w:r>
          </w:p>
          <w:p w14:paraId="755AC0D0" w14:textId="77777777" w:rsidR="00CD3858" w:rsidRPr="00B87054" w:rsidRDefault="00CD3858" w:rsidP="00F03C1E">
            <w:pPr>
              <w:spacing w:after="0"/>
              <w:jc w:val="left"/>
              <w:rPr>
                <w:i/>
                <w:color w:val="8DB3E2"/>
                <w:sz w:val="18"/>
                <w:szCs w:val="18"/>
              </w:rPr>
            </w:pPr>
            <w:r w:rsidRPr="00B87054">
              <w:t>15.06.2015</w:t>
            </w:r>
          </w:p>
        </w:tc>
      </w:tr>
      <w:tr w:rsidR="00AD4AED" w:rsidRPr="00B87054" w14:paraId="37E415ED" w14:textId="77777777" w:rsidTr="00AD4AED">
        <w:trPr>
          <w:jc w:val="center"/>
        </w:trPr>
        <w:tc>
          <w:tcPr>
            <w:tcW w:w="2943" w:type="dxa"/>
            <w:shd w:val="clear" w:color="auto" w:fill="auto"/>
          </w:tcPr>
          <w:p w14:paraId="6C0316AC" w14:textId="77777777" w:rsidR="00AD4AED" w:rsidRPr="00B87054" w:rsidRDefault="00AD4AED" w:rsidP="008C66F2">
            <w:pPr>
              <w:spacing w:after="0"/>
            </w:pPr>
            <w:r w:rsidRPr="00B87054">
              <w:t xml:space="preserve">Номер на решението </w:t>
            </w:r>
            <w:r w:rsidR="00254D9B" w:rsidRPr="00B87054">
              <w:t xml:space="preserve">за изменение </w:t>
            </w:r>
            <w:r w:rsidRPr="00B87054">
              <w:t>на държавата членка</w:t>
            </w:r>
          </w:p>
        </w:tc>
        <w:tc>
          <w:tcPr>
            <w:tcW w:w="5103" w:type="dxa"/>
            <w:shd w:val="clear" w:color="auto" w:fill="auto"/>
          </w:tcPr>
          <w:p w14:paraId="4D89BB52" w14:textId="77777777" w:rsidR="00AD4AED" w:rsidRPr="00B87054" w:rsidRDefault="00AD4AED" w:rsidP="00F03C1E">
            <w:pPr>
              <w:spacing w:after="0"/>
              <w:jc w:val="left"/>
              <w:rPr>
                <w:i/>
                <w:color w:val="8DB3E2"/>
                <w:sz w:val="18"/>
                <w:szCs w:val="18"/>
              </w:rPr>
            </w:pPr>
            <w:r w:rsidRPr="00B87054">
              <w:rPr>
                <w:i/>
                <w:color w:val="8DB3E2"/>
                <w:sz w:val="18"/>
              </w:rPr>
              <w:t xml:space="preserve">&lt;0.10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 </w:t>
            </w:r>
            <w:proofErr w:type="spellStart"/>
            <w:r w:rsidRPr="00B87054">
              <w:rPr>
                <w:i/>
                <w:color w:val="8DB3E2"/>
                <w:sz w:val="18"/>
              </w:rPr>
              <w:t>input</w:t>
            </w:r>
            <w:proofErr w:type="spellEnd"/>
            <w:r w:rsidRPr="00B87054">
              <w:rPr>
                <w:i/>
                <w:color w:val="8DB3E2"/>
                <w:sz w:val="18"/>
              </w:rPr>
              <w:t>="M"“SME &gt;</w:t>
            </w:r>
          </w:p>
        </w:tc>
      </w:tr>
      <w:tr w:rsidR="00AD4AED" w:rsidRPr="00B87054" w14:paraId="140029AB" w14:textId="77777777" w:rsidTr="00AD4AED">
        <w:trPr>
          <w:jc w:val="center"/>
        </w:trPr>
        <w:tc>
          <w:tcPr>
            <w:tcW w:w="2943" w:type="dxa"/>
            <w:shd w:val="clear" w:color="auto" w:fill="auto"/>
          </w:tcPr>
          <w:p w14:paraId="4429F678" w14:textId="77777777" w:rsidR="00AD4AED" w:rsidRPr="00B87054" w:rsidRDefault="00AD4AED" w:rsidP="008C66F2">
            <w:pPr>
              <w:spacing w:after="0"/>
            </w:pPr>
            <w:r w:rsidRPr="00B87054">
              <w:t xml:space="preserve">Дата на решението </w:t>
            </w:r>
            <w:r w:rsidR="00254D9B" w:rsidRPr="00B87054">
              <w:t xml:space="preserve">за изменение </w:t>
            </w:r>
            <w:r w:rsidRPr="00B87054">
              <w:t>на държавата членка</w:t>
            </w:r>
          </w:p>
        </w:tc>
        <w:tc>
          <w:tcPr>
            <w:tcW w:w="5103" w:type="dxa"/>
            <w:shd w:val="clear" w:color="auto" w:fill="auto"/>
          </w:tcPr>
          <w:p w14:paraId="18E13D7A" w14:textId="77777777" w:rsidR="00AD4AED" w:rsidRPr="00B87054" w:rsidRDefault="00AD4AED" w:rsidP="00F03C1E">
            <w:pPr>
              <w:spacing w:after="0"/>
              <w:jc w:val="left"/>
              <w:rPr>
                <w:i/>
                <w:color w:val="8DB3E2"/>
                <w:sz w:val="18"/>
                <w:szCs w:val="18"/>
              </w:rPr>
            </w:pPr>
            <w:r w:rsidRPr="00B87054">
              <w:rPr>
                <w:i/>
                <w:color w:val="8DB3E2"/>
                <w:sz w:val="18"/>
              </w:rPr>
              <w:t xml:space="preserve">&lt;0.11 </w:t>
            </w:r>
            <w:proofErr w:type="spellStart"/>
            <w:r w:rsidRPr="00B87054">
              <w:rPr>
                <w:i/>
                <w:color w:val="8DB3E2"/>
                <w:sz w:val="18"/>
              </w:rPr>
              <w:t>type</w:t>
            </w:r>
            <w:proofErr w:type="spellEnd"/>
            <w:r w:rsidRPr="00B87054">
              <w:rPr>
                <w:i/>
                <w:color w:val="8DB3E2"/>
                <w:sz w:val="18"/>
              </w:rPr>
              <w:t xml:space="preserve">="D" </w:t>
            </w:r>
            <w:proofErr w:type="spellStart"/>
            <w:r w:rsidRPr="00B87054">
              <w:rPr>
                <w:i/>
                <w:color w:val="8DB3E2"/>
                <w:sz w:val="18"/>
              </w:rPr>
              <w:t>input</w:t>
            </w:r>
            <w:proofErr w:type="spellEnd"/>
            <w:r w:rsidRPr="00B87054">
              <w:rPr>
                <w:i/>
                <w:color w:val="8DB3E2"/>
                <w:sz w:val="18"/>
              </w:rPr>
              <w:t>="M"“SME &gt;</w:t>
            </w:r>
          </w:p>
        </w:tc>
      </w:tr>
      <w:tr w:rsidR="00AD4AED" w:rsidRPr="00B87054" w14:paraId="1171B0C4" w14:textId="77777777" w:rsidTr="00AD4AED">
        <w:trPr>
          <w:trHeight w:val="163"/>
          <w:jc w:val="center"/>
        </w:trPr>
        <w:tc>
          <w:tcPr>
            <w:tcW w:w="2943" w:type="dxa"/>
            <w:shd w:val="clear" w:color="auto" w:fill="auto"/>
          </w:tcPr>
          <w:p w14:paraId="654B4F60" w14:textId="77777777" w:rsidR="00AD4AED" w:rsidRPr="00B87054" w:rsidRDefault="00AD4AED" w:rsidP="008C66F2">
            <w:pPr>
              <w:spacing w:after="0"/>
            </w:pPr>
            <w:r w:rsidRPr="00B87054">
              <w:t xml:space="preserve">Дата на влизане в сила на решението </w:t>
            </w:r>
            <w:r w:rsidR="00254D9B" w:rsidRPr="00B87054">
              <w:t xml:space="preserve">за изменение </w:t>
            </w:r>
            <w:r w:rsidRPr="00B87054">
              <w:t>на държавата членка</w:t>
            </w:r>
          </w:p>
        </w:tc>
        <w:tc>
          <w:tcPr>
            <w:tcW w:w="5103" w:type="dxa"/>
            <w:shd w:val="clear" w:color="auto" w:fill="auto"/>
          </w:tcPr>
          <w:p w14:paraId="1530EFF1" w14:textId="77777777" w:rsidR="00AD4AED" w:rsidRPr="00B87054" w:rsidRDefault="00AD4AED" w:rsidP="00F03C1E">
            <w:pPr>
              <w:spacing w:after="0"/>
              <w:jc w:val="left"/>
              <w:rPr>
                <w:i/>
                <w:color w:val="8DB3E2"/>
                <w:sz w:val="18"/>
                <w:szCs w:val="18"/>
              </w:rPr>
            </w:pPr>
            <w:r w:rsidRPr="00B87054">
              <w:rPr>
                <w:i/>
                <w:color w:val="8DB3E2"/>
                <w:sz w:val="18"/>
              </w:rPr>
              <w:t xml:space="preserve">&lt;0.12 </w:t>
            </w:r>
            <w:proofErr w:type="spellStart"/>
            <w:r w:rsidRPr="00B87054">
              <w:rPr>
                <w:i/>
                <w:color w:val="8DB3E2"/>
                <w:sz w:val="18"/>
              </w:rPr>
              <w:t>type</w:t>
            </w:r>
            <w:proofErr w:type="spellEnd"/>
            <w:r w:rsidRPr="00B87054">
              <w:rPr>
                <w:i/>
                <w:color w:val="8DB3E2"/>
                <w:sz w:val="18"/>
              </w:rPr>
              <w:t xml:space="preserve">="D" </w:t>
            </w:r>
            <w:proofErr w:type="spellStart"/>
            <w:r w:rsidRPr="00B87054">
              <w:rPr>
                <w:i/>
                <w:color w:val="8DB3E2"/>
                <w:sz w:val="18"/>
              </w:rPr>
              <w:t>input</w:t>
            </w:r>
            <w:proofErr w:type="spellEnd"/>
            <w:r w:rsidRPr="00B87054">
              <w:rPr>
                <w:i/>
                <w:color w:val="8DB3E2"/>
                <w:sz w:val="18"/>
              </w:rPr>
              <w:t>="M"“SME &gt;</w:t>
            </w:r>
          </w:p>
        </w:tc>
      </w:tr>
      <w:tr w:rsidR="00AD4AED" w:rsidRPr="00B87054" w14:paraId="2A490E25" w14:textId="77777777" w:rsidTr="00AD4AED">
        <w:trPr>
          <w:trHeight w:val="163"/>
          <w:jc w:val="center"/>
        </w:trPr>
        <w:tc>
          <w:tcPr>
            <w:tcW w:w="2943" w:type="dxa"/>
            <w:shd w:val="clear" w:color="auto" w:fill="auto"/>
          </w:tcPr>
          <w:p w14:paraId="51971C3B" w14:textId="77777777" w:rsidR="00AD4AED" w:rsidRPr="00B87054" w:rsidRDefault="00AD4AED" w:rsidP="00F03C1E">
            <w:pPr>
              <w:spacing w:after="0"/>
            </w:pPr>
            <w:r w:rsidRPr="00B87054">
              <w:t>Региони по NUTS в рамките на оперативната програма</w:t>
            </w:r>
          </w:p>
        </w:tc>
        <w:tc>
          <w:tcPr>
            <w:tcW w:w="5103" w:type="dxa"/>
            <w:shd w:val="clear" w:color="auto" w:fill="auto"/>
          </w:tcPr>
          <w:p w14:paraId="2D22D2C9" w14:textId="77777777" w:rsidR="00AD4AED" w:rsidRPr="00B87054" w:rsidRDefault="00AD4AED" w:rsidP="00F03C1E">
            <w:pPr>
              <w:spacing w:after="0"/>
              <w:jc w:val="left"/>
              <w:rPr>
                <w:i/>
                <w:color w:val="8DB3E2"/>
                <w:sz w:val="18"/>
              </w:rPr>
            </w:pPr>
            <w:r w:rsidRPr="00B87054">
              <w:rPr>
                <w:i/>
                <w:color w:val="8DB3E2"/>
                <w:sz w:val="18"/>
              </w:rPr>
              <w:t xml:space="preserve">&lt;0.12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2BFD2A35" w14:textId="77777777" w:rsidR="00CD3858" w:rsidRPr="00B87054" w:rsidRDefault="00CD3858" w:rsidP="00F03C1E">
            <w:pPr>
              <w:spacing w:after="0"/>
              <w:jc w:val="left"/>
              <w:rPr>
                <w:i/>
                <w:color w:val="8DB3E2"/>
                <w:sz w:val="18"/>
                <w:szCs w:val="18"/>
                <w:lang w:val="en-US"/>
              </w:rPr>
            </w:pPr>
            <w:r w:rsidRPr="00B87054">
              <w:t>BG-БЪЛГАРИЯ (BULGARIA)</w:t>
            </w:r>
          </w:p>
        </w:tc>
      </w:tr>
    </w:tbl>
    <w:p w14:paraId="3C9C5730" w14:textId="0AC02D0A" w:rsidR="00C042B2" w:rsidRPr="00B87054" w:rsidRDefault="00AD4AED" w:rsidP="002A51D1">
      <w:pPr>
        <w:pStyle w:val="ManualHeading1"/>
        <w:tabs>
          <w:tab w:val="clear" w:pos="850"/>
          <w:tab w:val="left" w:pos="426"/>
        </w:tabs>
        <w:ind w:left="851" w:hanging="851"/>
        <w:rPr>
          <w:sz w:val="19"/>
          <w:szCs w:val="19"/>
        </w:rPr>
      </w:pPr>
      <w:r w:rsidRPr="00B87054">
        <w:lastRenderedPageBreak/>
        <w:t>РАЗДЕЛ 1</w:t>
      </w:r>
      <w:r w:rsidRPr="00B87054">
        <w:tab/>
      </w:r>
      <w:r w:rsidR="00DF623A" w:rsidRPr="002A51D1">
        <w:t xml:space="preserve"> </w:t>
      </w:r>
      <w:r w:rsidRPr="00B87054">
        <w:t>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r w:rsidRPr="00B87054">
        <w:rPr>
          <w:sz w:val="19"/>
        </w:rPr>
        <w:t xml:space="preserve"> </w:t>
      </w:r>
    </w:p>
    <w:p w14:paraId="56086E75" w14:textId="37EA7743" w:rsidR="00AD4AED" w:rsidRPr="00B87054" w:rsidRDefault="00AD4AED" w:rsidP="002A51D1">
      <w:pPr>
        <w:tabs>
          <w:tab w:val="left" w:pos="426"/>
        </w:tabs>
        <w:ind w:left="851"/>
      </w:pPr>
      <w:r w:rsidRPr="00B87054">
        <w:t>(Позоваване: член 27, параграф 1 и член 96, параграф 2, първа алинея, буква а) от Регламент (ЕС) № 1303/2013 на Европейския парламент и на Съвета)</w:t>
      </w:r>
      <w:r w:rsidRPr="00B87054">
        <w:rPr>
          <w:rStyle w:val="FootnoteReference"/>
        </w:rPr>
        <w:footnoteReference w:id="2"/>
      </w:r>
    </w:p>
    <w:p w14:paraId="503351C0" w14:textId="7F1A122F" w:rsidR="005B6F77" w:rsidRPr="00B87054" w:rsidRDefault="00AD4AED" w:rsidP="00735856">
      <w:pPr>
        <w:pStyle w:val="NumPar2"/>
        <w:numPr>
          <w:ilvl w:val="1"/>
          <w:numId w:val="18"/>
        </w:numPr>
        <w:tabs>
          <w:tab w:val="clear" w:pos="1134"/>
          <w:tab w:val="left" w:pos="426"/>
          <w:tab w:val="num" w:pos="993"/>
        </w:tabs>
        <w:ind w:left="851" w:hanging="709"/>
      </w:pPr>
      <w:r w:rsidRPr="00B87054">
        <w:rPr>
          <w:b/>
        </w:rPr>
        <w:t>Стратегия за приноса на оперативната програма за осъществяване на стратегията на Съюза за интелигентен, устойчив и приобщаващ растеж и за постигането на икономическо, социално и териториално сближаване</w:t>
      </w:r>
    </w:p>
    <w:p w14:paraId="5BD41D4C" w14:textId="77777777" w:rsidR="00AD4AED" w:rsidRPr="00B87054" w:rsidRDefault="00AD4AED" w:rsidP="002A51D1">
      <w:pPr>
        <w:pStyle w:val="NumPar3"/>
        <w:tabs>
          <w:tab w:val="left" w:pos="426"/>
        </w:tabs>
        <w:ind w:left="851" w:hanging="709"/>
      </w:pPr>
      <w:r w:rsidRPr="00B87054">
        <w:t xml:space="preserve">Описание на стратегията на програмата за принос за изпълнението на стратегията на Съюза за интелигентен, устойчив и приобщаващ растеж и за постигането на икономическо, социално и териториално сближаване.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AD4AED" w:rsidRPr="00B87054" w14:paraId="0F73EAD7" w14:textId="77777777" w:rsidTr="00DF623A">
        <w:trPr>
          <w:trHeight w:val="996"/>
        </w:trPr>
        <w:tc>
          <w:tcPr>
            <w:tcW w:w="9072" w:type="dxa"/>
            <w:shd w:val="clear" w:color="auto" w:fill="auto"/>
          </w:tcPr>
          <w:p w14:paraId="7374D1AF" w14:textId="77777777" w:rsidR="00AD4AED" w:rsidRPr="00B87054" w:rsidRDefault="00AD4AED" w:rsidP="00F03C1E">
            <w:pPr>
              <w:rPr>
                <w:i/>
              </w:rPr>
            </w:pPr>
            <w:r w:rsidRPr="00B87054">
              <w:rPr>
                <w:i/>
                <w:color w:val="8DB3E2"/>
                <w:sz w:val="18"/>
              </w:rPr>
              <w:t xml:space="preserve">&lt;1.1.1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="70 000" </w:t>
            </w:r>
            <w:proofErr w:type="spellStart"/>
            <w:r w:rsidRPr="00B87054">
              <w:rPr>
                <w:i/>
                <w:color w:val="8DB3E2"/>
                <w:sz w:val="18"/>
              </w:rPr>
              <w:t>input</w:t>
            </w:r>
            <w:proofErr w:type="spellEnd"/>
            <w:r w:rsidRPr="00B87054">
              <w:rPr>
                <w:i/>
                <w:color w:val="8DB3E2"/>
                <w:sz w:val="18"/>
              </w:rPr>
              <w:t>="M"&gt;</w:t>
            </w:r>
            <w:r w:rsidRPr="00B87054">
              <w:rPr>
                <w:i/>
              </w:rPr>
              <w:t xml:space="preserve"> </w:t>
            </w:r>
          </w:p>
          <w:p w14:paraId="639D280C" w14:textId="77777777" w:rsidR="009B1DAD" w:rsidRPr="00B87054" w:rsidRDefault="009B1DAD" w:rsidP="002E16FF">
            <w:pPr>
              <w:spacing w:before="0" w:after="0"/>
              <w:rPr>
                <w:rFonts w:eastAsia="Times New Roman"/>
                <w:noProof/>
                <w:lang w:eastAsia="fr-BE"/>
              </w:rPr>
            </w:pPr>
            <w:r w:rsidRPr="00B87054">
              <w:rPr>
                <w:rFonts w:eastAsia="Times New Roman"/>
                <w:noProof/>
                <w:lang w:eastAsia="fr-BE"/>
              </w:rPr>
              <w:t xml:space="preserve">Във връзка с разработването на оперативна програма </w:t>
            </w:r>
            <w:r w:rsidR="00572755" w:rsidRPr="00B87054">
              <w:rPr>
                <w:rFonts w:eastAsia="Times New Roman"/>
                <w:noProof/>
                <w:lang w:eastAsia="fr-BE"/>
              </w:rPr>
              <w:t xml:space="preserve">„Околна </w:t>
            </w:r>
            <w:r w:rsidRPr="00B87054">
              <w:rPr>
                <w:rFonts w:eastAsia="Times New Roman"/>
                <w:noProof/>
                <w:lang w:eastAsia="fr-BE"/>
              </w:rPr>
              <w:t>среда</w:t>
            </w:r>
            <w:r w:rsidR="00572755" w:rsidRPr="00B87054">
              <w:rPr>
                <w:rFonts w:eastAsia="Times New Roman"/>
                <w:noProof/>
                <w:lang w:eastAsia="fr-BE"/>
              </w:rPr>
              <w:t>“</w:t>
            </w:r>
            <w:r w:rsidRPr="00B87054">
              <w:rPr>
                <w:rFonts w:eastAsia="Times New Roman"/>
                <w:noProof/>
                <w:lang w:eastAsia="fr-BE"/>
              </w:rPr>
              <w:t xml:space="preserve"> за периода 2014 – 2020 г. и определяне на нуждите в сектор</w:t>
            </w:r>
            <w:r w:rsidR="00BB6EE6" w:rsidRPr="00B87054">
              <w:rPr>
                <w:rFonts w:eastAsia="Times New Roman"/>
                <w:noProof/>
                <w:lang w:eastAsia="fr-BE"/>
              </w:rPr>
              <w:t>а</w:t>
            </w:r>
            <w:r w:rsidR="000C24A7" w:rsidRPr="00B87054">
              <w:rPr>
                <w:rFonts w:eastAsia="Times New Roman"/>
                <w:noProof/>
                <w:lang w:eastAsia="fr-BE"/>
              </w:rPr>
              <w:t>,</w:t>
            </w:r>
            <w:r w:rsidRPr="00B87054">
              <w:rPr>
                <w:rFonts w:eastAsia="Times New Roman"/>
                <w:noProof/>
                <w:lang w:eastAsia="fr-BE"/>
              </w:rPr>
              <w:t xml:space="preserve"> </w:t>
            </w:r>
            <w:r w:rsidR="0094428F" w:rsidRPr="00B87054">
              <w:rPr>
                <w:rFonts w:eastAsia="Times New Roman"/>
                <w:noProof/>
                <w:lang w:eastAsia="fr-BE"/>
              </w:rPr>
              <w:t xml:space="preserve">Управляващият орган </w:t>
            </w:r>
            <w:r w:rsidR="0094428F" w:rsidRPr="00B87054">
              <w:rPr>
                <w:rFonts w:eastAsia="Times New Roman"/>
                <w:noProof/>
                <w:lang w:val="ru-RU" w:eastAsia="fr-BE"/>
              </w:rPr>
              <w:t>(</w:t>
            </w:r>
            <w:r w:rsidRPr="00B87054">
              <w:rPr>
                <w:rFonts w:eastAsia="Times New Roman"/>
                <w:noProof/>
                <w:lang w:eastAsia="fr-BE"/>
              </w:rPr>
              <w:t>УО</w:t>
            </w:r>
            <w:r w:rsidR="0094428F" w:rsidRPr="00B87054">
              <w:rPr>
                <w:rFonts w:eastAsia="Times New Roman"/>
                <w:noProof/>
                <w:lang w:val="ru-RU" w:eastAsia="fr-BE"/>
              </w:rPr>
              <w:t>)</w:t>
            </w:r>
            <w:r w:rsidRPr="00B87054">
              <w:rPr>
                <w:rFonts w:eastAsia="Times New Roman"/>
                <w:noProof/>
                <w:lang w:eastAsia="fr-BE"/>
              </w:rPr>
              <w:t xml:space="preserve"> на </w:t>
            </w:r>
            <w:r w:rsidR="00572755" w:rsidRPr="00B87054">
              <w:rPr>
                <w:rFonts w:eastAsia="Times New Roman"/>
                <w:noProof/>
                <w:lang w:eastAsia="fr-BE"/>
              </w:rPr>
              <w:t>програмата</w:t>
            </w:r>
            <w:r w:rsidRPr="00B87054">
              <w:rPr>
                <w:rFonts w:eastAsia="Times New Roman"/>
                <w:noProof/>
                <w:lang w:eastAsia="fr-BE"/>
              </w:rPr>
              <w:t xml:space="preserve">, съвместно със специализираните дирекции в МОСВ, изготви </w:t>
            </w:r>
            <w:r w:rsidRPr="00B87054">
              <w:rPr>
                <w:rFonts w:eastAsia="Times New Roman"/>
                <w:i/>
                <w:noProof/>
                <w:lang w:eastAsia="fr-BE"/>
              </w:rPr>
              <w:t>Анализ на настоящата ситуация в сектори „околна среда“ и „климатични промени“ за периода 2007 – 2012 г.</w:t>
            </w:r>
            <w:r w:rsidRPr="00B87054">
              <w:rPr>
                <w:rFonts w:eastAsia="Times New Roman"/>
                <w:noProof/>
                <w:lang w:eastAsia="fr-BE"/>
              </w:rPr>
              <w:t xml:space="preserve"> Анализът е съобразен с европейските и национални стратегически документи и законодателни ангажименти в сектори „околна среда“ и „</w:t>
            </w:r>
            <w:r w:rsidR="00805895" w:rsidRPr="00B87054">
              <w:rPr>
                <w:rFonts w:eastAsia="Times New Roman"/>
                <w:noProof/>
                <w:lang w:eastAsia="fr-BE"/>
              </w:rPr>
              <w:t>изменение на климата</w:t>
            </w:r>
            <w:r w:rsidRPr="00B87054">
              <w:rPr>
                <w:rFonts w:eastAsia="Times New Roman"/>
                <w:noProof/>
                <w:lang w:eastAsia="fr-BE"/>
              </w:rPr>
              <w:t>“ като представя детайлно ангажиментите на страната и сроковете за тяхното изпълнение. Посочено е постигнатото в периода 2007 – 2012 г. и нуждите, които могат да се финансират от европейските структурни инвестиционни фондове (ЕСИФ) в програмен период</w:t>
            </w:r>
            <w:r w:rsidR="00780730" w:rsidRPr="00B87054">
              <w:rPr>
                <w:rFonts w:eastAsia="Times New Roman"/>
                <w:noProof/>
                <w:lang w:eastAsia="fr-BE"/>
              </w:rPr>
              <w:t xml:space="preserve"> 2014-2020 г.</w:t>
            </w:r>
            <w:r w:rsidRPr="00B87054">
              <w:rPr>
                <w:rFonts w:eastAsia="Times New Roman"/>
                <w:noProof/>
                <w:lang w:eastAsia="fr-BE"/>
              </w:rPr>
              <w:t xml:space="preserve"> Документът е съгласуван от работната група за изготвяне на ОПОС 2014 – 2020 г. и представлява основа за определяне на приоритетите на оперативната програма. Анализът е предоставен на Централното координационно звено в </w:t>
            </w:r>
            <w:r w:rsidR="00D67E78" w:rsidRPr="00B87054">
              <w:rPr>
                <w:rFonts w:eastAsia="Times New Roman"/>
                <w:noProof/>
                <w:lang w:eastAsia="fr-BE"/>
              </w:rPr>
              <w:t>Министерски съвет (</w:t>
            </w:r>
            <w:r w:rsidRPr="00B87054">
              <w:rPr>
                <w:rFonts w:eastAsia="Times New Roman"/>
                <w:noProof/>
                <w:lang w:eastAsia="fr-BE"/>
              </w:rPr>
              <w:t>МС</w:t>
            </w:r>
            <w:r w:rsidR="00D67E78" w:rsidRPr="00B87054">
              <w:rPr>
                <w:rFonts w:eastAsia="Times New Roman"/>
                <w:noProof/>
                <w:lang w:eastAsia="fr-BE"/>
              </w:rPr>
              <w:t>)</w:t>
            </w:r>
            <w:r w:rsidRPr="00B87054">
              <w:rPr>
                <w:rFonts w:eastAsia="Times New Roman"/>
                <w:noProof/>
                <w:lang w:eastAsia="fr-BE"/>
              </w:rPr>
              <w:t xml:space="preserve"> във връзка с изготвянето на Споразумението </w:t>
            </w:r>
            <w:r w:rsidR="004C6220" w:rsidRPr="00B87054">
              <w:rPr>
                <w:rFonts w:eastAsia="Times New Roman"/>
                <w:noProof/>
                <w:lang w:eastAsia="fr-BE"/>
              </w:rPr>
              <w:t>з</w:t>
            </w:r>
            <w:r w:rsidRPr="00B87054">
              <w:rPr>
                <w:rFonts w:eastAsia="Times New Roman"/>
                <w:noProof/>
                <w:lang w:eastAsia="fr-BE"/>
              </w:rPr>
              <w:t xml:space="preserve">а партньорство на Република България, очертаващо помощта от ЕСИФ за периода 2014-2020 г. </w:t>
            </w:r>
          </w:p>
          <w:p w14:paraId="1F164FC5" w14:textId="77777777" w:rsidR="00791091" w:rsidRPr="00B87054" w:rsidRDefault="00791091" w:rsidP="002E16FF">
            <w:pPr>
              <w:spacing w:before="0" w:after="0"/>
              <w:rPr>
                <w:rFonts w:eastAsia="Times New Roman"/>
                <w:noProof/>
                <w:lang w:val="ru-RU" w:eastAsia="fr-BE"/>
              </w:rPr>
            </w:pPr>
          </w:p>
          <w:p w14:paraId="35FEF243" w14:textId="77777777" w:rsidR="00097F32" w:rsidRPr="00B87054" w:rsidRDefault="005A184A" w:rsidP="002E16FF">
            <w:pPr>
              <w:spacing w:before="0" w:after="0"/>
              <w:rPr>
                <w:rFonts w:eastAsia="Times New Roman"/>
                <w:noProof/>
                <w:lang w:eastAsia="fr-BE"/>
              </w:rPr>
            </w:pPr>
            <w:r w:rsidRPr="00B87054">
              <w:rPr>
                <w:rFonts w:eastAsia="Times New Roman"/>
                <w:noProof/>
                <w:lang w:eastAsia="fr-BE"/>
              </w:rPr>
              <w:t>Отчитайки направения Анализ и последните данни по отношение развитието на инфраструктурата в областта на околната среда, основните нужди, които са идентифицирани и които обусл</w:t>
            </w:r>
            <w:r w:rsidR="006A092B" w:rsidRPr="00B87054">
              <w:rPr>
                <w:rFonts w:eastAsia="Times New Roman"/>
                <w:noProof/>
                <w:lang w:eastAsia="fr-BE"/>
              </w:rPr>
              <w:t>авя</w:t>
            </w:r>
            <w:r w:rsidRPr="00B87054">
              <w:rPr>
                <w:rFonts w:eastAsia="Times New Roman"/>
                <w:noProof/>
                <w:lang w:eastAsia="fr-BE"/>
              </w:rPr>
              <w:t xml:space="preserve">т логиката на интервенция по оперативната програма, касаят секторите </w:t>
            </w:r>
            <w:r w:rsidR="006F0A2E" w:rsidRPr="00B87054">
              <w:rPr>
                <w:rFonts w:eastAsia="Times New Roman"/>
                <w:noProof/>
                <w:lang w:eastAsia="fr-BE"/>
              </w:rPr>
              <w:t>„</w:t>
            </w:r>
            <w:r w:rsidRPr="00B87054">
              <w:rPr>
                <w:rFonts w:eastAsia="Times New Roman"/>
                <w:noProof/>
                <w:lang w:eastAsia="fr-BE"/>
              </w:rPr>
              <w:t>води</w:t>
            </w:r>
            <w:r w:rsidR="006F0A2E" w:rsidRPr="00B87054">
              <w:rPr>
                <w:rFonts w:eastAsia="Times New Roman"/>
                <w:noProof/>
                <w:lang w:eastAsia="fr-BE"/>
              </w:rPr>
              <w:t>“ и „</w:t>
            </w:r>
            <w:r w:rsidRPr="00B87054">
              <w:rPr>
                <w:rFonts w:eastAsia="Times New Roman"/>
                <w:noProof/>
                <w:lang w:eastAsia="fr-BE"/>
              </w:rPr>
              <w:t>отпадъци</w:t>
            </w:r>
            <w:r w:rsidR="006F0A2E" w:rsidRPr="00B87054">
              <w:rPr>
                <w:rFonts w:eastAsia="Times New Roman"/>
                <w:noProof/>
                <w:lang w:eastAsia="fr-BE"/>
              </w:rPr>
              <w:t>“</w:t>
            </w:r>
            <w:r w:rsidRPr="00B87054">
              <w:rPr>
                <w:rFonts w:eastAsia="Times New Roman"/>
                <w:noProof/>
                <w:lang w:eastAsia="fr-BE"/>
              </w:rPr>
              <w:t>.</w:t>
            </w:r>
            <w:r w:rsidR="0007335F" w:rsidRPr="00B87054">
              <w:rPr>
                <w:rFonts w:eastAsia="Times New Roman"/>
                <w:noProof/>
                <w:lang w:eastAsia="fr-BE"/>
              </w:rPr>
              <w:t xml:space="preserve"> </w:t>
            </w:r>
          </w:p>
          <w:p w14:paraId="10A0C8F0" w14:textId="77777777" w:rsidR="00390EF5" w:rsidRPr="00B87054" w:rsidRDefault="00390EF5" w:rsidP="002E16FF">
            <w:pPr>
              <w:spacing w:before="0" w:after="0"/>
              <w:rPr>
                <w:rFonts w:eastAsia="Times New Roman"/>
                <w:noProof/>
                <w:lang w:eastAsia="fr-BE"/>
              </w:rPr>
            </w:pPr>
          </w:p>
          <w:p w14:paraId="03495571" w14:textId="77777777" w:rsidR="001C3256" w:rsidRPr="00B87054" w:rsidRDefault="001A3645" w:rsidP="00097F32">
            <w:pPr>
              <w:spacing w:before="0" w:after="0"/>
            </w:pPr>
            <w:r w:rsidRPr="00B87054">
              <w:lastRenderedPageBreak/>
              <w:t>Съгласно доклад до ЕК от 2014 г. за прилагане на изискванията на Директива 91/271/ЕИО</w:t>
            </w:r>
            <w:r w:rsidR="0001787E" w:rsidRPr="00B87054">
              <w:rPr>
                <w:szCs w:val="24"/>
              </w:rPr>
              <w:t xml:space="preserve"> относно пречиствателните станции за отпадъчни води от населени места </w:t>
            </w:r>
            <w:r w:rsidR="0001787E" w:rsidRPr="00B87054">
              <w:t xml:space="preserve">за 364 агломерации </w:t>
            </w:r>
            <w:r w:rsidR="002030ED" w:rsidRPr="00B87054">
              <w:t>с над 2 000 е</w:t>
            </w:r>
            <w:r w:rsidR="00C32AC1" w:rsidRPr="00B87054">
              <w:t>кв</w:t>
            </w:r>
            <w:r w:rsidR="002030ED" w:rsidRPr="00B87054">
              <w:t xml:space="preserve">.ж. </w:t>
            </w:r>
            <w:r w:rsidR="0001787E" w:rsidRPr="00B87054">
              <w:t xml:space="preserve">в България трябва да бъде осигурено събиране, отвеждане и пречистване </w:t>
            </w:r>
            <w:r w:rsidR="001C3256" w:rsidRPr="00B87054">
              <w:t>на отпадъчните води</w:t>
            </w:r>
            <w:r w:rsidR="0001787E" w:rsidRPr="00B87054">
              <w:t>.</w:t>
            </w:r>
            <w:r w:rsidR="001C3256" w:rsidRPr="00B87054">
              <w:t xml:space="preserve"> От тях 256 агломерации са между 2</w:t>
            </w:r>
            <w:r w:rsidR="00780730" w:rsidRPr="00B87054">
              <w:t xml:space="preserve"> </w:t>
            </w:r>
            <w:r w:rsidR="001C3256" w:rsidRPr="00B87054">
              <w:t>000 и 10</w:t>
            </w:r>
            <w:r w:rsidR="00780730" w:rsidRPr="00B87054">
              <w:t xml:space="preserve"> </w:t>
            </w:r>
            <w:r w:rsidR="001C3256" w:rsidRPr="00B87054">
              <w:t>000 е</w:t>
            </w:r>
            <w:r w:rsidR="009C3FC5" w:rsidRPr="00B87054">
              <w:t>кв</w:t>
            </w:r>
            <w:r w:rsidR="001C3256" w:rsidRPr="00B87054">
              <w:t>.ж., а 108 са над 10</w:t>
            </w:r>
            <w:r w:rsidR="00780730" w:rsidRPr="00B87054">
              <w:t xml:space="preserve"> </w:t>
            </w:r>
            <w:r w:rsidR="001C3256" w:rsidRPr="00B87054">
              <w:t>000 е</w:t>
            </w:r>
            <w:r w:rsidR="009C3FC5" w:rsidRPr="00B87054">
              <w:t>кв</w:t>
            </w:r>
            <w:r w:rsidR="001C3256" w:rsidRPr="00B87054">
              <w:t xml:space="preserve">.ж. </w:t>
            </w:r>
            <w:r w:rsidR="008A1C8D" w:rsidRPr="00B87054">
              <w:t>Изискванията за събиране на отпадъчните води (минимум 98 % и не повече от 2 000 е</w:t>
            </w:r>
            <w:r w:rsidR="00C32AC1" w:rsidRPr="00B87054">
              <w:t>кв</w:t>
            </w:r>
            <w:r w:rsidR="008A1C8D" w:rsidRPr="00B87054">
              <w:t>.ж., които не са събрани) са изпълнени в 13 агломерации с над 10 000 е</w:t>
            </w:r>
            <w:r w:rsidR="00C32AC1" w:rsidRPr="00B87054">
              <w:t>кв</w:t>
            </w:r>
            <w:r w:rsidR="008A1C8D" w:rsidRPr="00B87054">
              <w:t>.ж. и в 14 агломерации между 2 000 и 10 000 е</w:t>
            </w:r>
            <w:r w:rsidR="00C32AC1" w:rsidRPr="00B87054">
              <w:t>кв</w:t>
            </w:r>
            <w:r w:rsidR="008A1C8D" w:rsidRPr="00B87054">
              <w:t>.ж. Изискванията за пречистване на отпадъчните води са изпълнени в 17 агломерации с над 10 000 е</w:t>
            </w:r>
            <w:r w:rsidR="00C32AC1" w:rsidRPr="00B87054">
              <w:t>кв</w:t>
            </w:r>
            <w:r w:rsidR="008A1C8D" w:rsidRPr="00B87054">
              <w:t>.ж. (наличие на съответните стъпала на пречистване и достигане на съответните емисионни норми) и в 24 агломерации между 2 000 и 10 000 е</w:t>
            </w:r>
            <w:r w:rsidR="00C32AC1" w:rsidRPr="00B87054">
              <w:t>кв</w:t>
            </w:r>
            <w:r w:rsidR="008A1C8D" w:rsidRPr="00B87054">
              <w:t>.ж. Общо изискванията на Директивата за събиране и пречи</w:t>
            </w:r>
            <w:r w:rsidR="006A092B" w:rsidRPr="00B87054">
              <w:t>стване са изпълнени</w:t>
            </w:r>
            <w:r w:rsidR="008A1C8D" w:rsidRPr="00B87054">
              <w:t xml:space="preserve"> само в 2 агломерации, които са с над 10 000 е</w:t>
            </w:r>
            <w:r w:rsidR="00C32AC1" w:rsidRPr="00B87054">
              <w:t>кв</w:t>
            </w:r>
            <w:r w:rsidR="008A1C8D" w:rsidRPr="00B87054">
              <w:t>.ж. С проекти, които се изпълняват по ОПОС 2007-2013 г. се очаква постигане на съответствие с изисквания</w:t>
            </w:r>
            <w:r w:rsidR="00780730" w:rsidRPr="00B87054">
              <w:t>та</w:t>
            </w:r>
            <w:r w:rsidR="008A1C8D" w:rsidRPr="00B87054">
              <w:t xml:space="preserve"> на Директивата за още </w:t>
            </w:r>
            <w:r w:rsidR="002744BD" w:rsidRPr="00B87054">
              <w:t>38</w:t>
            </w:r>
            <w:r w:rsidR="008A1C8D" w:rsidRPr="00B87054">
              <w:t xml:space="preserve"> агломерации.</w:t>
            </w:r>
          </w:p>
          <w:p w14:paraId="2F5F70A5" w14:textId="77777777" w:rsidR="00390EF5" w:rsidRPr="00B87054" w:rsidRDefault="00390EF5" w:rsidP="00097F32">
            <w:pPr>
              <w:spacing w:before="0" w:after="0"/>
            </w:pPr>
          </w:p>
          <w:p w14:paraId="7B71444E" w14:textId="77777777" w:rsidR="00494EF2" w:rsidRPr="00B87054" w:rsidRDefault="00264529" w:rsidP="00494EF2">
            <w:pPr>
              <w:spacing w:before="0" w:after="0"/>
            </w:pPr>
            <w:r w:rsidRPr="00B87054">
              <w:t>Съгласно Стратегия</w:t>
            </w:r>
            <w:r w:rsidR="008B6610" w:rsidRPr="00B87054">
              <w:t>та</w:t>
            </w:r>
            <w:r w:rsidRPr="00B87054">
              <w:t xml:space="preserve"> за развитие и управление на водоснабдяването и канализацията в Република България за периода 2014-2023 г. </w:t>
            </w:r>
            <w:r w:rsidR="00156091" w:rsidRPr="00B87054">
              <w:t>България се отличава с много висок обхват на водоснабдяването, а качество</w:t>
            </w:r>
            <w:r w:rsidR="00314F18" w:rsidRPr="00B87054">
              <w:t>то</w:t>
            </w:r>
            <w:r w:rsidR="00156091" w:rsidRPr="00B87054">
              <w:t xml:space="preserve"> на питейната вода отговаря на стандартите. Броят на селищата (градове и села) със системи за централно водоснабдяване надхвърля 5 000, като те са обхванати от централизирани водоснабдителни системи с обща дължина на водопроводите, надхвърляща 75 000 км</w:t>
            </w:r>
            <w:r w:rsidR="00C233BB" w:rsidRPr="00B87054">
              <w:t>.</w:t>
            </w:r>
            <w:r w:rsidR="00B0156E" w:rsidRPr="00B87054">
              <w:t>, от които около 30 000 км</w:t>
            </w:r>
            <w:r w:rsidR="00C233BB" w:rsidRPr="00B87054">
              <w:t>.</w:t>
            </w:r>
            <w:r w:rsidR="00B0156E" w:rsidRPr="00B87054">
              <w:t xml:space="preserve"> са изградени преди 1970 г.</w:t>
            </w:r>
            <w:r w:rsidR="00156091" w:rsidRPr="00B87054">
              <w:t xml:space="preserve"> Само две са областите в България, в които не е постигнато пълно покритие с централно водоснабдяване – Кърджали и Смолян. Това представлява 99% от цялото население, което по европейските стандарти е висока степен на обхват. </w:t>
            </w:r>
          </w:p>
          <w:p w14:paraId="4356576D" w14:textId="77777777" w:rsidR="00494EF2" w:rsidRPr="00B87054" w:rsidRDefault="00494EF2" w:rsidP="00494EF2">
            <w:pPr>
              <w:spacing w:before="0" w:after="0"/>
            </w:pPr>
          </w:p>
          <w:p w14:paraId="6264CA6F" w14:textId="77777777" w:rsidR="002B1C6D" w:rsidRPr="00B87054" w:rsidRDefault="00156091" w:rsidP="008553A7">
            <w:pPr>
              <w:spacing w:before="0" w:after="0"/>
            </w:pPr>
            <w:r w:rsidRPr="00B87054">
              <w:t>Качествот</w:t>
            </w:r>
            <w:r w:rsidR="00AD1E84" w:rsidRPr="00B87054">
              <w:t>о на питейната вода отговаря на</w:t>
            </w:r>
            <w:r w:rsidRPr="00B87054">
              <w:t xml:space="preserve"> </w:t>
            </w:r>
            <w:r w:rsidR="00AD1E84" w:rsidRPr="00B87054">
              <w:t xml:space="preserve">нормативните изисквания </w:t>
            </w:r>
            <w:r w:rsidRPr="00B87054">
              <w:t xml:space="preserve">в над 95% от </w:t>
            </w:r>
            <w:r w:rsidR="00AD1E84" w:rsidRPr="00B87054">
              <w:t>големите зони за водоснабдяване и в над 90% от малките</w:t>
            </w:r>
            <w:r w:rsidRPr="00B87054">
              <w:t xml:space="preserve"> зони на водоснабдяване, макар да остават проблеми по отношение на съответствието на тези стандарти във връзка с качеството на водата и сезонните режими на потребление, особено в малките зони на водоснабдяване. По отношение на големите зони за водоснабдяване (подаващи вода за повече от 5 000 души или подаващи количества вода над 1000 м</w:t>
            </w:r>
            <w:r w:rsidRPr="00B87054">
              <w:rPr>
                <w:vertAlign w:val="superscript"/>
              </w:rPr>
              <w:t>3</w:t>
            </w:r>
            <w:r w:rsidRPr="00B87054">
              <w:t xml:space="preserve"> на денонощие), България е една от 10-те страни в ЕС, които в над 95 на сто от случаите отговарят на критериите за качество на подаваната вода по микробиологични, химични и органолептични показатели</w:t>
            </w:r>
            <w:r w:rsidR="002B1C6D" w:rsidRPr="00B87054">
              <w:t xml:space="preserve"> и една от 4-те страни в ЕС, в които не е достигнато 99-100% съотве</w:t>
            </w:r>
            <w:r w:rsidR="00B14752" w:rsidRPr="00B87054">
              <w:t>тст</w:t>
            </w:r>
            <w:r w:rsidR="002B1C6D" w:rsidRPr="00B87054">
              <w:t>вие с изискванията за качеството на подаваната вода по микробиологични показатели в големите зони на водоснабдяване.</w:t>
            </w:r>
            <w:r w:rsidR="004C0BDE" w:rsidRPr="00B87054">
              <w:t xml:space="preserve"> </w:t>
            </w:r>
            <w:r w:rsidR="002B1C6D" w:rsidRPr="00B87054">
              <w:t>О</w:t>
            </w:r>
            <w:r w:rsidRPr="00B87054">
              <w:t xml:space="preserve">тчитат </w:t>
            </w:r>
            <w:r w:rsidR="00B14752" w:rsidRPr="00B87054">
              <w:t xml:space="preserve">се </w:t>
            </w:r>
            <w:r w:rsidRPr="00B87054">
              <w:t xml:space="preserve">несъответствия по микробиологични показатели в голям брой зони, характерни преди всичко за малките зони на водоснабдяване, като в част от тях процентът на несъответствие е над 5%. Отклонението от нормите по този вид показатели е характерно за малките </w:t>
            </w:r>
            <w:r w:rsidR="002B1C6D" w:rsidRPr="00B87054">
              <w:t>зони за водоснабдяване</w:t>
            </w:r>
            <w:r w:rsidRPr="00B87054">
              <w:t>, които не разполагат с пречиствателни съоръжения и при които водата се подава на населението директно само след обеззаразяване.</w:t>
            </w:r>
            <w:r w:rsidRPr="00B87054">
              <w:cr/>
            </w:r>
            <w:r w:rsidR="002B1C6D" w:rsidRPr="00B87054">
              <w:t xml:space="preserve">В последния публикуван </w:t>
            </w:r>
            <w:r w:rsidR="007F6E6F" w:rsidRPr="00B87054">
              <w:t>Д</w:t>
            </w:r>
            <w:r w:rsidR="002B1C6D" w:rsidRPr="00B87054">
              <w:t>оклад на Европейската комисия (COM</w:t>
            </w:r>
            <w:r w:rsidR="00B80DC4" w:rsidRPr="00B87054">
              <w:t xml:space="preserve"> </w:t>
            </w:r>
            <w:r w:rsidR="002B1C6D" w:rsidRPr="00B87054">
              <w:t xml:space="preserve">(2014) 363 </w:t>
            </w:r>
            <w:proofErr w:type="spellStart"/>
            <w:r w:rsidR="002B1C6D" w:rsidRPr="00B87054">
              <w:t>final</w:t>
            </w:r>
            <w:proofErr w:type="spellEnd"/>
            <w:r w:rsidR="002B1C6D" w:rsidRPr="00B87054">
              <w:t>) относно качеството на питейната вода в ЕС за периода 2008-2010</w:t>
            </w:r>
            <w:r w:rsidR="00B80DC4" w:rsidRPr="00B87054">
              <w:t xml:space="preserve"> </w:t>
            </w:r>
            <w:r w:rsidR="002B1C6D" w:rsidRPr="00B87054">
              <w:t>г. съгласно Директива 98/83/ЕО и техническите доклади към него, касаещи Република България, като основни слабости</w:t>
            </w:r>
            <w:r w:rsidR="00AB30E2" w:rsidRPr="00B87054">
              <w:t xml:space="preserve"> по изпълнение изискванията на Д</w:t>
            </w:r>
            <w:r w:rsidR="002B1C6D" w:rsidRPr="00B87054">
              <w:t>ирективата са посочени недостатъчни</w:t>
            </w:r>
            <w:r w:rsidR="00AB30E2" w:rsidRPr="00B87054">
              <w:t>те</w:t>
            </w:r>
            <w:r w:rsidR="002B1C6D" w:rsidRPr="00B87054">
              <w:t xml:space="preserve"> обем и обхват, както и честота на извършвания мониторинг. В техническия доклад за големите зони на </w:t>
            </w:r>
            <w:proofErr w:type="spellStart"/>
            <w:r w:rsidR="002B1C6D" w:rsidRPr="00B87054">
              <w:t>водоснабяване</w:t>
            </w:r>
            <w:proofErr w:type="spellEnd"/>
            <w:r w:rsidR="002B1C6D" w:rsidRPr="00B87054">
              <w:t xml:space="preserve"> е изтъкнато, че за 55,5 % от тях </w:t>
            </w:r>
            <w:r w:rsidR="002B1C6D" w:rsidRPr="00B87054">
              <w:lastRenderedPageBreak/>
              <w:t>няма или има недостатъчни данни от докладвания мониторинг. Посочва се също, че процентът на зоните на водоснабдяване, които не отговарят на изискванията по отношение на минималната честота на мониторинга или тези, при които честотата е недостатъчна, е сравнително висок за България.</w:t>
            </w:r>
          </w:p>
          <w:p w14:paraId="4FB6FC5C" w14:textId="77777777" w:rsidR="002B1C6D" w:rsidRPr="00B87054" w:rsidRDefault="002B1C6D" w:rsidP="008553A7">
            <w:pPr>
              <w:spacing w:before="0" w:after="0"/>
            </w:pPr>
          </w:p>
          <w:p w14:paraId="39FC2ED0" w14:textId="77777777" w:rsidR="00156091" w:rsidRPr="00B87054" w:rsidRDefault="00156091" w:rsidP="008553A7">
            <w:pPr>
              <w:spacing w:before="0" w:after="0"/>
              <w:rPr>
                <w:rFonts w:eastAsia="Times New Roman"/>
              </w:rPr>
            </w:pPr>
            <w:r w:rsidRPr="00B87054">
              <w:t xml:space="preserve">Водоснабдителните услуги като цяло отговарят на стандартите, но загубите на вода са много високи </w:t>
            </w:r>
            <w:r w:rsidR="00574630" w:rsidRPr="00B87054">
              <w:t xml:space="preserve">(60%) </w:t>
            </w:r>
            <w:r w:rsidRPr="00B87054">
              <w:t xml:space="preserve">и поддръжката на водоснабдителните системи и съоръжения е недостатъчна. </w:t>
            </w:r>
            <w:r w:rsidR="00B0156E" w:rsidRPr="00B87054">
              <w:t xml:space="preserve">Предвид </w:t>
            </w:r>
            <w:r w:rsidR="00AB30E2" w:rsidRPr="00B87054">
              <w:t xml:space="preserve">дела </w:t>
            </w:r>
            <w:r w:rsidR="00B0156E" w:rsidRPr="00B87054">
              <w:t>на амортизирана</w:t>
            </w:r>
            <w:r w:rsidR="008969EA" w:rsidRPr="00B87054">
              <w:t>та</w:t>
            </w:r>
            <w:r w:rsidR="00B0156E" w:rsidRPr="00B87054">
              <w:t xml:space="preserve"> водоснабдителна мрежа, с</w:t>
            </w:r>
            <w:r w:rsidRPr="00B87054">
              <w:t xml:space="preserve">поред оценка на Световната банка необходимите разходи за рехабилитация и подмяна на мрежата са между </w:t>
            </w:r>
            <w:r w:rsidR="00574630" w:rsidRPr="00B87054">
              <w:t>325</w:t>
            </w:r>
            <w:r w:rsidRPr="00B87054">
              <w:t xml:space="preserve"> и </w:t>
            </w:r>
            <w:r w:rsidR="00574630" w:rsidRPr="00B87054">
              <w:t xml:space="preserve">400 </w:t>
            </w:r>
            <w:r w:rsidRPr="00B87054">
              <w:t xml:space="preserve">млн. </w:t>
            </w:r>
            <w:r w:rsidR="00574630" w:rsidRPr="00B87054">
              <w:t xml:space="preserve">евро </w:t>
            </w:r>
            <w:r w:rsidRPr="00B87054">
              <w:t>годишно</w:t>
            </w:r>
            <w:r w:rsidR="00B0156E" w:rsidRPr="00B87054">
              <w:t>, като спешните ну</w:t>
            </w:r>
            <w:r w:rsidR="00314F18" w:rsidRPr="00B87054">
              <w:t>жд</w:t>
            </w:r>
            <w:r w:rsidR="00B0156E" w:rsidRPr="00B87054">
              <w:t xml:space="preserve">и за рехабилитация и подмяна на водоснабдителните мрежи за постигане на съответствие </w:t>
            </w:r>
            <w:r w:rsidR="005541DE" w:rsidRPr="00B87054">
              <w:t xml:space="preserve">възлизат </w:t>
            </w:r>
            <w:r w:rsidR="002C112E" w:rsidRPr="00B87054">
              <w:t xml:space="preserve">общо </w:t>
            </w:r>
            <w:r w:rsidR="005541DE" w:rsidRPr="00B87054">
              <w:t xml:space="preserve">на </w:t>
            </w:r>
            <w:r w:rsidR="00B0156E" w:rsidRPr="00B87054">
              <w:t>200 млн. евро</w:t>
            </w:r>
            <w:r w:rsidRPr="00B87054">
              <w:t xml:space="preserve">. </w:t>
            </w:r>
          </w:p>
          <w:p w14:paraId="1A9CAFCA" w14:textId="77777777" w:rsidR="002E16FF" w:rsidRPr="00B87054" w:rsidRDefault="002E16FF" w:rsidP="002E16FF">
            <w:pPr>
              <w:spacing w:before="0" w:after="0"/>
            </w:pPr>
          </w:p>
          <w:p w14:paraId="0810A424" w14:textId="48BB9EA2" w:rsidR="003733A9" w:rsidRPr="00B87054" w:rsidRDefault="003733A9" w:rsidP="002E16FF">
            <w:pPr>
              <w:spacing w:before="0" w:after="0"/>
              <w:rPr>
                <w:bCs/>
              </w:rPr>
            </w:pPr>
            <w:r w:rsidRPr="00B87054">
              <w:rPr>
                <w:bCs/>
              </w:rPr>
              <w:t>По отношение на битовите отпадъци</w:t>
            </w:r>
            <w:r w:rsidR="00AB30E2" w:rsidRPr="00B87054">
              <w:rPr>
                <w:bCs/>
              </w:rPr>
              <w:t>,</w:t>
            </w:r>
            <w:r w:rsidRPr="00B87054">
              <w:rPr>
                <w:bCs/>
              </w:rPr>
              <w:t xml:space="preserve"> за периода 2004</w:t>
            </w:r>
            <w:r w:rsidR="007F6E6F" w:rsidRPr="00B87054">
              <w:rPr>
                <w:bCs/>
              </w:rPr>
              <w:t xml:space="preserve"> - </w:t>
            </w:r>
            <w:r w:rsidRPr="00B87054">
              <w:rPr>
                <w:bCs/>
              </w:rPr>
              <w:t xml:space="preserve">2012 г. се наблюдава намаление от средно с около 4% </w:t>
            </w:r>
            <w:r w:rsidR="00AB30E2" w:rsidRPr="00B87054">
              <w:rPr>
                <w:bCs/>
              </w:rPr>
              <w:t>н</w:t>
            </w:r>
            <w:r w:rsidRPr="00B87054">
              <w:rPr>
                <w:bCs/>
              </w:rPr>
              <w:t xml:space="preserve">а година в тяхното общо количество и с около 3% </w:t>
            </w:r>
            <w:r w:rsidR="00AB30E2" w:rsidRPr="00B87054">
              <w:rPr>
                <w:bCs/>
              </w:rPr>
              <w:t>н</w:t>
            </w:r>
            <w:r w:rsidRPr="00B87054">
              <w:rPr>
                <w:bCs/>
              </w:rPr>
              <w:t xml:space="preserve">а година в количеството на депонираните отпадъци. 72% от генерираните битови отпадъци се депонират. 50% от тях е делът на биоразградимите отпадъци. Съгласно националните цели </w:t>
            </w:r>
            <w:r w:rsidR="00BB4760" w:rsidRPr="00B87054">
              <w:rPr>
                <w:bCs/>
              </w:rPr>
              <w:t xml:space="preserve">делът </w:t>
            </w:r>
            <w:r w:rsidRPr="00B87054">
              <w:rPr>
                <w:bCs/>
              </w:rPr>
              <w:t xml:space="preserve">на депонираните биоразградими отпадъци </w:t>
            </w:r>
            <w:r w:rsidR="00BB4760" w:rsidRPr="00B87054">
              <w:rPr>
                <w:bCs/>
              </w:rPr>
              <w:t xml:space="preserve">следва да се намали </w:t>
            </w:r>
            <w:r w:rsidRPr="00B87054">
              <w:rPr>
                <w:bCs/>
              </w:rPr>
              <w:t>до 35%</w:t>
            </w:r>
            <w:r w:rsidR="002A479A" w:rsidRPr="00B87054">
              <w:rPr>
                <w:bCs/>
              </w:rPr>
              <w:t>,</w:t>
            </w:r>
            <w:r w:rsidR="002A479A" w:rsidRPr="00B87054">
              <w:rPr>
                <w:bCs/>
                <w:iCs/>
                <w:szCs w:val="24"/>
              </w:rPr>
              <w:t xml:space="preserve"> а количеството рециклирани – да се увеличи до 50%</w:t>
            </w:r>
            <w:r w:rsidR="008D18D7" w:rsidRPr="00B87054">
              <w:rPr>
                <w:bCs/>
              </w:rPr>
              <w:t xml:space="preserve"> </w:t>
            </w:r>
            <w:r w:rsidR="008D18D7" w:rsidRPr="00B87054">
              <w:rPr>
                <w:bCs/>
                <w:iCs/>
                <w:szCs w:val="24"/>
              </w:rPr>
              <w:t>до 2020 г.</w:t>
            </w:r>
            <w:r w:rsidR="002A479A" w:rsidRPr="00B87054">
              <w:t xml:space="preserve"> </w:t>
            </w:r>
            <w:r w:rsidR="009660BC" w:rsidRPr="00B87054">
              <w:rPr>
                <w:bCs/>
              </w:rPr>
              <w:t>Към 2012 г.</w:t>
            </w:r>
            <w:r w:rsidRPr="00B87054">
              <w:rPr>
                <w:bCs/>
              </w:rPr>
              <w:t xml:space="preserve"> в страната функционират 3 съоръжения за третиране на биоразградими битови отпадъци (Варна, Пловдив и Столична община), което е крайно недостатъчно предвид генерираните количества и в тази връзка ще се инвестира в осигуряване на допълнителен капацитет за рециклирането им. </w:t>
            </w:r>
          </w:p>
          <w:p w14:paraId="01759EB2" w14:textId="77777777" w:rsidR="00526721" w:rsidRPr="00B87054" w:rsidRDefault="00526721" w:rsidP="002E16FF">
            <w:pPr>
              <w:spacing w:before="0" w:after="0"/>
              <w:rPr>
                <w:bCs/>
              </w:rPr>
            </w:pPr>
          </w:p>
          <w:p w14:paraId="1855CD30" w14:textId="77777777" w:rsidR="00526721" w:rsidRPr="00B87054" w:rsidRDefault="00526721" w:rsidP="00526721">
            <w:pPr>
              <w:spacing w:before="0" w:after="0"/>
              <w:rPr>
                <w:bCs/>
              </w:rPr>
            </w:pPr>
            <w:r w:rsidRPr="00B87054">
              <w:rPr>
                <w:bCs/>
              </w:rPr>
              <w:t xml:space="preserve">За предотвратяване генерирането на </w:t>
            </w:r>
            <w:r w:rsidR="00AD192E" w:rsidRPr="00B87054">
              <w:rPr>
                <w:bCs/>
              </w:rPr>
              <w:t>битови отпадъци (</w:t>
            </w:r>
            <w:r w:rsidRPr="00B87054">
              <w:rPr>
                <w:bCs/>
              </w:rPr>
              <w:t>БО</w:t>
            </w:r>
            <w:r w:rsidR="00AD192E" w:rsidRPr="00B87054">
              <w:rPr>
                <w:bCs/>
              </w:rPr>
              <w:t>)</w:t>
            </w:r>
            <w:r w:rsidRPr="00B87054">
              <w:rPr>
                <w:bCs/>
              </w:rPr>
              <w:t xml:space="preserve"> в България се използват регулаторни и икономически инструменти </w:t>
            </w:r>
            <w:r w:rsidR="00426C48" w:rsidRPr="00B87054">
              <w:rPr>
                <w:bCs/>
              </w:rPr>
              <w:t xml:space="preserve">– </w:t>
            </w:r>
            <w:r w:rsidRPr="00B87054">
              <w:rPr>
                <w:bCs/>
              </w:rPr>
              <w:t xml:space="preserve">отчисления за депониране на отпадъците; схеми за отговорност на производителя за специфични потоци от отпадъци/продуктови такси/лицензионни възнаграждения към организациите по оползотворяване на </w:t>
            </w:r>
            <w:proofErr w:type="spellStart"/>
            <w:r w:rsidRPr="00B87054">
              <w:rPr>
                <w:bCs/>
              </w:rPr>
              <w:t>масоворазпространени</w:t>
            </w:r>
            <w:proofErr w:type="spellEnd"/>
            <w:r w:rsidRPr="00B87054">
              <w:rPr>
                <w:bCs/>
              </w:rPr>
              <w:t xml:space="preserve"> отпадъци (МРО); такса БО; такса за ограничаване използването на полимерни торбички с определени параметри; депозитни системи (същите не са задължителни на този етап). </w:t>
            </w:r>
          </w:p>
          <w:p w14:paraId="2EAD5899" w14:textId="77777777" w:rsidR="00526721" w:rsidRPr="00B87054" w:rsidRDefault="00526721" w:rsidP="00526721">
            <w:pPr>
              <w:spacing w:before="0" w:after="0"/>
              <w:rPr>
                <w:bCs/>
              </w:rPr>
            </w:pPr>
          </w:p>
          <w:p w14:paraId="4B2CA05D" w14:textId="77777777" w:rsidR="00526721" w:rsidRPr="00B87054" w:rsidRDefault="00526721" w:rsidP="00526721">
            <w:pPr>
              <w:spacing w:before="0" w:after="0"/>
              <w:rPr>
                <w:bCs/>
              </w:rPr>
            </w:pPr>
            <w:r w:rsidRPr="00B87054">
              <w:rPr>
                <w:bCs/>
              </w:rPr>
              <w:t xml:space="preserve">Съгласно националното законодателство разделното събиране при източника е ангажимент на кмета на общината (за </w:t>
            </w:r>
            <w:proofErr w:type="spellStart"/>
            <w:r w:rsidRPr="00B87054">
              <w:rPr>
                <w:bCs/>
              </w:rPr>
              <w:t>рецик</w:t>
            </w:r>
            <w:r w:rsidR="00AD192E" w:rsidRPr="00B87054">
              <w:rPr>
                <w:bCs/>
              </w:rPr>
              <w:t>лируемите</w:t>
            </w:r>
            <w:proofErr w:type="spellEnd"/>
            <w:r w:rsidR="00AD192E" w:rsidRPr="00B87054">
              <w:rPr>
                <w:bCs/>
              </w:rPr>
              <w:t>, вкл. биоразградимите</w:t>
            </w:r>
            <w:r w:rsidRPr="00B87054">
              <w:rPr>
                <w:bCs/>
              </w:rPr>
              <w:t xml:space="preserve"> отпадъци, различни от схемата отговорност на производителя) и организациите по оползотворяване. За организиране системите за разделно събиране на МРО се събират продуктови такси, с които се финансират тези дейности. Поради тази причина ОПОС 2014-2020 г. не предвижда да финансира мерки в тази посока.</w:t>
            </w:r>
          </w:p>
          <w:p w14:paraId="0A10E984" w14:textId="77777777" w:rsidR="002A479A" w:rsidRPr="00B87054" w:rsidRDefault="002A479A" w:rsidP="002E16FF">
            <w:pPr>
              <w:spacing w:before="0" w:after="0"/>
              <w:rPr>
                <w:bCs/>
              </w:rPr>
            </w:pPr>
          </w:p>
          <w:p w14:paraId="45DB20F4" w14:textId="77777777" w:rsidR="002A479A" w:rsidRPr="00B87054" w:rsidRDefault="002A479A" w:rsidP="002E16FF">
            <w:pPr>
              <w:spacing w:before="0" w:after="0"/>
              <w:rPr>
                <w:bCs/>
              </w:rPr>
            </w:pPr>
            <w:r w:rsidRPr="00B87054">
              <w:rPr>
                <w:szCs w:val="24"/>
              </w:rPr>
              <w:t xml:space="preserve">Предвижда се ОПОС 2014-2020 г. да допринесе за изпълнение на ангажиментите на страната в сектор „отпадъци“ и постигане на целите, произтичащи от европейското и национално законодателство. Отчетена е и стартираната срещу страната наказателна процедура за неизпълнение на </w:t>
            </w:r>
            <w:r w:rsidRPr="00B87054">
              <w:t>Директива 1999/31/EО относно депонирането на отпадъци.</w:t>
            </w:r>
          </w:p>
          <w:p w14:paraId="028C0CBB" w14:textId="77777777" w:rsidR="002A479A" w:rsidRPr="00B87054" w:rsidRDefault="002A479A" w:rsidP="002E16FF">
            <w:pPr>
              <w:spacing w:before="0" w:after="0"/>
              <w:rPr>
                <w:rFonts w:eastAsia="Times New Roman"/>
                <w:noProof/>
                <w:lang w:eastAsia="fr-BE"/>
              </w:rPr>
            </w:pPr>
          </w:p>
          <w:p w14:paraId="51D11E7A" w14:textId="77777777" w:rsidR="004511C4" w:rsidRPr="00B87054" w:rsidRDefault="00431EB8" w:rsidP="002E16FF">
            <w:pPr>
              <w:spacing w:before="0" w:after="0"/>
              <w:rPr>
                <w:bCs/>
              </w:rPr>
            </w:pPr>
            <w:r w:rsidRPr="00B87054">
              <w:rPr>
                <w:bCs/>
              </w:rPr>
              <w:t xml:space="preserve">България е на </w:t>
            </w:r>
            <w:r w:rsidR="00385F22" w:rsidRPr="00B87054">
              <w:rPr>
                <w:bCs/>
              </w:rPr>
              <w:t>трето</w:t>
            </w:r>
            <w:r w:rsidRPr="00B87054">
              <w:rPr>
                <w:bCs/>
              </w:rPr>
              <w:t xml:space="preserve"> място в ЕС по процент от национална територия, която е в Натура 2000 (34,4%). Към момента съгласно Директива 2009/147/ЕО за опазване на дивите птици са определени </w:t>
            </w:r>
            <w:r w:rsidR="00153E5D" w:rsidRPr="00B87054">
              <w:rPr>
                <w:bCs/>
              </w:rPr>
              <w:t xml:space="preserve">и обявени </w:t>
            </w:r>
            <w:r w:rsidRPr="00B87054">
              <w:rPr>
                <w:bCs/>
              </w:rPr>
              <w:t xml:space="preserve">119 броя специални защитени зони. Съгласно </w:t>
            </w:r>
            <w:r w:rsidRPr="00B87054">
              <w:rPr>
                <w:bCs/>
              </w:rPr>
              <w:lastRenderedPageBreak/>
              <w:t xml:space="preserve">Директива 92/43/ЕИО  за опазване на природните местообитания и дивата флора и фауна са определени 234 броя </w:t>
            </w:r>
            <w:r w:rsidR="00153E5D" w:rsidRPr="00B87054">
              <w:rPr>
                <w:bCs/>
              </w:rPr>
              <w:t>зони</w:t>
            </w:r>
            <w:r w:rsidRPr="00B87054">
              <w:rPr>
                <w:bCs/>
              </w:rPr>
              <w:t xml:space="preserve"> от значение за </w:t>
            </w:r>
            <w:r w:rsidR="004347EB" w:rsidRPr="00B87054">
              <w:rPr>
                <w:bCs/>
              </w:rPr>
              <w:t>Общността</w:t>
            </w:r>
            <w:r w:rsidRPr="00B87054">
              <w:rPr>
                <w:bCs/>
              </w:rPr>
              <w:t xml:space="preserve">, като 13 от тях се припокриват със специалните защитени зони. Процесът по </w:t>
            </w:r>
            <w:r w:rsidR="004347EB" w:rsidRPr="00B87054">
              <w:rPr>
                <w:bCs/>
              </w:rPr>
              <w:t xml:space="preserve">обявяване </w:t>
            </w:r>
            <w:r w:rsidRPr="00B87054">
              <w:rPr>
                <w:bCs/>
              </w:rPr>
              <w:t xml:space="preserve">на </w:t>
            </w:r>
            <w:r w:rsidR="00153E5D" w:rsidRPr="00B87054">
              <w:rPr>
                <w:bCs/>
              </w:rPr>
              <w:t>зоните</w:t>
            </w:r>
            <w:r w:rsidRPr="00B87054">
              <w:rPr>
                <w:bCs/>
              </w:rPr>
              <w:t xml:space="preserve"> от значение за </w:t>
            </w:r>
            <w:r w:rsidR="004347EB" w:rsidRPr="00B87054">
              <w:rPr>
                <w:bCs/>
              </w:rPr>
              <w:t xml:space="preserve">Общността </w:t>
            </w:r>
            <w:r w:rsidRPr="00B87054">
              <w:rPr>
                <w:bCs/>
              </w:rPr>
              <w:t>за специални консервационни зони е в ход</w:t>
            </w:r>
            <w:r w:rsidR="004347EB" w:rsidRPr="00B87054">
              <w:rPr>
                <w:bCs/>
              </w:rPr>
              <w:t>,</w:t>
            </w:r>
            <w:r w:rsidRPr="00B87054">
              <w:rPr>
                <w:bCs/>
              </w:rPr>
              <w:t xml:space="preserve"> с осигурено финансиране от национални източници. Предвижда се заповедите за обявяване на основната част от </w:t>
            </w:r>
            <w:r w:rsidR="00153E5D" w:rsidRPr="00B87054">
              <w:rPr>
                <w:bCs/>
              </w:rPr>
              <w:t>зоните</w:t>
            </w:r>
            <w:r w:rsidRPr="00B87054">
              <w:rPr>
                <w:bCs/>
              </w:rPr>
              <w:t xml:space="preserve"> от значение за Общността </w:t>
            </w:r>
            <w:r w:rsidR="004347EB" w:rsidRPr="00B87054">
              <w:rPr>
                <w:bCs/>
              </w:rPr>
              <w:t xml:space="preserve">за специални консервационни зони </w:t>
            </w:r>
            <w:r w:rsidRPr="00B87054">
              <w:rPr>
                <w:bCs/>
              </w:rPr>
              <w:t xml:space="preserve">да бъдат издадени </w:t>
            </w:r>
            <w:r w:rsidR="004511C4" w:rsidRPr="00B87054">
              <w:rPr>
                <w:bCs/>
              </w:rPr>
              <w:t>през</w:t>
            </w:r>
            <w:r w:rsidRPr="00B87054">
              <w:rPr>
                <w:bCs/>
              </w:rPr>
              <w:t xml:space="preserve"> 2015 г. </w:t>
            </w:r>
          </w:p>
          <w:p w14:paraId="5E8AFF2B" w14:textId="77777777" w:rsidR="004511C4" w:rsidRPr="00B87054" w:rsidRDefault="004511C4" w:rsidP="002E16FF">
            <w:pPr>
              <w:spacing w:before="0" w:after="0"/>
              <w:rPr>
                <w:bCs/>
              </w:rPr>
            </w:pPr>
          </w:p>
          <w:p w14:paraId="156C0517" w14:textId="77777777" w:rsidR="003733A9" w:rsidRPr="00B87054" w:rsidRDefault="00431EB8" w:rsidP="002E16FF">
            <w:pPr>
              <w:spacing w:before="0" w:after="0"/>
              <w:rPr>
                <w:bCs/>
              </w:rPr>
            </w:pPr>
            <w:r w:rsidRPr="00B87054">
              <w:rPr>
                <w:bCs/>
              </w:rPr>
              <w:t xml:space="preserve">С подкрепата на ОПОС 2007-2013 г. бяха  картирани </w:t>
            </w:r>
            <w:r w:rsidR="00153E5D" w:rsidRPr="00B87054">
              <w:rPr>
                <w:bCs/>
              </w:rPr>
              <w:t>зоните</w:t>
            </w:r>
            <w:r w:rsidRPr="00B87054">
              <w:rPr>
                <w:bCs/>
              </w:rPr>
              <w:t xml:space="preserve"> от значение за </w:t>
            </w:r>
            <w:r w:rsidR="004347EB" w:rsidRPr="00B87054">
              <w:rPr>
                <w:bCs/>
              </w:rPr>
              <w:t>О</w:t>
            </w:r>
            <w:r w:rsidRPr="00B87054">
              <w:rPr>
                <w:bCs/>
              </w:rPr>
              <w:t>бщността в сухоземната територия на България и беше определен природозащитният статус на видовете и местообитанията. В резултат</w:t>
            </w:r>
            <w:r w:rsidR="004347EB" w:rsidRPr="00B87054">
              <w:rPr>
                <w:bCs/>
              </w:rPr>
              <w:t>,</w:t>
            </w:r>
            <w:r w:rsidRPr="00B87054">
              <w:rPr>
                <w:bCs/>
              </w:rPr>
              <w:t xml:space="preserve"> през 2013 г. беше извършено докладване </w:t>
            </w:r>
            <w:r w:rsidR="004347EB" w:rsidRPr="00B87054">
              <w:rPr>
                <w:bCs/>
              </w:rPr>
              <w:t xml:space="preserve">до </w:t>
            </w:r>
            <w:r w:rsidRPr="00B87054">
              <w:rPr>
                <w:bCs/>
              </w:rPr>
              <w:t>ЕК по чл. 17 от Директива 92/43/ЕИО. Приблизително 88% от оценките на природозащитното състояние на типовете природни местообитания са „неблагоприятно-незадоволително” състояние. Приблизително 36% от оценките на природозащитното състояние на видовете, предмет на докладване по чл. 17</w:t>
            </w:r>
            <w:r w:rsidR="00A15FC7" w:rsidRPr="00B87054">
              <w:rPr>
                <w:bCs/>
              </w:rPr>
              <w:t>,</w:t>
            </w:r>
            <w:r w:rsidRPr="00B87054">
              <w:rPr>
                <w:bCs/>
              </w:rPr>
              <w:t xml:space="preserve"> са „неблагоприятно-незадоволително“, а 2.5% са „неблагоприятно-лошо“. </w:t>
            </w:r>
            <w:r w:rsidR="00BF6268" w:rsidRPr="00B87054">
              <w:rPr>
                <w:bCs/>
              </w:rPr>
              <w:t>С</w:t>
            </w:r>
            <w:r w:rsidRPr="00B87054">
              <w:rPr>
                <w:bCs/>
              </w:rPr>
              <w:t>ъс средства от ОПОС 2007-2013 г. беше разработена Националната приоритетна рамка за действие по Натура 2000 (НПРД). В документа са идентифицирани необходимите мерки по отношение на тези приоритетни видове и местообитания, както и мерки</w:t>
            </w:r>
            <w:r w:rsidR="00BF6268" w:rsidRPr="00B87054">
              <w:rPr>
                <w:bCs/>
              </w:rPr>
              <w:t>,</w:t>
            </w:r>
            <w:r w:rsidRPr="00B87054">
              <w:rPr>
                <w:bCs/>
              </w:rPr>
              <w:t xml:space="preserve"> насочени към останалите видове и местообитания от Натура 2000.</w:t>
            </w:r>
            <w:r w:rsidR="00F94A7D" w:rsidRPr="00B87054">
              <w:rPr>
                <w:bCs/>
              </w:rPr>
              <w:t xml:space="preserve"> </w:t>
            </w:r>
          </w:p>
          <w:p w14:paraId="6C0C0F7B" w14:textId="77777777" w:rsidR="00C20575" w:rsidRPr="00B87054" w:rsidRDefault="00C20575" w:rsidP="002E16FF">
            <w:pPr>
              <w:spacing w:before="0" w:after="0"/>
              <w:rPr>
                <w:bCs/>
              </w:rPr>
            </w:pPr>
          </w:p>
          <w:p w14:paraId="25BAD081" w14:textId="77777777" w:rsidR="00F94A7D" w:rsidRPr="00B87054" w:rsidRDefault="00F94A7D" w:rsidP="002E16FF">
            <w:pPr>
              <w:spacing w:before="0" w:after="0"/>
              <w:rPr>
                <w:bCs/>
              </w:rPr>
            </w:pPr>
            <w:r w:rsidRPr="00B87054">
              <w:rPr>
                <w:bCs/>
              </w:rPr>
              <w:t>ОПОС 2014-2020 г. ще продължи да надгражда резултатите от програмен период 2007 – 2013 г., като мерките, които ще се финансират, са включени в обхвата на НПРД и са насочени изцяло към зоните от Натура 2000.</w:t>
            </w:r>
          </w:p>
          <w:p w14:paraId="0ADDB138" w14:textId="77777777" w:rsidR="002E16FF" w:rsidRPr="00B87054" w:rsidRDefault="002E16FF" w:rsidP="002E16FF">
            <w:pPr>
              <w:spacing w:before="0" w:after="0"/>
              <w:rPr>
                <w:bCs/>
              </w:rPr>
            </w:pPr>
          </w:p>
          <w:p w14:paraId="75E46857" w14:textId="77777777" w:rsidR="00A339BD" w:rsidRPr="00B87054" w:rsidRDefault="00873A9C" w:rsidP="002E16FF">
            <w:pPr>
              <w:spacing w:before="0" w:after="0"/>
              <w:rPr>
                <w:bCs/>
              </w:rPr>
            </w:pPr>
            <w:r w:rsidRPr="00B87054">
              <w:rPr>
                <w:bCs/>
              </w:rPr>
              <w:t xml:space="preserve">Основните видове рискове, които могат да засегнат страната, съгласно Доклада за екологична оценка на </w:t>
            </w:r>
            <w:r w:rsidR="00AD192E" w:rsidRPr="00B87054">
              <w:rPr>
                <w:bCs/>
              </w:rPr>
              <w:t>ОПОС 2014-2020 г.</w:t>
            </w:r>
            <w:r w:rsidRPr="00B87054">
              <w:rPr>
                <w:bCs/>
              </w:rPr>
              <w:t xml:space="preserve">, Анализа и оценка на риска и уязвимостта на секторите в българската икономика от климатичните промени и Националния план за защита при бедствия, са наводненията. </w:t>
            </w:r>
            <w:r w:rsidR="00CA32A4" w:rsidRPr="00B87054">
              <w:rPr>
                <w:bCs/>
              </w:rPr>
              <w:t>Общо 30% от бедствията в България в периода 1974-2006 г. са наводнения, като 11 от 13 големи наводнения у нас са в периода от 2000-2009 г. Следователно, средният брой на големите наводнения в този период е 1,2 случая годишно, което е значително увеличение спрямо средния им брой от 0,1 случая за последните 111 години по данни на EM-DAT (2012). Това се дължи главно на изключително валежната 2005 г., но според моделите, такива събития ще се случ</w:t>
            </w:r>
            <w:r w:rsidR="00224625" w:rsidRPr="00B87054">
              <w:rPr>
                <w:bCs/>
              </w:rPr>
              <w:t>в</w:t>
            </w:r>
            <w:r w:rsidR="00CA32A4" w:rsidRPr="00B87054">
              <w:rPr>
                <w:bCs/>
              </w:rPr>
              <w:t xml:space="preserve">ат </w:t>
            </w:r>
            <w:r w:rsidR="00224625" w:rsidRPr="00B87054">
              <w:rPr>
                <w:bCs/>
              </w:rPr>
              <w:t xml:space="preserve">все </w:t>
            </w:r>
            <w:r w:rsidR="00CA32A4" w:rsidRPr="00B87054">
              <w:rPr>
                <w:bCs/>
              </w:rPr>
              <w:t>по-често</w:t>
            </w:r>
            <w:r w:rsidR="00224625" w:rsidRPr="00B87054">
              <w:rPr>
                <w:bCs/>
              </w:rPr>
              <w:t>,</w:t>
            </w:r>
            <w:r w:rsidR="00CA32A4" w:rsidRPr="00B87054">
              <w:rPr>
                <w:bCs/>
              </w:rPr>
              <w:t xml:space="preserve"> предвид изменението на климата. В потвърждение на това е и факт</w:t>
            </w:r>
            <w:r w:rsidR="00224625" w:rsidRPr="00B87054">
              <w:rPr>
                <w:bCs/>
              </w:rPr>
              <w:t>ът</w:t>
            </w:r>
            <w:r w:rsidR="00CA32A4" w:rsidRPr="00B87054">
              <w:rPr>
                <w:bCs/>
              </w:rPr>
              <w:t xml:space="preserve">, че годишната сума на валежите през 2005 г. е 924 mm, а за период от 104 години (до 2007) има само 9 години с годишна сума на валежите от над 800 mm, като 5 от тях са регистрирани през последните две декади на периода. </w:t>
            </w:r>
          </w:p>
          <w:p w14:paraId="5683B7E2" w14:textId="77777777" w:rsidR="00A339BD" w:rsidRPr="00B87054" w:rsidRDefault="00224625" w:rsidP="00A339BD">
            <w:pPr>
              <w:spacing w:before="0" w:after="0"/>
            </w:pPr>
            <w:r w:rsidRPr="00B87054">
              <w:t>Д</w:t>
            </w:r>
            <w:r w:rsidR="004938CD" w:rsidRPr="00B87054">
              <w:t xml:space="preserve">руг риск за околната среда и човешкото здраве, идентифициран в националните стратегически документи, е свързан с различните неблагоприятни геодинамични процеси – свлачища, </w:t>
            </w:r>
            <w:proofErr w:type="spellStart"/>
            <w:r w:rsidR="004938CD" w:rsidRPr="00B87054">
              <w:t>абразии</w:t>
            </w:r>
            <w:proofErr w:type="spellEnd"/>
            <w:r w:rsidR="004938CD" w:rsidRPr="00B87054">
              <w:t xml:space="preserve">, ерозии, </w:t>
            </w:r>
            <w:proofErr w:type="spellStart"/>
            <w:r w:rsidR="004938CD" w:rsidRPr="00B87054">
              <w:t>срутища</w:t>
            </w:r>
            <w:proofErr w:type="spellEnd"/>
            <w:r w:rsidR="004938CD" w:rsidRPr="00B87054">
              <w:t xml:space="preserve"> и пр. </w:t>
            </w:r>
            <w:r w:rsidR="00962C3E" w:rsidRPr="00B87054">
              <w:t xml:space="preserve">Възникването и активизирането на тези процеси е обусловено от сложния геоложки строеж, интензивна тектоника, интензивност на валежите, морската </w:t>
            </w:r>
            <w:proofErr w:type="spellStart"/>
            <w:r w:rsidR="00962C3E" w:rsidRPr="00B87054">
              <w:t>абразия</w:t>
            </w:r>
            <w:proofErr w:type="spellEnd"/>
            <w:r w:rsidR="00962C3E" w:rsidRPr="00B87054">
              <w:t xml:space="preserve">, речната ерозия и непрекъснато действащи природни и техногенни фактори. </w:t>
            </w:r>
          </w:p>
          <w:p w14:paraId="163230B2" w14:textId="77777777" w:rsidR="00A339BD" w:rsidRPr="00B87054" w:rsidRDefault="00962C3E" w:rsidP="00A339BD">
            <w:pPr>
              <w:spacing w:before="0" w:after="0"/>
            </w:pPr>
            <w:r w:rsidRPr="00B87054">
              <w:t>За периода 2005 – 2013 г</w:t>
            </w:r>
            <w:r w:rsidR="00224625" w:rsidRPr="00B87054">
              <w:t>.</w:t>
            </w:r>
            <w:r w:rsidRPr="00B87054">
              <w:t xml:space="preserve"> </w:t>
            </w:r>
            <w:r w:rsidR="00224625" w:rsidRPr="00B87054">
              <w:t>с</w:t>
            </w:r>
            <w:r w:rsidRPr="00B87054">
              <w:t xml:space="preserve">е наблюдава тенденция към увеличаване на свлачищните процеси. До края на 2013 г. общият брой на регистрираните свлачища е  1 786 с обща площ 20 846 </w:t>
            </w:r>
            <w:proofErr w:type="spellStart"/>
            <w:r w:rsidRPr="00B87054">
              <w:t>хa</w:t>
            </w:r>
            <w:proofErr w:type="spellEnd"/>
            <w:r w:rsidRPr="00B87054">
              <w:t xml:space="preserve">, като за периода са регистрирани 592 нововъзникнали свлачища с площ 446 </w:t>
            </w:r>
            <w:proofErr w:type="spellStart"/>
            <w:r w:rsidRPr="00B87054">
              <w:t>хa</w:t>
            </w:r>
            <w:proofErr w:type="spellEnd"/>
            <w:r w:rsidRPr="00B87054">
              <w:t xml:space="preserve">. Проявата на </w:t>
            </w:r>
            <w:proofErr w:type="spellStart"/>
            <w:r w:rsidRPr="00B87054">
              <w:t>свлачищната</w:t>
            </w:r>
            <w:proofErr w:type="spellEnd"/>
            <w:r w:rsidRPr="00B87054">
              <w:t xml:space="preserve"> активност е през пролетния сезон</w:t>
            </w:r>
            <w:r w:rsidR="00224625" w:rsidRPr="00B87054">
              <w:t>,</w:t>
            </w:r>
            <w:r w:rsidRPr="00B87054">
              <w:t xml:space="preserve"> след </w:t>
            </w:r>
            <w:r w:rsidRPr="00B87054">
              <w:lastRenderedPageBreak/>
              <w:t xml:space="preserve">снеготопенето и интензивни валежи. За 2010 г. са регистрирани 68 </w:t>
            </w:r>
            <w:proofErr w:type="spellStart"/>
            <w:r w:rsidRPr="00B87054">
              <w:t>новопрояв</w:t>
            </w:r>
            <w:r w:rsidR="00AD192E" w:rsidRPr="00B87054">
              <w:t>ени</w:t>
            </w:r>
            <w:proofErr w:type="spellEnd"/>
            <w:r w:rsidR="00AD192E" w:rsidRPr="00B87054">
              <w:t xml:space="preserve"> свлачища на обща площ от 17</w:t>
            </w:r>
            <w:r w:rsidRPr="00B87054">
              <w:t xml:space="preserve"> ха. През 2011</w:t>
            </w:r>
            <w:r w:rsidR="00A15FC7" w:rsidRPr="00B87054">
              <w:t xml:space="preserve"> г.</w:t>
            </w:r>
            <w:r w:rsidRPr="00B87054">
              <w:t xml:space="preserve"> и 2012 г. са регистрирани 110 бр. нововъзникнали свлачища, а през 2013 г. нововъзникналите свлачища са 51 бр.</w:t>
            </w:r>
            <w:r w:rsidR="00224625" w:rsidRPr="00B87054">
              <w:t>,</w:t>
            </w:r>
            <w:r w:rsidRPr="00B87054">
              <w:t xml:space="preserve"> с обща площ около 190 ха. През 2013 г. мониторинговите данни показват, че активните/периодично активните свлачища на територията на страната са 721 бр.</w:t>
            </w:r>
            <w:r w:rsidR="00224625" w:rsidRPr="00B87054">
              <w:t>,</w:t>
            </w:r>
            <w:r w:rsidRPr="00B87054">
              <w:t xml:space="preserve"> със засегната площ около 5 611 ха, а потенциалните/временно стабилизирани свлачища са 668 бр. със засегната площ около 9 192 ха.  От регистрираните 1 786 бр. свлачища, 1 132 свлачища с площ около 16 200 ха са в урбанизирани територии. </w:t>
            </w:r>
            <w:r w:rsidR="008C3E34" w:rsidRPr="00B87054">
              <w:t>Анализът на данните показва, че в много редки случаи свлачищата засягат само един тип инфраструктура. В масовия случай едно свлачище засяга няколко типа инфраструктура. В тази връзка е анализирана наличната информация, като за всеки тип инфраструктура е изчислен с натрупване броят на случаите, в които тя е била засегната от свлачище. Най-масово застрашените групи инфраструктура са: жилищни сгради, улици, вилни сгради, ВиК инфраструктура и пътища. В по-малка степен са застрашени земеделски земи, горски фонд, стопански и промишлени сгради.</w:t>
            </w:r>
          </w:p>
          <w:p w14:paraId="1E82DD1B" w14:textId="77777777" w:rsidR="00F5729A" w:rsidRPr="00B87054" w:rsidRDefault="00F5729A" w:rsidP="00A339BD">
            <w:pPr>
              <w:spacing w:before="0" w:after="0"/>
            </w:pPr>
          </w:p>
          <w:p w14:paraId="1D691061" w14:textId="77777777" w:rsidR="003733A9" w:rsidRPr="00B87054" w:rsidRDefault="004938CD" w:rsidP="002E16FF">
            <w:pPr>
              <w:spacing w:before="0" w:after="0"/>
              <w:rPr>
                <w:bCs/>
              </w:rPr>
            </w:pPr>
            <w:r w:rsidRPr="00B87054">
              <w:rPr>
                <w:bCs/>
              </w:rPr>
              <w:t>Данните показват, че в национален мащаб активните (периодично активните) свлачища и потенциалните (временно стабилизирани) свлачища са с най-големи дялове – съответно 40</w:t>
            </w:r>
            <w:r w:rsidR="00224625" w:rsidRPr="00B87054">
              <w:rPr>
                <w:bCs/>
              </w:rPr>
              <w:t>,</w:t>
            </w:r>
            <w:r w:rsidRPr="00B87054">
              <w:rPr>
                <w:bCs/>
              </w:rPr>
              <w:t>3% и 37</w:t>
            </w:r>
            <w:r w:rsidR="00224625" w:rsidRPr="00B87054">
              <w:rPr>
                <w:bCs/>
              </w:rPr>
              <w:t>,</w:t>
            </w:r>
            <w:r w:rsidRPr="00B87054">
              <w:rPr>
                <w:bCs/>
              </w:rPr>
              <w:t>3%. Делът на стабилизираните свлачища е значително по-малък – 22</w:t>
            </w:r>
            <w:r w:rsidR="00224625" w:rsidRPr="00B87054">
              <w:rPr>
                <w:bCs/>
              </w:rPr>
              <w:t>,</w:t>
            </w:r>
            <w:r w:rsidRPr="00B87054">
              <w:rPr>
                <w:bCs/>
              </w:rPr>
              <w:t xml:space="preserve">4%. Почти половината (45%) от активните (периодично активните) свлачища на национално ниво се намират в </w:t>
            </w:r>
            <w:r w:rsidR="00E325A6" w:rsidRPr="00B87054">
              <w:rPr>
                <w:bCs/>
              </w:rPr>
              <w:t>северозападния район (</w:t>
            </w:r>
            <w:r w:rsidRPr="00B87054">
              <w:rPr>
                <w:bCs/>
              </w:rPr>
              <w:t>СЗР</w:t>
            </w:r>
            <w:r w:rsidR="00E325A6" w:rsidRPr="00B87054">
              <w:rPr>
                <w:bCs/>
              </w:rPr>
              <w:t>)</w:t>
            </w:r>
            <w:r w:rsidRPr="00B87054">
              <w:rPr>
                <w:bCs/>
              </w:rPr>
              <w:t xml:space="preserve">, а 35% - в </w:t>
            </w:r>
            <w:proofErr w:type="spellStart"/>
            <w:r w:rsidR="00E325A6" w:rsidRPr="00B87054">
              <w:rPr>
                <w:bCs/>
              </w:rPr>
              <w:t>североцентралния</w:t>
            </w:r>
            <w:proofErr w:type="spellEnd"/>
            <w:r w:rsidR="00E325A6" w:rsidRPr="00B87054">
              <w:rPr>
                <w:bCs/>
              </w:rPr>
              <w:t xml:space="preserve"> район (</w:t>
            </w:r>
            <w:r w:rsidRPr="00B87054">
              <w:rPr>
                <w:bCs/>
              </w:rPr>
              <w:t>СЦР</w:t>
            </w:r>
            <w:r w:rsidR="00E325A6" w:rsidRPr="00B87054">
              <w:rPr>
                <w:bCs/>
              </w:rPr>
              <w:t>)</w:t>
            </w:r>
            <w:r w:rsidRPr="00B87054">
              <w:rPr>
                <w:bCs/>
              </w:rPr>
              <w:t>. В останалите райони е локализиран сравнително по-нисък дял от активните (периодично активните) свлачища – 11</w:t>
            </w:r>
            <w:r w:rsidR="008617CF" w:rsidRPr="00B87054">
              <w:rPr>
                <w:bCs/>
              </w:rPr>
              <w:t>,</w:t>
            </w:r>
            <w:r w:rsidRPr="00B87054">
              <w:rPr>
                <w:bCs/>
              </w:rPr>
              <w:t xml:space="preserve">4% в </w:t>
            </w:r>
            <w:r w:rsidR="00E325A6" w:rsidRPr="00B87054">
              <w:rPr>
                <w:bCs/>
              </w:rPr>
              <w:t>североизточния район (</w:t>
            </w:r>
            <w:r w:rsidRPr="00B87054">
              <w:rPr>
                <w:bCs/>
              </w:rPr>
              <w:t>СИР</w:t>
            </w:r>
            <w:r w:rsidR="00E325A6" w:rsidRPr="00B87054">
              <w:rPr>
                <w:bCs/>
              </w:rPr>
              <w:t>)</w:t>
            </w:r>
            <w:r w:rsidRPr="00B87054">
              <w:rPr>
                <w:bCs/>
              </w:rPr>
              <w:t>, 5</w:t>
            </w:r>
            <w:r w:rsidR="008617CF" w:rsidRPr="00B87054">
              <w:rPr>
                <w:bCs/>
              </w:rPr>
              <w:t>,</w:t>
            </w:r>
            <w:r w:rsidRPr="00B87054">
              <w:rPr>
                <w:bCs/>
              </w:rPr>
              <w:t xml:space="preserve">6% в </w:t>
            </w:r>
            <w:r w:rsidR="00E325A6" w:rsidRPr="00B87054">
              <w:rPr>
                <w:bCs/>
              </w:rPr>
              <w:t>югозападния район (</w:t>
            </w:r>
            <w:r w:rsidRPr="00B87054">
              <w:rPr>
                <w:bCs/>
              </w:rPr>
              <w:t>ЮЗР</w:t>
            </w:r>
            <w:r w:rsidR="00E325A6" w:rsidRPr="00B87054">
              <w:rPr>
                <w:bCs/>
              </w:rPr>
              <w:t>)</w:t>
            </w:r>
            <w:r w:rsidRPr="00B87054">
              <w:rPr>
                <w:bCs/>
              </w:rPr>
              <w:t>, 2</w:t>
            </w:r>
            <w:r w:rsidR="008617CF" w:rsidRPr="00B87054">
              <w:rPr>
                <w:bCs/>
              </w:rPr>
              <w:t>,</w:t>
            </w:r>
            <w:r w:rsidRPr="00B87054">
              <w:rPr>
                <w:bCs/>
              </w:rPr>
              <w:t xml:space="preserve">7% в </w:t>
            </w:r>
            <w:r w:rsidR="00E325A6" w:rsidRPr="00B87054">
              <w:rPr>
                <w:bCs/>
              </w:rPr>
              <w:t>южноцентрален район (</w:t>
            </w:r>
            <w:r w:rsidRPr="00B87054">
              <w:rPr>
                <w:bCs/>
              </w:rPr>
              <w:t>ЮЦР</w:t>
            </w:r>
            <w:r w:rsidR="00E325A6" w:rsidRPr="00B87054">
              <w:rPr>
                <w:bCs/>
              </w:rPr>
              <w:t>)</w:t>
            </w:r>
            <w:r w:rsidRPr="00B87054">
              <w:rPr>
                <w:bCs/>
              </w:rPr>
              <w:t xml:space="preserve"> и 0</w:t>
            </w:r>
            <w:r w:rsidR="008617CF" w:rsidRPr="00B87054">
              <w:rPr>
                <w:bCs/>
              </w:rPr>
              <w:t>,</w:t>
            </w:r>
            <w:r w:rsidRPr="00B87054">
              <w:rPr>
                <w:bCs/>
              </w:rPr>
              <w:t xml:space="preserve">3% в </w:t>
            </w:r>
            <w:r w:rsidR="00E325A6" w:rsidRPr="00B87054">
              <w:rPr>
                <w:bCs/>
              </w:rPr>
              <w:t>югоизточен район (</w:t>
            </w:r>
            <w:r w:rsidRPr="00B87054">
              <w:rPr>
                <w:bCs/>
              </w:rPr>
              <w:t>ЮИР</w:t>
            </w:r>
            <w:r w:rsidR="00E325A6" w:rsidRPr="00B87054">
              <w:rPr>
                <w:bCs/>
              </w:rPr>
              <w:t>)</w:t>
            </w:r>
            <w:r w:rsidRPr="00B87054">
              <w:rPr>
                <w:bCs/>
              </w:rPr>
              <w:t>. Потенциалните (временно стабилизирани) свлачища са разположени сравнително равномерно по райони. Около 1/3 от стабилизираните свлачища са разположени в СЦР, следват ЮЗР с 21% и СИР с 20%.</w:t>
            </w:r>
          </w:p>
          <w:p w14:paraId="62A61C39" w14:textId="77777777" w:rsidR="00A339BD" w:rsidRPr="00B87054" w:rsidRDefault="00A339BD" w:rsidP="002E16FF">
            <w:pPr>
              <w:spacing w:before="0" w:after="0"/>
              <w:rPr>
                <w:bCs/>
              </w:rPr>
            </w:pPr>
          </w:p>
          <w:p w14:paraId="19959F62" w14:textId="77777777" w:rsidR="00D53C8A" w:rsidRPr="00B87054" w:rsidRDefault="00D53C8A" w:rsidP="002E16FF">
            <w:pPr>
              <w:spacing w:before="0" w:after="0"/>
              <w:rPr>
                <w:bCs/>
              </w:rPr>
            </w:pPr>
            <w:r w:rsidRPr="00B87054">
              <w:rPr>
                <w:bCs/>
              </w:rPr>
              <w:t xml:space="preserve">В тази връзка част от финансовия ресурс по </w:t>
            </w:r>
            <w:r w:rsidR="0077443B" w:rsidRPr="00B87054">
              <w:rPr>
                <w:bCs/>
              </w:rPr>
              <w:t xml:space="preserve">ОПОС 2014-2020 г. </w:t>
            </w:r>
            <w:r w:rsidRPr="00B87054">
              <w:rPr>
                <w:bCs/>
              </w:rPr>
              <w:t>ще бъде насочен към интервенции по превенция и управления на риска от наводнения и свлачища.</w:t>
            </w:r>
          </w:p>
          <w:p w14:paraId="1C1042ED" w14:textId="77777777" w:rsidR="002E16FF" w:rsidRPr="00B87054" w:rsidRDefault="002E16FF" w:rsidP="002E16FF">
            <w:pPr>
              <w:spacing w:before="0" w:after="0"/>
              <w:rPr>
                <w:bCs/>
              </w:rPr>
            </w:pPr>
          </w:p>
          <w:p w14:paraId="36E44D26" w14:textId="77777777" w:rsidR="00574C46" w:rsidRPr="00B87054" w:rsidRDefault="00574C46" w:rsidP="002E16FF">
            <w:pPr>
              <w:spacing w:before="0" w:after="0"/>
              <w:rPr>
                <w:bCs/>
              </w:rPr>
            </w:pPr>
            <w:r w:rsidRPr="00B87054">
              <w:rPr>
                <w:bCs/>
              </w:rPr>
              <w:t>През 2011 г. на територията на 34 населени места функционират общо 53 стационарни пункта за мониторинг на качеството на атмосферния въздух. Разработени са общински програми за качество на атмосферния въздух за общините с нарушено такова. Все още остава висок процентът на населението, живеещо при нива на замърсяване с фини прахови частици (ФПЧ</w:t>
            </w:r>
            <w:r w:rsidRPr="00B87054">
              <w:rPr>
                <w:bCs/>
                <w:vertAlign w:val="subscript"/>
              </w:rPr>
              <w:t>10</w:t>
            </w:r>
            <w:r w:rsidRPr="00B87054">
              <w:rPr>
                <w:bCs/>
              </w:rPr>
              <w:t>) над допустимите концентрации – 51%, както и с наднормено замърсяване с азотен диоксид – 22%. Източник на регистрираните наднормени замърсявания са изгарянето на горива за битово отопление, транспортът и промишлените дейности на територията на съответните общини.</w:t>
            </w:r>
          </w:p>
          <w:p w14:paraId="6F70767B" w14:textId="77777777" w:rsidR="00C20575" w:rsidRPr="00B87054" w:rsidRDefault="00C20575" w:rsidP="002E16FF">
            <w:pPr>
              <w:spacing w:before="0" w:after="0"/>
              <w:rPr>
                <w:bCs/>
              </w:rPr>
            </w:pPr>
          </w:p>
          <w:p w14:paraId="487E380E" w14:textId="77777777" w:rsidR="00574C46" w:rsidRPr="00B87054" w:rsidRDefault="00574C46" w:rsidP="002E16FF">
            <w:pPr>
              <w:spacing w:before="0" w:after="0"/>
              <w:rPr>
                <w:bCs/>
              </w:rPr>
            </w:pPr>
            <w:r w:rsidRPr="00B87054">
              <w:rPr>
                <w:bCs/>
              </w:rPr>
              <w:t>Най-сериозният проблем по отношение качеството на въздуха е замърсяването с ФПЧ</w:t>
            </w:r>
            <w:r w:rsidRPr="00B87054">
              <w:rPr>
                <w:bCs/>
                <w:vertAlign w:val="subscript"/>
              </w:rPr>
              <w:t>10</w:t>
            </w:r>
            <w:r w:rsidRPr="00B87054">
              <w:rPr>
                <w:bCs/>
              </w:rPr>
              <w:t xml:space="preserve"> в голяма част от градовете. Основен източник на замърсяване са емисиите от изгарянето на твърди горива за отопление на населението през зимата, </w:t>
            </w:r>
            <w:r w:rsidR="008617CF" w:rsidRPr="00B87054">
              <w:rPr>
                <w:bCs/>
              </w:rPr>
              <w:t>както и</w:t>
            </w:r>
            <w:r w:rsidRPr="00B87054">
              <w:rPr>
                <w:bCs/>
              </w:rPr>
              <w:t xml:space="preserve"> емисиите от нарастващия трафик и задръстванията в големите градове. Анализите показват, че между 50 и 60% от населението използва твърди горива (дърва и въглища) за отопление, като намаляването на този процент е трудно постижимо, най-вече поради икономически</w:t>
            </w:r>
            <w:r w:rsidR="0077443B" w:rsidRPr="00B87054">
              <w:rPr>
                <w:bCs/>
              </w:rPr>
              <w:t xml:space="preserve"> и социални</w:t>
            </w:r>
            <w:r w:rsidRPr="00B87054">
              <w:rPr>
                <w:bCs/>
              </w:rPr>
              <w:t xml:space="preserve"> причини. Също така, броят на автомобилите прогресивно нараства и очакванията са тази тенденция да се запази до 2020 г. Необходимо е да се </w:t>
            </w:r>
            <w:r w:rsidRPr="00B87054">
              <w:rPr>
                <w:bCs/>
              </w:rPr>
              <w:lastRenderedPageBreak/>
              <w:t>предприемат мерки за намаляване на замърсяването с ФПЧ</w:t>
            </w:r>
            <w:r w:rsidRPr="00B87054">
              <w:rPr>
                <w:bCs/>
                <w:vertAlign w:val="subscript"/>
              </w:rPr>
              <w:t>10</w:t>
            </w:r>
            <w:r w:rsidRPr="00B87054">
              <w:rPr>
                <w:bCs/>
              </w:rPr>
              <w:t xml:space="preserve"> и азотни оксиди и в тази връзка по програмата е предвиден финансов ресурс, който да подпомогне финансирането на подобни мерки.</w:t>
            </w:r>
          </w:p>
          <w:p w14:paraId="2D39562A" w14:textId="77777777" w:rsidR="00A26534" w:rsidRPr="00B87054" w:rsidRDefault="00A26534" w:rsidP="00A26534">
            <w:pPr>
              <w:tabs>
                <w:tab w:val="left" w:pos="400"/>
              </w:tabs>
              <w:rPr>
                <w:lang w:eastAsia="en-US"/>
              </w:rPr>
            </w:pPr>
            <w:r w:rsidRPr="00B87054">
              <w:rPr>
                <w:lang w:eastAsia="en-US"/>
              </w:rPr>
              <w:t xml:space="preserve">Съгласно националното законодателство, транспониращо изцяло Директива 2008/50/ЕО, в случаите, когато в даден район общата маса на емисиите довежда до превишаване на нормите за замърсители в атмосферния въздух, кметовете на общините разработват, а общинските съвети приемат програми за намаляване нивата на замърсителите и за достигане на утвърдените норми в установените за целта срокове. Програмите са задължителни за изпълнение и включват цели (мерки за намаляване на нивата на замърсители), етапи и срокове за тяхното постигане; средства за обезпечаване на програмата; система за отчет и контрол </w:t>
            </w:r>
            <w:r w:rsidR="008617CF" w:rsidRPr="00B87054">
              <w:rPr>
                <w:lang w:eastAsia="en-US"/>
              </w:rPr>
              <w:t xml:space="preserve">на </w:t>
            </w:r>
            <w:r w:rsidRPr="00B87054">
              <w:rPr>
                <w:lang w:eastAsia="en-US"/>
              </w:rPr>
              <w:t xml:space="preserve">изпълнението и система за оценка на резултатите. За изпълнението и контрола на програмите отговаря кметът на съответната община. </w:t>
            </w:r>
          </w:p>
          <w:p w14:paraId="0BAB6460" w14:textId="77777777" w:rsidR="00530F51" w:rsidRPr="00B87054" w:rsidRDefault="00A26534" w:rsidP="00A26534">
            <w:pPr>
              <w:tabs>
                <w:tab w:val="left" w:pos="400"/>
              </w:tabs>
              <w:rPr>
                <w:lang w:eastAsia="en-US"/>
              </w:rPr>
            </w:pPr>
            <w:proofErr w:type="spellStart"/>
            <w:r w:rsidRPr="00B87054">
              <w:rPr>
                <w:lang w:eastAsia="en-US"/>
              </w:rPr>
              <w:t>Kъм</w:t>
            </w:r>
            <w:proofErr w:type="spellEnd"/>
            <w:r w:rsidRPr="00B87054">
              <w:rPr>
                <w:lang w:eastAsia="en-US"/>
              </w:rPr>
              <w:t xml:space="preserve"> момента 29 общини са с нарушено качество на въздуха по показател ФПЧ</w:t>
            </w:r>
            <w:r w:rsidRPr="00B87054">
              <w:rPr>
                <w:vertAlign w:val="subscript"/>
                <w:lang w:eastAsia="en-US"/>
              </w:rPr>
              <w:t>10</w:t>
            </w:r>
            <w:r w:rsidRPr="00B87054">
              <w:rPr>
                <w:lang w:eastAsia="en-US"/>
              </w:rPr>
              <w:t>. Тези общини са разработили и изпълняват програми за намаляване на замърсителите и достигане на установените норми. Срокът за действие на програмите е края</w:t>
            </w:r>
            <w:r w:rsidR="008617CF" w:rsidRPr="00B87054">
              <w:rPr>
                <w:lang w:eastAsia="en-US"/>
              </w:rPr>
              <w:t>т</w:t>
            </w:r>
            <w:r w:rsidRPr="00B87054">
              <w:rPr>
                <w:lang w:eastAsia="en-US"/>
              </w:rPr>
              <w:t xml:space="preserve"> на 2013, 2014 или 2015 г. </w:t>
            </w:r>
          </w:p>
          <w:p w14:paraId="4936658E" w14:textId="77777777" w:rsidR="00A26534" w:rsidRPr="00B87054" w:rsidRDefault="00530F51" w:rsidP="00A26534">
            <w:pPr>
              <w:tabs>
                <w:tab w:val="left" w:pos="400"/>
              </w:tabs>
              <w:rPr>
                <w:lang w:eastAsia="en-US"/>
              </w:rPr>
            </w:pPr>
            <w:r w:rsidRPr="00B87054">
              <w:rPr>
                <w:lang w:eastAsia="en-US"/>
              </w:rPr>
              <w:t xml:space="preserve">Съгласно наличната информация, общините изпълняват част от заложените мерки в </w:t>
            </w:r>
            <w:r w:rsidRPr="00B87054">
              <w:t>действащите общински програми за качество на атмосферния въздух</w:t>
            </w:r>
            <w:r w:rsidRPr="00B87054">
              <w:rPr>
                <w:lang w:eastAsia="en-US"/>
              </w:rPr>
              <w:t xml:space="preserve">, но предвид резултатите от мониторинга, предприетите действия не могат да бъдат оценени като адекватни и достатъчни. </w:t>
            </w:r>
            <w:r w:rsidR="00A26534" w:rsidRPr="00B87054">
              <w:rPr>
                <w:lang w:eastAsia="en-US"/>
              </w:rPr>
              <w:t>В резултат на предварителен преглед на общинските програми става ясно, че прилаганите мерки за намаляване нивата на ФПЧ</w:t>
            </w:r>
            <w:r w:rsidR="00A26534" w:rsidRPr="00B87054">
              <w:rPr>
                <w:vertAlign w:val="subscript"/>
                <w:lang w:eastAsia="en-US"/>
              </w:rPr>
              <w:t xml:space="preserve">10 </w:t>
            </w:r>
            <w:r w:rsidR="00A26534" w:rsidRPr="00B87054">
              <w:rPr>
                <w:lang w:eastAsia="en-US"/>
              </w:rPr>
              <w:t>не допринасят достатъчно за достигане на утвърдените норми в установените срокове</w:t>
            </w:r>
            <w:r w:rsidR="00A26534" w:rsidRPr="00B87054">
              <w:rPr>
                <w:szCs w:val="24"/>
              </w:rPr>
              <w:t>.</w:t>
            </w:r>
            <w:r w:rsidR="00A26534" w:rsidRPr="00B87054">
              <w:rPr>
                <w:lang w:eastAsia="en-US"/>
              </w:rPr>
              <w:t xml:space="preserve"> </w:t>
            </w:r>
          </w:p>
          <w:p w14:paraId="46E2D8A5" w14:textId="77777777" w:rsidR="00A26534" w:rsidRPr="00B87054" w:rsidRDefault="00A26534" w:rsidP="00A26534">
            <w:pPr>
              <w:tabs>
                <w:tab w:val="left" w:pos="400"/>
              </w:tabs>
              <w:rPr>
                <w:lang w:eastAsia="en-US"/>
              </w:rPr>
            </w:pPr>
            <w:r w:rsidRPr="00B87054">
              <w:rPr>
                <w:lang w:eastAsia="en-US"/>
              </w:rPr>
              <w:t>Основните проблеми във връзка с качеството на въздуха са:</w:t>
            </w:r>
          </w:p>
          <w:p w14:paraId="079E068A" w14:textId="77777777" w:rsidR="00A26534" w:rsidRPr="00B87054" w:rsidRDefault="00A26534" w:rsidP="00A26534">
            <w:pPr>
              <w:tabs>
                <w:tab w:val="left" w:pos="400"/>
              </w:tabs>
              <w:rPr>
                <w:lang w:eastAsia="en-US"/>
              </w:rPr>
            </w:pPr>
            <w:r w:rsidRPr="00B87054">
              <w:rPr>
                <w:lang w:eastAsia="en-US"/>
              </w:rPr>
              <w:t>- наднормени нива на ФПЧ</w:t>
            </w:r>
            <w:r w:rsidRPr="00B87054">
              <w:rPr>
                <w:vertAlign w:val="subscript"/>
                <w:lang w:eastAsia="en-US"/>
              </w:rPr>
              <w:t>10</w:t>
            </w:r>
            <w:r w:rsidRPr="00B87054">
              <w:rPr>
                <w:lang w:eastAsia="en-US"/>
              </w:rPr>
              <w:t xml:space="preserve"> – в почти всички големи населени места, където основните източници на замърсяване са битовото отопление</w:t>
            </w:r>
            <w:r w:rsidRPr="00B87054">
              <w:rPr>
                <w:szCs w:val="24"/>
              </w:rPr>
              <w:t xml:space="preserve"> през зимния сезон </w:t>
            </w:r>
            <w:r w:rsidRPr="00B87054">
              <w:rPr>
                <w:lang w:eastAsia="en-US"/>
              </w:rPr>
              <w:t>и транспортът, и в определени случаи – различни индустриални източници на емисии;</w:t>
            </w:r>
          </w:p>
          <w:p w14:paraId="546D9261" w14:textId="77777777" w:rsidR="00A26534" w:rsidRPr="00B87054" w:rsidRDefault="00A26534" w:rsidP="00A26534">
            <w:pPr>
              <w:tabs>
                <w:tab w:val="left" w:pos="400"/>
              </w:tabs>
              <w:rPr>
                <w:lang w:eastAsia="en-US"/>
              </w:rPr>
            </w:pPr>
            <w:r w:rsidRPr="00B87054">
              <w:rPr>
                <w:lang w:eastAsia="en-US"/>
              </w:rPr>
              <w:t xml:space="preserve">- превишение на нормите за съдържание на азотен диоксид в атмосферния въздух в две общини в страната – Столична и Пловдив. </w:t>
            </w:r>
          </w:p>
          <w:p w14:paraId="0A958090" w14:textId="77777777" w:rsidR="002E16FF" w:rsidRPr="00B87054" w:rsidRDefault="00A26534" w:rsidP="00A26534">
            <w:pPr>
              <w:spacing w:before="0" w:after="0"/>
              <w:rPr>
                <w:bCs/>
              </w:rPr>
            </w:pPr>
            <w:r w:rsidRPr="00B87054">
              <w:rPr>
                <w:szCs w:val="24"/>
              </w:rPr>
              <w:t>В допълнение програмите отчитат и нивата на ФПЧ</w:t>
            </w:r>
            <w:r w:rsidRPr="00B87054">
              <w:rPr>
                <w:szCs w:val="24"/>
                <w:vertAlign w:val="subscript"/>
              </w:rPr>
              <w:t>10</w:t>
            </w:r>
            <w:r w:rsidRPr="00B87054">
              <w:rPr>
                <w:szCs w:val="24"/>
              </w:rPr>
              <w:t xml:space="preserve"> от </w:t>
            </w:r>
            <w:proofErr w:type="spellStart"/>
            <w:r w:rsidRPr="00B87054">
              <w:rPr>
                <w:szCs w:val="24"/>
              </w:rPr>
              <w:t>унос</w:t>
            </w:r>
            <w:proofErr w:type="spellEnd"/>
            <w:r w:rsidRPr="00B87054">
              <w:rPr>
                <w:szCs w:val="24"/>
              </w:rPr>
              <w:t xml:space="preserve"> на прахови частици от пътните настилки (т.н</w:t>
            </w:r>
            <w:r w:rsidR="00273FDD" w:rsidRPr="00B87054">
              <w:rPr>
                <w:szCs w:val="24"/>
              </w:rPr>
              <w:t>ар</w:t>
            </w:r>
            <w:r w:rsidRPr="00B87054">
              <w:rPr>
                <w:szCs w:val="24"/>
              </w:rPr>
              <w:t xml:space="preserve">. вторично разпрашаване). </w:t>
            </w:r>
            <w:r w:rsidRPr="00B87054">
              <w:rPr>
                <w:lang w:eastAsia="en-US"/>
              </w:rPr>
              <w:t xml:space="preserve">Следва да се отбележи, че </w:t>
            </w:r>
            <w:r w:rsidRPr="00B87054">
              <w:rPr>
                <w:szCs w:val="24"/>
              </w:rPr>
              <w:t>срещу България е стартирала п</w:t>
            </w:r>
            <w:r w:rsidRPr="00B87054">
              <w:t>роцедура по нарушение № 2010/2109 във връзка с неизпълнение на задълженията на България съгласно чл. 13, пар. 1, чл. 23, пар. 1 и Приложение XI от Директива 2008/50/ЕО.</w:t>
            </w:r>
          </w:p>
          <w:p w14:paraId="2471C851" w14:textId="77777777" w:rsidR="00A26534" w:rsidRPr="00B87054" w:rsidRDefault="00A26534" w:rsidP="002E16FF">
            <w:pPr>
              <w:spacing w:before="0" w:after="0"/>
              <w:rPr>
                <w:bCs/>
              </w:rPr>
            </w:pPr>
          </w:p>
          <w:p w14:paraId="3C1E8126" w14:textId="77777777" w:rsidR="00DC59E0" w:rsidRPr="00B87054" w:rsidRDefault="0060377B" w:rsidP="002E16FF">
            <w:pPr>
              <w:spacing w:before="0" w:after="0"/>
              <w:rPr>
                <w:rFonts w:eastAsia="Times New Roman"/>
                <w:noProof/>
                <w:lang w:eastAsia="fr-BE"/>
              </w:rPr>
            </w:pPr>
            <w:r w:rsidRPr="00B87054">
              <w:rPr>
                <w:rFonts w:eastAsia="Times New Roman"/>
                <w:noProof/>
                <w:lang w:eastAsia="fr-BE"/>
              </w:rPr>
              <w:t xml:space="preserve">Отчитайки идентифицираните нужди и възможностите за инвестиции, средствата </w:t>
            </w:r>
            <w:r w:rsidR="00DC59E0" w:rsidRPr="00B87054">
              <w:rPr>
                <w:rFonts w:eastAsia="Times New Roman"/>
                <w:noProof/>
                <w:lang w:eastAsia="fr-BE"/>
              </w:rPr>
              <w:t xml:space="preserve">по </w:t>
            </w:r>
            <w:r w:rsidR="002115B6" w:rsidRPr="00B87054">
              <w:rPr>
                <w:rFonts w:eastAsia="Times New Roman"/>
                <w:noProof/>
                <w:lang w:eastAsia="fr-BE"/>
              </w:rPr>
              <w:t>програмата</w:t>
            </w:r>
            <w:r w:rsidR="00335FB0" w:rsidRPr="00B87054">
              <w:rPr>
                <w:rFonts w:eastAsia="Times New Roman"/>
                <w:noProof/>
                <w:lang w:eastAsia="fr-BE"/>
              </w:rPr>
              <w:t xml:space="preserve"> </w:t>
            </w:r>
            <w:r w:rsidR="00D97A9D" w:rsidRPr="00B87054">
              <w:rPr>
                <w:rFonts w:eastAsia="Times New Roman"/>
                <w:noProof/>
                <w:lang w:eastAsia="fr-BE"/>
              </w:rPr>
              <w:t>са</w:t>
            </w:r>
            <w:r w:rsidR="002115B6" w:rsidRPr="00B87054">
              <w:rPr>
                <w:rFonts w:eastAsia="Times New Roman"/>
                <w:noProof/>
                <w:lang w:eastAsia="fr-BE"/>
              </w:rPr>
              <w:t xml:space="preserve"> насочени в следните приоритетни </w:t>
            </w:r>
            <w:r w:rsidR="006D6A39" w:rsidRPr="00B87054">
              <w:rPr>
                <w:rFonts w:eastAsia="Times New Roman"/>
                <w:noProof/>
                <w:lang w:eastAsia="fr-BE"/>
              </w:rPr>
              <w:t>оси</w:t>
            </w:r>
            <w:r w:rsidR="002115B6" w:rsidRPr="00B87054">
              <w:rPr>
                <w:rFonts w:eastAsia="Times New Roman"/>
                <w:noProof/>
                <w:lang w:eastAsia="fr-BE"/>
              </w:rPr>
              <w:t>:</w:t>
            </w:r>
          </w:p>
          <w:p w14:paraId="794D71B5" w14:textId="77777777" w:rsidR="002E16FF" w:rsidRPr="00B87054" w:rsidRDefault="002E16FF" w:rsidP="002E16FF">
            <w:pPr>
              <w:spacing w:before="0" w:after="0"/>
              <w:rPr>
                <w:rFonts w:eastAsia="Times New Roman"/>
                <w:noProof/>
                <w:lang w:eastAsia="fr-BE"/>
              </w:rPr>
            </w:pPr>
          </w:p>
          <w:p w14:paraId="2B1023F7" w14:textId="77777777" w:rsidR="009B1DAD" w:rsidRPr="00B87054" w:rsidRDefault="00F45860" w:rsidP="002E16FF">
            <w:pPr>
              <w:spacing w:before="0" w:after="0"/>
              <w:rPr>
                <w:rFonts w:eastAsia="Times New Roman"/>
                <w:b/>
                <w:noProof/>
                <w:lang w:eastAsia="fr-BE"/>
              </w:rPr>
            </w:pPr>
            <w:r w:rsidRPr="00B87054">
              <w:rPr>
                <w:rFonts w:eastAsia="Times New Roman"/>
                <w:b/>
                <w:noProof/>
                <w:lang w:eastAsia="fr-BE"/>
              </w:rPr>
              <w:t>Приоритетна ос 1 „Води“</w:t>
            </w:r>
          </w:p>
          <w:p w14:paraId="25409446" w14:textId="77777777" w:rsidR="00F45860" w:rsidRPr="00B87054" w:rsidRDefault="00F45860" w:rsidP="002E16FF">
            <w:pPr>
              <w:spacing w:before="0" w:after="0"/>
            </w:pPr>
            <w:r w:rsidRPr="00B87054">
              <w:rPr>
                <w:rFonts w:eastAsia="Times New Roman"/>
                <w:noProof/>
                <w:lang w:eastAsia="fr-BE"/>
              </w:rPr>
              <w:t>За постигане на съответствие с Директива 91/271/ЕИО</w:t>
            </w:r>
            <w:r w:rsidR="0042181E" w:rsidRPr="00B87054">
              <w:rPr>
                <w:rFonts w:eastAsia="Times New Roman"/>
                <w:noProof/>
                <w:lang w:eastAsia="fr-BE"/>
              </w:rPr>
              <w:t>,</w:t>
            </w:r>
            <w:r w:rsidR="00530554" w:rsidRPr="00B87054">
              <w:rPr>
                <w:rFonts w:eastAsia="Times New Roman"/>
                <w:noProof/>
                <w:lang w:eastAsia="fr-BE"/>
              </w:rPr>
              <w:t xml:space="preserve"> </w:t>
            </w:r>
            <w:r w:rsidR="00530554" w:rsidRPr="00B87054">
              <w:t>Директива 98/83/ЕО</w:t>
            </w:r>
            <w:r w:rsidR="00330001" w:rsidRPr="00B87054">
              <w:t xml:space="preserve">, </w:t>
            </w:r>
            <w:r w:rsidR="00025442" w:rsidRPr="00B87054">
              <w:t xml:space="preserve"> </w:t>
            </w:r>
            <w:r w:rsidR="00330001" w:rsidRPr="00B87054">
              <w:t>Директива 2013/51/ЕВРАТОМ</w:t>
            </w:r>
            <w:r w:rsidR="0092527E" w:rsidRPr="00B87054">
              <w:t xml:space="preserve"> </w:t>
            </w:r>
            <w:r w:rsidR="00B861A4" w:rsidRPr="00B87054">
              <w:t xml:space="preserve">и Директива 2000/60/ЕО </w:t>
            </w:r>
            <w:r w:rsidR="000410EC" w:rsidRPr="00B87054">
              <w:t>ще се инвестира в:</w:t>
            </w:r>
          </w:p>
          <w:p w14:paraId="3984F73B" w14:textId="77777777" w:rsidR="0075777B" w:rsidRPr="00B87054" w:rsidRDefault="0075777B" w:rsidP="002E16FF">
            <w:pPr>
              <w:spacing w:before="0" w:after="0"/>
              <w:rPr>
                <w:rFonts w:eastAsia="Times New Roman"/>
                <w:noProof/>
                <w:lang w:eastAsia="fr-BE"/>
              </w:rPr>
            </w:pPr>
          </w:p>
          <w:p w14:paraId="3D0D55F2" w14:textId="77777777" w:rsidR="009B1DAD" w:rsidRPr="00B87054" w:rsidRDefault="00E66AEC" w:rsidP="00735856">
            <w:pPr>
              <w:pStyle w:val="ListParagraph"/>
              <w:numPr>
                <w:ilvl w:val="0"/>
                <w:numId w:val="59"/>
              </w:numPr>
              <w:spacing w:after="0"/>
              <w:rPr>
                <w:noProof/>
                <w:lang w:eastAsia="fr-BE"/>
              </w:rPr>
            </w:pPr>
            <w:r w:rsidRPr="00B87054">
              <w:t>Изграждане на ВиК инфраструктура</w:t>
            </w:r>
            <w:r w:rsidR="00454608" w:rsidRPr="00B87054">
              <w:t xml:space="preserve"> </w:t>
            </w:r>
            <w:r w:rsidR="009B434C" w:rsidRPr="00B87054">
              <w:t>–</w:t>
            </w:r>
            <w:r w:rsidR="001712DD" w:rsidRPr="00B87054">
              <w:rPr>
                <w:bCs/>
              </w:rPr>
              <w:t xml:space="preserve"> средствата ще бъдат насочени към</w:t>
            </w:r>
            <w:r w:rsidR="001712DD" w:rsidRPr="00B87054" w:rsidDel="001712DD">
              <w:t xml:space="preserve"> </w:t>
            </w:r>
            <w:r w:rsidRPr="00B87054">
              <w:t>агломерации с над 10 000 екв.ж</w:t>
            </w:r>
            <w:r w:rsidR="002E73DD" w:rsidRPr="00B87054">
              <w:t>.</w:t>
            </w:r>
            <w:r w:rsidR="000E645D" w:rsidRPr="00B87054">
              <w:rPr>
                <w:noProof/>
                <w:lang w:eastAsia="fr-BE"/>
              </w:rPr>
              <w:t>;</w:t>
            </w:r>
          </w:p>
          <w:p w14:paraId="43A6F1A4" w14:textId="77777777" w:rsidR="00D67E78" w:rsidRPr="00B87054" w:rsidRDefault="00D67E78" w:rsidP="00735856">
            <w:pPr>
              <w:pStyle w:val="ListParagraph"/>
              <w:numPr>
                <w:ilvl w:val="0"/>
                <w:numId w:val="59"/>
              </w:numPr>
              <w:spacing w:after="0"/>
              <w:rPr>
                <w:noProof/>
                <w:lang w:eastAsia="fr-BE"/>
              </w:rPr>
            </w:pPr>
            <w:r w:rsidRPr="00B87054">
              <w:rPr>
                <w:noProof/>
                <w:lang w:eastAsia="fr-BE"/>
              </w:rPr>
              <w:t>Доизграждане и/или оптимизиране на мрежите за мониторинг на води</w:t>
            </w:r>
            <w:r w:rsidR="00410928" w:rsidRPr="00B87054">
              <w:rPr>
                <w:noProof/>
                <w:lang w:eastAsia="fr-BE"/>
              </w:rPr>
              <w:t>те</w:t>
            </w:r>
            <w:r w:rsidR="00F33C3F" w:rsidRPr="00B87054">
              <w:rPr>
                <w:noProof/>
                <w:lang w:eastAsia="fr-BE"/>
              </w:rPr>
              <w:t>;</w:t>
            </w:r>
          </w:p>
          <w:p w14:paraId="7690FA6A" w14:textId="77777777" w:rsidR="00330001" w:rsidRPr="00B87054" w:rsidRDefault="00330001" w:rsidP="00735856">
            <w:pPr>
              <w:pStyle w:val="ListParagraph"/>
              <w:numPr>
                <w:ilvl w:val="0"/>
                <w:numId w:val="59"/>
              </w:numPr>
              <w:spacing w:after="0"/>
              <w:rPr>
                <w:noProof/>
                <w:lang w:eastAsia="fr-BE"/>
              </w:rPr>
            </w:pPr>
            <w:r w:rsidRPr="00B87054">
              <w:rPr>
                <w:noProof/>
                <w:lang w:eastAsia="fr-BE"/>
              </w:rPr>
              <w:lastRenderedPageBreak/>
              <w:t>Оборудване на лаборатории на</w:t>
            </w:r>
            <w:r w:rsidR="009F7A4F" w:rsidRPr="00B87054">
              <w:rPr>
                <w:noProof/>
                <w:lang w:eastAsia="fr-BE"/>
              </w:rPr>
              <w:t xml:space="preserve"> ИАОС и органите на </w:t>
            </w:r>
            <w:r w:rsidR="00273FDD" w:rsidRPr="00B87054">
              <w:rPr>
                <w:noProof/>
                <w:lang w:eastAsia="fr-BE"/>
              </w:rPr>
              <w:t xml:space="preserve">Държавния здравен контрол </w:t>
            </w:r>
            <w:r w:rsidRPr="00B87054">
              <w:rPr>
                <w:noProof/>
                <w:lang w:eastAsia="fr-BE"/>
              </w:rPr>
              <w:t xml:space="preserve">за целите </w:t>
            </w:r>
            <w:r w:rsidR="009F7A4F" w:rsidRPr="00B87054">
              <w:rPr>
                <w:noProof/>
                <w:lang w:eastAsia="fr-BE"/>
              </w:rPr>
              <w:t xml:space="preserve">на </w:t>
            </w:r>
            <w:r w:rsidRPr="00B87054">
              <w:rPr>
                <w:noProof/>
                <w:lang w:eastAsia="fr-BE"/>
              </w:rPr>
              <w:t>монитор</w:t>
            </w:r>
            <w:r w:rsidR="009F7A4F" w:rsidRPr="00B87054">
              <w:rPr>
                <w:noProof/>
                <w:lang w:eastAsia="fr-BE"/>
              </w:rPr>
              <w:t>и</w:t>
            </w:r>
            <w:r w:rsidRPr="00B87054">
              <w:rPr>
                <w:noProof/>
                <w:lang w:eastAsia="fr-BE"/>
              </w:rPr>
              <w:t>нга;</w:t>
            </w:r>
          </w:p>
          <w:p w14:paraId="32E3AC8B" w14:textId="77777777" w:rsidR="0098071E" w:rsidRPr="00B87054" w:rsidRDefault="00880583" w:rsidP="00735856">
            <w:pPr>
              <w:pStyle w:val="ListParagraph"/>
              <w:numPr>
                <w:ilvl w:val="0"/>
                <w:numId w:val="59"/>
              </w:numPr>
              <w:spacing w:after="0"/>
              <w:rPr>
                <w:noProof/>
                <w:lang w:eastAsia="fr-BE"/>
              </w:rPr>
            </w:pPr>
            <w:r w:rsidRPr="00B87054">
              <w:t xml:space="preserve">Дейности, насочени към разработване на нови и/или актуализация на съществуващи стратегически документи във връзка с прилагането на Рамковата директива за водите (РДВ) и Рамковата </w:t>
            </w:r>
            <w:r w:rsidR="00892229" w:rsidRPr="00B87054">
              <w:t>д</w:t>
            </w:r>
            <w:r w:rsidRPr="00B87054">
              <w:t>иректива за морска стратегия (РДМС)</w:t>
            </w:r>
            <w:r w:rsidR="00CB3967" w:rsidRPr="00B87054">
              <w:rPr>
                <w:noProof/>
                <w:lang w:eastAsia="fr-BE"/>
              </w:rPr>
              <w:t>.</w:t>
            </w:r>
          </w:p>
          <w:p w14:paraId="635F2A09" w14:textId="77777777" w:rsidR="009B1DAD" w:rsidRPr="00B87054" w:rsidRDefault="009B1DAD" w:rsidP="002E16FF">
            <w:pPr>
              <w:spacing w:before="0" w:after="0"/>
              <w:ind w:left="360" w:hanging="360"/>
              <w:rPr>
                <w:rFonts w:eastAsia="Times New Roman"/>
                <w:noProof/>
                <w:lang w:eastAsia="fr-BE"/>
              </w:rPr>
            </w:pPr>
          </w:p>
          <w:p w14:paraId="54DC776E" w14:textId="77777777" w:rsidR="009B1DAD" w:rsidRPr="00B87054" w:rsidRDefault="009B1DAD" w:rsidP="002E16FF">
            <w:pPr>
              <w:spacing w:before="0" w:after="0"/>
              <w:rPr>
                <w:rFonts w:eastAsia="Times New Roman"/>
                <w:b/>
                <w:noProof/>
                <w:lang w:eastAsia="fr-BE"/>
              </w:rPr>
            </w:pPr>
            <w:r w:rsidRPr="00B87054">
              <w:rPr>
                <w:rFonts w:eastAsia="Times New Roman"/>
                <w:b/>
                <w:noProof/>
                <w:lang w:eastAsia="fr-BE"/>
              </w:rPr>
              <w:t>Приоритетна ос 2 „Отпадъци“</w:t>
            </w:r>
          </w:p>
          <w:p w14:paraId="28DEA0D6" w14:textId="77777777" w:rsidR="00AB72C7" w:rsidRPr="00B87054" w:rsidRDefault="00AB72C7" w:rsidP="002E16FF">
            <w:pPr>
              <w:spacing w:before="0" w:after="0"/>
              <w:rPr>
                <w:szCs w:val="24"/>
              </w:rPr>
            </w:pPr>
            <w:r w:rsidRPr="00B87054">
              <w:rPr>
                <w:szCs w:val="24"/>
              </w:rPr>
              <w:t>За постигане на съответствие с йерархията при управлението на отпадъците, съгласно Директива 2008/98/ЕО и с целите, залегнали в националното законодателство:</w:t>
            </w:r>
          </w:p>
          <w:p w14:paraId="7FCCFE77" w14:textId="77777777" w:rsidR="0075777B" w:rsidRPr="00B87054" w:rsidRDefault="0075777B" w:rsidP="002E16FF">
            <w:pPr>
              <w:spacing w:before="0" w:after="0"/>
              <w:rPr>
                <w:rFonts w:eastAsia="Times New Roman"/>
                <w:noProof/>
                <w:lang w:eastAsia="fr-BE"/>
              </w:rPr>
            </w:pPr>
          </w:p>
          <w:p w14:paraId="764B1B6E" w14:textId="77777777" w:rsidR="009660BC" w:rsidRPr="00B87054" w:rsidRDefault="007A3B45" w:rsidP="00735856">
            <w:pPr>
              <w:pStyle w:val="ListParagraph"/>
              <w:numPr>
                <w:ilvl w:val="0"/>
                <w:numId w:val="45"/>
              </w:numPr>
              <w:spacing w:after="0"/>
              <w:ind w:left="374"/>
              <w:rPr>
                <w:noProof/>
                <w:lang w:eastAsia="fr-BE"/>
              </w:rPr>
            </w:pPr>
            <w:r w:rsidRPr="00B87054">
              <w:rPr>
                <w:noProof/>
                <w:lang w:eastAsia="fr-BE"/>
              </w:rPr>
              <w:t>Мерки за подобряване управлението на битовите отпадъци</w:t>
            </w:r>
            <w:r w:rsidR="004C0BDE" w:rsidRPr="00B87054">
              <w:rPr>
                <w:noProof/>
                <w:lang w:eastAsia="fr-BE"/>
              </w:rPr>
              <w:t xml:space="preserve"> в съответствие с Националния план за управление на отпадъците</w:t>
            </w:r>
            <w:r w:rsidR="009660BC" w:rsidRPr="00B87054">
              <w:rPr>
                <w:noProof/>
                <w:lang w:eastAsia="fr-BE"/>
              </w:rPr>
              <w:t>;</w:t>
            </w:r>
          </w:p>
          <w:p w14:paraId="3A684312" w14:textId="248D3158" w:rsidR="009660BC" w:rsidRPr="00B87054" w:rsidRDefault="005371EA" w:rsidP="00735856">
            <w:pPr>
              <w:pStyle w:val="ListParagraph"/>
              <w:numPr>
                <w:ilvl w:val="0"/>
                <w:numId w:val="45"/>
              </w:numPr>
              <w:spacing w:after="0"/>
              <w:ind w:left="414"/>
              <w:rPr>
                <w:noProof/>
                <w:lang w:eastAsia="fr-BE"/>
              </w:rPr>
            </w:pPr>
            <w:r w:rsidRPr="00B87054">
              <w:rPr>
                <w:noProof/>
                <w:lang w:eastAsia="fr-BE"/>
              </w:rPr>
              <w:t xml:space="preserve">Мерки </w:t>
            </w:r>
            <w:r w:rsidR="009660BC" w:rsidRPr="00B87054">
              <w:rPr>
                <w:noProof/>
                <w:lang w:eastAsia="fr-BE"/>
              </w:rPr>
              <w:t>за подобряване управлението на строителните отпадъци за изпълнение на законодателни изисквания;</w:t>
            </w:r>
          </w:p>
          <w:p w14:paraId="4CE1E9F9" w14:textId="77777777" w:rsidR="009660BC" w:rsidRPr="00B87054" w:rsidRDefault="009660BC" w:rsidP="00735856">
            <w:pPr>
              <w:pStyle w:val="ListParagraph"/>
              <w:numPr>
                <w:ilvl w:val="0"/>
                <w:numId w:val="45"/>
              </w:numPr>
              <w:spacing w:after="0"/>
              <w:ind w:left="414"/>
              <w:rPr>
                <w:noProof/>
                <w:lang w:eastAsia="fr-BE"/>
              </w:rPr>
            </w:pPr>
            <w:r w:rsidRPr="00B87054">
              <w:rPr>
                <w:noProof/>
                <w:lang w:eastAsia="fr-BE"/>
              </w:rPr>
              <w:t>Мерки за рекултивация на депа, предмет на процедура по нарушение на правото на ЕС съв връзка с постановено Решение на Съда на Европейския съюз от 16.07.2015 г. по дело С-145/14 за неизпълнение на задълженията от страна на Република България на член 14, букви а-в) от Директива 1999/31/ЕО на съвета от 26.04.1999 г. относно депонирането на отпадъци.</w:t>
            </w:r>
          </w:p>
          <w:p w14:paraId="6AA21769" w14:textId="77777777" w:rsidR="00CB3967" w:rsidRPr="00B87054" w:rsidRDefault="00CB3967" w:rsidP="008D23B3">
            <w:pPr>
              <w:spacing w:before="0" w:after="0"/>
              <w:rPr>
                <w:rFonts w:eastAsia="Times New Roman"/>
                <w:noProof/>
                <w:lang w:eastAsia="fr-BE"/>
              </w:rPr>
            </w:pPr>
          </w:p>
          <w:p w14:paraId="67690656" w14:textId="77777777" w:rsidR="009B1DAD" w:rsidRPr="00B87054" w:rsidRDefault="009B1DAD" w:rsidP="002E16FF">
            <w:pPr>
              <w:spacing w:before="0" w:after="0"/>
              <w:rPr>
                <w:rFonts w:eastAsia="Times New Roman"/>
                <w:b/>
                <w:noProof/>
                <w:lang w:eastAsia="fr-BE"/>
              </w:rPr>
            </w:pPr>
            <w:r w:rsidRPr="00B87054">
              <w:rPr>
                <w:rFonts w:eastAsia="Times New Roman"/>
                <w:b/>
                <w:noProof/>
                <w:lang w:eastAsia="fr-BE"/>
              </w:rPr>
              <w:t>Приоритетна ос 3 „Н</w:t>
            </w:r>
            <w:r w:rsidR="00D14016" w:rsidRPr="00B87054">
              <w:rPr>
                <w:rFonts w:eastAsia="Times New Roman"/>
                <w:b/>
                <w:noProof/>
                <w:lang w:eastAsia="fr-BE"/>
              </w:rPr>
              <w:t>атура</w:t>
            </w:r>
            <w:r w:rsidRPr="00B87054">
              <w:rPr>
                <w:rFonts w:eastAsia="Times New Roman"/>
                <w:b/>
                <w:noProof/>
                <w:lang w:eastAsia="fr-BE"/>
              </w:rPr>
              <w:t xml:space="preserve"> 2000 и биоразнообразие“</w:t>
            </w:r>
          </w:p>
          <w:p w14:paraId="4325005C" w14:textId="77777777" w:rsidR="00B760C2" w:rsidRPr="00B87054" w:rsidRDefault="00B760C2" w:rsidP="002E16FF">
            <w:pPr>
              <w:spacing w:before="0" w:after="0"/>
            </w:pPr>
            <w:r w:rsidRPr="00B87054">
              <w:rPr>
                <w:bCs/>
                <w:szCs w:val="24"/>
              </w:rPr>
              <w:t xml:space="preserve">За постигане на </w:t>
            </w:r>
            <w:r w:rsidR="00B52E51" w:rsidRPr="00B87054">
              <w:rPr>
                <w:bCs/>
                <w:szCs w:val="24"/>
              </w:rPr>
              <w:t xml:space="preserve">съответствие с </w:t>
            </w:r>
            <w:r w:rsidR="00B52E51" w:rsidRPr="00B87054">
              <w:t xml:space="preserve">Директива 92/43/ЕИО, Директива 2009/147/ЕО и </w:t>
            </w:r>
            <w:hyperlink r:id="rId8" w:history="1">
              <w:r w:rsidRPr="00B87054">
                <w:rPr>
                  <w:bCs/>
                  <w:szCs w:val="24"/>
                </w:rPr>
                <w:t>Стратегия за биоразнообразието в ЕС 2020</w:t>
              </w:r>
            </w:hyperlink>
            <w:r w:rsidRPr="00B87054">
              <w:t xml:space="preserve"> (Цел 1 и 2) ще се инвестира в:</w:t>
            </w:r>
          </w:p>
          <w:p w14:paraId="7D8BB192" w14:textId="77777777" w:rsidR="0075777B" w:rsidRPr="00B87054" w:rsidRDefault="0075777B" w:rsidP="002E16FF">
            <w:pPr>
              <w:spacing w:before="0" w:after="0"/>
              <w:rPr>
                <w:rFonts w:eastAsia="Times New Roman"/>
                <w:noProof/>
                <w:lang w:eastAsia="fr-BE"/>
              </w:rPr>
            </w:pPr>
          </w:p>
          <w:p w14:paraId="608440CA" w14:textId="77777777" w:rsidR="00DF44D1" w:rsidRDefault="009B1DAD" w:rsidP="002E16FF">
            <w:pPr>
              <w:spacing w:before="0" w:after="0"/>
              <w:ind w:left="360" w:hanging="360"/>
              <w:rPr>
                <w:ins w:id="0" w:author="Author"/>
                <w:rFonts w:eastAsia="Times New Roman"/>
                <w:noProof/>
                <w:lang w:eastAsia="fr-BE"/>
              </w:rPr>
            </w:pPr>
            <w:r w:rsidRPr="00B87054">
              <w:rPr>
                <w:rFonts w:eastAsia="Times New Roman"/>
                <w:noProof/>
                <w:lang w:eastAsia="fr-BE"/>
              </w:rPr>
              <w:t>•</w:t>
            </w:r>
            <w:r w:rsidRPr="00B87054">
              <w:rPr>
                <w:rFonts w:eastAsia="Times New Roman"/>
                <w:noProof/>
                <w:lang w:eastAsia="fr-BE"/>
              </w:rPr>
              <w:tab/>
              <w:t xml:space="preserve">Мерки </w:t>
            </w:r>
            <w:r w:rsidR="002148FB" w:rsidRPr="00B87054">
              <w:rPr>
                <w:rFonts w:eastAsia="Times New Roman"/>
                <w:noProof/>
                <w:lang w:eastAsia="fr-BE"/>
              </w:rPr>
              <w:t>и</w:t>
            </w:r>
            <w:r w:rsidRPr="00B87054">
              <w:rPr>
                <w:rFonts w:eastAsia="Times New Roman"/>
                <w:noProof/>
                <w:lang w:eastAsia="fr-BE"/>
              </w:rPr>
              <w:t xml:space="preserve"> </w:t>
            </w:r>
            <w:r w:rsidR="00990C47" w:rsidRPr="00B87054">
              <w:rPr>
                <w:rFonts w:eastAsia="Times New Roman"/>
                <w:noProof/>
                <w:lang w:eastAsia="fr-BE"/>
              </w:rPr>
              <w:t>дейности съгласно</w:t>
            </w:r>
            <w:r w:rsidR="00204D6C" w:rsidRPr="00B87054">
              <w:rPr>
                <w:rFonts w:eastAsia="Times New Roman"/>
                <w:noProof/>
                <w:lang w:eastAsia="fr-BE"/>
              </w:rPr>
              <w:t xml:space="preserve"> Националната приоритетна рамка за действи</w:t>
            </w:r>
            <w:r w:rsidR="00F33C3F" w:rsidRPr="00B87054">
              <w:rPr>
                <w:rFonts w:eastAsia="Times New Roman"/>
                <w:noProof/>
                <w:lang w:eastAsia="fr-BE"/>
              </w:rPr>
              <w:t>е</w:t>
            </w:r>
            <w:r w:rsidR="00204D6C" w:rsidRPr="00B87054">
              <w:rPr>
                <w:rFonts w:eastAsia="Times New Roman"/>
                <w:noProof/>
                <w:lang w:eastAsia="fr-BE"/>
              </w:rPr>
              <w:t xml:space="preserve"> </w:t>
            </w:r>
            <w:r w:rsidR="00F33C3F" w:rsidRPr="00B87054">
              <w:rPr>
                <w:rFonts w:eastAsia="Times New Roman"/>
                <w:noProof/>
                <w:lang w:eastAsia="fr-BE"/>
              </w:rPr>
              <w:t>за</w:t>
            </w:r>
            <w:r w:rsidRPr="00B87054">
              <w:rPr>
                <w:rFonts w:eastAsia="Times New Roman"/>
                <w:noProof/>
                <w:lang w:eastAsia="fr-BE"/>
              </w:rPr>
              <w:t xml:space="preserve"> мрежата Натура 2000</w:t>
            </w:r>
            <w:ins w:id="1" w:author="Author">
              <w:r w:rsidR="00DF44D1">
                <w:rPr>
                  <w:rFonts w:eastAsia="Times New Roman"/>
                  <w:noProof/>
                  <w:lang w:eastAsia="fr-BE"/>
                </w:rPr>
                <w:t>;</w:t>
              </w:r>
            </w:ins>
          </w:p>
          <w:p w14:paraId="73281A4F" w14:textId="4C08B6EF" w:rsidR="009B1DAD" w:rsidRPr="00DF44D1" w:rsidRDefault="00DF44D1" w:rsidP="00735856">
            <w:pPr>
              <w:pStyle w:val="ListParagraph"/>
              <w:numPr>
                <w:ilvl w:val="0"/>
                <w:numId w:val="65"/>
              </w:numPr>
              <w:spacing w:after="0"/>
              <w:ind w:left="314" w:hanging="284"/>
              <w:rPr>
                <w:noProof/>
                <w:lang w:eastAsia="fr-BE"/>
              </w:rPr>
            </w:pPr>
            <w:ins w:id="2" w:author="Author">
              <w:r w:rsidRPr="00DF44D1">
                <w:rPr>
                  <w:noProof/>
                  <w:lang w:eastAsia="fr-BE"/>
                </w:rPr>
                <w:t xml:space="preserve">Мерки и дейности съгласно Стратегия за биологичното разнообразие </w:t>
              </w:r>
              <w:r w:rsidR="00452B4E">
                <w:rPr>
                  <w:noProof/>
                  <w:lang w:eastAsia="fr-BE"/>
                </w:rPr>
                <w:t xml:space="preserve">в </w:t>
              </w:r>
              <w:r w:rsidRPr="00DF44D1">
                <w:rPr>
                  <w:noProof/>
                  <w:lang w:eastAsia="fr-BE"/>
                </w:rPr>
                <w:t>Република България</w:t>
              </w:r>
              <w:r>
                <w:rPr>
                  <w:noProof/>
                  <w:lang w:eastAsia="fr-BE"/>
                </w:rPr>
                <w:t>.</w:t>
              </w:r>
            </w:ins>
          </w:p>
          <w:p w14:paraId="648634AB" w14:textId="77777777" w:rsidR="00BD4750" w:rsidRPr="00B87054" w:rsidRDefault="00BD4750" w:rsidP="002E16FF">
            <w:pPr>
              <w:spacing w:before="0" w:after="0"/>
              <w:ind w:left="360" w:hanging="360"/>
              <w:rPr>
                <w:rFonts w:eastAsia="Times New Roman"/>
                <w:noProof/>
                <w:lang w:eastAsia="fr-BE"/>
              </w:rPr>
            </w:pPr>
          </w:p>
          <w:p w14:paraId="0B9F7A96" w14:textId="77777777" w:rsidR="00D67E78" w:rsidRPr="00B87054" w:rsidRDefault="009B1DAD" w:rsidP="002E16FF">
            <w:pPr>
              <w:spacing w:before="0" w:after="0"/>
              <w:rPr>
                <w:rFonts w:eastAsia="Times New Roman"/>
                <w:b/>
                <w:noProof/>
                <w:lang w:eastAsia="fr-BE"/>
              </w:rPr>
            </w:pPr>
            <w:r w:rsidRPr="00B87054">
              <w:rPr>
                <w:rFonts w:eastAsia="Times New Roman"/>
                <w:b/>
                <w:noProof/>
                <w:lang w:eastAsia="fr-BE"/>
              </w:rPr>
              <w:t xml:space="preserve">Приоритетна ос 4 </w:t>
            </w:r>
            <w:r w:rsidR="00D67E78" w:rsidRPr="00B87054">
              <w:rPr>
                <w:rFonts w:eastAsia="Times New Roman"/>
                <w:b/>
                <w:noProof/>
                <w:lang w:eastAsia="fr-BE"/>
              </w:rPr>
              <w:t>„Превенция и упр</w:t>
            </w:r>
            <w:r w:rsidR="008E51EB" w:rsidRPr="00B87054">
              <w:rPr>
                <w:rFonts w:eastAsia="Times New Roman"/>
                <w:b/>
                <w:noProof/>
                <w:lang w:eastAsia="fr-BE"/>
              </w:rPr>
              <w:t>авление на риска от наводнения</w:t>
            </w:r>
            <w:r w:rsidR="00BE58CF" w:rsidRPr="00B87054">
              <w:rPr>
                <w:rFonts w:eastAsia="Times New Roman"/>
                <w:b/>
                <w:noProof/>
                <w:lang w:eastAsia="fr-BE"/>
              </w:rPr>
              <w:t xml:space="preserve"> и свлачища</w:t>
            </w:r>
            <w:r w:rsidR="008E51EB" w:rsidRPr="00B87054">
              <w:rPr>
                <w:rFonts w:eastAsia="Times New Roman"/>
                <w:b/>
                <w:noProof/>
                <w:lang w:eastAsia="fr-BE"/>
              </w:rPr>
              <w:t>“</w:t>
            </w:r>
          </w:p>
          <w:p w14:paraId="002E86A4" w14:textId="77777777" w:rsidR="00F5729A" w:rsidRPr="00B87054" w:rsidRDefault="00F5729A" w:rsidP="002E16FF">
            <w:pPr>
              <w:spacing w:before="0" w:after="0"/>
              <w:rPr>
                <w:rFonts w:eastAsia="Times New Roman"/>
                <w:b/>
                <w:noProof/>
                <w:lang w:eastAsia="fr-BE"/>
              </w:rPr>
            </w:pPr>
          </w:p>
          <w:p w14:paraId="13EFF342" w14:textId="77777777" w:rsidR="008E51EB" w:rsidRPr="00B87054" w:rsidRDefault="008E51EB" w:rsidP="002E16FF">
            <w:pPr>
              <w:pStyle w:val="ListBullet"/>
              <w:numPr>
                <w:ilvl w:val="0"/>
                <w:numId w:val="0"/>
              </w:numPr>
              <w:tabs>
                <w:tab w:val="left" w:pos="720"/>
              </w:tabs>
              <w:spacing w:before="0" w:after="0"/>
              <w:contextualSpacing w:val="0"/>
              <w:rPr>
                <w:bCs/>
                <w:szCs w:val="24"/>
              </w:rPr>
            </w:pPr>
            <w:r w:rsidRPr="00B87054">
              <w:rPr>
                <w:rFonts w:eastAsia="Times New Roman"/>
                <w:noProof/>
                <w:lang w:eastAsia="fr-BE"/>
              </w:rPr>
              <w:t xml:space="preserve">За изпълнение на ангажиментите на страната по изискванията на </w:t>
            </w:r>
            <w:r w:rsidRPr="00B87054">
              <w:rPr>
                <w:bCs/>
                <w:szCs w:val="24"/>
              </w:rPr>
              <w:t>Директива 2007/60/Е</w:t>
            </w:r>
            <w:r w:rsidR="000B1179" w:rsidRPr="00B87054">
              <w:rPr>
                <w:bCs/>
                <w:szCs w:val="24"/>
              </w:rPr>
              <w:t>О</w:t>
            </w:r>
            <w:r w:rsidRPr="00B87054">
              <w:rPr>
                <w:bCs/>
                <w:szCs w:val="24"/>
              </w:rPr>
              <w:t xml:space="preserve"> ще се инвестират средства за:</w:t>
            </w:r>
          </w:p>
          <w:p w14:paraId="7753EEDC" w14:textId="77777777" w:rsidR="0075777B" w:rsidRPr="00B87054" w:rsidRDefault="0075777B" w:rsidP="002E16FF">
            <w:pPr>
              <w:pStyle w:val="ListBullet"/>
              <w:numPr>
                <w:ilvl w:val="0"/>
                <w:numId w:val="0"/>
              </w:numPr>
              <w:tabs>
                <w:tab w:val="left" w:pos="720"/>
              </w:tabs>
              <w:spacing w:before="0" w:after="0"/>
              <w:contextualSpacing w:val="0"/>
              <w:rPr>
                <w:rFonts w:eastAsia="Times New Roman"/>
                <w:noProof/>
                <w:lang w:eastAsia="fr-BE"/>
              </w:rPr>
            </w:pPr>
          </w:p>
          <w:p w14:paraId="69FF6BDB" w14:textId="77777777" w:rsidR="00D67E78" w:rsidRPr="00B87054" w:rsidRDefault="00D67E78" w:rsidP="00735856">
            <w:pPr>
              <w:pStyle w:val="ListParagraph"/>
              <w:numPr>
                <w:ilvl w:val="0"/>
                <w:numId w:val="44"/>
              </w:numPr>
              <w:spacing w:after="0"/>
              <w:ind w:left="414" w:hanging="414"/>
              <w:rPr>
                <w:noProof/>
                <w:lang w:eastAsia="fr-BE"/>
              </w:rPr>
            </w:pPr>
            <w:r w:rsidRPr="00B87054">
              <w:rPr>
                <w:noProof/>
                <w:lang w:eastAsia="fr-BE"/>
              </w:rPr>
              <w:t>Създаване на Национал</w:t>
            </w:r>
            <w:r w:rsidR="00DF3B28" w:rsidRPr="00B87054">
              <w:rPr>
                <w:noProof/>
                <w:lang w:eastAsia="fr-BE"/>
              </w:rPr>
              <w:t>на</w:t>
            </w:r>
            <w:r w:rsidRPr="00B87054">
              <w:rPr>
                <w:noProof/>
                <w:lang w:eastAsia="fr-BE"/>
              </w:rPr>
              <w:t xml:space="preserve"> </w:t>
            </w:r>
            <w:r w:rsidR="00DF3B28" w:rsidRPr="00B87054">
              <w:rPr>
                <w:noProof/>
                <w:lang w:eastAsia="fr-BE"/>
              </w:rPr>
              <w:t xml:space="preserve">система </w:t>
            </w:r>
            <w:r w:rsidRPr="00B87054">
              <w:rPr>
                <w:noProof/>
                <w:lang w:eastAsia="fr-BE"/>
              </w:rPr>
              <w:t>за управление на водите в реално време</w:t>
            </w:r>
            <w:r w:rsidR="00F33C3F" w:rsidRPr="00B87054">
              <w:rPr>
                <w:noProof/>
                <w:lang w:eastAsia="fr-BE"/>
              </w:rPr>
              <w:t>;</w:t>
            </w:r>
          </w:p>
          <w:p w14:paraId="06D99F3B" w14:textId="77777777" w:rsidR="0098071E" w:rsidRPr="00B87054" w:rsidRDefault="002D5A99" w:rsidP="00735856">
            <w:pPr>
              <w:pStyle w:val="ListParagraph"/>
              <w:numPr>
                <w:ilvl w:val="0"/>
                <w:numId w:val="44"/>
              </w:numPr>
              <w:spacing w:after="0"/>
              <w:ind w:left="414" w:hanging="414"/>
              <w:rPr>
                <w:noProof/>
                <w:lang w:eastAsia="fr-BE"/>
              </w:rPr>
            </w:pPr>
            <w:r w:rsidRPr="00B87054">
              <w:rPr>
                <w:noProof/>
                <w:lang w:eastAsia="fr-BE"/>
              </w:rPr>
              <w:t>Мерки за въвеждане на решения за превенция и управление на риска от наводнения, в</w:t>
            </w:r>
            <w:r w:rsidR="008E355C" w:rsidRPr="00B87054">
              <w:rPr>
                <w:noProof/>
                <w:lang w:eastAsia="fr-BE"/>
              </w:rPr>
              <w:t xml:space="preserve"> т</w:t>
            </w:r>
            <w:r w:rsidRPr="00B87054">
              <w:rPr>
                <w:noProof/>
                <w:lang w:eastAsia="fr-BE"/>
              </w:rPr>
              <w:t>.</w:t>
            </w:r>
            <w:r w:rsidR="008E355C" w:rsidRPr="00B87054">
              <w:rPr>
                <w:noProof/>
                <w:lang w:eastAsia="fr-BE"/>
              </w:rPr>
              <w:t>ч.</w:t>
            </w:r>
            <w:r w:rsidRPr="00B87054">
              <w:rPr>
                <w:noProof/>
                <w:lang w:eastAsia="fr-BE"/>
              </w:rPr>
              <w:t xml:space="preserve"> екосистемно базирани решения</w:t>
            </w:r>
            <w:r w:rsidR="00F33C3F" w:rsidRPr="00B87054">
              <w:rPr>
                <w:noProof/>
                <w:lang w:eastAsia="fr-BE"/>
              </w:rPr>
              <w:t>;</w:t>
            </w:r>
          </w:p>
          <w:p w14:paraId="65BE58C6" w14:textId="77777777" w:rsidR="004E4672" w:rsidRPr="00B87054" w:rsidRDefault="00FB5E08" w:rsidP="00735856">
            <w:pPr>
              <w:pStyle w:val="ListParagraph"/>
              <w:numPr>
                <w:ilvl w:val="0"/>
                <w:numId w:val="44"/>
              </w:numPr>
              <w:spacing w:after="0"/>
              <w:ind w:left="414" w:hanging="414"/>
              <w:rPr>
                <w:noProof/>
                <w:lang w:eastAsia="fr-BE"/>
              </w:rPr>
            </w:pPr>
            <w:r w:rsidRPr="00B87054">
              <w:rPr>
                <w:noProof/>
                <w:lang w:eastAsia="fr-BE"/>
              </w:rPr>
              <w:t>Установяване на 6 центъра за повишаване готовността на населението за адекватна реакция при наводнения</w:t>
            </w:r>
            <w:r w:rsidR="002F7806" w:rsidRPr="00B87054">
              <w:rPr>
                <w:noProof/>
                <w:lang w:eastAsia="fr-BE"/>
              </w:rPr>
              <w:t>;</w:t>
            </w:r>
          </w:p>
          <w:p w14:paraId="52608290" w14:textId="2C063E46" w:rsidR="0036354D" w:rsidRDefault="0036354D" w:rsidP="00735856">
            <w:pPr>
              <w:pStyle w:val="ListParagraph"/>
              <w:numPr>
                <w:ilvl w:val="0"/>
                <w:numId w:val="44"/>
              </w:numPr>
              <w:spacing w:after="0"/>
              <w:ind w:left="414" w:hanging="414"/>
              <w:rPr>
                <w:ins w:id="3" w:author="Author"/>
                <w:noProof/>
                <w:lang w:eastAsia="fr-BE"/>
              </w:rPr>
            </w:pPr>
            <w:r w:rsidRPr="00B87054">
              <w:t xml:space="preserve">Изпълнение на проучвания и оценки във връзка с втори Планове за управление на риска от </w:t>
            </w:r>
            <w:proofErr w:type="spellStart"/>
            <w:r w:rsidRPr="00B87054">
              <w:t>наводения</w:t>
            </w:r>
            <w:proofErr w:type="spellEnd"/>
            <w:r w:rsidRPr="00B87054">
              <w:t xml:space="preserve"> (ПУРН) за периода 202</w:t>
            </w:r>
            <w:r w:rsidR="008C644B" w:rsidRPr="00B87054">
              <w:rPr>
                <w:lang w:val="ru-RU"/>
              </w:rPr>
              <w:t>1</w:t>
            </w:r>
            <w:r w:rsidRPr="00B87054">
              <w:t>-2027 г</w:t>
            </w:r>
            <w:r w:rsidRPr="00B87054">
              <w:rPr>
                <w:noProof/>
                <w:lang w:eastAsia="fr-BE"/>
              </w:rPr>
              <w:t>.;</w:t>
            </w:r>
          </w:p>
          <w:p w14:paraId="068FC346" w14:textId="370C18B3" w:rsidR="0006438E" w:rsidRPr="00B87054" w:rsidRDefault="0006438E" w:rsidP="00735856">
            <w:pPr>
              <w:pStyle w:val="ListParagraph"/>
              <w:numPr>
                <w:ilvl w:val="0"/>
                <w:numId w:val="44"/>
              </w:numPr>
              <w:spacing w:after="0"/>
              <w:ind w:left="414" w:hanging="414"/>
              <w:rPr>
                <w:noProof/>
                <w:lang w:eastAsia="fr-BE"/>
              </w:rPr>
            </w:pPr>
            <w:ins w:id="4" w:author="Author">
              <w:r>
                <w:rPr>
                  <w:noProof/>
                  <w:lang w:eastAsia="fr-BE"/>
                </w:rPr>
                <w:t>Мерки, насочени към разширяване обхвата и модернизация на Националната система за ранно предупреждение и оповестяване на органите на изпълнителната власт и населението;</w:t>
              </w:r>
            </w:ins>
          </w:p>
          <w:p w14:paraId="5B7DB7F6" w14:textId="77777777" w:rsidR="00EF6F77" w:rsidRPr="00B87054" w:rsidRDefault="00EF6F77" w:rsidP="00735856">
            <w:pPr>
              <w:pStyle w:val="ListParagraph"/>
              <w:numPr>
                <w:ilvl w:val="0"/>
                <w:numId w:val="44"/>
              </w:numPr>
              <w:spacing w:after="0"/>
              <w:ind w:left="414" w:hanging="414"/>
            </w:pPr>
            <w:r w:rsidRPr="00B87054">
              <w:t>Мерки за превенция и управление на риска от свлачища</w:t>
            </w:r>
            <w:r w:rsidR="002F7806" w:rsidRPr="00B87054">
              <w:t>;</w:t>
            </w:r>
          </w:p>
          <w:p w14:paraId="0107368E" w14:textId="77777777" w:rsidR="00233FB8" w:rsidRPr="00B87054" w:rsidRDefault="00233FB8" w:rsidP="00735856">
            <w:pPr>
              <w:pStyle w:val="ListParagraph"/>
              <w:numPr>
                <w:ilvl w:val="0"/>
                <w:numId w:val="44"/>
              </w:numPr>
              <w:spacing w:after="0"/>
              <w:ind w:left="414" w:hanging="414"/>
              <w:rPr>
                <w:noProof/>
                <w:lang w:eastAsia="fr-BE"/>
              </w:rPr>
            </w:pPr>
            <w:r w:rsidRPr="00B87054">
              <w:rPr>
                <w:noProof/>
                <w:lang w:eastAsia="fr-BE"/>
              </w:rPr>
              <w:t>Изпълнение на демонстрационни/пилотни проекти</w:t>
            </w:r>
            <w:r w:rsidR="00EF6F77" w:rsidRPr="00B87054">
              <w:rPr>
                <w:noProof/>
                <w:lang w:eastAsia="fr-BE"/>
              </w:rPr>
              <w:t xml:space="preserve"> и информационни кампании</w:t>
            </w:r>
            <w:r w:rsidRPr="00B87054">
              <w:rPr>
                <w:noProof/>
                <w:lang w:eastAsia="fr-BE"/>
              </w:rPr>
              <w:t>, свързани с превенцния и управление на риска от наводнения</w:t>
            </w:r>
            <w:r w:rsidR="00EF6F77" w:rsidRPr="00B87054">
              <w:rPr>
                <w:noProof/>
                <w:lang w:eastAsia="fr-BE"/>
              </w:rPr>
              <w:t xml:space="preserve"> и свлачища</w:t>
            </w:r>
            <w:r w:rsidR="00F52D52" w:rsidRPr="00B87054">
              <w:rPr>
                <w:noProof/>
                <w:lang w:eastAsia="fr-BE"/>
              </w:rPr>
              <w:t>.</w:t>
            </w:r>
          </w:p>
          <w:p w14:paraId="0CC4A56E" w14:textId="77777777" w:rsidR="00CB3967" w:rsidRPr="00B87054" w:rsidRDefault="00CB3967" w:rsidP="002E16FF">
            <w:pPr>
              <w:spacing w:before="0" w:after="0"/>
              <w:ind w:left="414" w:hanging="414"/>
              <w:rPr>
                <w:rFonts w:eastAsia="Times New Roman"/>
                <w:noProof/>
                <w:lang w:eastAsia="fr-BE"/>
              </w:rPr>
            </w:pPr>
          </w:p>
          <w:p w14:paraId="6F0B1725" w14:textId="77777777" w:rsidR="00D67E78" w:rsidRPr="00B87054" w:rsidRDefault="00D67E78" w:rsidP="002E16FF">
            <w:pPr>
              <w:spacing w:before="0" w:after="0"/>
              <w:rPr>
                <w:rFonts w:eastAsia="Times New Roman"/>
                <w:b/>
                <w:bCs/>
                <w:noProof/>
                <w:lang w:eastAsia="fr-BE"/>
              </w:rPr>
            </w:pPr>
            <w:r w:rsidRPr="00B87054">
              <w:rPr>
                <w:rFonts w:eastAsia="Times New Roman"/>
                <w:b/>
                <w:bCs/>
                <w:noProof/>
                <w:lang w:eastAsia="fr-BE"/>
              </w:rPr>
              <w:lastRenderedPageBreak/>
              <w:t>Приоритетна ос 5 „</w:t>
            </w:r>
            <w:r w:rsidR="00CB3967" w:rsidRPr="00B87054">
              <w:rPr>
                <w:rFonts w:eastAsia="Times New Roman"/>
                <w:b/>
                <w:bCs/>
                <w:noProof/>
                <w:lang w:eastAsia="fr-BE"/>
              </w:rPr>
              <w:t>Подобряване качеството на атмосферния в</w:t>
            </w:r>
            <w:r w:rsidRPr="00B87054">
              <w:rPr>
                <w:rFonts w:eastAsia="Times New Roman"/>
                <w:b/>
                <w:bCs/>
                <w:noProof/>
                <w:lang w:eastAsia="fr-BE"/>
              </w:rPr>
              <w:t>ъздух“</w:t>
            </w:r>
          </w:p>
          <w:p w14:paraId="1783D5E6" w14:textId="77777777" w:rsidR="00F5729A" w:rsidRPr="00B87054" w:rsidRDefault="00F5729A" w:rsidP="002E16FF">
            <w:pPr>
              <w:spacing w:before="0" w:after="0"/>
              <w:rPr>
                <w:rFonts w:eastAsia="Times New Roman"/>
                <w:b/>
                <w:bCs/>
                <w:noProof/>
                <w:lang w:eastAsia="fr-BE"/>
              </w:rPr>
            </w:pPr>
          </w:p>
          <w:p w14:paraId="37B1A68E" w14:textId="77777777" w:rsidR="001462D1" w:rsidRPr="00B87054" w:rsidRDefault="001462D1" w:rsidP="002E16FF">
            <w:pPr>
              <w:spacing w:before="0" w:after="0"/>
              <w:rPr>
                <w:lang w:eastAsia="en-US"/>
              </w:rPr>
            </w:pPr>
            <w:r w:rsidRPr="00B87054">
              <w:rPr>
                <w:lang w:eastAsia="en-US"/>
              </w:rPr>
              <w:t>За изпълнение на националното законодателство, транспониращо изцяло Директива 2008/50/ЕО относно качеството на атмосферния въздух и за по-чист въздух за Европа</w:t>
            </w:r>
            <w:r w:rsidR="009C599D" w:rsidRPr="00B87054">
              <w:rPr>
                <w:lang w:eastAsia="en-US"/>
              </w:rPr>
              <w:t xml:space="preserve">, </w:t>
            </w:r>
            <w:r w:rsidR="009C599D" w:rsidRPr="00B87054">
              <w:rPr>
                <w:szCs w:val="24"/>
                <w:lang w:eastAsia="en-US"/>
              </w:rPr>
              <w:t xml:space="preserve">както и с оглед принос към </w:t>
            </w:r>
            <w:r w:rsidR="00771DAC" w:rsidRPr="00B87054">
              <w:rPr>
                <w:szCs w:val="24"/>
                <w:lang w:eastAsia="en-US"/>
              </w:rPr>
              <w:t xml:space="preserve">постигане </w:t>
            </w:r>
            <w:r w:rsidR="009C599D" w:rsidRPr="00B87054">
              <w:rPr>
                <w:szCs w:val="24"/>
                <w:lang w:eastAsia="en-US"/>
              </w:rPr>
              <w:t xml:space="preserve">целите на </w:t>
            </w:r>
            <w:proofErr w:type="spellStart"/>
            <w:r w:rsidR="009C599D" w:rsidRPr="00B87054">
              <w:rPr>
                <w:szCs w:val="24"/>
                <w:lang w:eastAsia="en-US"/>
              </w:rPr>
              <w:t>Гьотеборгския</w:t>
            </w:r>
            <w:proofErr w:type="spellEnd"/>
            <w:r w:rsidR="009C599D" w:rsidRPr="00B87054">
              <w:rPr>
                <w:szCs w:val="24"/>
                <w:lang w:eastAsia="en-US"/>
              </w:rPr>
              <w:t xml:space="preserve"> протокол към Конвенцията за трансгранично замърсяване на въздуха на далечни разстояния, </w:t>
            </w:r>
            <w:r w:rsidRPr="00B87054">
              <w:rPr>
                <w:lang w:eastAsia="en-US"/>
              </w:rPr>
              <w:t>ще се инвестират средства за:</w:t>
            </w:r>
          </w:p>
          <w:p w14:paraId="354F72CC" w14:textId="77777777" w:rsidR="0075777B" w:rsidRPr="00B87054" w:rsidRDefault="0075777B" w:rsidP="002E16FF">
            <w:pPr>
              <w:spacing w:before="0" w:after="0"/>
              <w:rPr>
                <w:rFonts w:eastAsia="Times New Roman"/>
                <w:bCs/>
                <w:noProof/>
                <w:lang w:eastAsia="fr-BE"/>
              </w:rPr>
            </w:pPr>
          </w:p>
          <w:p w14:paraId="43F3D473" w14:textId="77777777" w:rsidR="00CB3967" w:rsidRPr="00B87054" w:rsidRDefault="00CB3967" w:rsidP="00735856">
            <w:pPr>
              <w:pStyle w:val="ListParagraph"/>
              <w:numPr>
                <w:ilvl w:val="0"/>
                <w:numId w:val="43"/>
              </w:numPr>
              <w:spacing w:after="0"/>
              <w:ind w:left="273" w:hanging="273"/>
              <w:rPr>
                <w:noProof/>
                <w:lang w:eastAsia="fr-BE"/>
              </w:rPr>
            </w:pPr>
            <w:r w:rsidRPr="00B87054">
              <w:rPr>
                <w:noProof/>
                <w:lang w:eastAsia="fr-BE"/>
              </w:rPr>
              <w:t>Преглед и анализ на общинските програми за КАВ;</w:t>
            </w:r>
          </w:p>
          <w:p w14:paraId="7C2A1F88" w14:textId="77777777" w:rsidR="00141CDD" w:rsidRPr="00B87054" w:rsidRDefault="00141CDD" w:rsidP="00735856">
            <w:pPr>
              <w:pStyle w:val="ListParagraph"/>
              <w:numPr>
                <w:ilvl w:val="0"/>
                <w:numId w:val="43"/>
              </w:numPr>
              <w:spacing w:after="0"/>
              <w:ind w:left="273" w:hanging="273"/>
              <w:rPr>
                <w:noProof/>
                <w:lang w:eastAsia="fr-BE"/>
              </w:rPr>
            </w:pPr>
            <w:r w:rsidRPr="00B87054">
              <w:t>Подпомагане на компетентните органи при изготвянето/преработването, изпълнението и контрола на общинските програми и</w:t>
            </w:r>
            <w:r w:rsidR="00CB734B" w:rsidRPr="00B87054">
              <w:t xml:space="preserve"> развитие и оптимизиране на системите за</w:t>
            </w:r>
            <w:r w:rsidRPr="00B87054">
              <w:t xml:space="preserve"> мониторинг на КАВ</w:t>
            </w:r>
            <w:r w:rsidR="00532906" w:rsidRPr="00B87054">
              <w:t>;</w:t>
            </w:r>
            <w:r w:rsidRPr="00B87054">
              <w:t xml:space="preserve"> </w:t>
            </w:r>
          </w:p>
          <w:p w14:paraId="7708A9DA" w14:textId="77777777" w:rsidR="004A495C" w:rsidRPr="00B87054" w:rsidRDefault="001F7BA4" w:rsidP="00735856">
            <w:pPr>
              <w:pStyle w:val="ListParagraph"/>
              <w:numPr>
                <w:ilvl w:val="0"/>
                <w:numId w:val="43"/>
              </w:numPr>
              <w:spacing w:after="0"/>
              <w:ind w:left="273" w:hanging="273"/>
              <w:rPr>
                <w:noProof/>
                <w:lang w:eastAsia="fr-BE"/>
              </w:rPr>
            </w:pPr>
            <w:r w:rsidRPr="00B87054">
              <w:t xml:space="preserve">Мерки за намаляване на </w:t>
            </w:r>
            <w:r w:rsidR="000517F8" w:rsidRPr="00B87054">
              <w:t xml:space="preserve">количествата </w:t>
            </w:r>
            <w:r w:rsidRPr="00B87054">
              <w:t>ФПЧ</w:t>
            </w:r>
            <w:r w:rsidRPr="00B87054">
              <w:rPr>
                <w:vertAlign w:val="subscript"/>
              </w:rPr>
              <w:t>10</w:t>
            </w:r>
            <w:r w:rsidRPr="00B87054">
              <w:t xml:space="preserve"> и азотни оксиди от </w:t>
            </w:r>
            <w:r w:rsidR="00FF1FB0" w:rsidRPr="00B87054">
              <w:t>основните източници на замърсяване</w:t>
            </w:r>
            <w:r w:rsidR="00BD4750" w:rsidRPr="00B87054">
              <w:t>.</w:t>
            </w:r>
            <w:r w:rsidRPr="00B87054">
              <w:t xml:space="preserve"> </w:t>
            </w:r>
          </w:p>
          <w:p w14:paraId="2268FD5E" w14:textId="77777777" w:rsidR="00941FE4" w:rsidRPr="00B87054" w:rsidRDefault="00941FE4" w:rsidP="002E16FF">
            <w:pPr>
              <w:spacing w:before="0" w:after="0"/>
              <w:rPr>
                <w:rFonts w:eastAsia="Times New Roman"/>
                <w:b/>
                <w:noProof/>
                <w:lang w:val="ru-RU" w:eastAsia="fr-BE"/>
              </w:rPr>
            </w:pPr>
          </w:p>
          <w:p w14:paraId="30CCCBA7" w14:textId="77777777" w:rsidR="009B1DAD" w:rsidRPr="00B87054" w:rsidRDefault="009B1DAD" w:rsidP="002E16FF">
            <w:pPr>
              <w:spacing w:before="0" w:after="0"/>
              <w:rPr>
                <w:rFonts w:eastAsia="Times New Roman"/>
                <w:b/>
                <w:noProof/>
                <w:lang w:eastAsia="fr-BE"/>
              </w:rPr>
            </w:pPr>
            <w:r w:rsidRPr="00B87054">
              <w:rPr>
                <w:rFonts w:eastAsia="Times New Roman"/>
                <w:b/>
                <w:noProof/>
                <w:lang w:eastAsia="fr-BE"/>
              </w:rPr>
              <w:t xml:space="preserve">Приоритетна ос </w:t>
            </w:r>
            <w:r w:rsidR="00AA78B5" w:rsidRPr="00B87054">
              <w:rPr>
                <w:rFonts w:eastAsia="Times New Roman"/>
                <w:b/>
                <w:noProof/>
                <w:lang w:eastAsia="fr-BE"/>
              </w:rPr>
              <w:t xml:space="preserve">6 </w:t>
            </w:r>
            <w:r w:rsidR="00CB3967" w:rsidRPr="00B87054">
              <w:rPr>
                <w:rFonts w:eastAsia="Times New Roman"/>
                <w:b/>
                <w:noProof/>
                <w:lang w:eastAsia="fr-BE"/>
              </w:rPr>
              <w:t>„</w:t>
            </w:r>
            <w:r w:rsidRPr="00B87054">
              <w:rPr>
                <w:rFonts w:eastAsia="Times New Roman"/>
                <w:b/>
                <w:noProof/>
                <w:lang w:eastAsia="fr-BE"/>
              </w:rPr>
              <w:t>Техническа помощ</w:t>
            </w:r>
            <w:r w:rsidR="00CB3967" w:rsidRPr="00B87054">
              <w:rPr>
                <w:rFonts w:eastAsia="Times New Roman"/>
                <w:b/>
                <w:noProof/>
                <w:lang w:eastAsia="fr-BE"/>
              </w:rPr>
              <w:t>“</w:t>
            </w:r>
          </w:p>
          <w:p w14:paraId="3BAD8A9A" w14:textId="77777777" w:rsidR="0075777B" w:rsidRPr="00B87054" w:rsidRDefault="0075777B" w:rsidP="002E16FF">
            <w:pPr>
              <w:spacing w:before="0" w:after="0"/>
              <w:rPr>
                <w:rFonts w:eastAsia="Times New Roman"/>
                <w:b/>
                <w:noProof/>
                <w:lang w:eastAsia="fr-BE"/>
              </w:rPr>
            </w:pPr>
          </w:p>
          <w:p w14:paraId="0BAB13FC" w14:textId="77777777" w:rsidR="009B1DAD" w:rsidRPr="00B87054" w:rsidRDefault="009B1DAD" w:rsidP="00735856">
            <w:pPr>
              <w:pStyle w:val="ListParagraph"/>
              <w:numPr>
                <w:ilvl w:val="0"/>
                <w:numId w:val="60"/>
              </w:numPr>
              <w:spacing w:after="0"/>
              <w:ind w:left="273" w:hanging="273"/>
              <w:rPr>
                <w:noProof/>
                <w:lang w:eastAsia="fr-BE"/>
              </w:rPr>
            </w:pPr>
            <w:r w:rsidRPr="00B87054">
              <w:rPr>
                <w:noProof/>
                <w:lang w:eastAsia="fr-BE"/>
              </w:rPr>
              <w:t>Дейности, насочени към осигуряване на необходимата подкрепа за управлението и изпълнението на ОП</w:t>
            </w:r>
            <w:r w:rsidR="00C754DC" w:rsidRPr="00B87054">
              <w:rPr>
                <w:noProof/>
                <w:lang w:eastAsia="fr-BE"/>
              </w:rPr>
              <w:t>, вкл. за „затваряне“ на програмен период 2007 – 2013 г.</w:t>
            </w:r>
            <w:r w:rsidR="00C15F5E" w:rsidRPr="00B87054">
              <w:rPr>
                <w:noProof/>
                <w:lang w:eastAsia="fr-BE"/>
              </w:rPr>
              <w:t xml:space="preserve"> и на програмен период 2014-2020</w:t>
            </w:r>
            <w:r w:rsidR="002F40A5" w:rsidRPr="00B87054">
              <w:rPr>
                <w:noProof/>
                <w:lang w:eastAsia="fr-BE"/>
              </w:rPr>
              <w:t xml:space="preserve"> г.</w:t>
            </w:r>
            <w:r w:rsidR="00F33C3F" w:rsidRPr="00B87054">
              <w:rPr>
                <w:noProof/>
                <w:lang w:eastAsia="fr-BE"/>
              </w:rPr>
              <w:t>;</w:t>
            </w:r>
          </w:p>
          <w:p w14:paraId="3D2A5C73" w14:textId="77777777" w:rsidR="008525EA" w:rsidRPr="00B87054" w:rsidRDefault="009B1DAD" w:rsidP="00735856">
            <w:pPr>
              <w:pStyle w:val="ListParagraph"/>
              <w:numPr>
                <w:ilvl w:val="0"/>
                <w:numId w:val="60"/>
              </w:numPr>
              <w:spacing w:after="0"/>
              <w:ind w:left="273" w:hanging="273"/>
              <w:rPr>
                <w:noProof/>
                <w:lang w:eastAsia="fr-BE"/>
              </w:rPr>
            </w:pPr>
            <w:r w:rsidRPr="00B87054">
              <w:rPr>
                <w:noProof/>
                <w:lang w:eastAsia="fr-BE"/>
              </w:rPr>
              <w:t xml:space="preserve">Дейности, насочени към осигуряване на необходимата подкрепа за </w:t>
            </w:r>
            <w:r w:rsidR="00801651" w:rsidRPr="00B87054">
              <w:rPr>
                <w:noProof/>
                <w:lang w:eastAsia="fr-BE"/>
              </w:rPr>
              <w:t xml:space="preserve">комуникация </w:t>
            </w:r>
            <w:r w:rsidRPr="00B87054">
              <w:rPr>
                <w:noProof/>
                <w:lang w:eastAsia="fr-BE"/>
              </w:rPr>
              <w:t>и популяризиране на ОП</w:t>
            </w:r>
            <w:r w:rsidR="008525EA" w:rsidRPr="00B87054">
              <w:rPr>
                <w:noProof/>
                <w:lang w:eastAsia="fr-BE"/>
              </w:rPr>
              <w:t>;</w:t>
            </w:r>
          </w:p>
          <w:p w14:paraId="1D298092" w14:textId="77777777" w:rsidR="00801651" w:rsidRPr="00B87054" w:rsidRDefault="008525EA" w:rsidP="00735856">
            <w:pPr>
              <w:pStyle w:val="ListParagraph"/>
              <w:numPr>
                <w:ilvl w:val="0"/>
                <w:numId w:val="60"/>
              </w:numPr>
              <w:spacing w:after="0"/>
              <w:ind w:left="273" w:hanging="273"/>
              <w:rPr>
                <w:noProof/>
                <w:lang w:eastAsia="fr-BE"/>
              </w:rPr>
            </w:pPr>
            <w:r w:rsidRPr="00B87054">
              <w:rPr>
                <w:noProof/>
                <w:lang w:eastAsia="fr-BE"/>
              </w:rPr>
              <w:t>Дейности, насочени към укрепване и повишаване капацитета на бенефициентите</w:t>
            </w:r>
            <w:r w:rsidR="00F33C3F" w:rsidRPr="00B87054">
              <w:rPr>
                <w:noProof/>
                <w:lang w:eastAsia="fr-BE"/>
              </w:rPr>
              <w:t>.</w:t>
            </w:r>
          </w:p>
          <w:p w14:paraId="5C361DE1" w14:textId="77777777" w:rsidR="002E16FF" w:rsidRPr="00B87054" w:rsidRDefault="002E16FF" w:rsidP="002E16FF">
            <w:pPr>
              <w:spacing w:before="0" w:after="0"/>
              <w:ind w:left="414" w:hanging="414"/>
              <w:rPr>
                <w:noProof/>
                <w:lang w:eastAsia="fr-BE"/>
              </w:rPr>
            </w:pPr>
          </w:p>
          <w:p w14:paraId="23252D76" w14:textId="77777777" w:rsidR="009B1DAD" w:rsidRPr="00B87054" w:rsidRDefault="009B1DAD" w:rsidP="002E16FF">
            <w:pPr>
              <w:keepNext/>
              <w:tabs>
                <w:tab w:val="left" w:pos="1134"/>
                <w:tab w:val="left" w:pos="1560"/>
                <w:tab w:val="left" w:pos="1843"/>
              </w:tabs>
              <w:spacing w:before="0" w:after="0"/>
              <w:ind w:left="360" w:hanging="360"/>
              <w:outlineLvl w:val="0"/>
              <w:rPr>
                <w:rFonts w:eastAsia="Times New Roman"/>
                <w:b/>
                <w:noProof/>
                <w:szCs w:val="24"/>
                <w:lang w:eastAsia="fr-BE"/>
              </w:rPr>
            </w:pPr>
            <w:r w:rsidRPr="00B87054">
              <w:rPr>
                <w:rFonts w:eastAsia="Times New Roman"/>
                <w:b/>
                <w:noProof/>
                <w:szCs w:val="24"/>
                <w:lang w:eastAsia="fr-BE"/>
              </w:rPr>
              <w:t xml:space="preserve">ОП „Околна среда 2014 -2020 г.“ и </w:t>
            </w:r>
            <w:r w:rsidR="00F33C3F" w:rsidRPr="00B87054">
              <w:rPr>
                <w:rFonts w:eastAsia="Times New Roman"/>
                <w:b/>
                <w:noProof/>
                <w:szCs w:val="24"/>
                <w:lang w:eastAsia="fr-BE"/>
              </w:rPr>
              <w:t>С</w:t>
            </w:r>
            <w:r w:rsidRPr="00B87054">
              <w:rPr>
                <w:rFonts w:eastAsia="Times New Roman"/>
                <w:b/>
                <w:noProof/>
                <w:szCs w:val="24"/>
                <w:lang w:eastAsia="fr-BE"/>
              </w:rPr>
              <w:t>тратегия „Европа 2020“ на ЕС</w:t>
            </w:r>
          </w:p>
          <w:p w14:paraId="644DD0D8" w14:textId="77777777" w:rsidR="00C553AF" w:rsidRPr="00B87054" w:rsidRDefault="00C553AF" w:rsidP="002E16FF">
            <w:pPr>
              <w:spacing w:before="0" w:after="0"/>
              <w:rPr>
                <w:rFonts w:eastAsia="Times New Roman"/>
                <w:szCs w:val="24"/>
                <w:lang w:val="ru-RU" w:eastAsia="en-US"/>
              </w:rPr>
            </w:pPr>
          </w:p>
          <w:p w14:paraId="1851EB87"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Оперативна програма „Околна среда 2014-2020 г.“ (ОПОС</w:t>
            </w:r>
            <w:r w:rsidR="00D67E78" w:rsidRPr="00B87054">
              <w:rPr>
                <w:rFonts w:eastAsia="Times New Roman"/>
                <w:szCs w:val="24"/>
                <w:lang w:eastAsia="en-US"/>
              </w:rPr>
              <w:t xml:space="preserve"> 2014-2020 г.</w:t>
            </w:r>
            <w:r w:rsidRPr="00B87054">
              <w:rPr>
                <w:rFonts w:eastAsia="Times New Roman"/>
                <w:szCs w:val="24"/>
                <w:lang w:eastAsia="en-US"/>
              </w:rPr>
              <w:t xml:space="preserve">) е една от оперативните програми на Република България, изготвяни в изпълнение на </w:t>
            </w:r>
            <w:r w:rsidRPr="00B87054">
              <w:rPr>
                <w:rFonts w:eastAsia="Times New Roman"/>
                <w:i/>
                <w:szCs w:val="24"/>
                <w:lang w:eastAsia="en-US"/>
              </w:rPr>
              <w:t>Стратегия „Европа 2020“ на ЕС за интелигентен, устойчив и приобщаващ растеж</w:t>
            </w:r>
            <w:r w:rsidRPr="00B87054">
              <w:rPr>
                <w:rFonts w:eastAsia="Times New Roman"/>
                <w:szCs w:val="24"/>
                <w:lang w:eastAsia="en-US"/>
              </w:rPr>
              <w:t>. Тези три взаимно допълващи се приоритета предполагат изграждане на икономика, основана на знания и иновации, насърчаване на по-екологична и по-конкурентоспособна икономика с по-ефективно използване на ресурсите и стимулиране на икономика с високи равнища на заетост, която да доведе до социално и териториално сближаване. ОПОС 2014 – 2020 г. е насочена предимно към изпълнение на приоритета за устойчив растеж на стратегия</w:t>
            </w:r>
            <w:r w:rsidR="00BD4750" w:rsidRPr="00B87054">
              <w:rPr>
                <w:rFonts w:eastAsia="Times New Roman"/>
                <w:szCs w:val="24"/>
                <w:lang w:eastAsia="en-US"/>
              </w:rPr>
              <w:t>та</w:t>
            </w:r>
            <w:r w:rsidRPr="00B87054">
              <w:rPr>
                <w:rFonts w:eastAsia="Times New Roman"/>
                <w:szCs w:val="24"/>
                <w:lang w:eastAsia="en-US"/>
              </w:rPr>
              <w:t xml:space="preserve"> „Европа 2020“ и по-специално на следните елементи от определението за устойчив растеж: </w:t>
            </w:r>
          </w:p>
          <w:p w14:paraId="19C55397" w14:textId="77777777" w:rsidR="0075777B" w:rsidRPr="00B87054" w:rsidRDefault="0075777B" w:rsidP="002E16FF">
            <w:pPr>
              <w:spacing w:before="0" w:after="0"/>
              <w:rPr>
                <w:rFonts w:eastAsia="Times New Roman"/>
                <w:szCs w:val="24"/>
                <w:lang w:eastAsia="en-US"/>
              </w:rPr>
            </w:pPr>
          </w:p>
          <w:p w14:paraId="42248E83" w14:textId="77777777" w:rsidR="009B1DAD" w:rsidRPr="00B87054" w:rsidRDefault="009B1DAD" w:rsidP="00AF7EF1">
            <w:pPr>
              <w:spacing w:before="0" w:after="0"/>
              <w:ind w:left="273" w:hanging="273"/>
              <w:rPr>
                <w:rFonts w:eastAsia="Times New Roman"/>
                <w:szCs w:val="24"/>
                <w:lang w:eastAsia="en-US"/>
              </w:rPr>
            </w:pPr>
            <w:r w:rsidRPr="00B87054">
              <w:rPr>
                <w:rFonts w:eastAsia="Times New Roman"/>
                <w:szCs w:val="24"/>
                <w:lang w:eastAsia="en-US"/>
              </w:rPr>
              <w:t>-</w:t>
            </w:r>
            <w:r w:rsidRPr="00B87054">
              <w:rPr>
                <w:rFonts w:eastAsia="Times New Roman"/>
                <w:szCs w:val="24"/>
                <w:lang w:eastAsia="en-US"/>
              </w:rPr>
              <w:tab/>
              <w:t>изграждане на по-конкурентоспособна нисковъглеродна икономика, в която ресурсите се използват по ефикасен и устойчив начин;</w:t>
            </w:r>
          </w:p>
          <w:p w14:paraId="0F7C1C72" w14:textId="77777777" w:rsidR="004A696C" w:rsidRPr="00B87054" w:rsidRDefault="009B1DAD" w:rsidP="00AF7EF1">
            <w:pPr>
              <w:spacing w:before="0" w:after="0"/>
              <w:ind w:left="273" w:hanging="273"/>
              <w:rPr>
                <w:rFonts w:eastAsia="Times New Roman"/>
                <w:szCs w:val="24"/>
                <w:lang w:eastAsia="en-US"/>
              </w:rPr>
            </w:pPr>
            <w:r w:rsidRPr="00B87054">
              <w:rPr>
                <w:rFonts w:eastAsia="Times New Roman"/>
                <w:szCs w:val="24"/>
                <w:lang w:eastAsia="en-US"/>
              </w:rPr>
              <w:t>-</w:t>
            </w:r>
            <w:r w:rsidRPr="00B87054">
              <w:rPr>
                <w:rFonts w:eastAsia="Times New Roman"/>
                <w:szCs w:val="24"/>
                <w:lang w:eastAsia="en-US"/>
              </w:rPr>
              <w:tab/>
              <w:t>опазване на околната среда, намаляване на емисиите и предотвратяване на загубата на биоразнообразие;</w:t>
            </w:r>
          </w:p>
          <w:p w14:paraId="275C07A0" w14:textId="77777777" w:rsidR="004A696C" w:rsidRPr="00B87054" w:rsidRDefault="009B1DAD" w:rsidP="00AF7EF1">
            <w:pPr>
              <w:spacing w:before="0" w:after="0"/>
              <w:ind w:left="273" w:hanging="273"/>
              <w:rPr>
                <w:rFonts w:eastAsia="Times New Roman"/>
                <w:szCs w:val="24"/>
                <w:lang w:eastAsia="en-US"/>
              </w:rPr>
            </w:pPr>
            <w:r w:rsidRPr="00B87054">
              <w:rPr>
                <w:rFonts w:eastAsia="Times New Roman"/>
                <w:szCs w:val="24"/>
                <w:lang w:eastAsia="en-US"/>
              </w:rPr>
              <w:t>-</w:t>
            </w:r>
            <w:r w:rsidRPr="00B87054">
              <w:rPr>
                <w:rFonts w:eastAsia="Times New Roman"/>
                <w:szCs w:val="24"/>
                <w:lang w:eastAsia="en-US"/>
              </w:rPr>
              <w:tab/>
              <w:t>възползване от водещата позиция на Европа в разработването на нови екологични технологии и производствени методи</w:t>
            </w:r>
            <w:r w:rsidR="00DC661F" w:rsidRPr="00B87054">
              <w:rPr>
                <w:rFonts w:eastAsia="Times New Roman"/>
                <w:szCs w:val="24"/>
                <w:lang w:eastAsia="en-US"/>
              </w:rPr>
              <w:t>.</w:t>
            </w:r>
          </w:p>
          <w:p w14:paraId="109D402C" w14:textId="77777777" w:rsidR="00390EF5" w:rsidRPr="00B87054" w:rsidRDefault="00390EF5" w:rsidP="002E16FF">
            <w:pPr>
              <w:spacing w:before="0" w:after="0"/>
              <w:ind w:left="698" w:hanging="284"/>
              <w:rPr>
                <w:rFonts w:eastAsia="Times New Roman"/>
                <w:szCs w:val="24"/>
                <w:lang w:eastAsia="en-US"/>
              </w:rPr>
            </w:pPr>
          </w:p>
          <w:p w14:paraId="7BB3908D" w14:textId="77777777" w:rsidR="009B1DAD" w:rsidRPr="00B87054" w:rsidRDefault="009B1DAD" w:rsidP="002E16FF">
            <w:pPr>
              <w:spacing w:before="0" w:after="0"/>
              <w:rPr>
                <w:rFonts w:eastAsia="Times New Roman"/>
                <w:bCs/>
                <w:lang w:eastAsia="en-US"/>
              </w:rPr>
            </w:pPr>
            <w:r w:rsidRPr="00B87054">
              <w:rPr>
                <w:rFonts w:eastAsia="Times New Roman"/>
                <w:lang w:eastAsia="en-US"/>
              </w:rPr>
              <w:t xml:space="preserve">ОПОС </w:t>
            </w:r>
            <w:r w:rsidR="00D67E78" w:rsidRPr="00B87054">
              <w:rPr>
                <w:rFonts w:eastAsia="Times New Roman"/>
                <w:lang w:eastAsia="en-US"/>
              </w:rPr>
              <w:t xml:space="preserve">2014-2020 г. </w:t>
            </w:r>
            <w:r w:rsidRPr="00B87054">
              <w:rPr>
                <w:rFonts w:eastAsia="Times New Roman"/>
                <w:lang w:eastAsia="en-US"/>
              </w:rPr>
              <w:t>допринася и за изпълнението на „Европа за ефективно използване на ресурсите“ – една от двете водещи инициативи (</w:t>
            </w:r>
            <w:proofErr w:type="spellStart"/>
            <w:r w:rsidRPr="00B87054">
              <w:rPr>
                <w:rFonts w:eastAsia="Times New Roman"/>
                <w:lang w:eastAsia="en-US"/>
              </w:rPr>
              <w:t>flagship</w:t>
            </w:r>
            <w:proofErr w:type="spellEnd"/>
            <w:r w:rsidRPr="00B87054">
              <w:rPr>
                <w:rFonts w:eastAsia="Times New Roman"/>
                <w:lang w:eastAsia="en-US"/>
              </w:rPr>
              <w:t xml:space="preserve"> </w:t>
            </w:r>
            <w:proofErr w:type="spellStart"/>
            <w:r w:rsidRPr="00B87054">
              <w:rPr>
                <w:rFonts w:eastAsia="Times New Roman"/>
                <w:lang w:eastAsia="en-US"/>
              </w:rPr>
              <w:t>initiatives</w:t>
            </w:r>
            <w:proofErr w:type="spellEnd"/>
            <w:r w:rsidRPr="00B87054">
              <w:rPr>
                <w:rFonts w:eastAsia="Times New Roman"/>
                <w:lang w:eastAsia="en-US"/>
              </w:rPr>
              <w:t>) за устойчив растеж в рамките на стратегия</w:t>
            </w:r>
            <w:r w:rsidR="00BD4750" w:rsidRPr="00B87054">
              <w:rPr>
                <w:rFonts w:eastAsia="Times New Roman"/>
                <w:lang w:eastAsia="en-US"/>
              </w:rPr>
              <w:t>та</w:t>
            </w:r>
            <w:r w:rsidRPr="00B87054">
              <w:rPr>
                <w:rFonts w:eastAsia="Times New Roman"/>
                <w:lang w:eastAsia="en-US"/>
              </w:rPr>
              <w:t xml:space="preserve"> „Европа 2020“. Предвидените за финансиране дейности от оперативната програма са в отговор на изготвените от МОСВ, съгласувани </w:t>
            </w:r>
            <w:r w:rsidRPr="00B87054">
              <w:rPr>
                <w:rFonts w:eastAsia="Times New Roman"/>
                <w:lang w:eastAsia="en-US"/>
              </w:rPr>
              <w:lastRenderedPageBreak/>
              <w:t xml:space="preserve">с отговорните ведомства и одобрени от МС „Насоки за интеграция на политиката по околна среда и политиката по изменение на климата във фондовете за КП, ОСП и ОПР за периода 2014 – 2020 г.“ – фаза „Програмиране на фондовете към Общата стратегическа рамка“ (наричан по-долу </w:t>
            </w:r>
            <w:hyperlink r:id="rId9" w:history="1">
              <w:r w:rsidRPr="00B87054">
                <w:rPr>
                  <w:rFonts w:eastAsia="Times New Roman"/>
                  <w:color w:val="0000FF"/>
                  <w:u w:val="single"/>
                  <w:lang w:eastAsia="en-US"/>
                </w:rPr>
                <w:t>Насоките за интеграция на ПОС и ПИК</w:t>
              </w:r>
            </w:hyperlink>
            <w:r w:rsidR="00DC661F" w:rsidRPr="00B87054">
              <w:rPr>
                <w:rFonts w:eastAsia="Times New Roman"/>
                <w:color w:val="0000FF"/>
                <w:u w:val="single"/>
                <w:lang w:eastAsia="en-US"/>
              </w:rPr>
              <w:t xml:space="preserve"> </w:t>
            </w:r>
            <w:r w:rsidR="00E94C59" w:rsidRPr="00B87054">
              <w:rPr>
                <w:rFonts w:eastAsia="Times New Roman"/>
                <w:color w:val="0000FF"/>
                <w:u w:val="single"/>
                <w:lang w:eastAsia="en-US"/>
              </w:rPr>
              <w:t>-</w:t>
            </w:r>
            <w:r w:rsidR="00DC661F" w:rsidRPr="00B87054">
              <w:rPr>
                <w:rFonts w:eastAsia="Times New Roman"/>
                <w:color w:val="0000FF"/>
                <w:u w:val="single"/>
                <w:lang w:eastAsia="en-US"/>
              </w:rPr>
              <w:t xml:space="preserve"> </w:t>
            </w:r>
            <w:r w:rsidR="00E94C59" w:rsidRPr="00B87054">
              <w:rPr>
                <w:rFonts w:eastAsia="Times New Roman"/>
                <w:color w:val="0000FF"/>
                <w:u w:val="single"/>
                <w:lang w:eastAsia="en-US"/>
              </w:rPr>
              <w:t>фаза програмиране</w:t>
            </w:r>
            <w:r w:rsidRPr="00B87054">
              <w:rPr>
                <w:rFonts w:eastAsia="Times New Roman"/>
                <w:lang w:eastAsia="en-US"/>
              </w:rPr>
              <w:t>). Документът прилага интегриран подход за изпълнение на политики</w:t>
            </w:r>
            <w:r w:rsidR="00BD4750" w:rsidRPr="00B87054">
              <w:rPr>
                <w:rFonts w:eastAsia="Times New Roman"/>
                <w:lang w:eastAsia="en-US"/>
              </w:rPr>
              <w:t>те</w:t>
            </w:r>
            <w:r w:rsidRPr="00B87054">
              <w:rPr>
                <w:rFonts w:eastAsia="Times New Roman"/>
                <w:lang w:eastAsia="en-US"/>
              </w:rPr>
              <w:t xml:space="preserve"> за околната среда и изменението на климата и в частност за ефективно използване на ресурсите</w:t>
            </w:r>
            <w:r w:rsidR="00BD4750" w:rsidRPr="00B87054">
              <w:rPr>
                <w:rFonts w:eastAsia="Times New Roman"/>
                <w:lang w:eastAsia="en-US"/>
              </w:rPr>
              <w:t>,</w:t>
            </w:r>
            <w:r w:rsidRPr="00B87054">
              <w:rPr>
                <w:rFonts w:eastAsia="Times New Roman"/>
                <w:lang w:eastAsia="en-US"/>
              </w:rPr>
              <w:t xml:space="preserve"> като предлага конкретни мерки в оперативните програми за периода 2014-2020 г. </w:t>
            </w:r>
            <w:r w:rsidRPr="00B87054">
              <w:rPr>
                <w:rFonts w:eastAsia="Times New Roman"/>
                <w:szCs w:val="24"/>
                <w:lang w:eastAsia="en-US"/>
              </w:rPr>
              <w:t xml:space="preserve">МОСВ </w:t>
            </w:r>
            <w:r w:rsidR="00E94C59" w:rsidRPr="00B87054">
              <w:rPr>
                <w:rFonts w:eastAsia="Times New Roman"/>
                <w:szCs w:val="24"/>
                <w:lang w:eastAsia="en-US"/>
              </w:rPr>
              <w:t xml:space="preserve">разработи </w:t>
            </w:r>
            <w:r w:rsidRPr="00B87054">
              <w:rPr>
                <w:rFonts w:eastAsia="Times New Roman"/>
                <w:szCs w:val="24"/>
                <w:lang w:eastAsia="en-US"/>
              </w:rPr>
              <w:t xml:space="preserve">втора фаза на Насоките – </w:t>
            </w:r>
            <w:r w:rsidRPr="00B87054">
              <w:rPr>
                <w:rFonts w:eastAsia="Times New Roman"/>
                <w:bCs/>
                <w:lang w:eastAsia="en-US"/>
              </w:rPr>
              <w:t xml:space="preserve">фаза „Изпълнение на </w:t>
            </w:r>
            <w:r w:rsidR="00E94C59" w:rsidRPr="00B87054">
              <w:rPr>
                <w:rFonts w:eastAsia="Times New Roman"/>
                <w:bCs/>
                <w:lang w:eastAsia="en-US"/>
              </w:rPr>
              <w:t xml:space="preserve">Споразумението за партньорство и </w:t>
            </w:r>
            <w:r w:rsidRPr="00B87054">
              <w:rPr>
                <w:rFonts w:eastAsia="Times New Roman"/>
                <w:bCs/>
                <w:lang w:eastAsia="en-US"/>
              </w:rPr>
              <w:t xml:space="preserve"> програм</w:t>
            </w:r>
            <w:r w:rsidR="00E94C59" w:rsidRPr="00B87054">
              <w:rPr>
                <w:rFonts w:eastAsia="Times New Roman"/>
                <w:bCs/>
                <w:lang w:eastAsia="en-US"/>
              </w:rPr>
              <w:t>ите в периода</w:t>
            </w:r>
            <w:r w:rsidR="007F2477" w:rsidRPr="00B87054">
              <w:rPr>
                <w:rFonts w:eastAsia="Times New Roman"/>
                <w:bCs/>
                <w:lang w:eastAsia="en-US"/>
              </w:rPr>
              <w:t xml:space="preserve"> </w:t>
            </w:r>
            <w:r w:rsidR="00E94C59" w:rsidRPr="00B87054">
              <w:rPr>
                <w:rFonts w:eastAsia="Times New Roman"/>
                <w:bCs/>
                <w:lang w:eastAsia="en-US"/>
              </w:rPr>
              <w:t>2014-2020 г.</w:t>
            </w:r>
            <w:r w:rsidRPr="00B87054">
              <w:rPr>
                <w:rFonts w:eastAsia="Times New Roman"/>
                <w:bCs/>
                <w:lang w:eastAsia="en-US"/>
              </w:rPr>
              <w:t xml:space="preserve"> ”.</w:t>
            </w:r>
          </w:p>
          <w:p w14:paraId="32BD76BF" w14:textId="77777777" w:rsidR="00390EF5" w:rsidRPr="00B87054" w:rsidRDefault="00390EF5" w:rsidP="002E16FF">
            <w:pPr>
              <w:spacing w:before="0" w:after="0"/>
              <w:rPr>
                <w:rFonts w:eastAsia="Times New Roman"/>
                <w:lang w:eastAsia="en-US"/>
              </w:rPr>
            </w:pPr>
          </w:p>
          <w:p w14:paraId="29814B3D" w14:textId="611E9D00"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 xml:space="preserve">ОПОС </w:t>
            </w:r>
            <w:r w:rsidR="00E94C59" w:rsidRPr="00B87054">
              <w:rPr>
                <w:rFonts w:eastAsia="Times New Roman"/>
                <w:szCs w:val="24"/>
                <w:lang w:eastAsia="en-US"/>
              </w:rPr>
              <w:t xml:space="preserve">2014-2020 г. </w:t>
            </w:r>
            <w:r w:rsidRPr="00B87054">
              <w:rPr>
                <w:rFonts w:eastAsia="Times New Roman"/>
                <w:szCs w:val="24"/>
                <w:lang w:eastAsia="en-US"/>
              </w:rPr>
              <w:t xml:space="preserve">ще допринесе  за намаляване на емисиите </w:t>
            </w:r>
            <w:r w:rsidR="00B01AB4" w:rsidRPr="00B87054">
              <w:rPr>
                <w:rFonts w:eastAsia="Times New Roman"/>
                <w:szCs w:val="24"/>
                <w:lang w:eastAsia="en-US"/>
              </w:rPr>
              <w:t xml:space="preserve">на </w:t>
            </w:r>
            <w:r w:rsidRPr="00B87054">
              <w:rPr>
                <w:rFonts w:eastAsia="Times New Roman"/>
                <w:szCs w:val="24"/>
                <w:lang w:eastAsia="en-US"/>
              </w:rPr>
              <w:t>парникови газове в страната, което ще подпомогне изпълнението на целта на стратегия</w:t>
            </w:r>
            <w:r w:rsidR="005F2306" w:rsidRPr="00B87054">
              <w:rPr>
                <w:rFonts w:eastAsia="Times New Roman"/>
                <w:szCs w:val="24"/>
                <w:lang w:eastAsia="en-US"/>
              </w:rPr>
              <w:t>та</w:t>
            </w:r>
            <w:r w:rsidRPr="00B87054">
              <w:rPr>
                <w:rFonts w:eastAsia="Times New Roman"/>
                <w:szCs w:val="24"/>
                <w:lang w:eastAsia="en-US"/>
              </w:rPr>
              <w:t xml:space="preserve"> „Европа 2020“ за 20% намаляване на емисиите </w:t>
            </w:r>
            <w:r w:rsidR="00B01AB4" w:rsidRPr="00B87054">
              <w:rPr>
                <w:rFonts w:eastAsia="Times New Roman"/>
                <w:szCs w:val="24"/>
                <w:lang w:eastAsia="en-US"/>
              </w:rPr>
              <w:t xml:space="preserve">на </w:t>
            </w:r>
            <w:r w:rsidRPr="00B87054">
              <w:rPr>
                <w:rFonts w:eastAsia="Times New Roman"/>
                <w:szCs w:val="24"/>
                <w:lang w:eastAsia="en-US"/>
              </w:rPr>
              <w:t>парникови газове спрямо нивата от 1990 г. Такива мерки са предвидени във връзка с пречистването на отпадъчни води от населените места</w:t>
            </w:r>
            <w:r w:rsidR="00DC661F" w:rsidRPr="00B87054">
              <w:rPr>
                <w:rFonts w:eastAsia="Times New Roman"/>
                <w:szCs w:val="24"/>
                <w:lang w:eastAsia="en-US"/>
              </w:rPr>
              <w:t>,</w:t>
            </w:r>
            <w:r w:rsidRPr="00B87054">
              <w:rPr>
                <w:rFonts w:eastAsia="Times New Roman"/>
                <w:szCs w:val="24"/>
                <w:lang w:eastAsia="en-US"/>
              </w:rPr>
              <w:t xml:space="preserve"> по-конкретно  изграждане/рехабилитация/реконструкция на съоръжения за третиране на утайки от ПСОВ и доставка на необходимо оборудване, вкл. на вече изградени ПСОВ (съгл. Концепцията за третиране на утайките от ГПСОВ на национално ниво</w:t>
            </w:r>
            <w:r w:rsidR="005F2306" w:rsidRPr="00B87054">
              <w:rPr>
                <w:rFonts w:eastAsia="Times New Roman"/>
                <w:szCs w:val="24"/>
                <w:lang w:eastAsia="en-US"/>
              </w:rPr>
              <w:t xml:space="preserve">) – </w:t>
            </w:r>
            <w:r w:rsidRPr="00B87054">
              <w:rPr>
                <w:rFonts w:eastAsia="Times New Roman"/>
                <w:szCs w:val="24"/>
                <w:lang w:eastAsia="en-US"/>
              </w:rPr>
              <w:t xml:space="preserve">приоритетно за подобряване </w:t>
            </w:r>
            <w:r w:rsidR="005F2306" w:rsidRPr="00B87054">
              <w:rPr>
                <w:rFonts w:eastAsia="Times New Roman"/>
                <w:szCs w:val="24"/>
                <w:lang w:eastAsia="en-US"/>
              </w:rPr>
              <w:t xml:space="preserve">на </w:t>
            </w:r>
            <w:r w:rsidRPr="00B87054">
              <w:rPr>
                <w:rFonts w:eastAsia="Times New Roman"/>
                <w:szCs w:val="24"/>
                <w:lang w:eastAsia="en-US"/>
              </w:rPr>
              <w:t xml:space="preserve">качествените им показатели, с оглед последващото им използване за енергийни цели. </w:t>
            </w:r>
            <w:bookmarkStart w:id="5" w:name="_Hlk30605486"/>
            <w:r w:rsidR="00F34BD0" w:rsidRPr="00B87054">
              <w:rPr>
                <w:rFonts w:eastAsia="Times New Roman"/>
                <w:szCs w:val="24"/>
                <w:lang w:eastAsia="en-US"/>
              </w:rPr>
              <w:t xml:space="preserve">Други мерки с принос за намаляването на емисиите на парникови газове са тези за рекултивация на депа, предмет на процедура по нарушение на правото на ЕС </w:t>
            </w:r>
            <w:proofErr w:type="spellStart"/>
            <w:r w:rsidR="00F34BD0" w:rsidRPr="00B87054">
              <w:rPr>
                <w:rFonts w:eastAsia="Times New Roman"/>
                <w:szCs w:val="24"/>
                <w:lang w:eastAsia="en-US"/>
              </w:rPr>
              <w:t>съв</w:t>
            </w:r>
            <w:proofErr w:type="spellEnd"/>
            <w:r w:rsidR="00F34BD0" w:rsidRPr="00B87054">
              <w:rPr>
                <w:rFonts w:eastAsia="Times New Roman"/>
                <w:szCs w:val="24"/>
                <w:lang w:eastAsia="en-US"/>
              </w:rPr>
              <w:t xml:space="preserve"> връзка с постановено Решение на Съда на Европейския съюз от 16.07.2015 г. по дело С-145/14, които депа са само за депониране на битови отпадъци.</w:t>
            </w:r>
            <w:bookmarkEnd w:id="5"/>
            <w:r w:rsidR="00F34BD0" w:rsidRPr="00B87054">
              <w:rPr>
                <w:rFonts w:eastAsia="Times New Roman"/>
                <w:szCs w:val="24"/>
                <w:lang w:eastAsia="en-US"/>
              </w:rPr>
              <w:t xml:space="preserve">  </w:t>
            </w:r>
            <w:r w:rsidR="00456E59" w:rsidRPr="00B87054">
              <w:rPr>
                <w:rFonts w:eastAsia="Times New Roman"/>
                <w:szCs w:val="24"/>
                <w:lang w:eastAsia="en-US"/>
              </w:rPr>
              <w:t xml:space="preserve">Прилагането </w:t>
            </w:r>
            <w:r w:rsidRPr="00B87054">
              <w:rPr>
                <w:rFonts w:eastAsia="Times New Roman"/>
                <w:szCs w:val="24"/>
                <w:lang w:eastAsia="en-US"/>
              </w:rPr>
              <w:t xml:space="preserve">на тези мерки ще допринесе за изпълнението на Националния план за действие </w:t>
            </w:r>
            <w:r w:rsidR="00D43489" w:rsidRPr="00B87054">
              <w:rPr>
                <w:rFonts w:eastAsia="Times New Roman"/>
                <w:szCs w:val="24"/>
                <w:lang w:eastAsia="en-US"/>
              </w:rPr>
              <w:t xml:space="preserve">по </w:t>
            </w:r>
            <w:r w:rsidRPr="00B87054">
              <w:rPr>
                <w:rFonts w:eastAsia="Times New Roman"/>
                <w:szCs w:val="24"/>
                <w:lang w:eastAsia="en-US"/>
              </w:rPr>
              <w:t>изменение на климата 2013-2020 г. (НПДИК) и ще има пряк ефект за намаляване емисиите на парникови газове.</w:t>
            </w:r>
          </w:p>
          <w:p w14:paraId="6030326F" w14:textId="77777777" w:rsidR="00390EF5" w:rsidRPr="00B87054" w:rsidRDefault="00390EF5" w:rsidP="002E16FF">
            <w:pPr>
              <w:spacing w:before="0" w:after="0"/>
              <w:rPr>
                <w:rFonts w:eastAsia="Times New Roman"/>
                <w:szCs w:val="24"/>
                <w:lang w:eastAsia="en-US"/>
              </w:rPr>
            </w:pPr>
          </w:p>
          <w:p w14:paraId="340BACE8"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 xml:space="preserve">Създаването на временни и постоянни работни места в изпълнение на мерките по ОПОС ще допринесе за постигане на приоритета за приобщаващ растеж на Стратегията за постигане на 75% заетост за жените и мъжете на възраст между 20 и 64 години до 2020 г. </w:t>
            </w:r>
          </w:p>
          <w:p w14:paraId="3EF51F4A" w14:textId="77777777" w:rsidR="002E16FF" w:rsidRPr="00B87054" w:rsidRDefault="002E16FF" w:rsidP="002E16FF">
            <w:pPr>
              <w:spacing w:before="0" w:after="0"/>
              <w:rPr>
                <w:rFonts w:eastAsia="Times New Roman"/>
                <w:szCs w:val="24"/>
                <w:lang w:eastAsia="en-US"/>
              </w:rPr>
            </w:pPr>
          </w:p>
          <w:p w14:paraId="5CBE4002" w14:textId="77777777" w:rsidR="009B1DAD" w:rsidRPr="00B87054" w:rsidRDefault="009B1DAD" w:rsidP="002E16FF">
            <w:pPr>
              <w:keepNext/>
              <w:tabs>
                <w:tab w:val="left" w:pos="1134"/>
                <w:tab w:val="left" w:pos="1560"/>
                <w:tab w:val="left" w:pos="1843"/>
              </w:tabs>
              <w:spacing w:before="0" w:after="0"/>
              <w:ind w:left="360" w:hanging="360"/>
              <w:outlineLvl w:val="0"/>
              <w:rPr>
                <w:rFonts w:asciiTheme="minorHAnsi" w:eastAsia="Times New Roman" w:hAnsiTheme="minorHAnsi"/>
                <w:b/>
                <w:noProof/>
                <w:szCs w:val="24"/>
                <w:lang w:eastAsia="fr-BE"/>
              </w:rPr>
            </w:pPr>
            <w:r w:rsidRPr="00B87054">
              <w:rPr>
                <w:rFonts w:ascii="Times New Roman Bold" w:eastAsia="Times New Roman" w:hAnsi="Times New Roman Bold"/>
                <w:b/>
                <w:noProof/>
                <w:szCs w:val="24"/>
                <w:lang w:eastAsia="fr-BE"/>
              </w:rPr>
              <w:t xml:space="preserve">ОП „Околна среда 2014 – 2020 г.“ и Национална програма за реформи </w:t>
            </w:r>
          </w:p>
          <w:p w14:paraId="09AA7CAC" w14:textId="77777777" w:rsidR="0075777B" w:rsidRPr="00B87054" w:rsidRDefault="0075777B" w:rsidP="002E16FF">
            <w:pPr>
              <w:keepNext/>
              <w:tabs>
                <w:tab w:val="left" w:pos="1134"/>
                <w:tab w:val="left" w:pos="1560"/>
                <w:tab w:val="left" w:pos="1843"/>
              </w:tabs>
              <w:spacing w:before="0" w:after="0"/>
              <w:ind w:left="360" w:hanging="360"/>
              <w:outlineLvl w:val="0"/>
              <w:rPr>
                <w:rFonts w:asciiTheme="minorHAnsi" w:eastAsia="Times New Roman" w:hAnsiTheme="minorHAnsi"/>
                <w:b/>
                <w:noProof/>
                <w:szCs w:val="24"/>
                <w:lang w:eastAsia="fr-BE"/>
              </w:rPr>
            </w:pPr>
          </w:p>
          <w:p w14:paraId="6C7D9432" w14:textId="77777777" w:rsidR="009B1DAD" w:rsidRPr="00B87054" w:rsidRDefault="009B1DAD" w:rsidP="002E16FF">
            <w:pPr>
              <w:spacing w:before="0" w:after="0"/>
              <w:rPr>
                <w:rFonts w:ascii="Verdana" w:eastAsia="Times New Roman" w:hAnsi="Verdana" w:cs="Verdana"/>
                <w:sz w:val="18"/>
                <w:szCs w:val="18"/>
                <w:lang w:eastAsia="en-US"/>
              </w:rPr>
            </w:pPr>
            <w:r w:rsidRPr="00B87054">
              <w:rPr>
                <w:rFonts w:eastAsia="Times New Roman"/>
                <w:szCs w:val="24"/>
                <w:lang w:eastAsia="en-US"/>
              </w:rPr>
              <w:t>Съгласно стратегията на политиката на страната за постигане на устойчив растеж, описана в т. 4 от Националната програма за реформи (</w:t>
            </w:r>
            <w:proofErr w:type="spellStart"/>
            <w:r w:rsidRPr="00B87054">
              <w:rPr>
                <w:rFonts w:eastAsia="Times New Roman"/>
                <w:szCs w:val="24"/>
                <w:lang w:eastAsia="en-US"/>
              </w:rPr>
              <w:t>НПРф</w:t>
            </w:r>
            <w:proofErr w:type="spellEnd"/>
            <w:r w:rsidRPr="00B87054">
              <w:rPr>
                <w:rFonts w:eastAsia="Times New Roman"/>
                <w:szCs w:val="24"/>
                <w:lang w:eastAsia="en-US"/>
              </w:rPr>
              <w:t>, април 2012 г.), „</w:t>
            </w:r>
            <w:r w:rsidRPr="00B87054">
              <w:rPr>
                <w:rFonts w:eastAsia="Times New Roman"/>
                <w:i/>
                <w:szCs w:val="24"/>
                <w:lang w:eastAsia="en-US"/>
              </w:rPr>
              <w:t>опазването на околната среда</w:t>
            </w:r>
            <w:r w:rsidRPr="00B87054">
              <w:rPr>
                <w:rFonts w:eastAsia="Times New Roman"/>
                <w:szCs w:val="24"/>
                <w:lang w:eastAsia="en-US"/>
              </w:rPr>
              <w:t xml:space="preserve"> като един от основните стълбове на устойчивото развитие, </w:t>
            </w:r>
            <w:r w:rsidRPr="00B87054">
              <w:rPr>
                <w:rFonts w:eastAsia="Times New Roman"/>
                <w:i/>
                <w:szCs w:val="24"/>
                <w:lang w:eastAsia="en-US"/>
              </w:rPr>
              <w:t>е ключов фактор за насърчаване на социално - икономическото развитие</w:t>
            </w:r>
            <w:r w:rsidRPr="00B87054">
              <w:rPr>
                <w:rFonts w:eastAsia="Times New Roman"/>
                <w:szCs w:val="24"/>
                <w:lang w:eastAsia="en-US"/>
              </w:rPr>
              <w:t xml:space="preserve">, посредством осигуряване на екологосъобразен икономически растеж, високо качество на живот, сигурност и социална равнопоставеност“. Отчитайки това, ОП „Околна среда 2014-2020 г.“ е приоритетно насочена към изпълнение на съществени законодателни изисквания и елементи от последователно прилаганите политики за опазване на околната среда и за изменение на климата, които са включени и в </w:t>
            </w:r>
            <w:r w:rsidRPr="00B87054">
              <w:rPr>
                <w:rFonts w:eastAsia="Times New Roman"/>
                <w:i/>
                <w:szCs w:val="24"/>
                <w:lang w:eastAsia="en-US"/>
              </w:rPr>
              <w:t>цел 4.3.3 „Опазване на околната среда, вкл. развитие на технологичната инфраструктура“</w:t>
            </w:r>
            <w:r w:rsidRPr="00B87054">
              <w:rPr>
                <w:rFonts w:eastAsia="Times New Roman"/>
                <w:b/>
                <w:szCs w:val="24"/>
                <w:lang w:eastAsia="en-US"/>
              </w:rPr>
              <w:t xml:space="preserve"> </w:t>
            </w:r>
            <w:r w:rsidRPr="00B87054">
              <w:rPr>
                <w:rFonts w:eastAsia="Times New Roman"/>
                <w:szCs w:val="24"/>
                <w:lang w:eastAsia="en-US"/>
              </w:rPr>
              <w:t>от</w:t>
            </w:r>
            <w:r w:rsidRPr="00B87054">
              <w:rPr>
                <w:rFonts w:eastAsia="Times New Roman"/>
                <w:lang w:eastAsia="en-US"/>
              </w:rPr>
              <w:t xml:space="preserve"> </w:t>
            </w:r>
            <w:proofErr w:type="spellStart"/>
            <w:r w:rsidRPr="00B87054">
              <w:rPr>
                <w:rFonts w:eastAsia="Times New Roman"/>
                <w:szCs w:val="24"/>
                <w:lang w:eastAsia="en-US"/>
              </w:rPr>
              <w:t>НПРф</w:t>
            </w:r>
            <w:proofErr w:type="spellEnd"/>
            <w:r w:rsidRPr="00B87054">
              <w:rPr>
                <w:rFonts w:eastAsia="Times New Roman"/>
                <w:szCs w:val="24"/>
                <w:lang w:eastAsia="en-US"/>
              </w:rPr>
              <w:t xml:space="preserve"> (м. април 2012 г.).</w:t>
            </w:r>
            <w:r w:rsidRPr="00B87054">
              <w:rPr>
                <w:rFonts w:ascii="Verdana" w:eastAsia="Times New Roman" w:hAnsi="Verdana" w:cs="Verdana"/>
                <w:sz w:val="18"/>
                <w:szCs w:val="18"/>
                <w:lang w:eastAsia="en-US"/>
              </w:rPr>
              <w:t xml:space="preserve"> </w:t>
            </w:r>
          </w:p>
          <w:p w14:paraId="28AB2778" w14:textId="77777777" w:rsidR="00390EF5" w:rsidRPr="00B87054" w:rsidRDefault="00390EF5" w:rsidP="002E16FF">
            <w:pPr>
              <w:spacing w:before="0" w:after="0"/>
              <w:rPr>
                <w:rFonts w:eastAsia="Times New Roman"/>
                <w:szCs w:val="24"/>
                <w:lang w:eastAsia="en-US"/>
              </w:rPr>
            </w:pPr>
          </w:p>
          <w:p w14:paraId="4915F03F" w14:textId="77777777" w:rsidR="009B1DAD" w:rsidRPr="00B87054" w:rsidRDefault="009B1DAD" w:rsidP="002E16FF">
            <w:pPr>
              <w:spacing w:before="0" w:after="0"/>
              <w:rPr>
                <w:rFonts w:ascii="Verdana" w:eastAsia="Times New Roman" w:hAnsi="Verdana" w:cs="Verdana"/>
                <w:sz w:val="18"/>
                <w:szCs w:val="18"/>
                <w:lang w:eastAsia="en-US"/>
              </w:rPr>
            </w:pPr>
            <w:r w:rsidRPr="00B87054">
              <w:rPr>
                <w:rFonts w:eastAsia="Times New Roman"/>
                <w:szCs w:val="24"/>
                <w:lang w:eastAsia="en-US"/>
              </w:rPr>
              <w:t xml:space="preserve">Част от инвестициите, планирани </w:t>
            </w:r>
            <w:r w:rsidR="00B01AB4" w:rsidRPr="00B87054">
              <w:rPr>
                <w:rFonts w:eastAsia="Times New Roman"/>
                <w:szCs w:val="24"/>
                <w:lang w:eastAsia="en-US"/>
              </w:rPr>
              <w:t xml:space="preserve">по </w:t>
            </w:r>
            <w:r w:rsidRPr="00B87054">
              <w:rPr>
                <w:rFonts w:eastAsia="Times New Roman"/>
                <w:szCs w:val="24"/>
                <w:lang w:eastAsia="en-US"/>
              </w:rPr>
              <w:t>приоритетни оси 1 и 2 на ОП „Околна среда 2014-2020 г.“</w:t>
            </w:r>
            <w:r w:rsidR="00254466" w:rsidRPr="00B87054">
              <w:rPr>
                <w:rFonts w:eastAsia="Times New Roman"/>
                <w:szCs w:val="24"/>
                <w:lang w:eastAsia="en-US"/>
              </w:rPr>
              <w:t>,</w:t>
            </w:r>
            <w:r w:rsidRPr="00B87054">
              <w:rPr>
                <w:rFonts w:eastAsia="Times New Roman"/>
                <w:szCs w:val="24"/>
                <w:lang w:eastAsia="en-US"/>
              </w:rPr>
              <w:t xml:space="preserve"> ще допринесат за намаляване на емисиите </w:t>
            </w:r>
            <w:r w:rsidR="00C553AF" w:rsidRPr="00B87054">
              <w:rPr>
                <w:rFonts w:eastAsia="Times New Roman"/>
                <w:szCs w:val="24"/>
                <w:lang w:eastAsia="en-US"/>
              </w:rPr>
              <w:t xml:space="preserve">на </w:t>
            </w:r>
            <w:r w:rsidRPr="00B87054">
              <w:rPr>
                <w:rFonts w:eastAsia="Times New Roman"/>
                <w:szCs w:val="24"/>
                <w:lang w:eastAsia="en-US"/>
              </w:rPr>
              <w:t xml:space="preserve">парникови газове в страната, което ще подпомогне националните усилия за намаляване на емисиите </w:t>
            </w:r>
            <w:r w:rsidR="00254466" w:rsidRPr="00B87054">
              <w:rPr>
                <w:rFonts w:eastAsia="Times New Roman"/>
                <w:szCs w:val="24"/>
                <w:lang w:eastAsia="en-US"/>
              </w:rPr>
              <w:t xml:space="preserve">на </w:t>
            </w:r>
            <w:r w:rsidRPr="00B87054">
              <w:rPr>
                <w:rFonts w:eastAsia="Times New Roman"/>
                <w:szCs w:val="24"/>
                <w:lang w:eastAsia="en-US"/>
              </w:rPr>
              <w:t xml:space="preserve">парникови </w:t>
            </w:r>
            <w:r w:rsidRPr="00B87054">
              <w:rPr>
                <w:rFonts w:eastAsia="Times New Roman"/>
                <w:szCs w:val="24"/>
                <w:lang w:eastAsia="en-US"/>
              </w:rPr>
              <w:lastRenderedPageBreak/>
              <w:t xml:space="preserve">газове, съгласно </w:t>
            </w:r>
            <w:proofErr w:type="spellStart"/>
            <w:r w:rsidRPr="00B87054">
              <w:rPr>
                <w:rFonts w:eastAsia="Times New Roman"/>
                <w:szCs w:val="24"/>
                <w:lang w:eastAsia="en-US"/>
              </w:rPr>
              <w:t>НПРф</w:t>
            </w:r>
            <w:proofErr w:type="spellEnd"/>
            <w:r w:rsidRPr="00B87054">
              <w:rPr>
                <w:rFonts w:eastAsia="Times New Roman"/>
                <w:szCs w:val="24"/>
                <w:lang w:eastAsia="en-US"/>
              </w:rPr>
              <w:t xml:space="preserve"> (м. април 2012 г.),</w:t>
            </w:r>
            <w:r w:rsidRPr="00B87054">
              <w:rPr>
                <w:rFonts w:eastAsia="Times New Roman"/>
                <w:b/>
                <w:szCs w:val="24"/>
                <w:lang w:eastAsia="en-US"/>
              </w:rPr>
              <w:t xml:space="preserve"> </w:t>
            </w:r>
            <w:r w:rsidRPr="00B87054">
              <w:rPr>
                <w:rFonts w:eastAsia="Times New Roman"/>
                <w:szCs w:val="24"/>
                <w:lang w:eastAsia="en-US"/>
              </w:rPr>
              <w:t xml:space="preserve">в подкрепа на съответната цел от </w:t>
            </w:r>
            <w:r w:rsidR="005F2306" w:rsidRPr="00B87054">
              <w:rPr>
                <w:rFonts w:eastAsia="Times New Roman"/>
                <w:szCs w:val="24"/>
                <w:lang w:eastAsia="en-US"/>
              </w:rPr>
              <w:t>с</w:t>
            </w:r>
            <w:r w:rsidR="006A3EE7" w:rsidRPr="00B87054">
              <w:rPr>
                <w:rFonts w:eastAsia="Times New Roman"/>
                <w:szCs w:val="24"/>
                <w:lang w:eastAsia="en-US"/>
              </w:rPr>
              <w:t xml:space="preserve">тратегията </w:t>
            </w:r>
            <w:r w:rsidRPr="00B87054">
              <w:rPr>
                <w:rFonts w:eastAsia="Times New Roman"/>
                <w:szCs w:val="24"/>
                <w:lang w:eastAsia="en-US"/>
              </w:rPr>
              <w:t>„Европа 2020“.</w:t>
            </w:r>
            <w:r w:rsidRPr="00B87054">
              <w:rPr>
                <w:rFonts w:ascii="Verdana" w:eastAsia="Times New Roman" w:hAnsi="Verdana" w:cs="Verdana"/>
                <w:sz w:val="18"/>
                <w:szCs w:val="18"/>
                <w:lang w:eastAsia="en-US"/>
              </w:rPr>
              <w:t xml:space="preserve"> </w:t>
            </w:r>
          </w:p>
          <w:p w14:paraId="69AE8FEE" w14:textId="77777777" w:rsidR="00390EF5" w:rsidRPr="00B87054" w:rsidRDefault="00390EF5" w:rsidP="002E16FF">
            <w:pPr>
              <w:spacing w:before="0" w:after="0"/>
              <w:rPr>
                <w:rFonts w:eastAsia="Times New Roman"/>
                <w:szCs w:val="24"/>
                <w:lang w:eastAsia="en-US"/>
              </w:rPr>
            </w:pPr>
          </w:p>
          <w:p w14:paraId="68D47EA4" w14:textId="77777777" w:rsidR="009B1DAD" w:rsidRPr="00B87054" w:rsidRDefault="009B1DAD" w:rsidP="002E16FF">
            <w:pPr>
              <w:spacing w:before="0" w:after="0"/>
              <w:rPr>
                <w:rFonts w:eastAsia="Times New Roman"/>
                <w:color w:val="000000"/>
                <w:szCs w:val="24"/>
              </w:rPr>
            </w:pPr>
            <w:r w:rsidRPr="00B87054">
              <w:rPr>
                <w:rFonts w:eastAsia="Times New Roman"/>
                <w:szCs w:val="24"/>
                <w:lang w:eastAsia="en-US"/>
              </w:rPr>
              <w:t xml:space="preserve">ОП „Околна среда 2014-2020 г.“ ще подпомогне и изпълнението на </w:t>
            </w:r>
            <w:r w:rsidRPr="00B87054">
              <w:rPr>
                <w:rFonts w:eastAsia="Times New Roman"/>
                <w:i/>
                <w:szCs w:val="24"/>
                <w:lang w:eastAsia="en-US"/>
              </w:rPr>
              <w:t>цел 4.4.1 „Повишаване на административния капацитет“</w:t>
            </w:r>
            <w:r w:rsidRPr="00B87054">
              <w:rPr>
                <w:rFonts w:eastAsia="Times New Roman"/>
                <w:b/>
                <w:lang w:eastAsia="en-US"/>
              </w:rPr>
              <w:t xml:space="preserve"> </w:t>
            </w:r>
            <w:r w:rsidRPr="00B87054">
              <w:rPr>
                <w:rFonts w:eastAsia="Times New Roman"/>
                <w:szCs w:val="24"/>
                <w:lang w:eastAsia="en-US"/>
              </w:rPr>
              <w:t xml:space="preserve">от </w:t>
            </w:r>
            <w:proofErr w:type="spellStart"/>
            <w:r w:rsidRPr="00B87054">
              <w:rPr>
                <w:rFonts w:eastAsia="Times New Roman"/>
                <w:szCs w:val="24"/>
                <w:lang w:eastAsia="en-US"/>
              </w:rPr>
              <w:t>НПРф</w:t>
            </w:r>
            <w:proofErr w:type="spellEnd"/>
            <w:r w:rsidRPr="00B87054">
              <w:rPr>
                <w:rFonts w:eastAsia="Times New Roman"/>
                <w:szCs w:val="24"/>
                <w:lang w:eastAsia="en-US"/>
              </w:rPr>
              <w:t xml:space="preserve"> (м. април 2012 г.) с планирани инвестиции за повишаване на административния капацитет на</w:t>
            </w:r>
            <w:r w:rsidR="006C2553" w:rsidRPr="00B87054">
              <w:rPr>
                <w:rFonts w:eastAsia="Times New Roman"/>
                <w:szCs w:val="24"/>
                <w:lang w:eastAsia="en-US"/>
              </w:rPr>
              <w:t xml:space="preserve"> </w:t>
            </w:r>
            <w:r w:rsidRPr="00B87054">
              <w:rPr>
                <w:rFonts w:eastAsia="Times New Roman"/>
                <w:color w:val="000000"/>
                <w:szCs w:val="24"/>
              </w:rPr>
              <w:t xml:space="preserve">органите, отговарящи за изпълнение на проекти, финансирани от </w:t>
            </w:r>
            <w:r w:rsidR="00456E59" w:rsidRPr="00B87054">
              <w:rPr>
                <w:rFonts w:eastAsia="Times New Roman"/>
                <w:color w:val="000000"/>
                <w:szCs w:val="24"/>
              </w:rPr>
              <w:t>оперативната програма</w:t>
            </w:r>
            <w:r w:rsidR="006C2553" w:rsidRPr="00B87054">
              <w:rPr>
                <w:rFonts w:eastAsia="Times New Roman"/>
                <w:color w:val="000000"/>
                <w:szCs w:val="24"/>
              </w:rPr>
              <w:t xml:space="preserve">, както и </w:t>
            </w:r>
            <w:r w:rsidR="00B01AB4" w:rsidRPr="00B87054">
              <w:rPr>
                <w:rFonts w:eastAsia="Times New Roman"/>
                <w:color w:val="000000"/>
                <w:szCs w:val="24"/>
              </w:rPr>
              <w:t xml:space="preserve">на </w:t>
            </w:r>
            <w:r w:rsidR="006C2553" w:rsidRPr="00B87054">
              <w:rPr>
                <w:rFonts w:eastAsia="Times New Roman"/>
                <w:color w:val="000000"/>
                <w:szCs w:val="24"/>
              </w:rPr>
              <w:t>Управляващия орган на програмата.</w:t>
            </w:r>
          </w:p>
          <w:p w14:paraId="3B0B49F9" w14:textId="77777777" w:rsidR="002E16FF" w:rsidRPr="00B87054" w:rsidRDefault="002E16FF" w:rsidP="002E16FF">
            <w:pPr>
              <w:spacing w:before="0" w:after="0"/>
              <w:rPr>
                <w:rFonts w:eastAsia="Times New Roman"/>
                <w:color w:val="000000"/>
                <w:szCs w:val="24"/>
              </w:rPr>
            </w:pPr>
          </w:p>
          <w:p w14:paraId="3B219A9E" w14:textId="77777777" w:rsidR="009B1DAD" w:rsidRPr="00B87054" w:rsidRDefault="009B1DAD" w:rsidP="002E16FF">
            <w:pPr>
              <w:spacing w:before="0" w:after="0"/>
              <w:rPr>
                <w:rFonts w:eastAsia="Times New Roman"/>
                <w:b/>
                <w:lang w:eastAsia="en-US"/>
              </w:rPr>
            </w:pPr>
            <w:r w:rsidRPr="00B87054">
              <w:rPr>
                <w:rFonts w:eastAsia="Times New Roman"/>
                <w:b/>
                <w:lang w:eastAsia="en-US"/>
              </w:rPr>
              <w:t xml:space="preserve">Препоръки на Съвета относно Националната програма за реформи за България за </w:t>
            </w:r>
            <w:r w:rsidR="006A3EE7" w:rsidRPr="00B87054">
              <w:rPr>
                <w:rFonts w:eastAsia="Times New Roman"/>
                <w:b/>
                <w:lang w:eastAsia="en-US"/>
              </w:rPr>
              <w:t xml:space="preserve">2014 </w:t>
            </w:r>
            <w:r w:rsidRPr="00B87054">
              <w:rPr>
                <w:rFonts w:eastAsia="Times New Roman"/>
                <w:b/>
                <w:lang w:eastAsia="en-US"/>
              </w:rPr>
              <w:t>г.</w:t>
            </w:r>
          </w:p>
          <w:p w14:paraId="13356BFA" w14:textId="77777777" w:rsidR="0075777B" w:rsidRPr="00B87054" w:rsidRDefault="0075777B" w:rsidP="002E16FF">
            <w:pPr>
              <w:spacing w:before="0" w:after="0"/>
              <w:rPr>
                <w:rFonts w:eastAsia="Times New Roman"/>
                <w:b/>
                <w:lang w:eastAsia="en-US"/>
              </w:rPr>
            </w:pPr>
          </w:p>
          <w:p w14:paraId="037C21BA" w14:textId="77777777" w:rsidR="009B1DAD" w:rsidRPr="00B87054" w:rsidRDefault="009B1DAD" w:rsidP="002E16FF">
            <w:pPr>
              <w:spacing w:before="0" w:after="0"/>
              <w:rPr>
                <w:rFonts w:eastAsia="Times New Roman"/>
                <w:lang w:eastAsia="en-US"/>
              </w:rPr>
            </w:pPr>
            <w:r w:rsidRPr="00B87054">
              <w:rPr>
                <w:rFonts w:eastAsia="Times New Roman"/>
                <w:lang w:eastAsia="en-US"/>
              </w:rPr>
              <w:t xml:space="preserve">На базата на задълбочен преглед </w:t>
            </w:r>
            <w:r w:rsidR="001400CA" w:rsidRPr="00B87054">
              <w:rPr>
                <w:rFonts w:eastAsia="Times New Roman"/>
                <w:lang w:eastAsia="en-US"/>
              </w:rPr>
              <w:t>на стратегията „</w:t>
            </w:r>
            <w:r w:rsidRPr="00B87054">
              <w:rPr>
                <w:rFonts w:eastAsia="Times New Roman"/>
                <w:lang w:eastAsia="en-US"/>
              </w:rPr>
              <w:t>Европа 2020</w:t>
            </w:r>
            <w:r w:rsidR="001400CA" w:rsidRPr="00B87054">
              <w:rPr>
                <w:rFonts w:eastAsia="Times New Roman"/>
                <w:lang w:eastAsia="en-US"/>
              </w:rPr>
              <w:t>“,</w:t>
            </w:r>
            <w:r w:rsidRPr="00B87054">
              <w:rPr>
                <w:rFonts w:eastAsia="Times New Roman"/>
                <w:lang w:eastAsia="en-US"/>
              </w:rPr>
              <w:t xml:space="preserve"> Националната програма за реформи (април, </w:t>
            </w:r>
            <w:r w:rsidR="006A3EE7" w:rsidRPr="00B87054">
              <w:rPr>
                <w:rFonts w:eastAsia="Times New Roman"/>
                <w:lang w:eastAsia="en-US"/>
              </w:rPr>
              <w:t xml:space="preserve">2014 </w:t>
            </w:r>
            <w:r w:rsidRPr="00B87054">
              <w:rPr>
                <w:rFonts w:eastAsia="Times New Roman"/>
                <w:lang w:eastAsia="en-US"/>
              </w:rPr>
              <w:t xml:space="preserve">г.) и Конвергентната програма 2013 – 2016 г., Европейската </w:t>
            </w:r>
            <w:r w:rsidR="009A544C" w:rsidRPr="00B87054">
              <w:rPr>
                <w:rFonts w:eastAsia="Times New Roman"/>
                <w:lang w:eastAsia="en-US"/>
              </w:rPr>
              <w:t>к</w:t>
            </w:r>
            <w:r w:rsidRPr="00B87054">
              <w:rPr>
                <w:rFonts w:eastAsia="Times New Roman"/>
                <w:lang w:eastAsia="en-US"/>
              </w:rPr>
              <w:t xml:space="preserve">омисия и </w:t>
            </w:r>
            <w:r w:rsidR="001400CA" w:rsidRPr="00B87054">
              <w:rPr>
                <w:rFonts w:eastAsia="Times New Roman"/>
                <w:lang w:eastAsia="en-US"/>
              </w:rPr>
              <w:t xml:space="preserve">Съветът на ЕС </w:t>
            </w:r>
            <w:r w:rsidRPr="00B87054">
              <w:rPr>
                <w:rFonts w:eastAsia="Times New Roman"/>
                <w:lang w:eastAsia="en-US"/>
              </w:rPr>
              <w:t xml:space="preserve">препоръчват България да предприеме редица действия в периода 2013 -2014 г., изброени в </w:t>
            </w:r>
            <w:r w:rsidR="00CA4879" w:rsidRPr="00B87054">
              <w:rPr>
                <w:rFonts w:eastAsia="Times New Roman"/>
                <w:lang w:eastAsia="en-US"/>
              </w:rPr>
              <w:t xml:space="preserve">6 </w:t>
            </w:r>
            <w:r w:rsidRPr="00B87054">
              <w:rPr>
                <w:rFonts w:eastAsia="Times New Roman"/>
                <w:lang w:eastAsia="en-US"/>
              </w:rPr>
              <w:t>точки (</w:t>
            </w:r>
            <w:r w:rsidR="00CA4879" w:rsidRPr="00B87054">
              <w:t>http://www.minfin.bg/bg/page/867</w:t>
            </w:r>
            <w:r w:rsidRPr="00B87054">
              <w:rPr>
                <w:rFonts w:eastAsia="Times New Roman"/>
                <w:lang w:eastAsia="en-US"/>
              </w:rPr>
              <w:t>).</w:t>
            </w:r>
          </w:p>
          <w:p w14:paraId="4C26901F" w14:textId="77777777" w:rsidR="00390EF5" w:rsidRPr="00B87054" w:rsidRDefault="00390EF5" w:rsidP="002E16FF">
            <w:pPr>
              <w:spacing w:before="0" w:after="0"/>
              <w:rPr>
                <w:rFonts w:eastAsia="Times New Roman"/>
                <w:lang w:eastAsia="en-US"/>
              </w:rPr>
            </w:pPr>
          </w:p>
          <w:p w14:paraId="7E73CDE6" w14:textId="77777777" w:rsidR="009B1DAD" w:rsidRPr="00B87054" w:rsidRDefault="001B51A3" w:rsidP="002E16FF">
            <w:pPr>
              <w:spacing w:before="0" w:after="0"/>
              <w:rPr>
                <w:bCs/>
                <w:sz w:val="23"/>
                <w:szCs w:val="23"/>
              </w:rPr>
            </w:pPr>
            <w:r w:rsidRPr="00B87054">
              <w:rPr>
                <w:rFonts w:eastAsia="Times New Roman"/>
                <w:lang w:eastAsia="en-US"/>
              </w:rPr>
              <w:t xml:space="preserve">ОПОС 2014-2020 г. </w:t>
            </w:r>
            <w:r w:rsidR="00CA4879" w:rsidRPr="00B87054">
              <w:rPr>
                <w:rFonts w:eastAsia="Times New Roman"/>
                <w:lang w:eastAsia="en-US"/>
              </w:rPr>
              <w:t>ще</w:t>
            </w:r>
            <w:r w:rsidRPr="00B87054">
              <w:rPr>
                <w:rFonts w:eastAsia="Times New Roman"/>
                <w:lang w:eastAsia="en-US"/>
              </w:rPr>
              <w:t xml:space="preserve"> има </w:t>
            </w:r>
            <w:r w:rsidR="00CA4879" w:rsidRPr="00B87054">
              <w:rPr>
                <w:rFonts w:eastAsia="Times New Roman"/>
                <w:lang w:eastAsia="en-US"/>
              </w:rPr>
              <w:t>ин</w:t>
            </w:r>
            <w:r w:rsidRPr="00B87054">
              <w:rPr>
                <w:rFonts w:eastAsia="Times New Roman"/>
                <w:lang w:eastAsia="en-US"/>
              </w:rPr>
              <w:t xml:space="preserve">директен принос за </w:t>
            </w:r>
            <w:r w:rsidR="00CA4879" w:rsidRPr="00B87054">
              <w:rPr>
                <w:rFonts w:eastAsia="Times New Roman"/>
                <w:lang w:eastAsia="en-US"/>
              </w:rPr>
              <w:t>изпълнени</w:t>
            </w:r>
            <w:r w:rsidR="008622E5" w:rsidRPr="00B87054">
              <w:rPr>
                <w:rFonts w:eastAsia="Times New Roman"/>
                <w:lang w:eastAsia="en-US"/>
              </w:rPr>
              <w:t>е</w:t>
            </w:r>
            <w:r w:rsidR="00CA4879" w:rsidRPr="00B87054">
              <w:rPr>
                <w:rFonts w:eastAsia="Times New Roman"/>
                <w:lang w:eastAsia="en-US"/>
              </w:rPr>
              <w:t xml:space="preserve"> </w:t>
            </w:r>
            <w:r w:rsidR="00E52227" w:rsidRPr="00B87054">
              <w:rPr>
                <w:rFonts w:eastAsia="Times New Roman"/>
                <w:lang w:eastAsia="en-US"/>
              </w:rPr>
              <w:t xml:space="preserve">на Препоръките на Съвета (2014 г.) </w:t>
            </w:r>
            <w:r w:rsidR="00CA4879" w:rsidRPr="00B87054">
              <w:rPr>
                <w:rFonts w:eastAsia="Times New Roman"/>
                <w:lang w:eastAsia="en-US"/>
              </w:rPr>
              <w:t>чрез Плана за действие по общите предварителни условия за България</w:t>
            </w:r>
            <w:r w:rsidRPr="00B87054">
              <w:rPr>
                <w:rFonts w:eastAsia="Times New Roman"/>
                <w:lang w:eastAsia="en-US"/>
              </w:rPr>
              <w:t>.</w:t>
            </w:r>
            <w:r w:rsidR="001F7BA4" w:rsidRPr="00B87054">
              <w:rPr>
                <w:rFonts w:eastAsia="Times New Roman"/>
                <w:lang w:eastAsia="en-US"/>
              </w:rPr>
              <w:t xml:space="preserve"> В допълнение</w:t>
            </w:r>
            <w:r w:rsidR="001400CA" w:rsidRPr="00B87054">
              <w:rPr>
                <w:rFonts w:eastAsia="Times New Roman"/>
                <w:lang w:eastAsia="en-US"/>
              </w:rPr>
              <w:t>,</w:t>
            </w:r>
            <w:r w:rsidR="001F7BA4" w:rsidRPr="00B87054">
              <w:rPr>
                <w:rFonts w:eastAsia="Times New Roman"/>
                <w:lang w:eastAsia="en-US"/>
              </w:rPr>
              <w:t xml:space="preserve"> чрез мерките за </w:t>
            </w:r>
            <w:r w:rsidR="00EC16D0" w:rsidRPr="00B87054">
              <w:rPr>
                <w:rFonts w:eastAsia="Times New Roman"/>
                <w:lang w:eastAsia="en-US"/>
              </w:rPr>
              <w:t xml:space="preserve">подкрепа </w:t>
            </w:r>
            <w:r w:rsidR="001400CA" w:rsidRPr="00B87054">
              <w:rPr>
                <w:rFonts w:eastAsia="Times New Roman"/>
                <w:lang w:eastAsia="en-US"/>
              </w:rPr>
              <w:t xml:space="preserve">на </w:t>
            </w:r>
            <w:r w:rsidR="00EC16D0" w:rsidRPr="00B87054">
              <w:rPr>
                <w:rFonts w:eastAsia="Times New Roman"/>
                <w:lang w:eastAsia="en-US"/>
              </w:rPr>
              <w:t>подготовката на инвестиционни проекти</w:t>
            </w:r>
            <w:r w:rsidR="00E35F98" w:rsidRPr="00B87054">
              <w:rPr>
                <w:rFonts w:eastAsia="Times New Roman"/>
                <w:lang w:eastAsia="en-US"/>
              </w:rPr>
              <w:t xml:space="preserve">, </w:t>
            </w:r>
            <w:r w:rsidR="00EC16D0" w:rsidRPr="00B87054">
              <w:rPr>
                <w:rFonts w:eastAsia="Times New Roman"/>
                <w:lang w:eastAsia="en-US"/>
              </w:rPr>
              <w:t xml:space="preserve">реализиране на </w:t>
            </w:r>
            <w:r w:rsidR="003F2562" w:rsidRPr="00B87054">
              <w:rPr>
                <w:rFonts w:eastAsia="Times New Roman"/>
                <w:lang w:eastAsia="en-US"/>
              </w:rPr>
              <w:t>ВиК</w:t>
            </w:r>
            <w:r w:rsidR="00EC16D0" w:rsidRPr="00B87054">
              <w:rPr>
                <w:rFonts w:eastAsia="Times New Roman"/>
                <w:lang w:eastAsia="en-US"/>
              </w:rPr>
              <w:t xml:space="preserve"> </w:t>
            </w:r>
            <w:r w:rsidR="003F2562" w:rsidRPr="00B87054">
              <w:rPr>
                <w:rFonts w:eastAsia="Times New Roman"/>
                <w:lang w:eastAsia="en-US"/>
              </w:rPr>
              <w:t xml:space="preserve"> </w:t>
            </w:r>
            <w:r w:rsidR="00EC16D0" w:rsidRPr="00B87054">
              <w:rPr>
                <w:rFonts w:eastAsia="Times New Roman"/>
                <w:lang w:eastAsia="en-US"/>
              </w:rPr>
              <w:t>реформа</w:t>
            </w:r>
            <w:r w:rsidR="003F2562" w:rsidRPr="00B87054">
              <w:rPr>
                <w:rFonts w:eastAsia="Times New Roman"/>
                <w:lang w:eastAsia="en-US"/>
              </w:rPr>
              <w:t>та</w:t>
            </w:r>
            <w:r w:rsidR="00EC16D0" w:rsidRPr="00B87054">
              <w:rPr>
                <w:rFonts w:eastAsia="Times New Roman"/>
                <w:lang w:eastAsia="en-US"/>
              </w:rPr>
              <w:t xml:space="preserve"> и укрепване капацитета на заинтересованите страни</w:t>
            </w:r>
            <w:r w:rsidR="00475DBE" w:rsidRPr="00B87054">
              <w:rPr>
                <w:rFonts w:eastAsia="Times New Roman"/>
                <w:lang w:eastAsia="en-US"/>
              </w:rPr>
              <w:t>, както и чрез финансиране на част от мерките, предвидени в Националния план за управление на отпадъците 2014-2020 г.,</w:t>
            </w:r>
            <w:r w:rsidR="001F7BA4" w:rsidRPr="00B87054">
              <w:rPr>
                <w:rFonts w:eastAsia="Times New Roman"/>
                <w:lang w:eastAsia="en-US"/>
              </w:rPr>
              <w:t xml:space="preserve"> </w:t>
            </w:r>
            <w:r w:rsidR="00456E59" w:rsidRPr="00B87054">
              <w:rPr>
                <w:rFonts w:eastAsia="Times New Roman"/>
                <w:lang w:eastAsia="en-US"/>
              </w:rPr>
              <w:t xml:space="preserve">програмата </w:t>
            </w:r>
            <w:r w:rsidR="00E35F98" w:rsidRPr="00B87054">
              <w:rPr>
                <w:rFonts w:eastAsia="Times New Roman"/>
                <w:lang w:eastAsia="en-US"/>
              </w:rPr>
              <w:t>щ</w:t>
            </w:r>
            <w:r w:rsidR="00E42914" w:rsidRPr="00B87054">
              <w:rPr>
                <w:rFonts w:eastAsia="Times New Roman"/>
                <w:lang w:eastAsia="en-US"/>
              </w:rPr>
              <w:t>е допринесе за изпълнение на Специфична за страната Препоръка 7</w:t>
            </w:r>
            <w:r w:rsidR="00E35F98" w:rsidRPr="00B87054">
              <w:rPr>
                <w:rFonts w:eastAsia="Times New Roman"/>
                <w:lang w:eastAsia="en-US"/>
              </w:rPr>
              <w:t xml:space="preserve"> (от 2013 г.)</w:t>
            </w:r>
            <w:r w:rsidR="00E42914" w:rsidRPr="00B87054">
              <w:rPr>
                <w:rFonts w:eastAsia="Times New Roman"/>
                <w:lang w:eastAsia="en-US"/>
              </w:rPr>
              <w:t xml:space="preserve">, по-специално за </w:t>
            </w:r>
            <w:r w:rsidR="00E42914" w:rsidRPr="00B87054">
              <w:rPr>
                <w:bCs/>
                <w:sz w:val="23"/>
                <w:szCs w:val="23"/>
              </w:rPr>
              <w:t>подобряване управлението на водите</w:t>
            </w:r>
            <w:r w:rsidR="00475DBE" w:rsidRPr="00B87054">
              <w:rPr>
                <w:bCs/>
                <w:sz w:val="23"/>
                <w:szCs w:val="23"/>
              </w:rPr>
              <w:t xml:space="preserve"> и отпадъците</w:t>
            </w:r>
            <w:r w:rsidR="00E42914" w:rsidRPr="00B87054">
              <w:rPr>
                <w:bCs/>
                <w:sz w:val="23"/>
                <w:szCs w:val="23"/>
              </w:rPr>
              <w:t>.</w:t>
            </w:r>
          </w:p>
          <w:p w14:paraId="3BAEEC30" w14:textId="77777777" w:rsidR="002E16FF" w:rsidRPr="00B87054" w:rsidRDefault="002E16FF" w:rsidP="002E16FF">
            <w:pPr>
              <w:spacing w:before="0" w:after="0"/>
              <w:rPr>
                <w:rFonts w:eastAsia="Times New Roman"/>
                <w:lang w:eastAsia="en-US"/>
              </w:rPr>
            </w:pPr>
          </w:p>
          <w:p w14:paraId="40A7BC30" w14:textId="77777777" w:rsidR="009B1DAD" w:rsidRPr="00B87054" w:rsidRDefault="009B1DAD" w:rsidP="002E16FF">
            <w:pPr>
              <w:spacing w:before="0" w:after="0"/>
              <w:rPr>
                <w:rFonts w:eastAsia="Times New Roman"/>
                <w:b/>
                <w:szCs w:val="24"/>
                <w:lang w:eastAsia="en-US"/>
              </w:rPr>
            </w:pPr>
            <w:r w:rsidRPr="00B87054">
              <w:rPr>
                <w:rFonts w:eastAsia="Times New Roman"/>
                <w:b/>
                <w:szCs w:val="24"/>
                <w:lang w:eastAsia="en-US"/>
              </w:rPr>
              <w:t>ОП „Околна среда 2014 – 2020</w:t>
            </w:r>
            <w:r w:rsidR="001818FB" w:rsidRPr="00B87054">
              <w:rPr>
                <w:rFonts w:eastAsia="Times New Roman"/>
                <w:b/>
                <w:szCs w:val="24"/>
                <w:lang w:eastAsia="en-US"/>
              </w:rPr>
              <w:t xml:space="preserve"> </w:t>
            </w:r>
            <w:r w:rsidRPr="00B87054">
              <w:rPr>
                <w:rFonts w:eastAsia="Times New Roman"/>
                <w:b/>
                <w:szCs w:val="24"/>
                <w:lang w:eastAsia="en-US"/>
              </w:rPr>
              <w:t xml:space="preserve">г.“ и Становището на службите на Комисията относно разработването на </w:t>
            </w:r>
            <w:r w:rsidR="008B6F27" w:rsidRPr="00B87054">
              <w:rPr>
                <w:rFonts w:eastAsia="Times New Roman"/>
                <w:b/>
                <w:szCs w:val="24"/>
                <w:lang w:eastAsia="en-US"/>
              </w:rPr>
              <w:t>С</w:t>
            </w:r>
            <w:r w:rsidRPr="00B87054">
              <w:rPr>
                <w:rFonts w:eastAsia="Times New Roman"/>
                <w:b/>
                <w:szCs w:val="24"/>
                <w:lang w:eastAsia="en-US"/>
              </w:rPr>
              <w:t>поразумение за партньорство и програми в България за периода 2014 - 2020 г.</w:t>
            </w:r>
            <w:r w:rsidRPr="00B87054">
              <w:rPr>
                <w:rFonts w:eastAsia="Times New Roman"/>
                <w:szCs w:val="24"/>
                <w:lang w:eastAsia="en-US"/>
              </w:rPr>
              <w:t xml:space="preserve"> </w:t>
            </w:r>
            <w:r w:rsidRPr="00B87054">
              <w:rPr>
                <w:rFonts w:eastAsia="Times New Roman"/>
                <w:b/>
                <w:szCs w:val="24"/>
                <w:lang w:eastAsia="en-US"/>
              </w:rPr>
              <w:t xml:space="preserve">(Позицията на ЕК) </w:t>
            </w:r>
          </w:p>
          <w:p w14:paraId="7DEB539A" w14:textId="77777777" w:rsidR="0075777B" w:rsidRPr="00B87054" w:rsidRDefault="0075777B" w:rsidP="002E16FF">
            <w:pPr>
              <w:spacing w:before="0" w:after="0"/>
              <w:rPr>
                <w:rFonts w:eastAsia="Times New Roman"/>
                <w:b/>
                <w:szCs w:val="24"/>
                <w:lang w:eastAsia="en-US"/>
              </w:rPr>
            </w:pPr>
          </w:p>
          <w:p w14:paraId="47F336CD"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 xml:space="preserve">При изготвянето на ОПОС е взето предвид Становището на службите на Комисията относно разработването на </w:t>
            </w:r>
            <w:r w:rsidR="008B6F27" w:rsidRPr="00B87054">
              <w:rPr>
                <w:rFonts w:eastAsia="Times New Roman"/>
                <w:szCs w:val="24"/>
                <w:lang w:eastAsia="en-US"/>
              </w:rPr>
              <w:t>С</w:t>
            </w:r>
            <w:r w:rsidRPr="00B87054">
              <w:rPr>
                <w:rFonts w:eastAsia="Times New Roman"/>
                <w:szCs w:val="24"/>
                <w:lang w:eastAsia="en-US"/>
              </w:rPr>
              <w:t>поразумение за партньорство и програми в България за периода 2014 - 2020 г. (26 октомври 2012 г.).</w:t>
            </w:r>
            <w:r w:rsidRPr="00B87054">
              <w:rPr>
                <w:rFonts w:eastAsia="Times New Roman"/>
                <w:lang w:eastAsia="en-US"/>
              </w:rPr>
              <w:t xml:space="preserve"> </w:t>
            </w:r>
            <w:r w:rsidRPr="00B87054">
              <w:rPr>
                <w:rFonts w:eastAsia="Times New Roman"/>
                <w:szCs w:val="24"/>
                <w:lang w:eastAsia="en-US"/>
              </w:rPr>
              <w:t xml:space="preserve">Становището определя основните специфични за отделните държави  предизвикателства и представя предварителното мнение на службите на </w:t>
            </w:r>
            <w:r w:rsidR="00123E5F" w:rsidRPr="00B87054">
              <w:rPr>
                <w:rFonts w:eastAsia="Times New Roman"/>
                <w:szCs w:val="24"/>
                <w:lang w:eastAsia="en-US"/>
              </w:rPr>
              <w:t xml:space="preserve">ЕК </w:t>
            </w:r>
            <w:r w:rsidRPr="00B87054">
              <w:rPr>
                <w:rFonts w:eastAsia="Times New Roman"/>
                <w:szCs w:val="24"/>
                <w:lang w:eastAsia="en-US"/>
              </w:rPr>
              <w:t>относно основните приоритети за финансиране в България, които Комисията би желала да съфинансира за програмен период 2014-2020</w:t>
            </w:r>
            <w:r w:rsidR="00123E5F" w:rsidRPr="00B87054">
              <w:rPr>
                <w:rFonts w:eastAsia="Times New Roman"/>
                <w:szCs w:val="24"/>
                <w:lang w:eastAsia="en-US"/>
              </w:rPr>
              <w:t xml:space="preserve"> г</w:t>
            </w:r>
            <w:r w:rsidRPr="00B87054">
              <w:rPr>
                <w:rFonts w:eastAsia="Times New Roman"/>
                <w:szCs w:val="24"/>
                <w:lang w:eastAsia="en-US"/>
              </w:rPr>
              <w:t xml:space="preserve">. Определени са </w:t>
            </w:r>
            <w:r w:rsidR="0023243B" w:rsidRPr="00B87054">
              <w:rPr>
                <w:rFonts w:eastAsia="Times New Roman"/>
                <w:szCs w:val="24"/>
                <w:lang w:eastAsia="en-US"/>
              </w:rPr>
              <w:t xml:space="preserve">6 </w:t>
            </w:r>
            <w:r w:rsidRPr="00B87054">
              <w:rPr>
                <w:rFonts w:eastAsia="Times New Roman"/>
                <w:szCs w:val="24"/>
                <w:lang w:eastAsia="en-US"/>
              </w:rPr>
              <w:t xml:space="preserve">приоритета, които да бъдат подкрепени </w:t>
            </w:r>
            <w:r w:rsidR="0023243B" w:rsidRPr="00B87054">
              <w:rPr>
                <w:rFonts w:eastAsia="Times New Roman"/>
                <w:szCs w:val="24"/>
                <w:lang w:eastAsia="en-US"/>
              </w:rPr>
              <w:t>със средства от ЕСИФ</w:t>
            </w:r>
            <w:r w:rsidRPr="00B87054">
              <w:rPr>
                <w:rFonts w:eastAsia="Times New Roman"/>
                <w:szCs w:val="24"/>
                <w:lang w:eastAsia="en-US"/>
              </w:rPr>
              <w:t>. ОПОС предвижда финансиране на част от специфичните за държавата предизвикателства, посочени в приоритет „Ориентирана къ</w:t>
            </w:r>
            <w:r w:rsidR="00FC3B28" w:rsidRPr="00B87054">
              <w:rPr>
                <w:rFonts w:eastAsia="Times New Roman"/>
                <w:szCs w:val="24"/>
                <w:lang w:eastAsia="en-US"/>
              </w:rPr>
              <w:t>м околната среда и ресурсно-</w:t>
            </w:r>
            <w:r w:rsidRPr="00B87054">
              <w:rPr>
                <w:rFonts w:eastAsia="Times New Roman"/>
                <w:szCs w:val="24"/>
                <w:lang w:eastAsia="en-US"/>
              </w:rPr>
              <w:t>ефективна икономика“ (</w:t>
            </w:r>
            <w:proofErr w:type="spellStart"/>
            <w:r w:rsidRPr="00B87054">
              <w:rPr>
                <w:rFonts w:eastAsia="Times New Roman"/>
                <w:szCs w:val="24"/>
                <w:lang w:eastAsia="en-US"/>
              </w:rPr>
              <w:t>Environment</w:t>
            </w:r>
            <w:r w:rsidR="001A20BD" w:rsidRPr="00B87054">
              <w:rPr>
                <w:rFonts w:eastAsia="Times New Roman"/>
                <w:szCs w:val="24"/>
                <w:lang w:eastAsia="en-US"/>
              </w:rPr>
              <w:t>ally</w:t>
            </w:r>
            <w:r w:rsidRPr="00B87054">
              <w:rPr>
                <w:rFonts w:eastAsia="Times New Roman"/>
                <w:szCs w:val="24"/>
                <w:lang w:eastAsia="en-US"/>
              </w:rPr>
              <w:t>-friendly</w:t>
            </w:r>
            <w:proofErr w:type="spellEnd"/>
            <w:r w:rsidRPr="00B87054">
              <w:rPr>
                <w:rFonts w:eastAsia="Times New Roman"/>
                <w:szCs w:val="24"/>
                <w:lang w:eastAsia="en-US"/>
              </w:rPr>
              <w:t xml:space="preserve"> </w:t>
            </w:r>
            <w:proofErr w:type="spellStart"/>
            <w:r w:rsidRPr="00B87054">
              <w:rPr>
                <w:rFonts w:eastAsia="Times New Roman"/>
                <w:szCs w:val="24"/>
                <w:lang w:eastAsia="en-US"/>
              </w:rPr>
              <w:t>and</w:t>
            </w:r>
            <w:proofErr w:type="spellEnd"/>
            <w:r w:rsidRPr="00B87054">
              <w:rPr>
                <w:rFonts w:eastAsia="Times New Roman"/>
                <w:szCs w:val="24"/>
                <w:lang w:eastAsia="en-US"/>
              </w:rPr>
              <w:t xml:space="preserve"> </w:t>
            </w:r>
            <w:proofErr w:type="spellStart"/>
            <w:r w:rsidRPr="00B87054">
              <w:rPr>
                <w:rFonts w:eastAsia="Times New Roman"/>
                <w:szCs w:val="24"/>
                <w:lang w:eastAsia="en-US"/>
              </w:rPr>
              <w:t>resource-efficient</w:t>
            </w:r>
            <w:proofErr w:type="spellEnd"/>
            <w:r w:rsidRPr="00B87054">
              <w:rPr>
                <w:rFonts w:eastAsia="Times New Roman"/>
                <w:szCs w:val="24"/>
                <w:lang w:eastAsia="en-US"/>
              </w:rPr>
              <w:t xml:space="preserve"> </w:t>
            </w:r>
            <w:proofErr w:type="spellStart"/>
            <w:r w:rsidRPr="00B87054">
              <w:rPr>
                <w:rFonts w:eastAsia="Times New Roman"/>
                <w:szCs w:val="24"/>
                <w:lang w:eastAsia="en-US"/>
              </w:rPr>
              <w:t>economy</w:t>
            </w:r>
            <w:proofErr w:type="spellEnd"/>
            <w:r w:rsidRPr="00B87054">
              <w:rPr>
                <w:rFonts w:eastAsia="Times New Roman"/>
                <w:szCs w:val="24"/>
                <w:lang w:eastAsia="en-US"/>
              </w:rPr>
              <w:t xml:space="preserve">). </w:t>
            </w:r>
          </w:p>
          <w:p w14:paraId="588A3A0D" w14:textId="77777777" w:rsidR="00791091" w:rsidRPr="00B87054" w:rsidRDefault="00791091" w:rsidP="002E16FF">
            <w:pPr>
              <w:spacing w:before="0" w:after="0"/>
              <w:rPr>
                <w:rFonts w:eastAsia="Times New Roman"/>
                <w:szCs w:val="24"/>
                <w:lang w:eastAsia="en-US"/>
              </w:rPr>
            </w:pPr>
          </w:p>
          <w:p w14:paraId="49E1EDEC" w14:textId="77777777" w:rsidR="00C07B40" w:rsidRPr="00B87054" w:rsidRDefault="009B1DAD" w:rsidP="002E16FF">
            <w:pPr>
              <w:spacing w:before="0" w:after="0"/>
              <w:rPr>
                <w:rFonts w:eastAsia="Times New Roman"/>
                <w:szCs w:val="24"/>
                <w:lang w:eastAsia="en-US"/>
              </w:rPr>
            </w:pPr>
            <w:r w:rsidRPr="00B87054">
              <w:rPr>
                <w:rFonts w:eastAsia="Times New Roman"/>
                <w:szCs w:val="24"/>
                <w:lang w:eastAsia="en-US"/>
              </w:rPr>
              <w:t>В ОПОС е предвиден финансов ресурс за изпълнение на едно от специфичните предизвикателства</w:t>
            </w:r>
            <w:r w:rsidR="004F29A4" w:rsidRPr="00B87054">
              <w:rPr>
                <w:rFonts w:eastAsia="Times New Roman"/>
                <w:szCs w:val="24"/>
                <w:lang w:eastAsia="en-US"/>
              </w:rPr>
              <w:t xml:space="preserve"> (по приоритетна</w:t>
            </w:r>
            <w:r w:rsidR="00E546E4" w:rsidRPr="00B87054">
              <w:rPr>
                <w:rFonts w:eastAsia="Times New Roman"/>
                <w:szCs w:val="24"/>
                <w:lang w:eastAsia="en-US"/>
              </w:rPr>
              <w:t xml:space="preserve"> </w:t>
            </w:r>
            <w:r w:rsidR="004F29A4" w:rsidRPr="00B87054">
              <w:rPr>
                <w:rFonts w:eastAsia="Times New Roman"/>
                <w:szCs w:val="24"/>
                <w:lang w:eastAsia="en-US"/>
              </w:rPr>
              <w:t>ос „Води“)</w:t>
            </w:r>
            <w:r w:rsidR="006843EC" w:rsidRPr="00B87054">
              <w:rPr>
                <w:rFonts w:eastAsia="Times New Roman"/>
                <w:szCs w:val="24"/>
                <w:lang w:eastAsia="en-US"/>
              </w:rPr>
              <w:t xml:space="preserve">: </w:t>
            </w:r>
            <w:r w:rsidR="00123E5F" w:rsidRPr="00B87054">
              <w:rPr>
                <w:rFonts w:eastAsia="Times New Roman"/>
                <w:szCs w:val="24"/>
                <w:lang w:eastAsia="en-US"/>
              </w:rPr>
              <w:t>„</w:t>
            </w:r>
            <w:r w:rsidRPr="00B87054">
              <w:rPr>
                <w:rFonts w:eastAsia="Times New Roman"/>
                <w:i/>
                <w:szCs w:val="24"/>
                <w:lang w:eastAsia="en-US"/>
              </w:rPr>
              <w:t xml:space="preserve">подобряване на пречистването на отпадъчни води и качеството и управлението на ресурсите за питейна вода по стратегически и </w:t>
            </w:r>
            <w:proofErr w:type="spellStart"/>
            <w:r w:rsidRPr="00B87054">
              <w:rPr>
                <w:rFonts w:eastAsia="Times New Roman"/>
                <w:i/>
                <w:szCs w:val="24"/>
                <w:lang w:eastAsia="en-US"/>
              </w:rPr>
              <w:t>разходоефективен</w:t>
            </w:r>
            <w:proofErr w:type="spellEnd"/>
            <w:r w:rsidRPr="00B87054">
              <w:rPr>
                <w:rFonts w:eastAsia="Times New Roman"/>
                <w:i/>
                <w:szCs w:val="24"/>
                <w:lang w:eastAsia="en-US"/>
              </w:rPr>
              <w:t xml:space="preserve"> начин</w:t>
            </w:r>
            <w:r w:rsidRPr="00B87054">
              <w:rPr>
                <w:rFonts w:eastAsia="Times New Roman"/>
                <w:szCs w:val="24"/>
                <w:lang w:eastAsia="en-US"/>
              </w:rPr>
              <w:t>“</w:t>
            </w:r>
            <w:r w:rsidR="00D153F5" w:rsidRPr="00B87054">
              <w:rPr>
                <w:rFonts w:eastAsia="Times New Roman"/>
                <w:szCs w:val="24"/>
                <w:lang w:eastAsia="en-US"/>
              </w:rPr>
              <w:t xml:space="preserve"> – </w:t>
            </w:r>
            <w:r w:rsidRPr="00B87054">
              <w:rPr>
                <w:rFonts w:eastAsia="Times New Roman"/>
                <w:szCs w:val="24"/>
                <w:lang w:eastAsia="en-US"/>
              </w:rPr>
              <w:t xml:space="preserve"> чрез мерки за изграждане на ВиК инфраструктура</w:t>
            </w:r>
            <w:r w:rsidR="00BE3284" w:rsidRPr="00B87054">
              <w:rPr>
                <w:rFonts w:eastAsia="Times New Roman"/>
                <w:szCs w:val="24"/>
                <w:lang w:eastAsia="en-US"/>
              </w:rPr>
              <w:t>, насочени към</w:t>
            </w:r>
            <w:r w:rsidRPr="00B87054">
              <w:rPr>
                <w:rFonts w:eastAsia="Times New Roman"/>
                <w:szCs w:val="24"/>
                <w:lang w:eastAsia="en-US"/>
              </w:rPr>
              <w:t xml:space="preserve"> агломерации с </w:t>
            </w:r>
            <w:r w:rsidRPr="00B87054">
              <w:rPr>
                <w:rFonts w:eastAsia="Times New Roman"/>
                <w:noProof/>
                <w:lang w:eastAsia="fr-BE"/>
              </w:rPr>
              <w:t>над 10 000 екв.ж.</w:t>
            </w:r>
            <w:r w:rsidRPr="00B87054">
              <w:rPr>
                <w:rFonts w:eastAsia="Times New Roman"/>
                <w:szCs w:val="24"/>
                <w:lang w:eastAsia="en-US"/>
              </w:rPr>
              <w:t xml:space="preserve">, </w:t>
            </w:r>
            <w:r w:rsidR="00C07B40" w:rsidRPr="00B87054">
              <w:rPr>
                <w:rFonts w:eastAsia="Times New Roman"/>
                <w:noProof/>
                <w:lang w:eastAsia="fr-BE"/>
              </w:rPr>
              <w:t>определени като приоритетни в ПУРБ</w:t>
            </w:r>
            <w:r w:rsidR="006843EC" w:rsidRPr="00B87054">
              <w:rPr>
                <w:rFonts w:eastAsia="Times New Roman"/>
                <w:noProof/>
                <w:lang w:eastAsia="fr-BE"/>
              </w:rPr>
              <w:t xml:space="preserve"> и регионалните генерални планове за ВиК</w:t>
            </w:r>
            <w:r w:rsidR="000A74F2" w:rsidRPr="00B87054">
              <w:rPr>
                <w:rFonts w:eastAsia="Times New Roman"/>
                <w:noProof/>
                <w:lang w:eastAsia="fr-BE"/>
              </w:rPr>
              <w:t xml:space="preserve">, </w:t>
            </w:r>
            <w:r w:rsidR="003B3BF0" w:rsidRPr="00B87054">
              <w:rPr>
                <w:rFonts w:eastAsia="Times New Roman"/>
                <w:noProof/>
                <w:lang w:eastAsia="fr-BE"/>
              </w:rPr>
              <w:t xml:space="preserve">с оглед принос за </w:t>
            </w:r>
            <w:r w:rsidR="003B3BF0" w:rsidRPr="00B87054">
              <w:rPr>
                <w:rFonts w:eastAsia="Times New Roman"/>
                <w:noProof/>
                <w:lang w:eastAsia="fr-BE"/>
              </w:rPr>
              <w:lastRenderedPageBreak/>
              <w:t>изпълнение на</w:t>
            </w:r>
            <w:r w:rsidR="000A74F2" w:rsidRPr="00B87054">
              <w:rPr>
                <w:rFonts w:eastAsia="Times New Roman"/>
                <w:noProof/>
                <w:lang w:eastAsia="fr-BE"/>
              </w:rPr>
              <w:t xml:space="preserve"> целите на Стратегията за развитие и управление на водоснабдяването и канализацията в Република България за периода 2014-2023 г.</w:t>
            </w:r>
            <w:r w:rsidRPr="00B87054">
              <w:rPr>
                <w:rFonts w:eastAsia="Times New Roman"/>
                <w:szCs w:val="24"/>
                <w:lang w:eastAsia="en-US"/>
              </w:rPr>
              <w:t xml:space="preserve"> </w:t>
            </w:r>
          </w:p>
          <w:p w14:paraId="7B715178" w14:textId="77777777" w:rsidR="00390EF5" w:rsidRPr="00B87054" w:rsidRDefault="00390EF5" w:rsidP="002E16FF">
            <w:pPr>
              <w:spacing w:before="0" w:after="0"/>
              <w:rPr>
                <w:rFonts w:eastAsia="Times New Roman"/>
                <w:szCs w:val="24"/>
                <w:lang w:eastAsia="en-US"/>
              </w:rPr>
            </w:pPr>
          </w:p>
          <w:p w14:paraId="454F6786" w14:textId="77777777" w:rsidR="00390EF5" w:rsidRPr="00B87054" w:rsidRDefault="009B1DAD" w:rsidP="002E16FF">
            <w:pPr>
              <w:spacing w:before="0" w:after="0"/>
              <w:rPr>
                <w:rFonts w:eastAsia="Times New Roman"/>
                <w:szCs w:val="24"/>
                <w:lang w:eastAsia="en-US"/>
              </w:rPr>
            </w:pPr>
            <w:r w:rsidRPr="00B87054">
              <w:rPr>
                <w:rFonts w:eastAsia="Times New Roman"/>
                <w:szCs w:val="24"/>
                <w:lang w:eastAsia="en-US"/>
              </w:rPr>
              <w:t>По отношение на предизвикателствата в сектор „Отпадъци“: „За да изпълни задълженията си във връзка със законодателството на Общността и да достигне целта за рециклиране от 50% до 2020 г. и целите, заложени в Пътната карта за ресурсна ефективност“, ОПОС предвижда финансиране на мерки за постигане на тази цел по отношение на битовите отпадъци. Мерките са съобразени и с препоръката на службите на ЕК, че „Приоритет трябва да получи предотвратяването на отпадъците, повторната употреба и рециклирането, а нуждите от депониране на отпадъците трябва да бъдат намалени.“</w:t>
            </w:r>
            <w:r w:rsidR="00390EF5" w:rsidRPr="00B87054">
              <w:rPr>
                <w:rFonts w:eastAsia="Times New Roman"/>
                <w:szCs w:val="24"/>
                <w:lang w:eastAsia="en-US"/>
              </w:rPr>
              <w:t>.</w:t>
            </w:r>
          </w:p>
          <w:p w14:paraId="12434E22" w14:textId="77777777" w:rsidR="00390EF5" w:rsidRPr="00B87054" w:rsidRDefault="00390EF5" w:rsidP="002E16FF">
            <w:pPr>
              <w:spacing w:before="0" w:after="0"/>
              <w:rPr>
                <w:rFonts w:eastAsia="Times New Roman"/>
                <w:szCs w:val="24"/>
                <w:lang w:eastAsia="en-US"/>
              </w:rPr>
            </w:pPr>
          </w:p>
          <w:p w14:paraId="3B1928A5"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 xml:space="preserve">Приоритетна ос 3 на ОПОС </w:t>
            </w:r>
            <w:r w:rsidR="003D719B" w:rsidRPr="00B87054">
              <w:rPr>
                <w:rFonts w:eastAsia="Times New Roman"/>
                <w:szCs w:val="24"/>
                <w:lang w:eastAsia="en-US"/>
              </w:rPr>
              <w:t>предвижда</w:t>
            </w:r>
            <w:r w:rsidRPr="00B87054">
              <w:rPr>
                <w:rFonts w:eastAsia="Times New Roman"/>
                <w:szCs w:val="24"/>
                <w:lang w:eastAsia="en-US"/>
              </w:rPr>
              <w:t xml:space="preserve"> финансов ресурс по отношение на посочените предизвикателства</w:t>
            </w:r>
            <w:r w:rsidR="00235C54" w:rsidRPr="00B87054">
              <w:rPr>
                <w:rFonts w:eastAsia="Times New Roman"/>
                <w:szCs w:val="24"/>
                <w:lang w:eastAsia="en-US"/>
              </w:rPr>
              <w:t>, свързани с п</w:t>
            </w:r>
            <w:r w:rsidRPr="00B87054">
              <w:rPr>
                <w:rFonts w:eastAsia="Times New Roman"/>
                <w:szCs w:val="24"/>
                <w:lang w:eastAsia="en-US"/>
              </w:rPr>
              <w:t>одкрепа за устойчивото управление и възстановяването на мрежата Н</w:t>
            </w:r>
            <w:r w:rsidR="00A25179" w:rsidRPr="00B87054">
              <w:rPr>
                <w:rFonts w:eastAsia="Times New Roman"/>
                <w:szCs w:val="24"/>
                <w:lang w:eastAsia="en-US"/>
              </w:rPr>
              <w:t>атура</w:t>
            </w:r>
            <w:r w:rsidRPr="00B87054">
              <w:rPr>
                <w:rFonts w:eastAsia="Times New Roman"/>
                <w:szCs w:val="24"/>
                <w:lang w:eastAsia="en-US"/>
              </w:rPr>
              <w:t xml:space="preserve"> 2000, възстановяване и опазване на влажните зони и реките, изготвяне на планове за управление, изграждане на капацитет за органите, отговорни за Н</w:t>
            </w:r>
            <w:r w:rsidR="00A25179" w:rsidRPr="00B87054">
              <w:rPr>
                <w:rFonts w:eastAsia="Times New Roman"/>
                <w:szCs w:val="24"/>
                <w:lang w:eastAsia="en-US"/>
              </w:rPr>
              <w:t>атура</w:t>
            </w:r>
            <w:r w:rsidRPr="00B87054">
              <w:rPr>
                <w:rFonts w:eastAsia="Times New Roman"/>
                <w:szCs w:val="24"/>
                <w:lang w:eastAsia="en-US"/>
              </w:rPr>
              <w:t xml:space="preserve"> 2000, както и за повишаване на осведомеността сред различните заинтересовани страни и </w:t>
            </w:r>
            <w:r w:rsidR="00235C54" w:rsidRPr="00B87054">
              <w:rPr>
                <w:rFonts w:eastAsia="Times New Roman"/>
                <w:szCs w:val="24"/>
                <w:lang w:eastAsia="en-US"/>
              </w:rPr>
              <w:t>п</w:t>
            </w:r>
            <w:r w:rsidRPr="00B87054">
              <w:rPr>
                <w:rFonts w:eastAsia="Times New Roman"/>
                <w:szCs w:val="24"/>
                <w:lang w:eastAsia="en-US"/>
              </w:rPr>
              <w:t xml:space="preserve">реустановяване на загубата на биологично разнообразие. Определените в приоритетната ос мерки се основават на Националната приоритетна рамка за действие </w:t>
            </w:r>
            <w:r w:rsidR="003D719B" w:rsidRPr="00B87054">
              <w:rPr>
                <w:rFonts w:eastAsia="Times New Roman"/>
                <w:szCs w:val="24"/>
                <w:lang w:eastAsia="en-US"/>
              </w:rPr>
              <w:t xml:space="preserve">за </w:t>
            </w:r>
            <w:r w:rsidRPr="00B87054">
              <w:rPr>
                <w:rFonts w:eastAsia="Times New Roman"/>
                <w:szCs w:val="24"/>
                <w:lang w:eastAsia="en-US"/>
              </w:rPr>
              <w:t>Натура 2000</w:t>
            </w:r>
            <w:r w:rsidR="00123E5F" w:rsidRPr="00B87054">
              <w:rPr>
                <w:rFonts w:eastAsia="Times New Roman"/>
                <w:szCs w:val="24"/>
                <w:lang w:eastAsia="en-US"/>
              </w:rPr>
              <w:t>,</w:t>
            </w:r>
            <w:r w:rsidRPr="00B87054">
              <w:rPr>
                <w:rFonts w:eastAsia="Times New Roman"/>
                <w:szCs w:val="24"/>
                <w:lang w:eastAsia="en-US"/>
              </w:rPr>
              <w:t xml:space="preserve"> Стратегията на ЕС за био</w:t>
            </w:r>
            <w:r w:rsidR="00A66A95" w:rsidRPr="00B87054">
              <w:rPr>
                <w:rFonts w:eastAsia="Times New Roman"/>
                <w:szCs w:val="24"/>
                <w:lang w:eastAsia="en-US"/>
              </w:rPr>
              <w:t xml:space="preserve">логичното </w:t>
            </w:r>
            <w:r w:rsidRPr="00B87054">
              <w:rPr>
                <w:rFonts w:eastAsia="Times New Roman"/>
                <w:szCs w:val="24"/>
                <w:lang w:eastAsia="en-US"/>
              </w:rPr>
              <w:t xml:space="preserve">разнообразие </w:t>
            </w:r>
            <w:r w:rsidR="00A66A95" w:rsidRPr="00B87054">
              <w:rPr>
                <w:rFonts w:eastAsia="Times New Roman"/>
                <w:szCs w:val="24"/>
                <w:lang w:eastAsia="en-US"/>
              </w:rPr>
              <w:t xml:space="preserve">до </w:t>
            </w:r>
            <w:r w:rsidRPr="00B87054">
              <w:rPr>
                <w:rFonts w:eastAsia="Times New Roman"/>
                <w:szCs w:val="24"/>
                <w:lang w:eastAsia="en-US"/>
              </w:rPr>
              <w:t>2020 г. и националното законодателство.</w:t>
            </w:r>
          </w:p>
          <w:p w14:paraId="4F3927EB" w14:textId="77777777" w:rsidR="00390EF5" w:rsidRPr="00B87054" w:rsidRDefault="00390EF5" w:rsidP="002E16FF">
            <w:pPr>
              <w:spacing w:before="0" w:after="0"/>
              <w:rPr>
                <w:rFonts w:eastAsia="Times New Roman"/>
                <w:szCs w:val="24"/>
                <w:lang w:eastAsia="en-US"/>
              </w:rPr>
            </w:pPr>
          </w:p>
          <w:p w14:paraId="5EBD4460" w14:textId="77777777" w:rsidR="00AF1B79" w:rsidRPr="00B87054" w:rsidRDefault="00EA5711" w:rsidP="002E16FF">
            <w:pPr>
              <w:spacing w:before="0" w:after="0"/>
              <w:rPr>
                <w:rFonts w:eastAsia="Times New Roman"/>
                <w:szCs w:val="24"/>
                <w:lang w:eastAsia="en-US"/>
              </w:rPr>
            </w:pPr>
            <w:r w:rsidRPr="00B87054">
              <w:rPr>
                <w:rFonts w:eastAsia="Times New Roman"/>
                <w:szCs w:val="24"/>
                <w:lang w:eastAsia="en-US"/>
              </w:rPr>
              <w:t>Приоритетна ос</w:t>
            </w:r>
            <w:r w:rsidR="000B1179" w:rsidRPr="00B87054">
              <w:rPr>
                <w:rFonts w:eastAsia="Times New Roman"/>
                <w:szCs w:val="24"/>
                <w:lang w:eastAsia="en-US"/>
              </w:rPr>
              <w:t xml:space="preserve"> 4</w:t>
            </w:r>
            <w:r w:rsidRPr="00B87054">
              <w:rPr>
                <w:rFonts w:eastAsia="Times New Roman"/>
                <w:szCs w:val="24"/>
                <w:lang w:eastAsia="en-US"/>
              </w:rPr>
              <w:t xml:space="preserve"> „Превенция и управление на риска от наводнения</w:t>
            </w:r>
            <w:r w:rsidR="000B0385" w:rsidRPr="00B87054">
              <w:rPr>
                <w:rFonts w:eastAsia="Times New Roman"/>
                <w:szCs w:val="24"/>
                <w:lang w:eastAsia="en-US"/>
              </w:rPr>
              <w:t xml:space="preserve"> и свлачища</w:t>
            </w:r>
            <w:r w:rsidRPr="00B87054">
              <w:rPr>
                <w:rFonts w:eastAsia="Times New Roman"/>
                <w:szCs w:val="24"/>
                <w:lang w:eastAsia="en-US"/>
              </w:rPr>
              <w:t>“ е насочена към изпълнение препоръката на ЕК за подобряване на превенцията на наводненията чрез оценка на риска от наводнения, картографиране и развитие на инструменти за мониторинг</w:t>
            </w:r>
            <w:r w:rsidR="007B67A3" w:rsidRPr="00B87054">
              <w:rPr>
                <w:rFonts w:eastAsia="Times New Roman"/>
                <w:szCs w:val="24"/>
                <w:lang w:eastAsia="en-US"/>
              </w:rPr>
              <w:t>, п</w:t>
            </w:r>
            <w:r w:rsidRPr="00B87054">
              <w:rPr>
                <w:rFonts w:eastAsia="Times New Roman"/>
                <w:szCs w:val="24"/>
                <w:lang w:eastAsia="en-US"/>
              </w:rPr>
              <w:t>одкрепа за проекти за предотвратяване на наводнения при речните басейни</w:t>
            </w:r>
            <w:r w:rsidR="007B67A3" w:rsidRPr="00B87054">
              <w:rPr>
                <w:rFonts w:eastAsia="Times New Roman"/>
                <w:szCs w:val="24"/>
                <w:lang w:eastAsia="en-US"/>
              </w:rPr>
              <w:t>, с</w:t>
            </w:r>
            <w:r w:rsidRPr="00B87054">
              <w:rPr>
                <w:rFonts w:eastAsia="Times New Roman"/>
                <w:szCs w:val="24"/>
                <w:lang w:eastAsia="en-US"/>
              </w:rPr>
              <w:t>правяне с природни бедствия, включително мерките за ранна намеса.</w:t>
            </w:r>
          </w:p>
          <w:p w14:paraId="1DF50732" w14:textId="77777777" w:rsidR="00390EF5" w:rsidRPr="00B87054" w:rsidRDefault="00390EF5" w:rsidP="002E16FF">
            <w:pPr>
              <w:spacing w:before="0" w:after="0"/>
              <w:rPr>
                <w:rFonts w:eastAsia="Times New Roman"/>
                <w:szCs w:val="24"/>
                <w:lang w:eastAsia="en-US"/>
              </w:rPr>
            </w:pPr>
          </w:p>
          <w:p w14:paraId="5C21C75A" w14:textId="77777777" w:rsidR="00CC49B4" w:rsidRPr="00B87054" w:rsidRDefault="00EB6439" w:rsidP="002E16FF">
            <w:pPr>
              <w:spacing w:before="0" w:after="0"/>
              <w:rPr>
                <w:rFonts w:eastAsia="Times New Roman"/>
                <w:szCs w:val="24"/>
                <w:lang w:eastAsia="en-US"/>
              </w:rPr>
            </w:pPr>
            <w:r w:rsidRPr="00B87054">
              <w:rPr>
                <w:rFonts w:eastAsia="Times New Roman"/>
                <w:szCs w:val="24"/>
                <w:lang w:eastAsia="en-US"/>
              </w:rPr>
              <w:t>ОПОС 2014-2020</w:t>
            </w:r>
            <w:r w:rsidR="00123E5F" w:rsidRPr="00B87054">
              <w:rPr>
                <w:rFonts w:eastAsia="Times New Roman"/>
                <w:szCs w:val="24"/>
                <w:lang w:eastAsia="en-US"/>
              </w:rPr>
              <w:t xml:space="preserve"> г.</w:t>
            </w:r>
            <w:r w:rsidRPr="00B87054">
              <w:rPr>
                <w:rFonts w:eastAsia="Times New Roman"/>
                <w:szCs w:val="24"/>
                <w:lang w:eastAsia="en-US"/>
              </w:rPr>
              <w:t xml:space="preserve"> адресира </w:t>
            </w:r>
            <w:r w:rsidR="009067FD" w:rsidRPr="00B87054">
              <w:rPr>
                <w:rFonts w:eastAsia="Times New Roman"/>
                <w:szCs w:val="24"/>
                <w:lang w:eastAsia="en-US"/>
              </w:rPr>
              <w:t xml:space="preserve">нужди </w:t>
            </w:r>
            <w:r w:rsidR="00C25310" w:rsidRPr="00B87054">
              <w:rPr>
                <w:rFonts w:eastAsia="Times New Roman"/>
                <w:szCs w:val="24"/>
                <w:lang w:eastAsia="en-US"/>
              </w:rPr>
              <w:t>по отношение качеството на атмосферния въздух, съгласно предизвикателствата</w:t>
            </w:r>
            <w:r w:rsidR="00915EB3" w:rsidRPr="00B87054">
              <w:rPr>
                <w:rFonts w:eastAsia="Times New Roman"/>
                <w:szCs w:val="24"/>
                <w:lang w:eastAsia="en-US"/>
              </w:rPr>
              <w:t>, свързани с</w:t>
            </w:r>
            <w:r w:rsidR="00C25310" w:rsidRPr="00B87054">
              <w:rPr>
                <w:rFonts w:eastAsia="Times New Roman"/>
                <w:szCs w:val="24"/>
                <w:lang w:eastAsia="en-US"/>
              </w:rPr>
              <w:t xml:space="preserve"> подобряване на качеството на въздуха чрез прилагане на адекватни дългосрочни програми и краткосрочни планове за действие в зависимост от източниците на замърсяване (градски транспорт, емисии на промишлеността, движение по пътищата, битово и централно отопление и др.) </w:t>
            </w:r>
            <w:r w:rsidR="00915EB3" w:rsidRPr="00B87054">
              <w:rPr>
                <w:rFonts w:eastAsia="Times New Roman"/>
                <w:szCs w:val="24"/>
                <w:lang w:eastAsia="en-US"/>
              </w:rPr>
              <w:t xml:space="preserve">– </w:t>
            </w:r>
            <w:r w:rsidR="00C25310" w:rsidRPr="00B87054">
              <w:rPr>
                <w:rFonts w:eastAsia="Times New Roman"/>
                <w:szCs w:val="24"/>
                <w:lang w:eastAsia="en-US"/>
              </w:rPr>
              <w:t>чрез мерките по приоритетна ос 5 на програмата.</w:t>
            </w:r>
          </w:p>
          <w:p w14:paraId="16E9BEC2" w14:textId="77777777" w:rsidR="002E16FF" w:rsidRPr="00B87054" w:rsidRDefault="002E16FF" w:rsidP="002E16FF">
            <w:pPr>
              <w:spacing w:before="0" w:after="0"/>
              <w:rPr>
                <w:rFonts w:eastAsia="Times New Roman"/>
                <w:szCs w:val="24"/>
                <w:lang w:eastAsia="en-US"/>
              </w:rPr>
            </w:pPr>
          </w:p>
          <w:p w14:paraId="2047E402" w14:textId="77777777" w:rsidR="009B1DAD" w:rsidRPr="00B87054" w:rsidRDefault="009B1DAD" w:rsidP="002E16FF">
            <w:pPr>
              <w:spacing w:before="0" w:after="0"/>
              <w:rPr>
                <w:rFonts w:eastAsia="Times New Roman"/>
                <w:b/>
                <w:szCs w:val="24"/>
                <w:lang w:eastAsia="en-US"/>
              </w:rPr>
            </w:pPr>
            <w:r w:rsidRPr="00B87054">
              <w:rPr>
                <w:rFonts w:eastAsia="Times New Roman"/>
                <w:b/>
                <w:szCs w:val="24"/>
                <w:lang w:eastAsia="en-US"/>
              </w:rPr>
              <w:t>ОП „Околна среда 2014 – 2020г.“ и Споразумение за партньорство (СП)</w:t>
            </w:r>
          </w:p>
          <w:p w14:paraId="0102D7CE" w14:textId="77777777" w:rsidR="0075777B" w:rsidRPr="00B87054" w:rsidRDefault="0075777B" w:rsidP="002E16FF">
            <w:pPr>
              <w:spacing w:before="0" w:after="0"/>
              <w:rPr>
                <w:rFonts w:eastAsia="Times New Roman"/>
                <w:b/>
                <w:szCs w:val="24"/>
                <w:lang w:eastAsia="en-US"/>
              </w:rPr>
            </w:pPr>
          </w:p>
          <w:p w14:paraId="651D9A5A"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Споразумението за партньорство на Република България, очертаващо помощта от европейските структурни и инвестиционни фондове за периода 2014-2020 г.</w:t>
            </w:r>
            <w:r w:rsidR="00590F46" w:rsidRPr="00B87054">
              <w:rPr>
                <w:rFonts w:eastAsia="Times New Roman"/>
                <w:szCs w:val="24"/>
                <w:lang w:eastAsia="en-US"/>
              </w:rPr>
              <w:t>,</w:t>
            </w:r>
            <w:r w:rsidRPr="00B87054">
              <w:rPr>
                <w:rFonts w:eastAsia="Times New Roman"/>
                <w:szCs w:val="24"/>
                <w:lang w:eastAsia="en-US"/>
              </w:rPr>
              <w:t xml:space="preserve"> е изготвено съобразно Общата стратегическа рамка на ЕС, Специфичните препоръки на Съвета от юли 2012 г., </w:t>
            </w:r>
            <w:proofErr w:type="spellStart"/>
            <w:r w:rsidRPr="00B87054">
              <w:rPr>
                <w:rFonts w:eastAsia="Times New Roman"/>
                <w:i/>
                <w:szCs w:val="24"/>
                <w:lang w:eastAsia="en-US"/>
              </w:rPr>
              <w:t>Country</w:t>
            </w:r>
            <w:proofErr w:type="spellEnd"/>
            <w:r w:rsidRPr="00B87054">
              <w:rPr>
                <w:rFonts w:eastAsia="Times New Roman"/>
                <w:i/>
                <w:szCs w:val="24"/>
                <w:lang w:eastAsia="en-US"/>
              </w:rPr>
              <w:t xml:space="preserve"> </w:t>
            </w:r>
            <w:proofErr w:type="spellStart"/>
            <w:r w:rsidRPr="00B87054">
              <w:rPr>
                <w:rFonts w:eastAsia="Times New Roman"/>
                <w:i/>
                <w:szCs w:val="24"/>
                <w:lang w:eastAsia="en-US"/>
              </w:rPr>
              <w:t>Fact</w:t>
            </w:r>
            <w:proofErr w:type="spellEnd"/>
            <w:r w:rsidRPr="00B87054">
              <w:rPr>
                <w:rFonts w:eastAsia="Times New Roman"/>
                <w:i/>
                <w:szCs w:val="24"/>
                <w:lang w:eastAsia="en-US"/>
              </w:rPr>
              <w:t xml:space="preserve"> </w:t>
            </w:r>
            <w:proofErr w:type="spellStart"/>
            <w:r w:rsidRPr="00B87054">
              <w:rPr>
                <w:rFonts w:eastAsia="Times New Roman"/>
                <w:i/>
                <w:szCs w:val="24"/>
                <w:lang w:eastAsia="en-US"/>
              </w:rPr>
              <w:t>Sheet</w:t>
            </w:r>
            <w:proofErr w:type="spellEnd"/>
            <w:r w:rsidRPr="00B87054">
              <w:rPr>
                <w:rFonts w:eastAsia="Times New Roman"/>
                <w:szCs w:val="24"/>
                <w:lang w:eastAsia="en-US"/>
              </w:rPr>
              <w:t xml:space="preserve"> за България на ЕК от юли 2012 г., отчитайки позицията на </w:t>
            </w:r>
            <w:r w:rsidR="00590F46" w:rsidRPr="00B87054">
              <w:rPr>
                <w:rFonts w:eastAsia="Times New Roman"/>
                <w:szCs w:val="24"/>
                <w:lang w:eastAsia="en-US"/>
              </w:rPr>
              <w:t>Комисията</w:t>
            </w:r>
            <w:r w:rsidRPr="00B87054">
              <w:rPr>
                <w:rFonts w:eastAsia="Times New Roman"/>
                <w:szCs w:val="24"/>
                <w:lang w:eastAsia="en-US"/>
              </w:rPr>
              <w:t xml:space="preserve">. </w:t>
            </w:r>
          </w:p>
          <w:p w14:paraId="3BB76875" w14:textId="77777777" w:rsidR="002A75FA" w:rsidRPr="00B87054" w:rsidRDefault="002A75FA" w:rsidP="002E16FF">
            <w:pPr>
              <w:spacing w:before="0" w:after="0"/>
              <w:rPr>
                <w:rFonts w:eastAsia="Times New Roman"/>
                <w:szCs w:val="24"/>
                <w:lang w:eastAsia="en-US"/>
              </w:rPr>
            </w:pPr>
          </w:p>
          <w:p w14:paraId="062F15D1" w14:textId="77777777" w:rsidR="000B1179" w:rsidRPr="00B87054" w:rsidRDefault="009B1DAD" w:rsidP="002E16FF">
            <w:pPr>
              <w:spacing w:before="0" w:after="0"/>
              <w:rPr>
                <w:rFonts w:eastAsia="Times New Roman"/>
                <w:szCs w:val="24"/>
                <w:lang w:eastAsia="en-US"/>
              </w:rPr>
            </w:pPr>
            <w:r w:rsidRPr="00B87054">
              <w:rPr>
                <w:rFonts w:eastAsia="Times New Roman"/>
                <w:szCs w:val="24"/>
                <w:lang w:eastAsia="en-US"/>
              </w:rPr>
              <w:t>Анализът на различията, потребностите за развитие и потенциала за растеж на СП обхваща показатели и критерии по идентифицираните области на несъответствие, потребностите за развитие и възможностите за растеж от значение за тематичните цели на ЕСИ</w:t>
            </w:r>
            <w:r w:rsidR="000B1179" w:rsidRPr="00B87054">
              <w:rPr>
                <w:rFonts w:eastAsia="Times New Roman"/>
                <w:szCs w:val="24"/>
                <w:lang w:eastAsia="en-US"/>
              </w:rPr>
              <w:t>Ф, по които България ще работи.</w:t>
            </w:r>
          </w:p>
          <w:p w14:paraId="5764A713" w14:textId="77777777" w:rsidR="002A75FA" w:rsidRPr="00B87054" w:rsidRDefault="002A75FA" w:rsidP="002E16FF">
            <w:pPr>
              <w:spacing w:before="0" w:after="0"/>
              <w:rPr>
                <w:rFonts w:eastAsia="Times New Roman"/>
                <w:szCs w:val="24"/>
                <w:lang w:eastAsia="en-US"/>
              </w:rPr>
            </w:pPr>
          </w:p>
          <w:p w14:paraId="4B6A6DED"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 xml:space="preserve">Акценти са приносът на СП както за изпълнението на Националната програма за развитие </w:t>
            </w:r>
            <w:r w:rsidR="00590F46" w:rsidRPr="00B87054">
              <w:rPr>
                <w:rFonts w:eastAsia="Times New Roman"/>
                <w:szCs w:val="24"/>
                <w:lang w:eastAsia="en-US"/>
              </w:rPr>
              <w:t>„</w:t>
            </w:r>
            <w:r w:rsidRPr="00B87054">
              <w:rPr>
                <w:rFonts w:eastAsia="Times New Roman"/>
                <w:szCs w:val="24"/>
                <w:lang w:eastAsia="en-US"/>
              </w:rPr>
              <w:t>България 2020</w:t>
            </w:r>
            <w:r w:rsidR="00590F46" w:rsidRPr="00B87054">
              <w:rPr>
                <w:rFonts w:eastAsia="Times New Roman"/>
                <w:szCs w:val="24"/>
                <w:lang w:eastAsia="en-US"/>
              </w:rPr>
              <w:t>“</w:t>
            </w:r>
            <w:r w:rsidRPr="00B87054">
              <w:rPr>
                <w:rFonts w:eastAsia="Times New Roman"/>
                <w:szCs w:val="24"/>
                <w:lang w:eastAsia="en-US"/>
              </w:rPr>
              <w:t xml:space="preserve"> (НПР) и Националната програма за реформи, така и за постигане на общоевропейските цели за растеж и заетост, формулирани в </w:t>
            </w:r>
            <w:r w:rsidR="00647BF9" w:rsidRPr="00B87054">
              <w:rPr>
                <w:rFonts w:eastAsia="Times New Roman"/>
                <w:szCs w:val="24"/>
                <w:lang w:eastAsia="en-US"/>
              </w:rPr>
              <w:t>стратегията „</w:t>
            </w:r>
            <w:r w:rsidRPr="00B87054">
              <w:rPr>
                <w:rFonts w:eastAsia="Times New Roman"/>
                <w:szCs w:val="24"/>
                <w:lang w:eastAsia="en-US"/>
              </w:rPr>
              <w:t>Европа 2020</w:t>
            </w:r>
            <w:r w:rsidR="00647BF9" w:rsidRPr="00B87054">
              <w:rPr>
                <w:rFonts w:eastAsia="Times New Roman"/>
                <w:szCs w:val="24"/>
                <w:lang w:eastAsia="en-US"/>
              </w:rPr>
              <w:t>“</w:t>
            </w:r>
            <w:r w:rsidRPr="00B87054">
              <w:rPr>
                <w:rFonts w:eastAsia="Times New Roman"/>
                <w:szCs w:val="24"/>
                <w:lang w:eastAsia="en-US"/>
              </w:rPr>
              <w:t>. Анализът в сферите, които могат да бъдат финансирани по ЕСИФ, показва, че сред критичните точки за развитието на България са</w:t>
            </w:r>
            <w:r w:rsidR="00647BF9" w:rsidRPr="00B87054">
              <w:rPr>
                <w:rFonts w:eastAsia="Times New Roman"/>
                <w:szCs w:val="24"/>
                <w:lang w:eastAsia="en-US"/>
              </w:rPr>
              <w:t>:</w:t>
            </w:r>
            <w:r w:rsidRPr="00B87054">
              <w:rPr>
                <w:rFonts w:eastAsia="Times New Roman"/>
                <w:szCs w:val="24"/>
                <w:lang w:eastAsia="en-US"/>
              </w:rPr>
              <w:t xml:space="preserve"> неефективно използване на ресурсите и енергия</w:t>
            </w:r>
            <w:r w:rsidR="00647BF9" w:rsidRPr="00B87054">
              <w:rPr>
                <w:rFonts w:eastAsia="Times New Roman"/>
                <w:szCs w:val="24"/>
                <w:lang w:eastAsia="en-US"/>
              </w:rPr>
              <w:t>та</w:t>
            </w:r>
            <w:r w:rsidRPr="00B87054">
              <w:rPr>
                <w:rFonts w:eastAsia="Times New Roman"/>
                <w:szCs w:val="24"/>
                <w:lang w:eastAsia="en-US"/>
              </w:rPr>
              <w:t xml:space="preserve">, неефективно прилагане на законодателството на ЕС в областта на водите, въздуха и отпадъците, неефективни системи за превенция на риска, управление и адресиране на последиците. В тази връзка са необходими ресурси и продължаване на усилията за преодоляването им. </w:t>
            </w:r>
          </w:p>
          <w:p w14:paraId="4D07F7C3"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Предвид заключенията от анализа в СП са формулирани четири стратегически, взаимно</w:t>
            </w:r>
            <w:r w:rsidR="00647BF9" w:rsidRPr="00B87054">
              <w:rPr>
                <w:rFonts w:eastAsia="Times New Roman"/>
                <w:szCs w:val="24"/>
                <w:lang w:eastAsia="en-US"/>
              </w:rPr>
              <w:t xml:space="preserve"> </w:t>
            </w:r>
            <w:r w:rsidRPr="00B87054">
              <w:rPr>
                <w:rFonts w:eastAsia="Times New Roman"/>
                <w:szCs w:val="24"/>
                <w:lang w:eastAsia="en-US"/>
              </w:rPr>
              <w:t>допълващи се приоритети за финансиране, от които чрез ОПОС 2014</w:t>
            </w:r>
            <w:r w:rsidR="00647BF9" w:rsidRPr="00B87054">
              <w:rPr>
                <w:rFonts w:eastAsia="Times New Roman"/>
                <w:szCs w:val="24"/>
                <w:lang w:eastAsia="en-US"/>
              </w:rPr>
              <w:t>-</w:t>
            </w:r>
            <w:r w:rsidRPr="00B87054">
              <w:rPr>
                <w:rFonts w:eastAsia="Times New Roman"/>
                <w:szCs w:val="24"/>
                <w:lang w:eastAsia="en-US"/>
              </w:rPr>
              <w:t xml:space="preserve">2020 г. ще се адресира: </w:t>
            </w:r>
          </w:p>
          <w:p w14:paraId="45B8C570" w14:textId="77777777" w:rsidR="00390EF5" w:rsidRPr="00B87054" w:rsidRDefault="00390EF5" w:rsidP="002E16FF">
            <w:pPr>
              <w:spacing w:before="0" w:after="0"/>
              <w:rPr>
                <w:rFonts w:eastAsia="Times New Roman"/>
                <w:szCs w:val="24"/>
                <w:lang w:eastAsia="en-US"/>
              </w:rPr>
            </w:pPr>
          </w:p>
          <w:p w14:paraId="5C7B2C1B"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Стратегически приоритет 3:</w:t>
            </w:r>
            <w:r w:rsidRPr="00B87054">
              <w:rPr>
                <w:rFonts w:eastAsia="Times New Roman"/>
                <w:b/>
                <w:szCs w:val="24"/>
                <w:lang w:eastAsia="en-US"/>
              </w:rPr>
              <w:t xml:space="preserve"> </w:t>
            </w:r>
            <w:r w:rsidRPr="00B87054">
              <w:rPr>
                <w:rFonts w:eastAsia="Times New Roman"/>
                <w:i/>
                <w:szCs w:val="24"/>
                <w:lang w:eastAsia="en-US"/>
              </w:rPr>
              <w:t>Свързаност и зелена икономика за устойчив растеж</w:t>
            </w:r>
            <w:r w:rsidRPr="00B87054">
              <w:rPr>
                <w:rFonts w:eastAsia="Times New Roman"/>
                <w:szCs w:val="24"/>
                <w:lang w:eastAsia="en-US"/>
              </w:rPr>
              <w:t xml:space="preserve">, който обхваща </w:t>
            </w:r>
            <w:proofErr w:type="spellStart"/>
            <w:r w:rsidRPr="00B87054">
              <w:rPr>
                <w:rFonts w:eastAsia="Times New Roman"/>
                <w:szCs w:val="24"/>
                <w:lang w:eastAsia="en-US"/>
              </w:rPr>
              <w:t>подприоритетите</w:t>
            </w:r>
            <w:proofErr w:type="spellEnd"/>
            <w:r w:rsidRPr="00B87054">
              <w:rPr>
                <w:rFonts w:eastAsia="Times New Roman"/>
                <w:szCs w:val="24"/>
                <w:lang w:eastAsia="en-US"/>
              </w:rPr>
              <w:t xml:space="preserve"> свързаност, преминаване към нисковъглеродна икономика, енергийна и ресурсна ефективност, климат и климатични промени, превенция и управление на риска и околна среда и опазване на природното наследство.</w:t>
            </w:r>
          </w:p>
          <w:p w14:paraId="7C580084" w14:textId="77777777" w:rsidR="00B465DB" w:rsidRPr="00B87054" w:rsidRDefault="00B465DB" w:rsidP="002E16FF">
            <w:pPr>
              <w:spacing w:before="0" w:after="0"/>
              <w:rPr>
                <w:rFonts w:eastAsia="Times New Roman"/>
                <w:szCs w:val="24"/>
                <w:lang w:eastAsia="en-US"/>
              </w:rPr>
            </w:pPr>
          </w:p>
          <w:p w14:paraId="5718B9B1"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Ефективното използване на ограничените природни ресурси и опазването на околната среда от антропогенно влияние са в основата на устойчивото развитие. ОПОС 2014</w:t>
            </w:r>
            <w:r w:rsidR="00081A2B" w:rsidRPr="00B87054">
              <w:rPr>
                <w:rFonts w:eastAsia="Times New Roman"/>
                <w:szCs w:val="24"/>
                <w:lang w:eastAsia="en-US"/>
              </w:rPr>
              <w:t>-</w:t>
            </w:r>
            <w:r w:rsidRPr="00B87054">
              <w:rPr>
                <w:rFonts w:eastAsia="Times New Roman"/>
                <w:szCs w:val="24"/>
                <w:lang w:eastAsia="en-US"/>
              </w:rPr>
              <w:t>2020 г. ще допринесе за постигането на стратегическите приоритети на СП чрез инвестиции в опазването на околната среда, които целят да подпомагат растежа на икономиката и да осигурят по-добър стандарт на живот.</w:t>
            </w:r>
          </w:p>
          <w:p w14:paraId="6A98B150" w14:textId="77777777" w:rsidR="0075777B" w:rsidRPr="00B87054" w:rsidRDefault="0075777B" w:rsidP="002E16FF">
            <w:pPr>
              <w:spacing w:before="0" w:after="0"/>
              <w:rPr>
                <w:rFonts w:eastAsia="Times New Roman"/>
                <w:szCs w:val="24"/>
                <w:lang w:eastAsia="en-US"/>
              </w:rPr>
            </w:pPr>
          </w:p>
          <w:p w14:paraId="7ED7271F" w14:textId="77777777" w:rsidR="009B1DAD" w:rsidRPr="00B87054" w:rsidRDefault="009B1DAD" w:rsidP="002E16FF">
            <w:pPr>
              <w:spacing w:before="0" w:after="0"/>
              <w:rPr>
                <w:rFonts w:eastAsia="Times New Roman"/>
                <w:b/>
                <w:szCs w:val="24"/>
                <w:lang w:eastAsia="en-US"/>
              </w:rPr>
            </w:pPr>
            <w:r w:rsidRPr="00B87054">
              <w:rPr>
                <w:rFonts w:eastAsia="Times New Roman"/>
                <w:b/>
                <w:szCs w:val="24"/>
                <w:lang w:eastAsia="en-US"/>
              </w:rPr>
              <w:t xml:space="preserve">ОП „Околна среда 2014-2020 г.“ и стратегически документи на ниво ЕС </w:t>
            </w:r>
          </w:p>
          <w:p w14:paraId="1F04C108" w14:textId="77777777" w:rsidR="007B67A3" w:rsidRPr="00B87054" w:rsidRDefault="007B67A3" w:rsidP="002E16FF">
            <w:pPr>
              <w:spacing w:before="0" w:after="0"/>
              <w:rPr>
                <w:rFonts w:eastAsia="Times New Roman"/>
                <w:b/>
                <w:szCs w:val="24"/>
                <w:lang w:eastAsia="en-US"/>
              </w:rPr>
            </w:pPr>
          </w:p>
          <w:p w14:paraId="146E119F" w14:textId="77777777" w:rsidR="009B1DAD" w:rsidRPr="00B87054" w:rsidRDefault="009B1DAD" w:rsidP="002E16FF">
            <w:pPr>
              <w:spacing w:before="0" w:after="0"/>
              <w:rPr>
                <w:rFonts w:eastAsia="Times New Roman"/>
                <w:b/>
                <w:i/>
                <w:szCs w:val="24"/>
                <w:lang w:eastAsia="en-US"/>
              </w:rPr>
            </w:pPr>
            <w:r w:rsidRPr="00B87054">
              <w:rPr>
                <w:rFonts w:eastAsia="Times New Roman"/>
                <w:b/>
                <w:i/>
                <w:szCs w:val="24"/>
                <w:lang w:eastAsia="en-US"/>
              </w:rPr>
              <w:t>План за опазване на водните ресурси на Европа до 2020 г. (</w:t>
            </w:r>
            <w:proofErr w:type="spellStart"/>
            <w:r w:rsidRPr="00B87054">
              <w:rPr>
                <w:rFonts w:eastAsia="Times New Roman"/>
                <w:b/>
                <w:i/>
                <w:szCs w:val="24"/>
                <w:lang w:eastAsia="en-US"/>
              </w:rPr>
              <w:t>Blueprint</w:t>
            </w:r>
            <w:proofErr w:type="spellEnd"/>
            <w:r w:rsidRPr="00B87054">
              <w:rPr>
                <w:rFonts w:eastAsia="Times New Roman"/>
                <w:b/>
                <w:i/>
                <w:szCs w:val="24"/>
                <w:lang w:eastAsia="en-US"/>
              </w:rPr>
              <w:t>)</w:t>
            </w:r>
          </w:p>
          <w:p w14:paraId="5DA6BFB3" w14:textId="77777777" w:rsidR="0075777B" w:rsidRPr="00B87054" w:rsidRDefault="0075777B" w:rsidP="002E16FF">
            <w:pPr>
              <w:spacing w:before="0" w:after="0"/>
              <w:rPr>
                <w:rFonts w:eastAsia="Times New Roman"/>
                <w:b/>
                <w:i/>
                <w:szCs w:val="24"/>
                <w:lang w:eastAsia="en-US"/>
              </w:rPr>
            </w:pPr>
          </w:p>
          <w:p w14:paraId="6115260B"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 xml:space="preserve">ОП „Околна среда 2014-2020 г.“ е изготвена в съответствие </w:t>
            </w:r>
            <w:r w:rsidR="003C55D8" w:rsidRPr="00B87054">
              <w:rPr>
                <w:rFonts w:eastAsia="Times New Roman"/>
                <w:szCs w:val="24"/>
                <w:lang w:eastAsia="en-US"/>
              </w:rPr>
              <w:t xml:space="preserve">с </w:t>
            </w:r>
            <w:r w:rsidRPr="00B87054">
              <w:rPr>
                <w:rFonts w:eastAsia="Times New Roman"/>
                <w:szCs w:val="24"/>
                <w:lang w:eastAsia="en-US"/>
              </w:rPr>
              <w:t xml:space="preserve">Плана за опазване на водните ресурси на Европа, тъй като в нея са планирани мерки (в приоритетни оси 1, 3 и 4) за: </w:t>
            </w:r>
          </w:p>
          <w:p w14:paraId="0361630B" w14:textId="77777777" w:rsidR="0075777B" w:rsidRPr="00B87054" w:rsidRDefault="0075777B" w:rsidP="002E16FF">
            <w:pPr>
              <w:spacing w:before="0" w:after="0"/>
              <w:rPr>
                <w:rFonts w:eastAsia="Times New Roman"/>
                <w:szCs w:val="24"/>
                <w:lang w:eastAsia="en-US"/>
              </w:rPr>
            </w:pPr>
          </w:p>
          <w:p w14:paraId="4A2157D1" w14:textId="77777777" w:rsidR="009B1DAD" w:rsidRPr="00B87054" w:rsidRDefault="009B1DAD" w:rsidP="00735856">
            <w:pPr>
              <w:numPr>
                <w:ilvl w:val="2"/>
                <w:numId w:val="33"/>
              </w:numPr>
              <w:tabs>
                <w:tab w:val="num" w:pos="709"/>
              </w:tabs>
              <w:spacing w:before="0" w:after="0"/>
              <w:ind w:left="709" w:hanging="284"/>
              <w:rPr>
                <w:rFonts w:eastAsia="Times New Roman"/>
                <w:szCs w:val="24"/>
                <w:lang w:eastAsia="en-US"/>
              </w:rPr>
            </w:pPr>
            <w:r w:rsidRPr="00B87054">
              <w:rPr>
                <w:rFonts w:eastAsia="Times New Roman"/>
                <w:i/>
                <w:szCs w:val="24"/>
                <w:lang w:eastAsia="en-US"/>
              </w:rPr>
              <w:t>намаляване на натиска върху водната среда от замърсяване</w:t>
            </w:r>
            <w:r w:rsidR="00AD192E" w:rsidRPr="00B87054">
              <w:rPr>
                <w:rFonts w:eastAsia="Times New Roman"/>
                <w:szCs w:val="24"/>
                <w:lang w:eastAsia="en-US"/>
              </w:rPr>
              <w:t xml:space="preserve"> -</w:t>
            </w:r>
            <w:r w:rsidRPr="00B87054">
              <w:rPr>
                <w:rFonts w:eastAsia="Times New Roman"/>
                <w:szCs w:val="24"/>
                <w:lang w:eastAsia="en-US"/>
              </w:rPr>
              <w:t xml:space="preserve"> чрез инвестиции за ограничаване на точковото замърсяване и подобряване на степените на съответствие при пречистването на отпадъчните води, съгласно изискванията на </w:t>
            </w:r>
            <w:r w:rsidR="00ED6545" w:rsidRPr="00B87054">
              <w:rPr>
                <w:szCs w:val="24"/>
              </w:rPr>
              <w:t>Директива 91/271/</w:t>
            </w:r>
            <w:r w:rsidR="00C748E6" w:rsidRPr="00B87054">
              <w:rPr>
                <w:szCs w:val="24"/>
              </w:rPr>
              <w:t xml:space="preserve">ЕИО </w:t>
            </w:r>
            <w:r w:rsidR="00ED6545" w:rsidRPr="00B87054">
              <w:rPr>
                <w:szCs w:val="24"/>
              </w:rPr>
              <w:t>относно пречиствателните станции за отпадъчни води от населени места</w:t>
            </w:r>
            <w:r w:rsidRPr="00B87054">
              <w:rPr>
                <w:rFonts w:eastAsia="Times New Roman"/>
                <w:szCs w:val="24"/>
                <w:lang w:eastAsia="en-US"/>
              </w:rPr>
              <w:t xml:space="preserve">. </w:t>
            </w:r>
          </w:p>
          <w:p w14:paraId="7C32B6F4" w14:textId="77777777" w:rsidR="009B1DAD" w:rsidRPr="00B87054" w:rsidRDefault="009B1DAD" w:rsidP="00735856">
            <w:pPr>
              <w:numPr>
                <w:ilvl w:val="2"/>
                <w:numId w:val="33"/>
              </w:numPr>
              <w:tabs>
                <w:tab w:val="num" w:pos="709"/>
              </w:tabs>
              <w:spacing w:before="0" w:after="0"/>
              <w:ind w:left="709" w:hanging="284"/>
              <w:rPr>
                <w:rFonts w:eastAsia="Times New Roman"/>
                <w:szCs w:val="24"/>
                <w:lang w:eastAsia="en-US"/>
              </w:rPr>
            </w:pPr>
            <w:r w:rsidRPr="00B87054">
              <w:rPr>
                <w:rFonts w:eastAsia="Times New Roman"/>
                <w:i/>
                <w:szCs w:val="24"/>
                <w:lang w:eastAsia="en-US"/>
              </w:rPr>
              <w:t>подобряване на водната ефективност</w:t>
            </w:r>
            <w:r w:rsidR="00AD192E" w:rsidRPr="00B87054">
              <w:rPr>
                <w:rFonts w:eastAsia="Times New Roman"/>
                <w:szCs w:val="24"/>
                <w:lang w:eastAsia="en-US"/>
              </w:rPr>
              <w:t xml:space="preserve"> -</w:t>
            </w:r>
            <w:r w:rsidRPr="00B87054">
              <w:rPr>
                <w:rFonts w:eastAsia="Times New Roman"/>
                <w:szCs w:val="24"/>
                <w:lang w:eastAsia="en-US"/>
              </w:rPr>
              <w:t xml:space="preserve"> чрез инвестиции за намаляване на течовете и за подобряване на капацитета за формиране и прилагане на политики на ценообразуване и възвращаемост на разходите.</w:t>
            </w:r>
          </w:p>
          <w:p w14:paraId="40A19A2A" w14:textId="77777777" w:rsidR="009B1DAD" w:rsidRPr="00B87054" w:rsidRDefault="009B1DAD" w:rsidP="00735856">
            <w:pPr>
              <w:numPr>
                <w:ilvl w:val="2"/>
                <w:numId w:val="33"/>
              </w:numPr>
              <w:tabs>
                <w:tab w:val="clear" w:pos="1277"/>
                <w:tab w:val="num" w:pos="698"/>
              </w:tabs>
              <w:spacing w:before="0" w:after="0"/>
              <w:ind w:left="698" w:hanging="284"/>
              <w:rPr>
                <w:rFonts w:eastAsia="Times New Roman"/>
                <w:szCs w:val="24"/>
                <w:lang w:eastAsia="en-US"/>
              </w:rPr>
            </w:pPr>
            <w:r w:rsidRPr="00B87054">
              <w:rPr>
                <w:rFonts w:eastAsia="Times New Roman"/>
                <w:szCs w:val="24"/>
                <w:lang w:eastAsia="en-US"/>
              </w:rPr>
              <w:t xml:space="preserve">изпълнение на задълженията за </w:t>
            </w:r>
            <w:r w:rsidRPr="00B87054">
              <w:rPr>
                <w:rFonts w:eastAsia="Times New Roman"/>
                <w:i/>
                <w:szCs w:val="24"/>
                <w:lang w:eastAsia="en-US"/>
              </w:rPr>
              <w:t>мониторинг</w:t>
            </w:r>
            <w:r w:rsidRPr="00B87054">
              <w:rPr>
                <w:rFonts w:eastAsia="Times New Roman"/>
                <w:szCs w:val="24"/>
                <w:lang w:eastAsia="en-US"/>
              </w:rPr>
              <w:t xml:space="preserve"> във връзка с Рамковата директива </w:t>
            </w:r>
            <w:r w:rsidR="00081A2B" w:rsidRPr="00B87054">
              <w:rPr>
                <w:rFonts w:eastAsia="Times New Roman"/>
                <w:szCs w:val="24"/>
                <w:lang w:eastAsia="en-US"/>
              </w:rPr>
              <w:t xml:space="preserve">за </w:t>
            </w:r>
            <w:r w:rsidRPr="00B87054">
              <w:rPr>
                <w:rFonts w:eastAsia="Times New Roman"/>
                <w:szCs w:val="24"/>
                <w:lang w:eastAsia="en-US"/>
              </w:rPr>
              <w:t xml:space="preserve">водите </w:t>
            </w:r>
            <w:r w:rsidR="003C55D8" w:rsidRPr="00B87054">
              <w:rPr>
                <w:rFonts w:eastAsia="Times New Roman"/>
                <w:szCs w:val="24"/>
                <w:lang w:eastAsia="en-US"/>
              </w:rPr>
              <w:t>2000/60/ЕО</w:t>
            </w:r>
            <w:r w:rsidR="00ED6545" w:rsidRPr="00B87054">
              <w:rPr>
                <w:rFonts w:eastAsia="Times New Roman"/>
                <w:szCs w:val="24"/>
                <w:lang w:eastAsia="en-US"/>
              </w:rPr>
              <w:t xml:space="preserve"> на Европейския парламент и на Съвета от 23 октомври 2000 г</w:t>
            </w:r>
            <w:r w:rsidR="00081A2B" w:rsidRPr="00B87054">
              <w:rPr>
                <w:rFonts w:eastAsia="Times New Roman"/>
                <w:szCs w:val="24"/>
                <w:lang w:eastAsia="en-US"/>
              </w:rPr>
              <w:t>.,</w:t>
            </w:r>
            <w:r w:rsidR="00ED6545" w:rsidRPr="00B87054">
              <w:rPr>
                <w:rFonts w:eastAsia="Times New Roman"/>
                <w:szCs w:val="24"/>
                <w:lang w:eastAsia="en-US"/>
              </w:rPr>
              <w:t xml:space="preserve"> установяваща рамката за действия на Общността в областта на политиката за водите</w:t>
            </w:r>
            <w:r w:rsidRPr="00B87054">
              <w:rPr>
                <w:rFonts w:eastAsia="Times New Roman"/>
                <w:szCs w:val="24"/>
                <w:lang w:eastAsia="en-US"/>
              </w:rPr>
              <w:t>, вкл. за подобряване на мониторинга на</w:t>
            </w:r>
            <w:r w:rsidR="005769F8" w:rsidRPr="00B87054">
              <w:rPr>
                <w:rFonts w:eastAsiaTheme="minorHAnsi"/>
                <w:bCs/>
                <w:szCs w:val="24"/>
                <w:lang w:eastAsia="en-US"/>
              </w:rPr>
              <w:t xml:space="preserve"> </w:t>
            </w:r>
            <w:r w:rsidR="005769F8" w:rsidRPr="00B87054">
              <w:rPr>
                <w:rFonts w:eastAsia="Times New Roman"/>
                <w:bCs/>
                <w:i/>
                <w:szCs w:val="24"/>
                <w:lang w:eastAsia="en-US"/>
              </w:rPr>
              <w:t>количественото</w:t>
            </w:r>
            <w:r w:rsidR="005769F8" w:rsidRPr="00B87054">
              <w:rPr>
                <w:rFonts w:eastAsia="Times New Roman"/>
                <w:bCs/>
                <w:szCs w:val="24"/>
                <w:lang w:eastAsia="en-US"/>
              </w:rPr>
              <w:t xml:space="preserve"> и</w:t>
            </w:r>
            <w:r w:rsidRPr="00B87054">
              <w:rPr>
                <w:rFonts w:eastAsia="Times New Roman"/>
                <w:szCs w:val="24"/>
                <w:lang w:eastAsia="en-US"/>
              </w:rPr>
              <w:t xml:space="preserve"> </w:t>
            </w:r>
            <w:r w:rsidRPr="00B87054">
              <w:rPr>
                <w:rFonts w:eastAsia="Times New Roman"/>
                <w:i/>
                <w:szCs w:val="24"/>
                <w:lang w:eastAsia="en-US"/>
              </w:rPr>
              <w:t>химичното състояние</w:t>
            </w:r>
            <w:r w:rsidRPr="00B87054">
              <w:rPr>
                <w:rFonts w:eastAsia="Times New Roman"/>
                <w:szCs w:val="24"/>
                <w:lang w:eastAsia="en-US"/>
              </w:rPr>
              <w:t xml:space="preserve"> </w:t>
            </w:r>
            <w:r w:rsidR="00081A2B" w:rsidRPr="00B87054">
              <w:rPr>
                <w:rFonts w:eastAsia="Times New Roman"/>
                <w:szCs w:val="24"/>
                <w:lang w:eastAsia="en-US"/>
              </w:rPr>
              <w:t xml:space="preserve">на </w:t>
            </w:r>
            <w:r w:rsidRPr="00B87054">
              <w:rPr>
                <w:rFonts w:eastAsia="Times New Roman"/>
                <w:szCs w:val="24"/>
                <w:lang w:eastAsia="en-US"/>
              </w:rPr>
              <w:t xml:space="preserve">водните тела. </w:t>
            </w:r>
          </w:p>
          <w:p w14:paraId="12A409EA" w14:textId="77777777" w:rsidR="009B1DAD" w:rsidRPr="00B87054" w:rsidRDefault="009B1DAD" w:rsidP="00735856">
            <w:pPr>
              <w:numPr>
                <w:ilvl w:val="2"/>
                <w:numId w:val="33"/>
              </w:numPr>
              <w:tabs>
                <w:tab w:val="num" w:pos="709"/>
              </w:tabs>
              <w:spacing w:before="0" w:after="0"/>
              <w:ind w:left="709" w:hanging="284"/>
              <w:rPr>
                <w:rFonts w:eastAsia="Times New Roman"/>
                <w:szCs w:val="24"/>
                <w:lang w:eastAsia="en-US"/>
              </w:rPr>
            </w:pPr>
            <w:r w:rsidRPr="00B87054">
              <w:rPr>
                <w:rFonts w:eastAsia="Times New Roman"/>
                <w:szCs w:val="24"/>
                <w:lang w:eastAsia="en-US"/>
              </w:rPr>
              <w:t xml:space="preserve">ограничаване на отрицателните последици от </w:t>
            </w:r>
            <w:r w:rsidRPr="00B87054">
              <w:rPr>
                <w:rFonts w:eastAsia="Times New Roman"/>
                <w:i/>
                <w:szCs w:val="24"/>
                <w:lang w:eastAsia="en-US"/>
              </w:rPr>
              <w:t>наводненията и сушите</w:t>
            </w:r>
            <w:r w:rsidR="00AD192E" w:rsidRPr="00B87054">
              <w:rPr>
                <w:rFonts w:eastAsia="Times New Roman"/>
                <w:szCs w:val="24"/>
                <w:lang w:eastAsia="en-US"/>
              </w:rPr>
              <w:t xml:space="preserve"> -</w:t>
            </w:r>
            <w:r w:rsidRPr="00B87054">
              <w:rPr>
                <w:rFonts w:eastAsia="Times New Roman"/>
                <w:szCs w:val="24"/>
                <w:lang w:eastAsia="en-US"/>
              </w:rPr>
              <w:t xml:space="preserve"> чрез инвестиции за подобряване управлението на риска от наводнения, както и за </w:t>
            </w:r>
            <w:r w:rsidRPr="00B87054">
              <w:rPr>
                <w:rFonts w:eastAsia="Times New Roman"/>
                <w:szCs w:val="24"/>
                <w:lang w:eastAsia="en-US"/>
              </w:rPr>
              <w:lastRenderedPageBreak/>
              <w:t xml:space="preserve">изграждане на зелена инфраструктура и мерки за естествено задържане на водите (напр. възстановяване на влажни зони). </w:t>
            </w:r>
          </w:p>
          <w:p w14:paraId="3A1D0284" w14:textId="77777777" w:rsidR="002E16FF" w:rsidRPr="00B87054" w:rsidRDefault="002E16FF" w:rsidP="002E16FF">
            <w:pPr>
              <w:tabs>
                <w:tab w:val="num" w:pos="1277"/>
              </w:tabs>
              <w:spacing w:before="0" w:after="0"/>
              <w:ind w:left="709"/>
              <w:rPr>
                <w:rFonts w:eastAsia="Times New Roman"/>
                <w:szCs w:val="24"/>
                <w:lang w:eastAsia="en-US"/>
              </w:rPr>
            </w:pPr>
          </w:p>
          <w:p w14:paraId="05F657C0" w14:textId="77777777" w:rsidR="009B1DAD" w:rsidRPr="00B87054" w:rsidRDefault="009B1DAD" w:rsidP="002E16FF">
            <w:pPr>
              <w:spacing w:before="0" w:after="0"/>
              <w:rPr>
                <w:rFonts w:eastAsia="Times New Roman"/>
                <w:b/>
                <w:i/>
                <w:szCs w:val="24"/>
                <w:lang w:eastAsia="en-US"/>
              </w:rPr>
            </w:pPr>
            <w:r w:rsidRPr="00B87054">
              <w:rPr>
                <w:rFonts w:eastAsia="Times New Roman"/>
                <w:b/>
                <w:i/>
                <w:szCs w:val="24"/>
                <w:lang w:eastAsia="en-US"/>
              </w:rPr>
              <w:t>Пътна карта за ресурсна ефективност (на ЕС)</w:t>
            </w:r>
          </w:p>
          <w:p w14:paraId="56911367" w14:textId="77777777" w:rsidR="0075777B" w:rsidRPr="00B87054" w:rsidRDefault="0075777B" w:rsidP="002E16FF">
            <w:pPr>
              <w:spacing w:before="0" w:after="0"/>
              <w:rPr>
                <w:rFonts w:eastAsia="Times New Roman"/>
                <w:i/>
                <w:szCs w:val="24"/>
                <w:lang w:eastAsia="en-US"/>
              </w:rPr>
            </w:pPr>
          </w:p>
          <w:p w14:paraId="16A2282B"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 xml:space="preserve">ОП „Околна среда 2014-2020 г.“ ще допринесе за следните цели на ниво ЕС, планирани за изпълнение до 2020 г.: </w:t>
            </w:r>
          </w:p>
          <w:p w14:paraId="65EBB39D" w14:textId="77777777" w:rsidR="0075777B" w:rsidRPr="00B87054" w:rsidRDefault="0075777B" w:rsidP="002E16FF">
            <w:pPr>
              <w:spacing w:before="0" w:after="0"/>
              <w:rPr>
                <w:rFonts w:eastAsia="Times New Roman"/>
                <w:szCs w:val="24"/>
                <w:lang w:eastAsia="en-US"/>
              </w:rPr>
            </w:pPr>
          </w:p>
          <w:p w14:paraId="1E567E81" w14:textId="77777777" w:rsidR="009B1DAD" w:rsidRPr="00B87054" w:rsidRDefault="009B1DAD" w:rsidP="002E16FF">
            <w:pPr>
              <w:spacing w:before="0" w:after="0"/>
              <w:rPr>
                <w:rFonts w:eastAsia="Times New Roman"/>
                <w:i/>
                <w:szCs w:val="24"/>
                <w:lang w:eastAsia="en-US"/>
              </w:rPr>
            </w:pPr>
            <w:r w:rsidRPr="00B87054">
              <w:rPr>
                <w:rFonts w:eastAsia="Times New Roman"/>
                <w:i/>
                <w:szCs w:val="24"/>
                <w:lang w:eastAsia="en-US"/>
              </w:rPr>
              <w:t>Цел 3.1 Устойчиво потребление и производство</w:t>
            </w:r>
          </w:p>
          <w:p w14:paraId="773FE6FD"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 xml:space="preserve">ОП „Околна среда 2014-2020 г.“ ще допринесе за изпълнението на тази цел чрез финансиране </w:t>
            </w:r>
            <w:r w:rsidR="00F547E3" w:rsidRPr="00B87054">
              <w:rPr>
                <w:rFonts w:eastAsia="Times New Roman"/>
                <w:szCs w:val="24"/>
                <w:lang w:eastAsia="en-US"/>
              </w:rPr>
              <w:t>на мерки</w:t>
            </w:r>
            <w:r w:rsidR="00F547E3" w:rsidRPr="00B87054">
              <w:rPr>
                <w:rFonts w:eastAsia="Times New Roman"/>
                <w:szCs w:val="24"/>
                <w:lang w:val="ru-RU" w:eastAsia="en-US"/>
              </w:rPr>
              <w:t xml:space="preserve">, </w:t>
            </w:r>
            <w:r w:rsidR="00F547E3" w:rsidRPr="00B87054">
              <w:rPr>
                <w:rFonts w:eastAsia="Times New Roman"/>
                <w:szCs w:val="24"/>
                <w:lang w:eastAsia="en-US"/>
              </w:rPr>
              <w:t xml:space="preserve">залегнали </w:t>
            </w:r>
            <w:r w:rsidRPr="00B87054">
              <w:rPr>
                <w:rFonts w:eastAsia="Times New Roman"/>
                <w:szCs w:val="24"/>
                <w:lang w:eastAsia="en-US"/>
              </w:rPr>
              <w:t xml:space="preserve">в </w:t>
            </w:r>
            <w:proofErr w:type="spellStart"/>
            <w:r w:rsidR="00D90566" w:rsidRPr="00B87054">
              <w:rPr>
                <w:rFonts w:eastAsia="Times New Roman"/>
                <w:szCs w:val="24"/>
                <w:lang w:eastAsia="en-US"/>
              </w:rPr>
              <w:t>приоритетн</w:t>
            </w:r>
            <w:r w:rsidR="00A10887" w:rsidRPr="00B87054">
              <w:rPr>
                <w:rFonts w:eastAsia="Times New Roman"/>
                <w:szCs w:val="24"/>
                <w:lang w:eastAsia="en-US"/>
              </w:rPr>
              <w:t>a</w:t>
            </w:r>
            <w:proofErr w:type="spellEnd"/>
            <w:r w:rsidR="00D90566" w:rsidRPr="00B87054">
              <w:rPr>
                <w:rFonts w:eastAsia="Times New Roman"/>
                <w:szCs w:val="24"/>
                <w:lang w:eastAsia="en-US"/>
              </w:rPr>
              <w:t xml:space="preserve"> </w:t>
            </w:r>
            <w:r w:rsidRPr="00B87054">
              <w:rPr>
                <w:rFonts w:eastAsia="Times New Roman"/>
                <w:szCs w:val="24"/>
                <w:lang w:eastAsia="en-US"/>
              </w:rPr>
              <w:t>ос</w:t>
            </w:r>
            <w:r w:rsidR="00E94C59" w:rsidRPr="00B87054">
              <w:rPr>
                <w:rFonts w:eastAsia="Times New Roman"/>
                <w:szCs w:val="24"/>
                <w:lang w:eastAsia="en-US"/>
              </w:rPr>
              <w:t xml:space="preserve"> 2</w:t>
            </w:r>
            <w:r w:rsidR="00F547E3" w:rsidRPr="00B87054">
              <w:rPr>
                <w:rFonts w:eastAsia="Times New Roman"/>
                <w:szCs w:val="24"/>
                <w:lang w:eastAsia="en-US"/>
              </w:rPr>
              <w:t>,</w:t>
            </w:r>
            <w:r w:rsidRPr="00B87054">
              <w:rPr>
                <w:rFonts w:eastAsia="Times New Roman"/>
                <w:szCs w:val="24"/>
                <w:lang w:eastAsia="en-US"/>
              </w:rPr>
              <w:t xml:space="preserve"> свързани с демонстрационни/пилотни проекти, вкл. и промяна на моделите на потребление и насърчаване на устойчивото развитие.</w:t>
            </w:r>
          </w:p>
          <w:p w14:paraId="698D66BA" w14:textId="77777777" w:rsidR="0075777B" w:rsidRPr="00B87054" w:rsidRDefault="0075777B" w:rsidP="002E16FF">
            <w:pPr>
              <w:spacing w:before="0" w:after="0"/>
              <w:rPr>
                <w:rFonts w:eastAsia="Times New Roman"/>
                <w:szCs w:val="24"/>
                <w:lang w:eastAsia="en-US"/>
              </w:rPr>
            </w:pPr>
          </w:p>
          <w:p w14:paraId="70AAE048" w14:textId="77777777" w:rsidR="009B1DAD" w:rsidRPr="00B87054" w:rsidRDefault="009B1DAD" w:rsidP="002E16FF">
            <w:pPr>
              <w:spacing w:before="0" w:after="0"/>
              <w:rPr>
                <w:rFonts w:eastAsia="Times New Roman"/>
                <w:i/>
                <w:szCs w:val="24"/>
                <w:lang w:eastAsia="en-US"/>
              </w:rPr>
            </w:pPr>
            <w:r w:rsidRPr="00B87054">
              <w:rPr>
                <w:rFonts w:eastAsia="Times New Roman"/>
                <w:i/>
                <w:szCs w:val="24"/>
                <w:lang w:eastAsia="en-US"/>
              </w:rPr>
              <w:t>Цел 3.2 Превръщане на отпадъците в ресурси</w:t>
            </w:r>
          </w:p>
          <w:p w14:paraId="666B2DE1"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w:t>
            </w:r>
            <w:r w:rsidR="00A10887" w:rsidRPr="00B87054">
              <w:rPr>
                <w:rFonts w:eastAsia="Times New Roman"/>
                <w:szCs w:val="24"/>
                <w:lang w:eastAsia="en-US"/>
              </w:rPr>
              <w:t xml:space="preserve">приоритетна </w:t>
            </w:r>
            <w:r w:rsidRPr="00B87054">
              <w:rPr>
                <w:rFonts w:eastAsia="Times New Roman"/>
                <w:szCs w:val="24"/>
                <w:lang w:eastAsia="en-US"/>
              </w:rPr>
              <w:t xml:space="preserve">ос 2, за подобряване на системите за управление на отпадъците и за тяхното привеждане в съответствие със съществуващото законодателство </w:t>
            </w:r>
            <w:r w:rsidR="00081A2B" w:rsidRPr="00B87054">
              <w:rPr>
                <w:rFonts w:eastAsia="Times New Roman"/>
                <w:szCs w:val="24"/>
                <w:lang w:eastAsia="en-US"/>
              </w:rPr>
              <w:t xml:space="preserve">в </w:t>
            </w:r>
            <w:r w:rsidRPr="00B87054">
              <w:rPr>
                <w:rFonts w:eastAsia="Times New Roman"/>
                <w:szCs w:val="24"/>
                <w:lang w:eastAsia="en-US"/>
              </w:rPr>
              <w:t>сектор отпадъци, вкл. инвестиции за постигане на целта за 50% рециклиране на отпадъците към 2020 г.</w:t>
            </w:r>
          </w:p>
          <w:p w14:paraId="38CBF72B" w14:textId="77777777" w:rsidR="0075777B" w:rsidRPr="00B87054" w:rsidRDefault="0075777B" w:rsidP="002E16FF">
            <w:pPr>
              <w:spacing w:before="0" w:after="0"/>
              <w:rPr>
                <w:rFonts w:eastAsia="Times New Roman"/>
                <w:szCs w:val="24"/>
                <w:lang w:eastAsia="en-US"/>
              </w:rPr>
            </w:pPr>
          </w:p>
          <w:p w14:paraId="03D5EBB7" w14:textId="77777777" w:rsidR="009B1DAD" w:rsidRPr="00B87054" w:rsidRDefault="009B1DAD" w:rsidP="002E16FF">
            <w:pPr>
              <w:spacing w:before="0" w:after="0"/>
              <w:rPr>
                <w:rFonts w:eastAsia="Times New Roman"/>
                <w:i/>
                <w:szCs w:val="24"/>
                <w:lang w:eastAsia="en-US"/>
              </w:rPr>
            </w:pPr>
            <w:r w:rsidRPr="00B87054">
              <w:rPr>
                <w:rFonts w:eastAsia="Times New Roman"/>
                <w:i/>
                <w:szCs w:val="24"/>
                <w:lang w:eastAsia="en-US"/>
              </w:rPr>
              <w:t xml:space="preserve">Цел 4.1 Екосистемни услуги </w:t>
            </w:r>
            <w:r w:rsidRPr="00B87054">
              <w:rPr>
                <w:rFonts w:eastAsia="Times New Roman"/>
                <w:szCs w:val="24"/>
                <w:lang w:eastAsia="en-US"/>
              </w:rPr>
              <w:t>и</w:t>
            </w:r>
            <w:r w:rsidRPr="00B87054">
              <w:rPr>
                <w:rFonts w:eastAsia="Times New Roman"/>
                <w:i/>
                <w:szCs w:val="24"/>
                <w:lang w:eastAsia="en-US"/>
              </w:rPr>
              <w:t xml:space="preserve"> цел 4.2 Биоразнообразие</w:t>
            </w:r>
          </w:p>
          <w:p w14:paraId="40C07CB5"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 xml:space="preserve">ОП „Околна среда 2014-2020 г.“ ще допринесе за изпълнението на тези две цели чрез финансиране на инвестиции, заложени в приоритетна ос 3, насочени към подобряване на знанията за екосистемните услуги, както и чрез финансиране на редица мерки, целящи и принос към Стратегията на ЕС за биологичното разнообразие </w:t>
            </w:r>
            <w:r w:rsidR="00A66A95" w:rsidRPr="00B87054">
              <w:rPr>
                <w:rFonts w:eastAsia="Times New Roman"/>
                <w:szCs w:val="24"/>
                <w:lang w:eastAsia="en-US"/>
              </w:rPr>
              <w:t xml:space="preserve">до </w:t>
            </w:r>
            <w:r w:rsidRPr="00B87054">
              <w:rPr>
                <w:rFonts w:eastAsia="Times New Roman"/>
                <w:szCs w:val="24"/>
                <w:lang w:eastAsia="en-US"/>
              </w:rPr>
              <w:t>2020 г.</w:t>
            </w:r>
          </w:p>
          <w:p w14:paraId="337D128E" w14:textId="77777777" w:rsidR="0075777B" w:rsidRPr="00B87054" w:rsidRDefault="0075777B" w:rsidP="002E16FF">
            <w:pPr>
              <w:spacing w:before="0" w:after="0"/>
              <w:rPr>
                <w:rFonts w:eastAsia="Times New Roman"/>
                <w:szCs w:val="24"/>
                <w:lang w:eastAsia="en-US"/>
              </w:rPr>
            </w:pPr>
          </w:p>
          <w:p w14:paraId="603DB384" w14:textId="77777777" w:rsidR="009B1DAD" w:rsidRPr="00B87054" w:rsidRDefault="009B1DAD" w:rsidP="002E16FF">
            <w:pPr>
              <w:spacing w:before="0" w:after="0"/>
              <w:rPr>
                <w:rFonts w:eastAsia="Times New Roman"/>
                <w:i/>
                <w:szCs w:val="24"/>
                <w:lang w:eastAsia="en-US"/>
              </w:rPr>
            </w:pPr>
            <w:r w:rsidRPr="00B87054">
              <w:rPr>
                <w:rFonts w:eastAsia="Times New Roman"/>
                <w:i/>
                <w:szCs w:val="24"/>
                <w:lang w:eastAsia="en-US"/>
              </w:rPr>
              <w:t>Цел 4.4 Води</w:t>
            </w:r>
          </w:p>
          <w:p w14:paraId="3A1CB84E"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приоритетни оси 1 и 4, за подготовка и изпълнение на </w:t>
            </w:r>
            <w:r w:rsidR="00366FFD" w:rsidRPr="00B87054">
              <w:rPr>
                <w:rFonts w:eastAsia="Times New Roman"/>
                <w:szCs w:val="24"/>
                <w:lang w:eastAsia="en-US"/>
              </w:rPr>
              <w:t>Плановете за управление на речните басейни (</w:t>
            </w:r>
            <w:r w:rsidRPr="00B87054">
              <w:rPr>
                <w:rFonts w:eastAsia="Times New Roman"/>
                <w:szCs w:val="24"/>
                <w:lang w:eastAsia="en-US"/>
              </w:rPr>
              <w:t>ПУРБ</w:t>
            </w:r>
            <w:r w:rsidR="00366FFD" w:rsidRPr="00B87054">
              <w:rPr>
                <w:rFonts w:eastAsia="Times New Roman"/>
                <w:szCs w:val="24"/>
                <w:lang w:eastAsia="en-US"/>
              </w:rPr>
              <w:t>)</w:t>
            </w:r>
            <w:r w:rsidR="00D45157" w:rsidRPr="00B87054">
              <w:rPr>
                <w:rFonts w:eastAsia="Times New Roman"/>
                <w:szCs w:val="24"/>
                <w:lang w:eastAsia="en-US"/>
              </w:rPr>
              <w:t xml:space="preserve"> и Плановете за управление на риска от наводнения (ПУРН)</w:t>
            </w:r>
            <w:r w:rsidRPr="00B87054">
              <w:rPr>
                <w:rFonts w:eastAsia="Times New Roman"/>
                <w:szCs w:val="24"/>
                <w:lang w:eastAsia="en-US"/>
              </w:rPr>
              <w:t>, вкл. на групи мерки от програмите към тях, както и за ограничаване на отрицателните последици от наводненията и сушите (инвестиции за подобряване управлението на риска от наводнения) и за</w:t>
            </w:r>
            <w:r w:rsidRPr="00B87054">
              <w:rPr>
                <w:rFonts w:eastAsia="Times New Roman"/>
                <w:b/>
                <w:szCs w:val="24"/>
                <w:lang w:eastAsia="en-US"/>
              </w:rPr>
              <w:t xml:space="preserve"> </w:t>
            </w:r>
            <w:r w:rsidRPr="00B87054">
              <w:rPr>
                <w:rFonts w:eastAsia="Times New Roman"/>
                <w:szCs w:val="24"/>
                <w:lang w:eastAsia="en-US"/>
              </w:rPr>
              <w:t xml:space="preserve">подобряване на водната ефективност. </w:t>
            </w:r>
          </w:p>
          <w:p w14:paraId="7AD74AA5" w14:textId="77777777" w:rsidR="0075777B" w:rsidRPr="00B87054" w:rsidRDefault="0075777B" w:rsidP="002E16FF">
            <w:pPr>
              <w:spacing w:before="0" w:after="0"/>
              <w:rPr>
                <w:rFonts w:eastAsia="Times New Roman"/>
                <w:szCs w:val="24"/>
                <w:lang w:eastAsia="en-US"/>
              </w:rPr>
            </w:pPr>
          </w:p>
          <w:p w14:paraId="305792A1" w14:textId="77777777" w:rsidR="00E37B71" w:rsidRPr="00B87054" w:rsidRDefault="00E37B71" w:rsidP="002E16FF">
            <w:pPr>
              <w:spacing w:before="0" w:after="0"/>
              <w:rPr>
                <w:rFonts w:eastAsia="Times New Roman"/>
                <w:i/>
                <w:szCs w:val="24"/>
                <w:lang w:eastAsia="en-US"/>
              </w:rPr>
            </w:pPr>
            <w:r w:rsidRPr="00B87054">
              <w:rPr>
                <w:rFonts w:eastAsia="Times New Roman"/>
                <w:i/>
                <w:szCs w:val="24"/>
                <w:lang w:eastAsia="en-US"/>
              </w:rPr>
              <w:t>Цел 4.5 Въздух</w:t>
            </w:r>
          </w:p>
          <w:p w14:paraId="2AA0F98A" w14:textId="77777777" w:rsidR="00E37B71" w:rsidRPr="00B87054" w:rsidRDefault="00E37B71" w:rsidP="002E16FF">
            <w:pPr>
              <w:spacing w:before="0" w:after="0"/>
              <w:rPr>
                <w:noProof/>
              </w:rPr>
            </w:pPr>
            <w:r w:rsidRPr="00B87054">
              <w:rPr>
                <w:rFonts w:eastAsia="Times New Roman"/>
                <w:szCs w:val="24"/>
                <w:lang w:eastAsia="en-US"/>
              </w:rPr>
              <w:t>ОП „Околна среда 2014-2020 г.“ ще допринесе за изпълнението на тази цел чрез финансиране на инвестиции, заложени в приоритетна ос 5</w:t>
            </w:r>
            <w:r w:rsidR="00DE5438" w:rsidRPr="00B87054">
              <w:rPr>
                <w:rFonts w:eastAsia="Times New Roman"/>
                <w:szCs w:val="24"/>
                <w:lang w:eastAsia="en-US"/>
              </w:rPr>
              <w:t xml:space="preserve">, за подкрепа на </w:t>
            </w:r>
            <w:r w:rsidR="00DE5438" w:rsidRPr="00B87054">
              <w:rPr>
                <w:noProof/>
              </w:rPr>
              <w:t xml:space="preserve">действия </w:t>
            </w:r>
            <w:r w:rsidR="00A10887" w:rsidRPr="00B87054">
              <w:rPr>
                <w:noProof/>
              </w:rPr>
              <w:t>за подобряване качеството на атмосферния въздух</w:t>
            </w:r>
            <w:r w:rsidR="00DE5438" w:rsidRPr="00B87054">
              <w:rPr>
                <w:noProof/>
              </w:rPr>
              <w:t>.</w:t>
            </w:r>
          </w:p>
          <w:p w14:paraId="7C91EECF" w14:textId="77777777" w:rsidR="0075777B" w:rsidRPr="00B87054" w:rsidRDefault="0075777B" w:rsidP="002E16FF">
            <w:pPr>
              <w:spacing w:before="0" w:after="0"/>
              <w:rPr>
                <w:rFonts w:eastAsia="Times New Roman"/>
                <w:szCs w:val="24"/>
                <w:lang w:eastAsia="en-US"/>
              </w:rPr>
            </w:pPr>
          </w:p>
          <w:p w14:paraId="05836693" w14:textId="77777777" w:rsidR="009B1DAD" w:rsidRPr="00B87054" w:rsidRDefault="009B1DAD" w:rsidP="002E16FF">
            <w:pPr>
              <w:spacing w:before="0" w:after="0"/>
              <w:rPr>
                <w:rFonts w:eastAsia="Times New Roman"/>
                <w:i/>
                <w:szCs w:val="24"/>
                <w:lang w:eastAsia="en-US"/>
              </w:rPr>
            </w:pPr>
            <w:r w:rsidRPr="00B87054">
              <w:rPr>
                <w:rFonts w:eastAsia="Times New Roman"/>
                <w:i/>
                <w:szCs w:val="24"/>
                <w:lang w:eastAsia="en-US"/>
              </w:rPr>
              <w:t>Цел 4.7 Морски ресурси</w:t>
            </w:r>
          </w:p>
          <w:p w14:paraId="1D02D41F"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 xml:space="preserve">ОП „Околна среда 2014-2020 г.“ ще допринесе за изпълнението на тази цел чрез финансиране на инвестиции, заложени в </w:t>
            </w:r>
            <w:r w:rsidR="000F22C2" w:rsidRPr="00B87054">
              <w:rPr>
                <w:rFonts w:eastAsia="Times New Roman"/>
                <w:szCs w:val="24"/>
                <w:lang w:eastAsia="en-US"/>
              </w:rPr>
              <w:t xml:space="preserve">приоритетна </w:t>
            </w:r>
            <w:r w:rsidRPr="00B87054">
              <w:rPr>
                <w:rFonts w:eastAsia="Times New Roman"/>
                <w:szCs w:val="24"/>
                <w:lang w:eastAsia="en-US"/>
              </w:rPr>
              <w:t>ос 3, насочени към опазването на видовете и местообитанията в</w:t>
            </w:r>
            <w:r w:rsidRPr="00B87054" w:rsidDel="001165AD">
              <w:rPr>
                <w:rFonts w:eastAsia="Times New Roman"/>
                <w:szCs w:val="24"/>
                <w:lang w:eastAsia="en-US"/>
              </w:rPr>
              <w:t xml:space="preserve"> </w:t>
            </w:r>
            <w:r w:rsidRPr="00B87054">
              <w:rPr>
                <w:rFonts w:eastAsia="Times New Roman"/>
                <w:szCs w:val="24"/>
                <w:lang w:eastAsia="en-US"/>
              </w:rPr>
              <w:t>защитени зони от Натура 2000 в акваторията на Черно море</w:t>
            </w:r>
            <w:r w:rsidR="00DE5438" w:rsidRPr="00B87054">
              <w:rPr>
                <w:rFonts w:eastAsia="Times New Roman"/>
                <w:szCs w:val="24"/>
                <w:lang w:eastAsia="en-US"/>
              </w:rPr>
              <w:t>.</w:t>
            </w:r>
          </w:p>
          <w:p w14:paraId="10905E04" w14:textId="77777777" w:rsidR="002E16FF" w:rsidRPr="00B87054" w:rsidRDefault="002E16FF" w:rsidP="002E16FF">
            <w:pPr>
              <w:spacing w:before="0" w:after="0"/>
              <w:rPr>
                <w:rFonts w:eastAsia="Times New Roman"/>
                <w:szCs w:val="24"/>
                <w:lang w:eastAsia="en-US"/>
              </w:rPr>
            </w:pPr>
          </w:p>
          <w:p w14:paraId="0D736E23" w14:textId="33AFC0E4" w:rsidR="009B1DAD" w:rsidRPr="00B87054" w:rsidRDefault="009B1DAD" w:rsidP="002E16FF">
            <w:pPr>
              <w:spacing w:before="0" w:after="0"/>
              <w:rPr>
                <w:rFonts w:eastAsia="Times New Roman"/>
                <w:b/>
                <w:i/>
                <w:szCs w:val="24"/>
                <w:lang w:eastAsia="en-US"/>
              </w:rPr>
            </w:pPr>
            <w:r w:rsidRPr="00B87054">
              <w:rPr>
                <w:rFonts w:eastAsia="Times New Roman"/>
                <w:b/>
                <w:i/>
                <w:szCs w:val="24"/>
                <w:lang w:eastAsia="en-US"/>
              </w:rPr>
              <w:lastRenderedPageBreak/>
              <w:t xml:space="preserve">Стратегия на ЕС за биологичното разнообразие </w:t>
            </w:r>
            <w:r w:rsidR="00864A75" w:rsidRPr="00B87054">
              <w:rPr>
                <w:rFonts w:eastAsia="Times New Roman"/>
                <w:b/>
                <w:i/>
                <w:szCs w:val="24"/>
                <w:lang w:eastAsia="en-US"/>
              </w:rPr>
              <w:t xml:space="preserve">до </w:t>
            </w:r>
            <w:r w:rsidRPr="00B87054">
              <w:rPr>
                <w:rFonts w:eastAsia="Times New Roman"/>
                <w:b/>
                <w:i/>
                <w:szCs w:val="24"/>
                <w:lang w:eastAsia="en-US"/>
              </w:rPr>
              <w:t>2020 г.</w:t>
            </w:r>
            <w:ins w:id="6" w:author="Author">
              <w:r w:rsidR="00DF44D1">
                <w:rPr>
                  <w:rFonts w:eastAsia="Times New Roman"/>
                  <w:b/>
                  <w:i/>
                  <w:szCs w:val="24"/>
                  <w:lang w:eastAsia="en-US"/>
                </w:rPr>
                <w:t xml:space="preserve"> и Стратегията на ЕС за биологичното разнообразие за 2030 г.</w:t>
              </w:r>
            </w:ins>
          </w:p>
          <w:p w14:paraId="2054EE69" w14:textId="77777777" w:rsidR="0075777B" w:rsidRPr="00B87054" w:rsidRDefault="0075777B" w:rsidP="002E16FF">
            <w:pPr>
              <w:spacing w:before="0" w:after="0"/>
              <w:rPr>
                <w:rFonts w:eastAsia="Times New Roman"/>
                <w:b/>
                <w:i/>
                <w:szCs w:val="24"/>
                <w:lang w:eastAsia="en-US"/>
              </w:rPr>
            </w:pPr>
          </w:p>
          <w:p w14:paraId="754B06BC"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ОП „Околна среда 2014-2020 г.“ ще допринесе за следните цели на ниво ЕС, планирани за изпълнение до 2020 г.</w:t>
            </w:r>
            <w:r w:rsidR="00DE2BE6" w:rsidRPr="00B87054">
              <w:rPr>
                <w:rFonts w:eastAsia="Times New Roman"/>
                <w:szCs w:val="24"/>
                <w:lang w:eastAsia="en-US"/>
              </w:rPr>
              <w:t>,</w:t>
            </w:r>
            <w:r w:rsidRPr="00B87054">
              <w:rPr>
                <w:rFonts w:eastAsia="Times New Roman"/>
                <w:lang w:eastAsia="en-US"/>
              </w:rPr>
              <w:t xml:space="preserve"> </w:t>
            </w:r>
            <w:r w:rsidRPr="00B87054">
              <w:rPr>
                <w:rFonts w:eastAsia="Times New Roman"/>
                <w:szCs w:val="24"/>
                <w:lang w:eastAsia="en-US"/>
              </w:rPr>
              <w:t>чрез финансиране на мерки, заложени в приоритетна ос 3.</w:t>
            </w:r>
          </w:p>
          <w:p w14:paraId="5A4E5D45" w14:textId="77777777" w:rsidR="0075777B" w:rsidRPr="00B87054" w:rsidRDefault="0075777B" w:rsidP="002E16FF">
            <w:pPr>
              <w:spacing w:before="0" w:after="0"/>
              <w:rPr>
                <w:rFonts w:eastAsia="Times New Roman"/>
                <w:szCs w:val="24"/>
                <w:lang w:eastAsia="en-US"/>
              </w:rPr>
            </w:pPr>
          </w:p>
          <w:p w14:paraId="0B5D0D64" w14:textId="77777777" w:rsidR="009B1DAD" w:rsidRPr="00B87054" w:rsidRDefault="009B1DAD" w:rsidP="002E16FF">
            <w:pPr>
              <w:spacing w:before="0" w:after="0"/>
              <w:rPr>
                <w:rFonts w:eastAsia="Times New Roman"/>
                <w:i/>
                <w:szCs w:val="24"/>
                <w:lang w:eastAsia="en-US"/>
              </w:rPr>
            </w:pPr>
            <w:r w:rsidRPr="00B87054">
              <w:rPr>
                <w:rFonts w:eastAsia="Times New Roman"/>
                <w:i/>
                <w:szCs w:val="24"/>
                <w:lang w:eastAsia="en-US"/>
              </w:rPr>
              <w:t>Цел 1: Пълно прилагане на директивите за птиците и местообитанията</w:t>
            </w:r>
          </w:p>
          <w:p w14:paraId="0BD76955" w14:textId="77777777" w:rsidR="009B1DAD" w:rsidRPr="00B87054" w:rsidRDefault="009B1DAD" w:rsidP="00735856">
            <w:pPr>
              <w:numPr>
                <w:ilvl w:val="2"/>
                <w:numId w:val="34"/>
              </w:numPr>
              <w:tabs>
                <w:tab w:val="num" w:pos="3317"/>
              </w:tabs>
              <w:spacing w:before="0" w:after="0"/>
              <w:rPr>
                <w:rFonts w:eastAsia="Times New Roman"/>
                <w:szCs w:val="24"/>
                <w:lang w:eastAsia="en-US"/>
              </w:rPr>
            </w:pPr>
            <w:r w:rsidRPr="00B87054">
              <w:rPr>
                <w:rFonts w:eastAsia="Times New Roman"/>
                <w:szCs w:val="24"/>
                <w:lang w:eastAsia="en-US"/>
              </w:rPr>
              <w:t>Мерки по ОПОС</w:t>
            </w:r>
            <w:r w:rsidR="00E94C59" w:rsidRPr="00B87054">
              <w:rPr>
                <w:rFonts w:eastAsia="Times New Roman"/>
                <w:szCs w:val="24"/>
                <w:lang w:eastAsia="en-US"/>
              </w:rPr>
              <w:t xml:space="preserve"> 2014-2020 г.</w:t>
            </w:r>
            <w:r w:rsidRPr="00B87054">
              <w:rPr>
                <w:rFonts w:eastAsia="Times New Roman"/>
                <w:szCs w:val="24"/>
                <w:lang w:eastAsia="en-US"/>
              </w:rPr>
              <w:t>, насочени към завършване изграждането на мрежата Натура 2000 и предприемане на мерки за нейното добро управление</w:t>
            </w:r>
            <w:r w:rsidR="00DE2BE6" w:rsidRPr="00B87054">
              <w:rPr>
                <w:rFonts w:eastAsia="Times New Roman"/>
                <w:szCs w:val="24"/>
                <w:lang w:eastAsia="en-US"/>
              </w:rPr>
              <w:t xml:space="preserve"> – </w:t>
            </w:r>
            <w:r w:rsidRPr="00B87054">
              <w:rPr>
                <w:rFonts w:eastAsia="Times New Roman"/>
                <w:szCs w:val="24"/>
                <w:lang w:eastAsia="en-US"/>
              </w:rPr>
              <w:t>в изпълнение на дейности 1(а), 1(в) и 1(г) от Стратегията.</w:t>
            </w:r>
          </w:p>
          <w:p w14:paraId="61F0979A" w14:textId="77777777" w:rsidR="009B1DAD" w:rsidRPr="00B87054" w:rsidRDefault="009B1DAD" w:rsidP="00735856">
            <w:pPr>
              <w:numPr>
                <w:ilvl w:val="2"/>
                <w:numId w:val="34"/>
              </w:numPr>
              <w:tabs>
                <w:tab w:val="num" w:pos="3317"/>
              </w:tabs>
              <w:spacing w:before="0" w:after="0"/>
              <w:rPr>
                <w:rFonts w:eastAsia="Times New Roman"/>
                <w:szCs w:val="24"/>
                <w:lang w:eastAsia="en-US"/>
              </w:rPr>
            </w:pPr>
            <w:r w:rsidRPr="00B87054">
              <w:rPr>
                <w:rFonts w:eastAsia="Times New Roman"/>
                <w:szCs w:val="24"/>
                <w:lang w:eastAsia="en-US"/>
              </w:rPr>
              <w:t>Мерки по ОПОС</w:t>
            </w:r>
            <w:r w:rsidR="00E94C59" w:rsidRPr="00B87054">
              <w:rPr>
                <w:rFonts w:eastAsia="Times New Roman"/>
                <w:szCs w:val="24"/>
                <w:lang w:eastAsia="en-US"/>
              </w:rPr>
              <w:t xml:space="preserve"> 2014-2020 г.</w:t>
            </w:r>
            <w:r w:rsidRPr="00B87054">
              <w:rPr>
                <w:rFonts w:eastAsia="Times New Roman"/>
                <w:szCs w:val="24"/>
                <w:lang w:eastAsia="en-US"/>
              </w:rPr>
              <w:t>, насочени към повишаване информираността и участието на заинтересовани страни в изпълнение на Националната информационна и комуникационна стратегия за мрежата Н</w:t>
            </w:r>
            <w:r w:rsidR="00A25179" w:rsidRPr="00B87054">
              <w:rPr>
                <w:rFonts w:eastAsia="Times New Roman"/>
                <w:szCs w:val="24"/>
                <w:lang w:eastAsia="en-US"/>
              </w:rPr>
              <w:t>атура</w:t>
            </w:r>
            <w:r w:rsidRPr="00B87054">
              <w:rPr>
                <w:rFonts w:eastAsia="Times New Roman"/>
                <w:szCs w:val="24"/>
                <w:lang w:eastAsia="en-US"/>
              </w:rPr>
              <w:t xml:space="preserve"> 2000 (2014 – 2023 г.) </w:t>
            </w:r>
            <w:r w:rsidR="00DE2BE6" w:rsidRPr="00B87054">
              <w:rPr>
                <w:rFonts w:eastAsia="Times New Roman"/>
                <w:szCs w:val="24"/>
                <w:lang w:eastAsia="en-US"/>
              </w:rPr>
              <w:t xml:space="preserve">– </w:t>
            </w:r>
            <w:r w:rsidRPr="00B87054">
              <w:rPr>
                <w:rFonts w:eastAsia="Times New Roman"/>
                <w:szCs w:val="24"/>
                <w:lang w:eastAsia="en-US"/>
              </w:rPr>
              <w:t>в изпълнение на дейност 3 от Стратегията.</w:t>
            </w:r>
          </w:p>
          <w:p w14:paraId="65F4D1D9" w14:textId="77777777" w:rsidR="009B1DAD" w:rsidRPr="00B87054" w:rsidRDefault="009B1DAD" w:rsidP="00735856">
            <w:pPr>
              <w:numPr>
                <w:ilvl w:val="2"/>
                <w:numId w:val="34"/>
              </w:numPr>
              <w:tabs>
                <w:tab w:val="num" w:pos="3317"/>
              </w:tabs>
              <w:spacing w:before="0" w:after="0"/>
              <w:rPr>
                <w:rFonts w:eastAsia="Times New Roman"/>
                <w:szCs w:val="24"/>
                <w:lang w:eastAsia="en-US"/>
              </w:rPr>
            </w:pPr>
            <w:r w:rsidRPr="00B87054">
              <w:rPr>
                <w:rFonts w:eastAsia="Times New Roman"/>
                <w:szCs w:val="24"/>
                <w:lang w:eastAsia="en-US"/>
              </w:rPr>
              <w:t xml:space="preserve">Мерки за изпълнение на задълженията по мониторинг и докладване за мрежата Натура 2000 </w:t>
            </w:r>
            <w:r w:rsidR="00DE2BE6" w:rsidRPr="00B87054">
              <w:rPr>
                <w:rFonts w:eastAsia="Times New Roman"/>
                <w:szCs w:val="24"/>
                <w:lang w:eastAsia="en-US"/>
              </w:rPr>
              <w:t>съобразно</w:t>
            </w:r>
            <w:r w:rsidRPr="00B87054">
              <w:rPr>
                <w:rFonts w:eastAsia="Times New Roman"/>
                <w:szCs w:val="24"/>
                <w:lang w:eastAsia="en-US"/>
              </w:rPr>
              <w:t xml:space="preserve"> изискванията на ЕК </w:t>
            </w:r>
            <w:r w:rsidR="00DE2BE6" w:rsidRPr="00B87054">
              <w:rPr>
                <w:rFonts w:eastAsia="Times New Roman"/>
                <w:szCs w:val="24"/>
                <w:lang w:eastAsia="en-US"/>
              </w:rPr>
              <w:t xml:space="preserve">– </w:t>
            </w:r>
            <w:r w:rsidRPr="00B87054">
              <w:rPr>
                <w:rFonts w:eastAsia="Times New Roman"/>
                <w:szCs w:val="24"/>
                <w:lang w:eastAsia="en-US"/>
              </w:rPr>
              <w:t xml:space="preserve">в изпълнение на дейност 4 от Стратегията. </w:t>
            </w:r>
          </w:p>
          <w:p w14:paraId="7C23690A" w14:textId="77777777" w:rsidR="0075777B" w:rsidRPr="00B87054" w:rsidRDefault="0075777B" w:rsidP="0075777B">
            <w:pPr>
              <w:tabs>
                <w:tab w:val="num" w:pos="3317"/>
              </w:tabs>
              <w:spacing w:before="0" w:after="0"/>
              <w:ind w:left="567"/>
              <w:rPr>
                <w:rFonts w:eastAsia="Times New Roman"/>
                <w:szCs w:val="24"/>
                <w:lang w:eastAsia="en-US"/>
              </w:rPr>
            </w:pPr>
          </w:p>
          <w:p w14:paraId="7581A475" w14:textId="77777777" w:rsidR="009B1DAD" w:rsidRPr="00B87054" w:rsidRDefault="009B1DAD" w:rsidP="002E16FF">
            <w:pPr>
              <w:spacing w:before="0" w:after="0"/>
              <w:rPr>
                <w:rFonts w:eastAsia="Times New Roman"/>
                <w:i/>
                <w:szCs w:val="24"/>
                <w:lang w:eastAsia="en-US"/>
              </w:rPr>
            </w:pPr>
            <w:r w:rsidRPr="00B87054">
              <w:rPr>
                <w:rFonts w:eastAsia="Times New Roman"/>
                <w:i/>
                <w:szCs w:val="24"/>
                <w:lang w:eastAsia="en-US"/>
              </w:rPr>
              <w:t xml:space="preserve">Цел 2: Поддържане и възстановяване на екосистемите и техните услуги </w:t>
            </w:r>
          </w:p>
          <w:p w14:paraId="098F1837" w14:textId="77777777" w:rsidR="00E94C59" w:rsidRPr="00B87054" w:rsidRDefault="009F33E6" w:rsidP="00735856">
            <w:pPr>
              <w:numPr>
                <w:ilvl w:val="2"/>
                <w:numId w:val="34"/>
              </w:numPr>
              <w:spacing w:before="0" w:after="0"/>
              <w:rPr>
                <w:rFonts w:eastAsia="Times New Roman"/>
                <w:szCs w:val="24"/>
                <w:lang w:eastAsia="en-US"/>
              </w:rPr>
            </w:pPr>
            <w:r w:rsidRPr="00B87054">
              <w:rPr>
                <w:rFonts w:eastAsia="Times New Roman"/>
                <w:szCs w:val="24"/>
                <w:lang w:eastAsia="en-US"/>
              </w:rPr>
              <w:t xml:space="preserve">Мерки по ОПОС, насочени към разширяване на познанията за екосистемите и техните услуги </w:t>
            </w:r>
            <w:r w:rsidR="00FF4A7E" w:rsidRPr="00B87054">
              <w:rPr>
                <w:rFonts w:eastAsia="Times New Roman"/>
                <w:szCs w:val="24"/>
                <w:lang w:eastAsia="en-US"/>
              </w:rPr>
              <w:t xml:space="preserve">– </w:t>
            </w:r>
            <w:r w:rsidRPr="00B87054">
              <w:rPr>
                <w:rFonts w:eastAsia="Times New Roman"/>
                <w:szCs w:val="24"/>
                <w:lang w:eastAsia="en-US"/>
              </w:rPr>
              <w:t>в изпълнение на дейност 5 от Стратегията, чрез оценка на екосистемите и състоянието им, оценка на екосистемните услуги в мрежата Натура 2000. Предвидено е извършване на  оценка на икономическата им стойност, разработване на програма за мониторинг на състоянието на екосистемите и критерии за приоритизация и последващо докладване към ЕК</w:t>
            </w:r>
            <w:r w:rsidR="00E94C59" w:rsidRPr="00B87054">
              <w:rPr>
                <w:rFonts w:eastAsia="Times New Roman"/>
                <w:szCs w:val="24"/>
                <w:lang w:eastAsia="en-US"/>
              </w:rPr>
              <w:t xml:space="preserve">. </w:t>
            </w:r>
          </w:p>
          <w:p w14:paraId="51A0A542" w14:textId="77777777" w:rsidR="009B1DAD" w:rsidRPr="00B87054" w:rsidRDefault="009B1DAD" w:rsidP="002E16FF">
            <w:pPr>
              <w:spacing w:before="0" w:after="0"/>
              <w:rPr>
                <w:rFonts w:eastAsia="Times New Roman"/>
                <w:lang w:eastAsia="en-US"/>
              </w:rPr>
            </w:pPr>
            <w:r w:rsidRPr="00B87054">
              <w:rPr>
                <w:rFonts w:eastAsia="Times New Roman"/>
                <w:lang w:eastAsia="en-US"/>
              </w:rPr>
              <w:t xml:space="preserve">Приносът на ОП „Околна среда 2014-2020 г.“ ще </w:t>
            </w:r>
            <w:r w:rsidR="00FF4A7E" w:rsidRPr="00B87054">
              <w:rPr>
                <w:rFonts w:eastAsia="Times New Roman"/>
                <w:lang w:eastAsia="en-US"/>
              </w:rPr>
              <w:t xml:space="preserve">бъде </w:t>
            </w:r>
            <w:r w:rsidRPr="00B87054">
              <w:rPr>
                <w:rFonts w:eastAsia="Times New Roman"/>
                <w:lang w:eastAsia="en-US"/>
              </w:rPr>
              <w:t>приоритетно насочен към опазване и поддържане на екосистеми, попадащи в обхвата на мрежата Натура 2000, както и към подобряване на знанията за екосистемните услуги.</w:t>
            </w:r>
          </w:p>
          <w:p w14:paraId="1AF0C66C" w14:textId="77777777" w:rsidR="00011E3F" w:rsidRPr="00B87054" w:rsidRDefault="00011E3F" w:rsidP="002E16FF">
            <w:pPr>
              <w:spacing w:before="0" w:after="0"/>
              <w:rPr>
                <w:rFonts w:eastAsia="Times New Roman"/>
                <w:lang w:eastAsia="en-US"/>
              </w:rPr>
            </w:pPr>
          </w:p>
          <w:p w14:paraId="22DB427D" w14:textId="77777777" w:rsidR="00255FD9" w:rsidRDefault="009B1DAD" w:rsidP="00735856">
            <w:pPr>
              <w:numPr>
                <w:ilvl w:val="3"/>
                <w:numId w:val="34"/>
              </w:numPr>
              <w:tabs>
                <w:tab w:val="num" w:pos="540"/>
              </w:tabs>
              <w:spacing w:before="0" w:after="0"/>
              <w:ind w:left="540" w:hanging="540"/>
              <w:rPr>
                <w:ins w:id="7" w:author="Author"/>
                <w:rFonts w:eastAsia="Times New Roman"/>
                <w:szCs w:val="24"/>
                <w:lang w:eastAsia="en-US"/>
              </w:rPr>
            </w:pPr>
            <w:r w:rsidRPr="00B87054">
              <w:rPr>
                <w:rFonts w:eastAsia="Times New Roman"/>
                <w:szCs w:val="24"/>
                <w:lang w:eastAsia="en-US"/>
              </w:rPr>
              <w:t xml:space="preserve">Мерки по ОПОС </w:t>
            </w:r>
            <w:r w:rsidR="00DA4F71" w:rsidRPr="00B87054">
              <w:rPr>
                <w:rFonts w:eastAsia="Times New Roman"/>
                <w:szCs w:val="24"/>
                <w:lang w:eastAsia="en-US"/>
              </w:rPr>
              <w:t xml:space="preserve">в рамките на мрежата Натура 2000 </w:t>
            </w:r>
            <w:r w:rsidRPr="00B87054">
              <w:rPr>
                <w:rFonts w:eastAsia="Times New Roman"/>
                <w:szCs w:val="24"/>
                <w:lang w:eastAsia="en-US"/>
              </w:rPr>
              <w:t>за определяне на приоритети за възстановяване и поощряване използването на зелена инфраструктура</w:t>
            </w:r>
            <w:r w:rsidR="00FF4A7E" w:rsidRPr="00B87054">
              <w:rPr>
                <w:rFonts w:eastAsia="Times New Roman"/>
                <w:szCs w:val="24"/>
                <w:lang w:eastAsia="en-US"/>
              </w:rPr>
              <w:t xml:space="preserve"> – </w:t>
            </w:r>
            <w:r w:rsidRPr="00B87054">
              <w:rPr>
                <w:rFonts w:eastAsia="Times New Roman"/>
                <w:szCs w:val="24"/>
                <w:lang w:eastAsia="en-US"/>
              </w:rPr>
              <w:t>в изпълнение на дейност 6 от Стратегията.</w:t>
            </w:r>
          </w:p>
          <w:p w14:paraId="21F8D0DD" w14:textId="66C4B186" w:rsidR="009B1DAD" w:rsidRDefault="009B1DAD" w:rsidP="00255FD9">
            <w:pPr>
              <w:spacing w:before="0" w:after="0"/>
              <w:ind w:left="540"/>
              <w:rPr>
                <w:ins w:id="8" w:author="Author"/>
                <w:rFonts w:eastAsia="Times New Roman"/>
                <w:szCs w:val="24"/>
                <w:lang w:eastAsia="en-US"/>
              </w:rPr>
            </w:pPr>
            <w:r w:rsidRPr="00B87054">
              <w:rPr>
                <w:rFonts w:eastAsia="Times New Roman"/>
                <w:szCs w:val="24"/>
                <w:lang w:eastAsia="en-US"/>
              </w:rPr>
              <w:t xml:space="preserve"> </w:t>
            </w:r>
          </w:p>
          <w:p w14:paraId="77D767E5" w14:textId="7E1ED7D0" w:rsidR="00255FD9" w:rsidRDefault="00255FD9" w:rsidP="00255FD9">
            <w:pPr>
              <w:tabs>
                <w:tab w:val="num" w:pos="850"/>
              </w:tabs>
              <w:spacing w:before="0" w:after="0"/>
              <w:rPr>
                <w:ins w:id="9" w:author="Author"/>
                <w:rFonts w:eastAsia="Times New Roman"/>
                <w:szCs w:val="24"/>
                <w:lang w:eastAsia="en-US"/>
              </w:rPr>
            </w:pPr>
            <w:ins w:id="10" w:author="Author">
              <w:r>
                <w:rPr>
                  <w:rFonts w:eastAsia="Times New Roman"/>
                  <w:szCs w:val="24"/>
                  <w:lang w:eastAsia="en-US"/>
                </w:rPr>
                <w:t>ОП „Околна среда 2014-2020 г.“ ще допринесе за следните цели на ниво ЕС, планирани за изпълнение до 2030 г., чрез финансиране на мерки, заложени в приоритетна ос 3.</w:t>
              </w:r>
            </w:ins>
          </w:p>
          <w:p w14:paraId="004A3948" w14:textId="77777777" w:rsidR="00255FD9" w:rsidRDefault="00255FD9" w:rsidP="00255FD9">
            <w:pPr>
              <w:tabs>
                <w:tab w:val="num" w:pos="850"/>
              </w:tabs>
              <w:spacing w:before="0" w:after="0"/>
              <w:rPr>
                <w:ins w:id="11" w:author="Author"/>
                <w:rFonts w:eastAsia="Times New Roman"/>
                <w:szCs w:val="24"/>
                <w:lang w:eastAsia="en-US"/>
              </w:rPr>
            </w:pPr>
          </w:p>
          <w:p w14:paraId="78D687F0" w14:textId="3B8088BD" w:rsidR="00255FD9" w:rsidRDefault="00255FD9" w:rsidP="00255FD9">
            <w:pPr>
              <w:tabs>
                <w:tab w:val="num" w:pos="850"/>
              </w:tabs>
              <w:spacing w:before="0" w:after="0"/>
              <w:rPr>
                <w:ins w:id="12" w:author="Author"/>
                <w:rFonts w:eastAsia="Times New Roman"/>
                <w:szCs w:val="24"/>
                <w:lang w:eastAsia="en-US"/>
              </w:rPr>
            </w:pPr>
            <w:ins w:id="13" w:author="Author">
              <w:r w:rsidRPr="00255FD9">
                <w:rPr>
                  <w:rFonts w:eastAsia="Times New Roman"/>
                  <w:i/>
                  <w:iCs/>
                  <w:szCs w:val="24"/>
                  <w:lang w:eastAsia="en-US"/>
                </w:rPr>
                <w:t>Ключов ангажимент</w:t>
              </w:r>
              <w:r>
                <w:rPr>
                  <w:rFonts w:eastAsia="Times New Roman"/>
                  <w:szCs w:val="24"/>
                  <w:lang w:eastAsia="en-US"/>
                </w:rPr>
                <w:t xml:space="preserve"> „Засаждане на три милиарда нови дървета в ЕС при пълно зачитане на екологичните принципи“ по Втори стълб: Възстановяване на природата в ЕС.</w:t>
              </w:r>
            </w:ins>
          </w:p>
          <w:p w14:paraId="5929EB63" w14:textId="5837EB5D" w:rsidR="00255FD9" w:rsidRDefault="00255FD9" w:rsidP="00DF44D1">
            <w:pPr>
              <w:tabs>
                <w:tab w:val="left" w:pos="597"/>
              </w:tabs>
              <w:spacing w:before="0" w:after="0"/>
              <w:rPr>
                <w:ins w:id="14" w:author="Author"/>
                <w:rFonts w:eastAsia="Times New Roman"/>
                <w:szCs w:val="24"/>
                <w:lang w:eastAsia="en-US"/>
              </w:rPr>
            </w:pPr>
            <w:ins w:id="15" w:author="Author">
              <w:r>
                <w:rPr>
                  <w:rFonts w:eastAsia="Times New Roman"/>
                  <w:sz w:val="36"/>
                  <w:szCs w:val="36"/>
                  <w:lang w:eastAsia="en-US"/>
                </w:rPr>
                <w:t>•</w:t>
              </w:r>
              <w:r>
                <w:rPr>
                  <w:rFonts w:eastAsia="Times New Roman"/>
                  <w:szCs w:val="24"/>
                  <w:lang w:eastAsia="en-US"/>
                </w:rPr>
                <w:t xml:space="preserve">     Мерки за прилагане на лесовъдски практики и залесяване в и извън мрежата Натура 2000 </w:t>
              </w:r>
            </w:ins>
          </w:p>
          <w:p w14:paraId="61716787" w14:textId="77777777" w:rsidR="002E16FF" w:rsidRPr="00B87054" w:rsidRDefault="002E16FF" w:rsidP="00255FD9">
            <w:pPr>
              <w:tabs>
                <w:tab w:val="num" w:pos="850"/>
              </w:tabs>
              <w:spacing w:before="0" w:after="0"/>
              <w:rPr>
                <w:rFonts w:eastAsia="Times New Roman"/>
                <w:szCs w:val="24"/>
                <w:lang w:eastAsia="en-US"/>
              </w:rPr>
            </w:pPr>
          </w:p>
          <w:p w14:paraId="569D9D8D" w14:textId="77777777" w:rsidR="009B1DAD" w:rsidRPr="00B87054" w:rsidRDefault="009B1DAD" w:rsidP="002E16FF">
            <w:pPr>
              <w:spacing w:before="0" w:after="0"/>
              <w:rPr>
                <w:rFonts w:eastAsia="Times New Roman"/>
                <w:b/>
                <w:i/>
                <w:szCs w:val="24"/>
                <w:lang w:eastAsia="en-US"/>
              </w:rPr>
            </w:pPr>
            <w:r w:rsidRPr="00B87054">
              <w:rPr>
                <w:rFonts w:eastAsia="Times New Roman"/>
                <w:b/>
                <w:i/>
                <w:szCs w:val="24"/>
                <w:lang w:eastAsia="en-US"/>
              </w:rPr>
              <w:t>Стратегия на ЕС за Дунавския регион</w:t>
            </w:r>
          </w:p>
          <w:p w14:paraId="77B21F8F" w14:textId="77777777" w:rsidR="0075777B" w:rsidRPr="00B87054" w:rsidRDefault="0075777B" w:rsidP="002E16FF">
            <w:pPr>
              <w:spacing w:before="0" w:after="0"/>
              <w:rPr>
                <w:rFonts w:eastAsia="Times New Roman"/>
                <w:b/>
                <w:i/>
                <w:szCs w:val="24"/>
                <w:lang w:eastAsia="en-US"/>
              </w:rPr>
            </w:pPr>
          </w:p>
          <w:p w14:paraId="07719C07"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ОП „Околна среда 2014-2020 г.“ ще допринесе за изпълнението на цели от приоритетните области на стълб 2 „Опазване на околната среда в региона на река Дунав“, планирани за изпълнение до 2020 г.</w:t>
            </w:r>
            <w:r w:rsidR="00FF4A7E" w:rsidRPr="00B87054">
              <w:rPr>
                <w:rFonts w:eastAsia="Times New Roman"/>
                <w:szCs w:val="24"/>
                <w:lang w:eastAsia="en-US"/>
              </w:rPr>
              <w:t xml:space="preserve"> –</w:t>
            </w:r>
            <w:r w:rsidRPr="00B87054">
              <w:rPr>
                <w:rFonts w:eastAsia="Times New Roman"/>
                <w:lang w:eastAsia="en-US"/>
              </w:rPr>
              <w:t xml:space="preserve"> </w:t>
            </w:r>
            <w:r w:rsidRPr="00B87054">
              <w:rPr>
                <w:rFonts w:eastAsia="Times New Roman"/>
                <w:szCs w:val="24"/>
                <w:lang w:eastAsia="en-US"/>
              </w:rPr>
              <w:t>чрез финансиране на мерки, заложени в приоритетни оси 1</w:t>
            </w:r>
            <w:r w:rsidR="000F22C2" w:rsidRPr="00B87054">
              <w:rPr>
                <w:rFonts w:eastAsia="Times New Roman"/>
                <w:szCs w:val="24"/>
                <w:lang w:eastAsia="en-US"/>
              </w:rPr>
              <w:t>,</w:t>
            </w:r>
            <w:r w:rsidRPr="00B87054">
              <w:rPr>
                <w:rFonts w:eastAsia="Times New Roman"/>
                <w:szCs w:val="24"/>
                <w:lang w:eastAsia="en-US"/>
              </w:rPr>
              <w:t xml:space="preserve"> 3</w:t>
            </w:r>
            <w:r w:rsidR="001850FC" w:rsidRPr="00B87054">
              <w:rPr>
                <w:rFonts w:eastAsia="Times New Roman"/>
                <w:szCs w:val="24"/>
                <w:lang w:eastAsia="en-US"/>
              </w:rPr>
              <w:t xml:space="preserve">, </w:t>
            </w:r>
            <w:r w:rsidR="000F22C2" w:rsidRPr="00B87054">
              <w:rPr>
                <w:rFonts w:eastAsia="Times New Roman"/>
                <w:szCs w:val="24"/>
                <w:lang w:eastAsia="en-US"/>
              </w:rPr>
              <w:t>4</w:t>
            </w:r>
            <w:r w:rsidR="001850FC" w:rsidRPr="00B87054">
              <w:rPr>
                <w:rFonts w:eastAsia="Times New Roman"/>
                <w:szCs w:val="24"/>
                <w:lang w:eastAsia="en-US"/>
              </w:rPr>
              <w:t xml:space="preserve"> и 5</w:t>
            </w:r>
            <w:r w:rsidRPr="00B87054">
              <w:rPr>
                <w:rFonts w:eastAsia="Times New Roman"/>
                <w:szCs w:val="24"/>
                <w:lang w:eastAsia="en-US"/>
              </w:rPr>
              <w:t xml:space="preserve"> на програмата.</w:t>
            </w:r>
          </w:p>
          <w:p w14:paraId="2C7B5B63" w14:textId="77777777" w:rsidR="0075777B" w:rsidRPr="00B87054" w:rsidRDefault="0075777B" w:rsidP="002E16FF">
            <w:pPr>
              <w:spacing w:before="0" w:after="0"/>
              <w:rPr>
                <w:rFonts w:eastAsia="Times New Roman"/>
                <w:szCs w:val="24"/>
                <w:lang w:eastAsia="en-US"/>
              </w:rPr>
            </w:pPr>
          </w:p>
          <w:p w14:paraId="136DAA34" w14:textId="77777777" w:rsidR="009B1DAD" w:rsidRPr="00B87054" w:rsidRDefault="009B1DAD" w:rsidP="002E16FF">
            <w:pPr>
              <w:spacing w:before="0" w:after="0"/>
              <w:rPr>
                <w:rFonts w:eastAsia="Times New Roman"/>
                <w:i/>
                <w:szCs w:val="24"/>
                <w:lang w:eastAsia="en-US"/>
              </w:rPr>
            </w:pPr>
            <w:r w:rsidRPr="00B87054">
              <w:rPr>
                <w:rFonts w:eastAsia="Times New Roman"/>
                <w:i/>
                <w:szCs w:val="24"/>
                <w:lang w:eastAsia="en-US"/>
              </w:rPr>
              <w:t>Приоритетна област 1: „Възстановяване и поддържане на качеството на водите”</w:t>
            </w:r>
          </w:p>
          <w:p w14:paraId="71273A12"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ОП „Околна среда 2014-2020 г.“ ще допринесе за изпълнението на целите от тази област чрез финансиране на мерки в приоритетна ос 1 в съгласуваност с мерките, заложени в ПУРБ и в обхвата на програмата.</w:t>
            </w:r>
          </w:p>
          <w:p w14:paraId="08EBB2B0" w14:textId="77777777" w:rsidR="0075777B" w:rsidRPr="00B87054" w:rsidRDefault="0075777B" w:rsidP="002E16FF">
            <w:pPr>
              <w:spacing w:before="0" w:after="0"/>
              <w:rPr>
                <w:rFonts w:eastAsia="Times New Roman"/>
                <w:szCs w:val="24"/>
                <w:lang w:eastAsia="en-US"/>
              </w:rPr>
            </w:pPr>
          </w:p>
          <w:p w14:paraId="5532BE03" w14:textId="77777777" w:rsidR="009B1DAD" w:rsidRPr="00B87054" w:rsidRDefault="009B1DAD" w:rsidP="002E16FF">
            <w:pPr>
              <w:spacing w:before="0" w:after="0"/>
              <w:rPr>
                <w:rFonts w:eastAsia="Times New Roman"/>
                <w:i/>
                <w:szCs w:val="24"/>
                <w:lang w:eastAsia="en-US"/>
              </w:rPr>
            </w:pPr>
            <w:r w:rsidRPr="00B87054">
              <w:rPr>
                <w:rFonts w:eastAsia="Times New Roman"/>
                <w:i/>
                <w:szCs w:val="24"/>
                <w:lang w:eastAsia="en-US"/>
              </w:rPr>
              <w:t>Приоритетна област 2: „</w:t>
            </w:r>
            <w:r w:rsidRPr="00B87054">
              <w:rPr>
                <w:rFonts w:eastAsia="Times New Roman"/>
                <w:i/>
                <w:lang w:eastAsia="en-US"/>
              </w:rPr>
              <w:t>Управление на рисковете за околната среда</w:t>
            </w:r>
            <w:r w:rsidRPr="00B87054">
              <w:rPr>
                <w:rFonts w:eastAsia="Times New Roman"/>
                <w:i/>
                <w:szCs w:val="24"/>
                <w:lang w:eastAsia="en-US"/>
              </w:rPr>
              <w:t>”</w:t>
            </w:r>
          </w:p>
          <w:p w14:paraId="16B05C26"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ОП „Околна среда 2014-2020 г.“ ще допринесе за изпълнението на целите от тази област чрез финансиране на мерки в приоритетна ос</w:t>
            </w:r>
            <w:r w:rsidR="00FF4A7E" w:rsidRPr="00B87054">
              <w:rPr>
                <w:rFonts w:eastAsia="Times New Roman"/>
                <w:szCs w:val="24"/>
                <w:lang w:eastAsia="en-US"/>
              </w:rPr>
              <w:t xml:space="preserve"> </w:t>
            </w:r>
            <w:r w:rsidR="00996059" w:rsidRPr="00B87054">
              <w:rPr>
                <w:rFonts w:eastAsia="Times New Roman"/>
                <w:szCs w:val="24"/>
                <w:lang w:eastAsia="en-US"/>
              </w:rPr>
              <w:t>4</w:t>
            </w:r>
            <w:r w:rsidRPr="00B87054">
              <w:rPr>
                <w:rFonts w:eastAsia="Times New Roman"/>
                <w:szCs w:val="24"/>
                <w:lang w:eastAsia="en-US"/>
              </w:rPr>
              <w:t xml:space="preserve"> в съгласуваност с мерките, заложени в ПУРН и в обхвата на програмата.</w:t>
            </w:r>
          </w:p>
          <w:p w14:paraId="06CBD63B" w14:textId="77777777" w:rsidR="0075777B" w:rsidRPr="00B87054" w:rsidRDefault="0075777B" w:rsidP="002E16FF">
            <w:pPr>
              <w:spacing w:before="0" w:after="0"/>
              <w:rPr>
                <w:rFonts w:eastAsia="Times New Roman"/>
                <w:szCs w:val="24"/>
                <w:lang w:eastAsia="en-US"/>
              </w:rPr>
            </w:pPr>
          </w:p>
          <w:p w14:paraId="54E6404B" w14:textId="77777777" w:rsidR="00390EF5" w:rsidRPr="00B87054" w:rsidRDefault="009B1DAD" w:rsidP="002E16FF">
            <w:pPr>
              <w:spacing w:before="0" w:after="0"/>
              <w:rPr>
                <w:rFonts w:eastAsia="Times New Roman"/>
                <w:i/>
                <w:szCs w:val="24"/>
                <w:lang w:eastAsia="en-US"/>
              </w:rPr>
            </w:pPr>
            <w:r w:rsidRPr="00B87054">
              <w:rPr>
                <w:rFonts w:eastAsia="Times New Roman"/>
                <w:i/>
                <w:szCs w:val="24"/>
                <w:lang w:eastAsia="en-US"/>
              </w:rPr>
              <w:t>Приоритетна област 3: „</w:t>
            </w:r>
            <w:r w:rsidRPr="00B87054">
              <w:rPr>
                <w:rFonts w:eastAsia="Times New Roman"/>
                <w:i/>
                <w:lang w:eastAsia="en-US"/>
              </w:rPr>
              <w:t>Запазване на биоразнообразието, заобикалящата среда и качеството на въздуха и почвите</w:t>
            </w:r>
            <w:r w:rsidR="00892229" w:rsidRPr="00B87054">
              <w:rPr>
                <w:rFonts w:eastAsia="Times New Roman"/>
                <w:i/>
                <w:lang w:eastAsia="en-US"/>
              </w:rPr>
              <w:t>“</w:t>
            </w:r>
          </w:p>
          <w:p w14:paraId="203D5331" w14:textId="77777777" w:rsidR="009B1DAD" w:rsidRPr="00B87054" w:rsidRDefault="009B1DAD" w:rsidP="002E16FF">
            <w:pPr>
              <w:spacing w:before="0" w:after="0"/>
              <w:rPr>
                <w:rFonts w:eastAsia="Times New Roman"/>
                <w:bCs/>
                <w:szCs w:val="24"/>
                <w:lang w:eastAsia="en-US"/>
              </w:rPr>
            </w:pPr>
            <w:r w:rsidRPr="00B87054">
              <w:rPr>
                <w:rFonts w:eastAsia="Times New Roman"/>
                <w:szCs w:val="24"/>
                <w:lang w:eastAsia="en-US"/>
              </w:rPr>
              <w:t xml:space="preserve">ОП „Околна среда 2014-2020 г.“ ще допринесе за изпълнението на целите от тази област чрез финансиране на мерки </w:t>
            </w:r>
            <w:r w:rsidR="002C514E" w:rsidRPr="00B87054">
              <w:rPr>
                <w:rFonts w:eastAsia="Times New Roman"/>
                <w:szCs w:val="24"/>
                <w:lang w:eastAsia="en-US"/>
              </w:rPr>
              <w:t>по</w:t>
            </w:r>
            <w:r w:rsidRPr="00B87054">
              <w:rPr>
                <w:rFonts w:eastAsia="Times New Roman"/>
                <w:szCs w:val="24"/>
                <w:lang w:eastAsia="en-US"/>
              </w:rPr>
              <w:t xml:space="preserve"> приоритетна ос 3, съгласно </w:t>
            </w:r>
            <w:r w:rsidR="00996059" w:rsidRPr="00B87054">
              <w:rPr>
                <w:rFonts w:eastAsia="Times New Roman"/>
                <w:szCs w:val="24"/>
                <w:lang w:eastAsia="en-US"/>
              </w:rPr>
              <w:t>НПРД</w:t>
            </w:r>
            <w:r w:rsidR="00FB0ADF" w:rsidRPr="00B87054">
              <w:rPr>
                <w:rFonts w:eastAsia="Times New Roman"/>
                <w:bCs/>
                <w:szCs w:val="24"/>
                <w:lang w:eastAsia="en-US"/>
              </w:rPr>
              <w:t xml:space="preserve">, както и чрез изпълнение на мерки за намаляване замърсяването на въздуха по </w:t>
            </w:r>
            <w:r w:rsidR="00996059" w:rsidRPr="00B87054">
              <w:rPr>
                <w:rFonts w:eastAsia="Times New Roman"/>
                <w:bCs/>
                <w:szCs w:val="24"/>
                <w:lang w:eastAsia="en-US"/>
              </w:rPr>
              <w:t>приоритетна ос 5</w:t>
            </w:r>
            <w:r w:rsidR="00FB0ADF" w:rsidRPr="00B87054">
              <w:rPr>
                <w:rFonts w:eastAsia="Times New Roman"/>
                <w:bCs/>
                <w:szCs w:val="24"/>
                <w:lang w:eastAsia="en-US"/>
              </w:rPr>
              <w:t>.</w:t>
            </w:r>
          </w:p>
          <w:p w14:paraId="6BAD3F63" w14:textId="77777777" w:rsidR="002E16FF" w:rsidRPr="00B87054" w:rsidRDefault="002E16FF" w:rsidP="002E16FF">
            <w:pPr>
              <w:spacing w:before="0" w:after="0"/>
              <w:rPr>
                <w:rFonts w:eastAsia="Times New Roman"/>
                <w:bCs/>
                <w:szCs w:val="24"/>
                <w:lang w:eastAsia="en-US"/>
              </w:rPr>
            </w:pPr>
          </w:p>
          <w:p w14:paraId="7065A8D5" w14:textId="77777777" w:rsidR="009B1DAD" w:rsidRPr="00B87054" w:rsidRDefault="009B1DAD" w:rsidP="002E16FF">
            <w:pPr>
              <w:spacing w:before="0" w:after="0"/>
              <w:rPr>
                <w:rFonts w:eastAsia="Times New Roman"/>
                <w:b/>
                <w:szCs w:val="24"/>
                <w:lang w:eastAsia="en-US"/>
              </w:rPr>
            </w:pPr>
            <w:r w:rsidRPr="00B87054">
              <w:rPr>
                <w:rFonts w:eastAsia="Times New Roman"/>
                <w:b/>
                <w:szCs w:val="24"/>
                <w:lang w:eastAsia="en-US"/>
              </w:rPr>
              <w:t xml:space="preserve">ОП „Околна среда 2014 – 2020 г.“ и Стратегия на ЕС за адаптация към изменението на климата </w:t>
            </w:r>
          </w:p>
          <w:p w14:paraId="070AD491" w14:textId="77777777" w:rsidR="0075777B" w:rsidRPr="00B87054" w:rsidRDefault="0075777B" w:rsidP="002E16FF">
            <w:pPr>
              <w:spacing w:before="0" w:after="0"/>
              <w:rPr>
                <w:rFonts w:eastAsia="Times New Roman"/>
                <w:b/>
                <w:szCs w:val="24"/>
                <w:lang w:eastAsia="en-US"/>
              </w:rPr>
            </w:pPr>
          </w:p>
          <w:p w14:paraId="4589626B"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 xml:space="preserve">Общата цел на </w:t>
            </w:r>
            <w:r w:rsidR="00AC72ED" w:rsidRPr="00B87054">
              <w:rPr>
                <w:rFonts w:eastAsia="Times New Roman"/>
                <w:szCs w:val="24"/>
                <w:lang w:eastAsia="en-US"/>
              </w:rPr>
              <w:t>С</w:t>
            </w:r>
            <w:r w:rsidRPr="00B87054">
              <w:rPr>
                <w:rFonts w:eastAsia="Times New Roman"/>
                <w:szCs w:val="24"/>
                <w:lang w:eastAsia="en-US"/>
              </w:rPr>
              <w:t xml:space="preserve">тратегията за адаптация на ЕС е да допринесе за повишаване устойчивостта на Европа спрямо изменението на климата. Това означава повишаване на степента на готовност и способност да се реагира на последиците от изменението на климата на местно, регионално, национално и европейско равнище, разработване на съгласуван подход и подобряване на координацията. </w:t>
            </w:r>
          </w:p>
          <w:p w14:paraId="42916F00" w14:textId="77777777" w:rsidR="005E665C" w:rsidRPr="00B87054" w:rsidRDefault="005E665C" w:rsidP="002E16FF">
            <w:pPr>
              <w:spacing w:before="0" w:after="0"/>
              <w:rPr>
                <w:rFonts w:eastAsia="Times New Roman"/>
                <w:szCs w:val="24"/>
                <w:lang w:eastAsia="en-US"/>
              </w:rPr>
            </w:pPr>
          </w:p>
          <w:p w14:paraId="605C1B74" w14:textId="77777777" w:rsidR="009B1DAD" w:rsidRPr="00B87054" w:rsidRDefault="00894DC7" w:rsidP="002E16FF">
            <w:pPr>
              <w:spacing w:before="0" w:after="0"/>
              <w:rPr>
                <w:rFonts w:eastAsia="Times New Roman"/>
                <w:szCs w:val="24"/>
                <w:lang w:eastAsia="en-US"/>
              </w:rPr>
            </w:pPr>
            <w:r w:rsidRPr="00B87054">
              <w:rPr>
                <w:rFonts w:eastAsia="Times New Roman"/>
                <w:szCs w:val="24"/>
                <w:lang w:eastAsia="en-US"/>
              </w:rPr>
              <w:t xml:space="preserve">Разработен е </w:t>
            </w:r>
            <w:r w:rsidR="009B1DAD" w:rsidRPr="00B87054">
              <w:rPr>
                <w:rFonts w:eastAsia="Times New Roman"/>
                <w:szCs w:val="24"/>
                <w:lang w:eastAsia="en-US"/>
              </w:rPr>
              <w:t xml:space="preserve">рамков документ, в който на базата на климатични модели и сценарии за България </w:t>
            </w:r>
            <w:r w:rsidRPr="00B87054">
              <w:rPr>
                <w:rFonts w:eastAsia="Times New Roman"/>
                <w:szCs w:val="24"/>
                <w:lang w:eastAsia="en-US"/>
              </w:rPr>
              <w:t>е</w:t>
            </w:r>
            <w:r w:rsidR="009B1DAD" w:rsidRPr="00B87054">
              <w:rPr>
                <w:rFonts w:eastAsia="Times New Roman"/>
                <w:szCs w:val="24"/>
                <w:lang w:eastAsia="en-US"/>
              </w:rPr>
              <w:t xml:space="preserve"> направена оценка на риска </w:t>
            </w:r>
            <w:r w:rsidR="00B05F5E" w:rsidRPr="00B87054">
              <w:rPr>
                <w:rFonts w:eastAsia="Times New Roman"/>
                <w:szCs w:val="24"/>
                <w:lang w:eastAsia="en-US"/>
              </w:rPr>
              <w:t xml:space="preserve">и уязвимостта по сектори </w:t>
            </w:r>
            <w:r w:rsidR="009B1DAD" w:rsidRPr="00B87054">
              <w:rPr>
                <w:rFonts w:eastAsia="Times New Roman"/>
                <w:szCs w:val="24"/>
                <w:lang w:eastAsia="en-US"/>
              </w:rPr>
              <w:t xml:space="preserve">от най-характерните </w:t>
            </w:r>
            <w:r w:rsidRPr="00B87054">
              <w:rPr>
                <w:rFonts w:eastAsia="Times New Roman"/>
                <w:szCs w:val="24"/>
                <w:lang w:eastAsia="en-US"/>
              </w:rPr>
              <w:t>в страната</w:t>
            </w:r>
            <w:r w:rsidR="009B1DAD" w:rsidRPr="00B87054">
              <w:rPr>
                <w:rFonts w:eastAsia="Times New Roman"/>
                <w:szCs w:val="24"/>
                <w:lang w:eastAsia="en-US"/>
              </w:rPr>
              <w:t xml:space="preserve"> природни бедствия</w:t>
            </w:r>
            <w:r w:rsidR="00B05F5E" w:rsidRPr="00B87054">
              <w:rPr>
                <w:rFonts w:eastAsia="Times New Roman"/>
                <w:szCs w:val="24"/>
                <w:lang w:eastAsia="en-US"/>
              </w:rPr>
              <w:t>, свързани с климатичните промени</w:t>
            </w:r>
            <w:r w:rsidR="009B1DAD" w:rsidRPr="00B87054">
              <w:rPr>
                <w:rFonts w:eastAsia="Times New Roman"/>
                <w:szCs w:val="24"/>
                <w:lang w:eastAsia="en-US"/>
              </w:rPr>
              <w:t xml:space="preserve">. Документът е основа за изготвяне на Националната стратегия за адаптация (НСА), която ще направлява и улесни процеса на адаптация към промените в климата в България. НСА ще представлява основен план за действие срещу влиянието на климатичните промени, имащ за цел да отговори на съществуващата и засилващата се уязвимост на страната ни </w:t>
            </w:r>
            <w:r w:rsidR="00AC72ED" w:rsidRPr="00B87054">
              <w:rPr>
                <w:rFonts w:eastAsia="Times New Roman"/>
                <w:szCs w:val="24"/>
                <w:lang w:eastAsia="en-US"/>
              </w:rPr>
              <w:t xml:space="preserve">към </w:t>
            </w:r>
            <w:r w:rsidR="009B1DAD" w:rsidRPr="00B87054">
              <w:rPr>
                <w:rFonts w:eastAsia="Times New Roman"/>
                <w:szCs w:val="24"/>
                <w:lang w:eastAsia="en-US"/>
              </w:rPr>
              <w:t xml:space="preserve">последиците от изменението на климата. </w:t>
            </w:r>
          </w:p>
          <w:p w14:paraId="489623C8" w14:textId="77777777" w:rsidR="005E665C" w:rsidRPr="00B87054" w:rsidRDefault="005E665C" w:rsidP="002E16FF">
            <w:pPr>
              <w:spacing w:before="0" w:after="0"/>
              <w:rPr>
                <w:rFonts w:eastAsia="Times New Roman"/>
                <w:szCs w:val="24"/>
                <w:lang w:eastAsia="en-US"/>
              </w:rPr>
            </w:pPr>
          </w:p>
          <w:p w14:paraId="42E7860C"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ОП „Околна среда 2014-2020 г.“ ще допринесе за изпълнението на целите на Стратегията на ЕС за адаптация към изменението на климата с изпълнение на мерки по приоритетни</w:t>
            </w:r>
            <w:r w:rsidR="000F22C2" w:rsidRPr="00B87054">
              <w:rPr>
                <w:rFonts w:eastAsia="Times New Roman"/>
                <w:szCs w:val="24"/>
                <w:lang w:eastAsia="en-US"/>
              </w:rPr>
              <w:t>те</w:t>
            </w:r>
            <w:r w:rsidRPr="00B87054">
              <w:rPr>
                <w:rFonts w:eastAsia="Times New Roman"/>
                <w:szCs w:val="24"/>
                <w:lang w:eastAsia="en-US"/>
              </w:rPr>
              <w:t xml:space="preserve"> оси</w:t>
            </w:r>
            <w:r w:rsidR="00AC72ED" w:rsidRPr="00B87054">
              <w:rPr>
                <w:rFonts w:eastAsia="Times New Roman"/>
                <w:szCs w:val="24"/>
                <w:lang w:eastAsia="en-US"/>
              </w:rPr>
              <w:t xml:space="preserve"> – </w:t>
            </w:r>
            <w:r w:rsidRPr="00B87054">
              <w:rPr>
                <w:rFonts w:eastAsia="Times New Roman"/>
                <w:szCs w:val="24"/>
                <w:lang w:eastAsia="en-US"/>
              </w:rPr>
              <w:t>например чрез планиране, проектиране и изграждане на Национал</w:t>
            </w:r>
            <w:r w:rsidR="00DF3B28" w:rsidRPr="00B87054">
              <w:rPr>
                <w:rFonts w:eastAsia="Times New Roman"/>
                <w:szCs w:val="24"/>
                <w:lang w:eastAsia="en-US"/>
              </w:rPr>
              <w:t>на</w:t>
            </w:r>
            <w:r w:rsidRPr="00B87054">
              <w:rPr>
                <w:rFonts w:eastAsia="Times New Roman"/>
                <w:szCs w:val="24"/>
                <w:lang w:eastAsia="en-US"/>
              </w:rPr>
              <w:t xml:space="preserve"> </w:t>
            </w:r>
            <w:r w:rsidR="00DF3B28" w:rsidRPr="00B87054">
              <w:rPr>
                <w:rFonts w:eastAsia="Times New Roman"/>
                <w:szCs w:val="24"/>
                <w:lang w:eastAsia="en-US"/>
              </w:rPr>
              <w:t xml:space="preserve">система </w:t>
            </w:r>
            <w:r w:rsidRPr="00B87054">
              <w:rPr>
                <w:rFonts w:eastAsia="Times New Roman"/>
                <w:szCs w:val="24"/>
                <w:lang w:eastAsia="en-US"/>
              </w:rPr>
              <w:t>за управление на водите в реално време</w:t>
            </w:r>
            <w:r w:rsidR="0046368A" w:rsidRPr="00B87054">
              <w:rPr>
                <w:rFonts w:eastAsia="Times New Roman"/>
                <w:szCs w:val="24"/>
                <w:lang w:eastAsia="en-US"/>
              </w:rPr>
              <w:t xml:space="preserve"> и </w:t>
            </w:r>
            <w:r w:rsidR="00D108AA" w:rsidRPr="00B87054">
              <w:rPr>
                <w:szCs w:val="24"/>
              </w:rPr>
              <w:t>въвеждане на решения за превенция и управление на риска от наводнения, насочени към укрепване на бреговете, вкл. екосистемно базирани решения</w:t>
            </w:r>
            <w:r w:rsidRPr="00B87054">
              <w:rPr>
                <w:rFonts w:eastAsia="Times New Roman"/>
                <w:szCs w:val="24"/>
                <w:lang w:eastAsia="en-US"/>
              </w:rPr>
              <w:t>.</w:t>
            </w:r>
            <w:r w:rsidR="00567E54" w:rsidRPr="00B87054">
              <w:rPr>
                <w:rFonts w:eastAsia="Times New Roman"/>
                <w:szCs w:val="24"/>
                <w:lang w:eastAsia="en-US"/>
              </w:rPr>
              <w:t xml:space="preserve"> В допълнение</w:t>
            </w:r>
            <w:r w:rsidR="00FE1682" w:rsidRPr="00B87054">
              <w:rPr>
                <w:rFonts w:eastAsia="Times New Roman"/>
                <w:szCs w:val="24"/>
                <w:lang w:eastAsia="en-US"/>
              </w:rPr>
              <w:t>,</w:t>
            </w:r>
            <w:r w:rsidR="00567E54" w:rsidRPr="00B87054">
              <w:rPr>
                <w:rFonts w:eastAsia="Times New Roman"/>
                <w:szCs w:val="24"/>
                <w:lang w:eastAsia="en-US"/>
              </w:rPr>
              <w:t xml:space="preserve"> </w:t>
            </w:r>
            <w:r w:rsidR="00FE1682" w:rsidRPr="00B87054">
              <w:rPr>
                <w:rFonts w:eastAsia="Times New Roman"/>
                <w:szCs w:val="24"/>
                <w:lang w:eastAsia="en-US"/>
              </w:rPr>
              <w:t xml:space="preserve">изпълнението </w:t>
            </w:r>
            <w:r w:rsidR="00567E54" w:rsidRPr="00B87054">
              <w:rPr>
                <w:rFonts w:eastAsia="Times New Roman"/>
                <w:szCs w:val="24"/>
                <w:lang w:eastAsia="en-US"/>
              </w:rPr>
              <w:t>на мерки по приоритетна ос 4 ще допринесе за подобряване на сътрудничеството между държавите</w:t>
            </w:r>
            <w:r w:rsidR="00892229" w:rsidRPr="00B87054">
              <w:rPr>
                <w:rFonts w:eastAsia="Times New Roman"/>
                <w:szCs w:val="24"/>
                <w:lang w:eastAsia="en-US"/>
              </w:rPr>
              <w:t>-</w:t>
            </w:r>
            <w:r w:rsidR="00567E54" w:rsidRPr="00B87054">
              <w:rPr>
                <w:rFonts w:eastAsia="Times New Roman"/>
                <w:szCs w:val="24"/>
                <w:lang w:eastAsia="en-US"/>
              </w:rPr>
              <w:t xml:space="preserve"> членки</w:t>
            </w:r>
            <w:r w:rsidR="00FE1682" w:rsidRPr="00B87054">
              <w:rPr>
                <w:rFonts w:eastAsia="Times New Roman"/>
                <w:szCs w:val="24"/>
                <w:lang w:eastAsia="en-US"/>
              </w:rPr>
              <w:t xml:space="preserve"> на ЕС</w:t>
            </w:r>
            <w:r w:rsidR="00567E54" w:rsidRPr="00B87054">
              <w:rPr>
                <w:rFonts w:eastAsia="Times New Roman"/>
                <w:szCs w:val="24"/>
                <w:lang w:eastAsia="en-US"/>
              </w:rPr>
              <w:t xml:space="preserve"> и за улесняване </w:t>
            </w:r>
            <w:r w:rsidR="00FE1682" w:rsidRPr="00B87054">
              <w:rPr>
                <w:rFonts w:eastAsia="Times New Roman"/>
                <w:szCs w:val="24"/>
                <w:lang w:eastAsia="en-US"/>
              </w:rPr>
              <w:t xml:space="preserve">на </w:t>
            </w:r>
            <w:r w:rsidR="00567E54" w:rsidRPr="00B87054">
              <w:rPr>
                <w:rFonts w:eastAsia="Times New Roman"/>
                <w:szCs w:val="24"/>
                <w:lang w:eastAsia="en-US"/>
              </w:rPr>
              <w:t>координацията в областта на гражданската защита</w:t>
            </w:r>
            <w:r w:rsidR="00FE1682" w:rsidRPr="00B87054">
              <w:rPr>
                <w:rFonts w:eastAsia="Times New Roman"/>
                <w:szCs w:val="24"/>
                <w:lang w:eastAsia="en-US"/>
              </w:rPr>
              <w:t>,</w:t>
            </w:r>
            <w:r w:rsidR="00567E54" w:rsidRPr="00B87054">
              <w:rPr>
                <w:rFonts w:eastAsia="Times New Roman"/>
                <w:szCs w:val="24"/>
                <w:lang w:eastAsia="en-US"/>
              </w:rPr>
              <w:t xml:space="preserve"> с цел подобряване ефективността на системите за превенция, готовност и реагиране при природни и причинени от човека бедствия съгл</w:t>
            </w:r>
            <w:r w:rsidR="00FE1682" w:rsidRPr="00B87054">
              <w:rPr>
                <w:rFonts w:eastAsia="Times New Roman"/>
                <w:szCs w:val="24"/>
                <w:lang w:eastAsia="en-US"/>
              </w:rPr>
              <w:t>асно</w:t>
            </w:r>
            <w:r w:rsidR="00567E54" w:rsidRPr="00B87054">
              <w:rPr>
                <w:rFonts w:eastAsia="Times New Roman"/>
                <w:szCs w:val="24"/>
                <w:lang w:eastAsia="en-US"/>
              </w:rPr>
              <w:t xml:space="preserve"> Решение 1313/2013/ЕС относно Механизъм за гражданска защита на Съюза. </w:t>
            </w:r>
            <w:r w:rsidR="00FE1682" w:rsidRPr="00B87054">
              <w:rPr>
                <w:rFonts w:eastAsia="Times New Roman"/>
                <w:szCs w:val="24"/>
                <w:lang w:eastAsia="en-US"/>
              </w:rPr>
              <w:t>П</w:t>
            </w:r>
            <w:r w:rsidR="00567E54" w:rsidRPr="00B87054">
              <w:rPr>
                <w:rFonts w:eastAsia="Times New Roman"/>
                <w:szCs w:val="24"/>
                <w:lang w:eastAsia="en-US"/>
              </w:rPr>
              <w:t>одкрепените мерки ще допълват специфични мерки в идентифицираните области за действие, свързани с подобряване в краткосрочен план на превенцията на бедствията</w:t>
            </w:r>
            <w:r w:rsidR="00647F94" w:rsidRPr="00B87054">
              <w:rPr>
                <w:rFonts w:eastAsia="Times New Roman"/>
                <w:szCs w:val="24"/>
                <w:lang w:eastAsia="en-US"/>
              </w:rPr>
              <w:t xml:space="preserve">, </w:t>
            </w:r>
            <w:r w:rsidR="00567E54" w:rsidRPr="00B87054">
              <w:rPr>
                <w:rFonts w:eastAsia="Times New Roman"/>
                <w:szCs w:val="24"/>
                <w:lang w:eastAsia="en-US"/>
              </w:rPr>
              <w:t xml:space="preserve">заложен в </w:t>
            </w:r>
            <w:r w:rsidR="00567E54" w:rsidRPr="00B87054">
              <w:rPr>
                <w:rFonts w:eastAsia="Times New Roman"/>
                <w:szCs w:val="24"/>
                <w:lang w:eastAsia="en-US"/>
              </w:rPr>
              <w:lastRenderedPageBreak/>
              <w:t>Съобщение на Комисията (СОМ (2009) 82) относно подхода на Общността за превенция на природните и причинените от човека бедствия.</w:t>
            </w:r>
          </w:p>
          <w:p w14:paraId="470E64C2" w14:textId="77777777" w:rsidR="005E665C" w:rsidRPr="00B87054" w:rsidRDefault="005E665C" w:rsidP="002E16FF">
            <w:pPr>
              <w:spacing w:before="0" w:after="0"/>
              <w:rPr>
                <w:rFonts w:eastAsia="Times New Roman"/>
                <w:szCs w:val="24"/>
                <w:lang w:eastAsia="en-US"/>
              </w:rPr>
            </w:pPr>
          </w:p>
          <w:p w14:paraId="0E3C3D9F" w14:textId="77777777" w:rsidR="008747E8" w:rsidRPr="00B87054" w:rsidRDefault="009B1DAD" w:rsidP="002E16FF">
            <w:pPr>
              <w:spacing w:before="0" w:after="0"/>
              <w:rPr>
                <w:rFonts w:eastAsia="Times New Roman"/>
                <w:szCs w:val="24"/>
                <w:lang w:eastAsia="en-US"/>
              </w:rPr>
            </w:pPr>
            <w:r w:rsidRPr="00B87054">
              <w:rPr>
                <w:rFonts w:eastAsia="Times New Roman"/>
                <w:szCs w:val="24"/>
                <w:lang w:eastAsia="en-US"/>
              </w:rPr>
              <w:t>Целите, свързани с адаптацията към климатичните промени</w:t>
            </w:r>
            <w:r w:rsidR="00FE1682" w:rsidRPr="00B87054">
              <w:rPr>
                <w:rFonts w:eastAsia="Times New Roman"/>
                <w:szCs w:val="24"/>
                <w:lang w:eastAsia="en-US"/>
              </w:rPr>
              <w:t>,</w:t>
            </w:r>
            <w:r w:rsidRPr="00B87054">
              <w:rPr>
                <w:rFonts w:eastAsia="Times New Roman"/>
                <w:szCs w:val="24"/>
                <w:lang w:eastAsia="en-US"/>
              </w:rPr>
              <w:t xml:space="preserve"> ще се адресират и чрез Насоките за интеграция </w:t>
            </w:r>
            <w:r w:rsidR="00FE1682" w:rsidRPr="00B87054">
              <w:rPr>
                <w:rFonts w:eastAsia="Times New Roman"/>
                <w:szCs w:val="24"/>
                <w:lang w:eastAsia="en-US"/>
              </w:rPr>
              <w:t>н</w:t>
            </w:r>
            <w:r w:rsidRPr="00B87054">
              <w:rPr>
                <w:rFonts w:eastAsia="Times New Roman"/>
                <w:szCs w:val="24"/>
                <w:lang w:eastAsia="en-US"/>
              </w:rPr>
              <w:t>а ПОС и ПИК.</w:t>
            </w:r>
          </w:p>
          <w:p w14:paraId="3814B9C1" w14:textId="77777777" w:rsidR="002E16FF" w:rsidRPr="00B87054" w:rsidRDefault="002E16FF" w:rsidP="002E16FF">
            <w:pPr>
              <w:spacing w:before="0" w:after="0"/>
              <w:rPr>
                <w:rFonts w:eastAsia="Times New Roman"/>
                <w:szCs w:val="24"/>
                <w:lang w:eastAsia="en-US"/>
              </w:rPr>
            </w:pPr>
          </w:p>
          <w:p w14:paraId="0E26F569" w14:textId="77777777" w:rsidR="009404DD" w:rsidRPr="00B87054" w:rsidRDefault="009404DD" w:rsidP="002E16FF">
            <w:pPr>
              <w:spacing w:before="0" w:after="0"/>
              <w:rPr>
                <w:rFonts w:eastAsia="Times New Roman"/>
                <w:b/>
                <w:szCs w:val="24"/>
                <w:lang w:eastAsia="en-US"/>
              </w:rPr>
            </w:pPr>
            <w:r w:rsidRPr="00B87054">
              <w:rPr>
                <w:rFonts w:eastAsia="Times New Roman"/>
                <w:b/>
                <w:szCs w:val="24"/>
                <w:lang w:eastAsia="en-US"/>
              </w:rPr>
              <w:t>ОП „Околна среда 2014 – 2020</w:t>
            </w:r>
            <w:r w:rsidR="00921599" w:rsidRPr="00B87054">
              <w:rPr>
                <w:rFonts w:eastAsia="Times New Roman"/>
                <w:b/>
                <w:szCs w:val="24"/>
                <w:lang w:eastAsia="en-US"/>
              </w:rPr>
              <w:t xml:space="preserve"> </w:t>
            </w:r>
            <w:r w:rsidRPr="00B87054">
              <w:rPr>
                <w:rFonts w:eastAsia="Times New Roman"/>
                <w:b/>
                <w:szCs w:val="24"/>
                <w:lang w:eastAsia="en-US"/>
              </w:rPr>
              <w:t xml:space="preserve">г.“ и </w:t>
            </w:r>
            <w:r w:rsidR="00921599" w:rsidRPr="00B87054">
              <w:rPr>
                <w:rFonts w:eastAsia="Times New Roman"/>
                <w:b/>
                <w:szCs w:val="24"/>
                <w:lang w:eastAsia="en-US"/>
              </w:rPr>
              <w:t xml:space="preserve">секторни </w:t>
            </w:r>
            <w:r w:rsidRPr="00B87054">
              <w:rPr>
                <w:rFonts w:eastAsia="Times New Roman"/>
                <w:b/>
                <w:szCs w:val="24"/>
                <w:lang w:eastAsia="en-US"/>
              </w:rPr>
              <w:t>стратегически документи на национално ниво</w:t>
            </w:r>
          </w:p>
          <w:p w14:paraId="07A17DE3" w14:textId="77777777" w:rsidR="002E16FF" w:rsidRPr="00B87054" w:rsidRDefault="002E16FF" w:rsidP="002E16FF">
            <w:pPr>
              <w:spacing w:before="0" w:after="0"/>
              <w:rPr>
                <w:rFonts w:eastAsia="Times New Roman"/>
                <w:b/>
                <w:szCs w:val="24"/>
                <w:lang w:eastAsia="en-US"/>
              </w:rPr>
            </w:pPr>
          </w:p>
          <w:p w14:paraId="59671E8B" w14:textId="77777777" w:rsidR="00C55923" w:rsidRPr="00B87054" w:rsidRDefault="00C55923" w:rsidP="002E16FF">
            <w:pPr>
              <w:spacing w:before="0" w:after="0"/>
              <w:rPr>
                <w:rFonts w:eastAsia="Times New Roman"/>
                <w:b/>
                <w:i/>
                <w:szCs w:val="24"/>
                <w:lang w:eastAsia="en-US"/>
              </w:rPr>
            </w:pPr>
            <w:r w:rsidRPr="00B87054">
              <w:rPr>
                <w:rFonts w:eastAsia="Times New Roman"/>
                <w:b/>
                <w:i/>
                <w:szCs w:val="24"/>
                <w:lang w:eastAsia="en-US"/>
              </w:rPr>
              <w:t>Национална стратегия за управление и развитие на водния сектор в Република България</w:t>
            </w:r>
          </w:p>
          <w:p w14:paraId="640B935C" w14:textId="77777777" w:rsidR="00195747" w:rsidRPr="00B87054" w:rsidRDefault="003E1D61" w:rsidP="002E16FF">
            <w:pPr>
              <w:spacing w:before="0" w:after="0"/>
              <w:rPr>
                <w:rFonts w:eastAsia="Times New Roman"/>
                <w:szCs w:val="24"/>
                <w:lang w:eastAsia="en-US"/>
              </w:rPr>
            </w:pPr>
            <w:r w:rsidRPr="00B87054">
              <w:rPr>
                <w:rFonts w:eastAsia="Times New Roman"/>
                <w:szCs w:val="24"/>
                <w:lang w:eastAsia="en-US"/>
              </w:rPr>
              <w:t>О</w:t>
            </w:r>
            <w:r w:rsidR="00421557" w:rsidRPr="00B87054">
              <w:rPr>
                <w:rFonts w:eastAsia="Times New Roman"/>
                <w:szCs w:val="24"/>
                <w:lang w:eastAsia="en-US"/>
              </w:rPr>
              <w:t>П</w:t>
            </w:r>
            <w:r w:rsidRPr="00B87054">
              <w:rPr>
                <w:rFonts w:eastAsia="Times New Roman"/>
                <w:szCs w:val="24"/>
                <w:lang w:eastAsia="en-US"/>
              </w:rPr>
              <w:t xml:space="preserve"> „Околна среда 2014-2020 г.“ ще бъде насочена към</w:t>
            </w:r>
            <w:r w:rsidR="00FB7D28" w:rsidRPr="00B87054">
              <w:rPr>
                <w:rFonts w:eastAsia="Times New Roman"/>
                <w:szCs w:val="24"/>
                <w:lang w:eastAsia="en-US"/>
              </w:rPr>
              <w:t xml:space="preserve"> изпълнение на целите на Националната стратегия за управление и развитие на водния сектор в Република България</w:t>
            </w:r>
            <w:r w:rsidR="001343C2" w:rsidRPr="00B87054">
              <w:rPr>
                <w:rFonts w:eastAsia="Times New Roman"/>
                <w:szCs w:val="24"/>
                <w:lang w:eastAsia="en-US"/>
              </w:rPr>
              <w:t xml:space="preserve">, а именно: </w:t>
            </w:r>
          </w:p>
          <w:p w14:paraId="2B211A99" w14:textId="77777777" w:rsidR="0075777B" w:rsidRPr="00B87054" w:rsidRDefault="0075777B" w:rsidP="002E16FF">
            <w:pPr>
              <w:spacing w:before="0" w:after="0"/>
              <w:rPr>
                <w:rFonts w:eastAsia="Times New Roman"/>
                <w:szCs w:val="24"/>
                <w:lang w:eastAsia="en-US"/>
              </w:rPr>
            </w:pPr>
          </w:p>
          <w:p w14:paraId="300621D2" w14:textId="77777777" w:rsidR="001B02BA" w:rsidRPr="00B87054" w:rsidRDefault="000F06C1" w:rsidP="002E16FF">
            <w:pPr>
              <w:spacing w:before="0" w:after="0"/>
              <w:rPr>
                <w:rFonts w:eastAsia="Times New Roman"/>
                <w:szCs w:val="24"/>
                <w:lang w:eastAsia="en-US"/>
              </w:rPr>
            </w:pPr>
            <w:r w:rsidRPr="00B87054">
              <w:rPr>
                <w:rFonts w:eastAsia="Times New Roman"/>
                <w:i/>
                <w:szCs w:val="24"/>
                <w:lang w:eastAsia="en-US"/>
              </w:rPr>
              <w:t xml:space="preserve">Цел 1: Гарантирано осигуряване на вода за населението и бизнеса в условията на промени на климата, водещи до засушаване </w:t>
            </w:r>
            <w:r w:rsidRPr="00B87054">
              <w:rPr>
                <w:rFonts w:eastAsia="Times New Roman"/>
                <w:szCs w:val="24"/>
                <w:lang w:eastAsia="en-US"/>
              </w:rPr>
              <w:t>и</w:t>
            </w:r>
            <w:r w:rsidRPr="00B87054">
              <w:rPr>
                <w:rFonts w:eastAsia="Times New Roman"/>
                <w:i/>
                <w:szCs w:val="24"/>
                <w:lang w:eastAsia="en-US"/>
              </w:rPr>
              <w:t xml:space="preserve"> цел 2: Запазване и подобряване на състоянието на повърхностните и подземните води</w:t>
            </w:r>
            <w:r w:rsidR="00195747" w:rsidRPr="00B87054">
              <w:rPr>
                <w:rFonts w:eastAsia="Times New Roman"/>
                <w:i/>
                <w:szCs w:val="24"/>
                <w:lang w:eastAsia="en-US"/>
              </w:rPr>
              <w:t xml:space="preserve"> - </w:t>
            </w:r>
            <w:r w:rsidRPr="00B87054">
              <w:rPr>
                <w:rFonts w:eastAsia="Times New Roman"/>
                <w:szCs w:val="24"/>
                <w:lang w:eastAsia="en-US"/>
              </w:rPr>
              <w:t>чрез финансиране на мерки по приоритетна ос 1 за изграждане на ВиК инфраструктура, както и за укрепване системата за мониторинг на водите. В допълнение</w:t>
            </w:r>
            <w:r w:rsidR="00892229" w:rsidRPr="00B87054">
              <w:rPr>
                <w:rFonts w:eastAsia="Times New Roman"/>
                <w:szCs w:val="24"/>
                <w:lang w:eastAsia="en-US"/>
              </w:rPr>
              <w:t>,</w:t>
            </w:r>
            <w:r w:rsidRPr="00B87054">
              <w:rPr>
                <w:rFonts w:eastAsia="Times New Roman"/>
                <w:szCs w:val="24"/>
                <w:lang w:eastAsia="en-US"/>
              </w:rPr>
              <w:t xml:space="preserve"> финансирането на мерките по приоритетна ос 4, свързани с превенция и управление на риска от наводнения, ще допринесе за постигане на </w:t>
            </w:r>
            <w:r w:rsidRPr="00B87054">
              <w:rPr>
                <w:rFonts w:eastAsia="Times New Roman"/>
                <w:i/>
                <w:szCs w:val="24"/>
                <w:lang w:eastAsia="en-US"/>
              </w:rPr>
              <w:t xml:space="preserve">цел 4. Намаляване на риска от щети при наводнения </w:t>
            </w:r>
            <w:r w:rsidRPr="00B87054">
              <w:rPr>
                <w:rFonts w:eastAsia="Times New Roman"/>
                <w:szCs w:val="24"/>
                <w:lang w:eastAsia="en-US"/>
              </w:rPr>
              <w:t>от Стратегията.</w:t>
            </w:r>
          </w:p>
          <w:p w14:paraId="764C3EA4" w14:textId="77777777" w:rsidR="002E16FF" w:rsidRPr="00B87054" w:rsidRDefault="002E16FF" w:rsidP="002E16FF">
            <w:pPr>
              <w:spacing w:before="0" w:after="0"/>
              <w:rPr>
                <w:rFonts w:eastAsia="Times New Roman"/>
                <w:szCs w:val="24"/>
                <w:lang w:eastAsia="en-US"/>
              </w:rPr>
            </w:pPr>
          </w:p>
          <w:p w14:paraId="660C131C" w14:textId="77777777" w:rsidR="00411044" w:rsidRPr="00B87054" w:rsidRDefault="00411044" w:rsidP="002E16FF">
            <w:pPr>
              <w:spacing w:before="0" w:after="0"/>
              <w:rPr>
                <w:rFonts w:eastAsia="Times New Roman"/>
                <w:b/>
                <w:i/>
                <w:szCs w:val="24"/>
                <w:lang w:eastAsia="en-US"/>
              </w:rPr>
            </w:pPr>
            <w:r w:rsidRPr="00B87054">
              <w:rPr>
                <w:rFonts w:eastAsia="Times New Roman"/>
                <w:b/>
                <w:i/>
                <w:szCs w:val="24"/>
                <w:lang w:eastAsia="en-US"/>
              </w:rPr>
              <w:t>Стратегия за развитие и управление на водоснабдяването и канализацията в Република България за периода 2014-2023 г.</w:t>
            </w:r>
            <w:r w:rsidR="003F6A33" w:rsidRPr="00B87054">
              <w:rPr>
                <w:rFonts w:eastAsia="Times New Roman"/>
                <w:b/>
                <w:i/>
                <w:szCs w:val="24"/>
                <w:lang w:eastAsia="en-US"/>
              </w:rPr>
              <w:t>,</w:t>
            </w:r>
            <w:r w:rsidRPr="00B87054">
              <w:rPr>
                <w:rFonts w:eastAsia="Times New Roman"/>
                <w:b/>
                <w:i/>
                <w:szCs w:val="24"/>
                <w:lang w:eastAsia="en-US"/>
              </w:rPr>
              <w:t xml:space="preserve"> </w:t>
            </w:r>
            <w:r w:rsidR="003F6A33" w:rsidRPr="00B87054">
              <w:rPr>
                <w:rFonts w:eastAsia="Times New Roman"/>
                <w:b/>
                <w:i/>
                <w:szCs w:val="24"/>
                <w:lang w:eastAsia="en-US"/>
              </w:rPr>
              <w:t xml:space="preserve">приета с </w:t>
            </w:r>
            <w:r w:rsidR="00892229" w:rsidRPr="00B87054">
              <w:rPr>
                <w:rFonts w:eastAsia="Times New Roman"/>
                <w:b/>
                <w:i/>
                <w:szCs w:val="24"/>
                <w:lang w:eastAsia="en-US"/>
              </w:rPr>
              <w:t>Р</w:t>
            </w:r>
            <w:r w:rsidR="003F6A33" w:rsidRPr="00B87054">
              <w:rPr>
                <w:rFonts w:eastAsia="Times New Roman"/>
                <w:b/>
                <w:i/>
                <w:szCs w:val="24"/>
                <w:lang w:eastAsia="en-US"/>
              </w:rPr>
              <w:t>ешение на Министерски</w:t>
            </w:r>
            <w:r w:rsidR="00892229" w:rsidRPr="00B87054">
              <w:rPr>
                <w:rFonts w:eastAsia="Times New Roman"/>
                <w:b/>
                <w:i/>
                <w:szCs w:val="24"/>
                <w:lang w:eastAsia="en-US"/>
              </w:rPr>
              <w:t>я</w:t>
            </w:r>
            <w:r w:rsidR="003F6A33" w:rsidRPr="00B87054">
              <w:rPr>
                <w:rFonts w:eastAsia="Times New Roman"/>
                <w:b/>
                <w:i/>
                <w:szCs w:val="24"/>
                <w:lang w:eastAsia="en-US"/>
              </w:rPr>
              <w:t xml:space="preserve"> съвет №</w:t>
            </w:r>
            <w:r w:rsidR="00371F1E" w:rsidRPr="00B87054">
              <w:rPr>
                <w:rFonts w:eastAsia="Times New Roman"/>
                <w:b/>
                <w:i/>
                <w:szCs w:val="24"/>
                <w:lang w:eastAsia="en-US"/>
              </w:rPr>
              <w:t xml:space="preserve"> </w:t>
            </w:r>
            <w:r w:rsidR="003F6A33" w:rsidRPr="00B87054">
              <w:rPr>
                <w:rFonts w:eastAsia="Times New Roman"/>
                <w:b/>
                <w:i/>
                <w:szCs w:val="24"/>
                <w:lang w:eastAsia="en-US"/>
              </w:rPr>
              <w:t>269 от 7 май 2014 г.</w:t>
            </w:r>
          </w:p>
          <w:p w14:paraId="78460AFC" w14:textId="77777777" w:rsidR="0075777B" w:rsidRPr="00B87054" w:rsidRDefault="0075777B" w:rsidP="002E16FF">
            <w:pPr>
              <w:spacing w:before="0" w:after="0"/>
              <w:rPr>
                <w:rFonts w:eastAsia="Times New Roman"/>
                <w:b/>
                <w:i/>
                <w:szCs w:val="24"/>
                <w:lang w:eastAsia="en-US"/>
              </w:rPr>
            </w:pPr>
          </w:p>
          <w:p w14:paraId="32206261" w14:textId="77777777" w:rsidR="00411044" w:rsidRPr="00B87054" w:rsidRDefault="00411044" w:rsidP="002E16FF">
            <w:pPr>
              <w:spacing w:before="0" w:after="0"/>
              <w:rPr>
                <w:rFonts w:eastAsia="Times New Roman"/>
                <w:szCs w:val="24"/>
                <w:lang w:eastAsia="en-US"/>
              </w:rPr>
            </w:pPr>
            <w:r w:rsidRPr="00B87054">
              <w:rPr>
                <w:rFonts w:eastAsia="Times New Roman"/>
                <w:szCs w:val="24"/>
                <w:lang w:eastAsia="en-US"/>
              </w:rPr>
              <w:t>О</w:t>
            </w:r>
            <w:r w:rsidR="00421557" w:rsidRPr="00B87054">
              <w:rPr>
                <w:rFonts w:eastAsia="Times New Roman"/>
                <w:szCs w:val="24"/>
                <w:lang w:eastAsia="en-US"/>
              </w:rPr>
              <w:t>П</w:t>
            </w:r>
            <w:r w:rsidRPr="00B87054">
              <w:rPr>
                <w:rFonts w:eastAsia="Times New Roman"/>
                <w:szCs w:val="24"/>
                <w:lang w:eastAsia="en-US"/>
              </w:rPr>
              <w:t xml:space="preserve"> „Околна среда 2014-2020 г.“ </w:t>
            </w:r>
            <w:r w:rsidR="00084488" w:rsidRPr="00B87054">
              <w:rPr>
                <w:rFonts w:eastAsia="Times New Roman"/>
                <w:szCs w:val="24"/>
                <w:lang w:eastAsia="en-US"/>
              </w:rPr>
              <w:t xml:space="preserve">се очаква да допринесе за </w:t>
            </w:r>
            <w:r w:rsidR="008736F1" w:rsidRPr="00B87054">
              <w:rPr>
                <w:rFonts w:eastAsia="Times New Roman"/>
                <w:szCs w:val="24"/>
                <w:lang w:eastAsia="en-US"/>
              </w:rPr>
              <w:t>изпълнение</w:t>
            </w:r>
            <w:r w:rsidR="00084488" w:rsidRPr="00B87054">
              <w:rPr>
                <w:rFonts w:eastAsia="Times New Roman"/>
                <w:szCs w:val="24"/>
                <w:lang w:eastAsia="en-US"/>
              </w:rPr>
              <w:t xml:space="preserve"> на</w:t>
            </w:r>
            <w:r w:rsidR="00BB6C08" w:rsidRPr="00B87054">
              <w:rPr>
                <w:rFonts w:eastAsia="Times New Roman"/>
                <w:szCs w:val="24"/>
                <w:lang w:eastAsia="en-US"/>
              </w:rPr>
              <w:t xml:space="preserve"> целите, залегнали в </w:t>
            </w:r>
            <w:r w:rsidRPr="00B87054">
              <w:rPr>
                <w:rFonts w:eastAsia="Times New Roman"/>
                <w:szCs w:val="24"/>
                <w:lang w:eastAsia="en-US"/>
              </w:rPr>
              <w:t>Стратегията за развитие и управление на водоснабдяването и канализацията на Република България за периода 2014-2023 г.</w:t>
            </w:r>
            <w:r w:rsidR="005E4267" w:rsidRPr="00B87054">
              <w:rPr>
                <w:rFonts w:eastAsia="Times New Roman"/>
                <w:szCs w:val="24"/>
                <w:lang w:eastAsia="en-US"/>
              </w:rPr>
              <w:t xml:space="preserve"> </w:t>
            </w:r>
          </w:p>
          <w:p w14:paraId="1F6AEE65" w14:textId="77777777" w:rsidR="00892229" w:rsidRPr="00B87054" w:rsidRDefault="00892229" w:rsidP="002E16FF">
            <w:pPr>
              <w:spacing w:before="0" w:after="0"/>
              <w:rPr>
                <w:rFonts w:eastAsia="Times New Roman"/>
                <w:szCs w:val="24"/>
                <w:lang w:eastAsia="en-US"/>
              </w:rPr>
            </w:pPr>
          </w:p>
          <w:p w14:paraId="64485349" w14:textId="77777777" w:rsidR="00EE3D16" w:rsidRPr="00B87054" w:rsidRDefault="00411044" w:rsidP="002E16FF">
            <w:pPr>
              <w:spacing w:before="0" w:after="0"/>
              <w:rPr>
                <w:rFonts w:eastAsia="Times New Roman"/>
                <w:szCs w:val="24"/>
                <w:lang w:eastAsia="en-US"/>
              </w:rPr>
            </w:pPr>
            <w:r w:rsidRPr="00B87054">
              <w:rPr>
                <w:rFonts w:eastAsia="Times New Roman"/>
                <w:szCs w:val="24"/>
                <w:lang w:eastAsia="en-US"/>
              </w:rPr>
              <w:t>Стратегическите цели и приоритети на отрасъл ВиК в Република България</w:t>
            </w:r>
            <w:r w:rsidR="00B87DE5" w:rsidRPr="00B87054">
              <w:rPr>
                <w:rFonts w:eastAsia="Times New Roman"/>
                <w:szCs w:val="24"/>
                <w:lang w:eastAsia="en-US"/>
              </w:rPr>
              <w:t>, залегнали в Стратегията,</w:t>
            </w:r>
            <w:r w:rsidRPr="00B87054">
              <w:rPr>
                <w:rFonts w:eastAsia="Times New Roman"/>
                <w:szCs w:val="24"/>
                <w:lang w:eastAsia="en-US"/>
              </w:rPr>
              <w:t xml:space="preserve"> са</w:t>
            </w:r>
            <w:r w:rsidR="00195747" w:rsidRPr="00B87054">
              <w:rPr>
                <w:rFonts w:eastAsia="Times New Roman"/>
                <w:szCs w:val="24"/>
                <w:lang w:eastAsia="en-US"/>
              </w:rPr>
              <w:t>:</w:t>
            </w:r>
            <w:r w:rsidRPr="00B87054">
              <w:rPr>
                <w:rFonts w:eastAsia="Times New Roman"/>
                <w:szCs w:val="24"/>
                <w:lang w:eastAsia="en-US"/>
              </w:rPr>
              <w:t xml:space="preserve"> 1) ВиК отрасълът да отговаря на националните/европейските изисквания; 2) ВиК отрасълът да е екологосъобразен, финансово и технически устойчив; 3) цените на ВиК услугите да са социално поносими за потребителите и 4) качеството на услугите и ефикасността на ВиК операторите да съответстват на добрите европейски практики.</w:t>
            </w:r>
          </w:p>
          <w:p w14:paraId="45AFF302" w14:textId="77777777" w:rsidR="002E16FF" w:rsidRPr="00B87054" w:rsidRDefault="002E16FF" w:rsidP="002E16FF">
            <w:pPr>
              <w:spacing w:before="0" w:after="0"/>
              <w:rPr>
                <w:rFonts w:eastAsia="Times New Roman"/>
                <w:szCs w:val="24"/>
                <w:lang w:eastAsia="en-US"/>
              </w:rPr>
            </w:pPr>
          </w:p>
          <w:p w14:paraId="0A0A6541" w14:textId="77777777" w:rsidR="00E73C34" w:rsidRPr="00B87054" w:rsidRDefault="00E73C34" w:rsidP="002E16FF">
            <w:pPr>
              <w:spacing w:before="0" w:after="0"/>
              <w:rPr>
                <w:rFonts w:eastAsia="Times New Roman"/>
                <w:b/>
                <w:i/>
                <w:szCs w:val="24"/>
                <w:lang w:eastAsia="en-US"/>
              </w:rPr>
            </w:pPr>
            <w:r w:rsidRPr="00B87054">
              <w:rPr>
                <w:rFonts w:eastAsia="Times New Roman"/>
                <w:b/>
                <w:i/>
                <w:szCs w:val="24"/>
                <w:lang w:eastAsia="en-US"/>
              </w:rPr>
              <w:t>Национална стратегия за Черно море</w:t>
            </w:r>
          </w:p>
          <w:p w14:paraId="4BDB13B4" w14:textId="77777777" w:rsidR="0075777B" w:rsidRPr="00B87054" w:rsidRDefault="0075777B" w:rsidP="002E16FF">
            <w:pPr>
              <w:spacing w:before="0" w:after="0"/>
              <w:rPr>
                <w:rFonts w:eastAsia="Times New Roman"/>
                <w:b/>
                <w:i/>
                <w:szCs w:val="24"/>
                <w:lang w:eastAsia="en-US"/>
              </w:rPr>
            </w:pPr>
          </w:p>
          <w:p w14:paraId="2E8FB6DC" w14:textId="77777777" w:rsidR="00E73C34" w:rsidRPr="00B87054" w:rsidRDefault="00E73C34" w:rsidP="002E16FF">
            <w:pPr>
              <w:spacing w:before="0" w:after="0"/>
              <w:rPr>
                <w:rFonts w:eastAsia="Times New Roman"/>
                <w:szCs w:val="24"/>
                <w:lang w:eastAsia="en-US"/>
              </w:rPr>
            </w:pPr>
            <w:r w:rsidRPr="00B87054">
              <w:rPr>
                <w:rFonts w:eastAsia="Times New Roman"/>
                <w:szCs w:val="24"/>
                <w:lang w:eastAsia="en-US"/>
              </w:rPr>
              <w:t xml:space="preserve">България </w:t>
            </w:r>
            <w:r w:rsidR="004B5D33" w:rsidRPr="00B87054">
              <w:rPr>
                <w:rFonts w:eastAsia="Times New Roman"/>
                <w:szCs w:val="24"/>
                <w:lang w:eastAsia="en-US"/>
              </w:rPr>
              <w:t>предвижда</w:t>
            </w:r>
            <w:r w:rsidRPr="00B87054">
              <w:rPr>
                <w:rFonts w:eastAsia="Times New Roman"/>
                <w:szCs w:val="24"/>
                <w:lang w:eastAsia="en-US"/>
              </w:rPr>
              <w:t xml:space="preserve"> изготвяне</w:t>
            </w:r>
            <w:r w:rsidR="004B5D33" w:rsidRPr="00B87054">
              <w:rPr>
                <w:rFonts w:eastAsia="Times New Roman"/>
                <w:szCs w:val="24"/>
                <w:lang w:eastAsia="en-US"/>
              </w:rPr>
              <w:t>то</w:t>
            </w:r>
            <w:r w:rsidRPr="00B87054">
              <w:rPr>
                <w:rFonts w:eastAsia="Times New Roman"/>
                <w:szCs w:val="24"/>
                <w:lang w:eastAsia="en-US"/>
              </w:rPr>
              <w:t xml:space="preserve"> на национална стратегия за Черно море с цел осигуряване на последователен подход по морските въпроси, подобряване на координацията между политиките, свързани с морето (сини сектори), както и за консолидиране на различните източници на финансиране</w:t>
            </w:r>
            <w:r w:rsidR="004B5D33" w:rsidRPr="00B87054">
              <w:rPr>
                <w:rFonts w:eastAsia="Times New Roman"/>
                <w:szCs w:val="24"/>
                <w:lang w:eastAsia="en-US"/>
              </w:rPr>
              <w:t>,</w:t>
            </w:r>
            <w:r w:rsidRPr="00B87054">
              <w:rPr>
                <w:rFonts w:eastAsia="Times New Roman"/>
                <w:szCs w:val="24"/>
                <w:lang w:eastAsia="en-US"/>
              </w:rPr>
              <w:t xml:space="preserve"> в съответствие с изискванията на Рамковата директива за морска стратегия на ЕС (</w:t>
            </w:r>
            <w:r w:rsidR="00195747" w:rsidRPr="00B87054">
              <w:rPr>
                <w:rFonts w:eastAsia="Times New Roman"/>
                <w:szCs w:val="24"/>
                <w:lang w:eastAsia="en-US"/>
              </w:rPr>
              <w:t>РДМС</w:t>
            </w:r>
            <w:r w:rsidRPr="00B87054">
              <w:rPr>
                <w:rFonts w:eastAsia="Times New Roman"/>
                <w:szCs w:val="24"/>
                <w:lang w:eastAsia="en-US"/>
              </w:rPr>
              <w:t>), интегрираната морска политика на ЕС (</w:t>
            </w:r>
            <w:r w:rsidR="00195747" w:rsidRPr="00B87054">
              <w:rPr>
                <w:rFonts w:eastAsia="Times New Roman"/>
                <w:szCs w:val="24"/>
                <w:lang w:eastAsia="en-US"/>
              </w:rPr>
              <w:t>ИМП</w:t>
            </w:r>
            <w:r w:rsidRPr="00B87054">
              <w:rPr>
                <w:rFonts w:eastAsia="Times New Roman"/>
                <w:szCs w:val="24"/>
                <w:lang w:eastAsia="en-US"/>
              </w:rPr>
              <w:t xml:space="preserve">) и нейните инструменти. </w:t>
            </w:r>
          </w:p>
          <w:p w14:paraId="5A66E0EC" w14:textId="77777777" w:rsidR="00E73C34" w:rsidRPr="00B87054" w:rsidRDefault="00E73C34" w:rsidP="002E16FF">
            <w:pPr>
              <w:spacing w:before="0" w:after="0"/>
              <w:rPr>
                <w:rFonts w:eastAsia="Times New Roman"/>
                <w:szCs w:val="24"/>
                <w:lang w:eastAsia="en-US"/>
              </w:rPr>
            </w:pPr>
            <w:r w:rsidRPr="00B87054">
              <w:rPr>
                <w:rFonts w:eastAsia="Times New Roman"/>
                <w:szCs w:val="24"/>
                <w:lang w:eastAsia="en-US"/>
              </w:rPr>
              <w:lastRenderedPageBreak/>
              <w:t>О</w:t>
            </w:r>
            <w:r w:rsidR="00421557" w:rsidRPr="00B87054">
              <w:rPr>
                <w:rFonts w:eastAsia="Times New Roman"/>
                <w:szCs w:val="24"/>
                <w:lang w:eastAsia="en-US"/>
              </w:rPr>
              <w:t>П</w:t>
            </w:r>
            <w:r w:rsidRPr="00B87054">
              <w:rPr>
                <w:rFonts w:eastAsia="Times New Roman"/>
                <w:szCs w:val="24"/>
                <w:lang w:eastAsia="en-US"/>
              </w:rPr>
              <w:t xml:space="preserve"> „Околна среда 2014-2020 г.</w:t>
            </w:r>
            <w:r w:rsidR="008462BC" w:rsidRPr="00B87054">
              <w:rPr>
                <w:rFonts w:eastAsia="Times New Roman"/>
                <w:szCs w:val="24"/>
                <w:lang w:eastAsia="en-US"/>
              </w:rPr>
              <w:t>“</w:t>
            </w:r>
            <w:r w:rsidRPr="00B87054">
              <w:rPr>
                <w:rFonts w:eastAsia="Times New Roman"/>
                <w:szCs w:val="24"/>
                <w:lang w:eastAsia="en-US"/>
              </w:rPr>
              <w:t xml:space="preserve"> ще допринесе за разработването на националната стратегия за Черно море</w:t>
            </w:r>
            <w:r w:rsidR="004B5D33" w:rsidRPr="00B87054">
              <w:rPr>
                <w:rFonts w:eastAsia="Times New Roman"/>
                <w:szCs w:val="24"/>
                <w:lang w:eastAsia="en-US"/>
              </w:rPr>
              <w:t xml:space="preserve"> чрез</w:t>
            </w:r>
            <w:r w:rsidRPr="00B87054">
              <w:rPr>
                <w:rFonts w:eastAsia="Times New Roman"/>
                <w:szCs w:val="24"/>
                <w:lang w:eastAsia="en-US"/>
              </w:rPr>
              <w:t xml:space="preserve"> финансиране разработването на д</w:t>
            </w:r>
            <w:r w:rsidRPr="00B87054">
              <w:t>окументи за целите на изпълнението на Р</w:t>
            </w:r>
            <w:r w:rsidR="00421557" w:rsidRPr="00B87054">
              <w:t>ДМС</w:t>
            </w:r>
            <w:r w:rsidRPr="00B87054">
              <w:rPr>
                <w:rFonts w:eastAsia="Times New Roman"/>
                <w:szCs w:val="24"/>
                <w:lang w:eastAsia="en-US"/>
              </w:rPr>
              <w:t>.</w:t>
            </w:r>
          </w:p>
          <w:p w14:paraId="37CFB71E" w14:textId="77777777" w:rsidR="002E16FF" w:rsidRPr="00B87054" w:rsidRDefault="002E16FF" w:rsidP="002E16FF">
            <w:pPr>
              <w:spacing w:before="0" w:after="0"/>
              <w:rPr>
                <w:rFonts w:eastAsia="Times New Roman"/>
                <w:b/>
                <w:i/>
                <w:szCs w:val="24"/>
                <w:lang w:eastAsia="en-US"/>
              </w:rPr>
            </w:pPr>
          </w:p>
          <w:p w14:paraId="36B0DDA1" w14:textId="77777777" w:rsidR="00315D68" w:rsidRPr="00B87054" w:rsidRDefault="00315D68" w:rsidP="002E16FF">
            <w:pPr>
              <w:spacing w:before="0" w:after="0"/>
              <w:rPr>
                <w:rFonts w:eastAsia="Times New Roman"/>
                <w:b/>
                <w:i/>
                <w:szCs w:val="24"/>
                <w:lang w:eastAsia="en-US"/>
              </w:rPr>
            </w:pPr>
            <w:r w:rsidRPr="00B87054">
              <w:rPr>
                <w:rFonts w:eastAsia="Times New Roman"/>
                <w:b/>
                <w:i/>
                <w:szCs w:val="24"/>
                <w:lang w:eastAsia="en-US"/>
              </w:rPr>
              <w:t>Национал</w:t>
            </w:r>
            <w:r w:rsidR="005721E9" w:rsidRPr="00B87054">
              <w:rPr>
                <w:rFonts w:eastAsia="Times New Roman"/>
                <w:b/>
                <w:i/>
                <w:szCs w:val="24"/>
                <w:lang w:eastAsia="en-US"/>
              </w:rPr>
              <w:t>е</w:t>
            </w:r>
            <w:r w:rsidRPr="00B87054">
              <w:rPr>
                <w:rFonts w:eastAsia="Times New Roman"/>
                <w:b/>
                <w:i/>
                <w:szCs w:val="24"/>
                <w:lang w:eastAsia="en-US"/>
              </w:rPr>
              <w:t>н п</w:t>
            </w:r>
            <w:r w:rsidR="005721E9" w:rsidRPr="00B87054">
              <w:rPr>
                <w:rFonts w:eastAsia="Times New Roman"/>
                <w:b/>
                <w:i/>
                <w:szCs w:val="24"/>
                <w:lang w:eastAsia="en-US"/>
              </w:rPr>
              <w:t>лан</w:t>
            </w:r>
            <w:r w:rsidRPr="00B87054">
              <w:rPr>
                <w:rFonts w:eastAsia="Times New Roman"/>
                <w:b/>
                <w:i/>
                <w:szCs w:val="24"/>
                <w:lang w:eastAsia="en-US"/>
              </w:rPr>
              <w:t xml:space="preserve"> за управление на отпадъците</w:t>
            </w:r>
            <w:r w:rsidR="005721E9" w:rsidRPr="00B87054">
              <w:rPr>
                <w:rFonts w:eastAsia="Times New Roman"/>
                <w:b/>
                <w:i/>
                <w:szCs w:val="24"/>
                <w:lang w:eastAsia="en-US"/>
              </w:rPr>
              <w:t xml:space="preserve"> за периода 2014 – 2020 г.</w:t>
            </w:r>
          </w:p>
          <w:p w14:paraId="3A333A43" w14:textId="77777777" w:rsidR="0075777B" w:rsidRPr="00B87054" w:rsidRDefault="0075777B" w:rsidP="002E16FF">
            <w:pPr>
              <w:spacing w:before="0" w:after="0"/>
              <w:rPr>
                <w:rFonts w:eastAsia="Times New Roman"/>
                <w:b/>
                <w:i/>
                <w:szCs w:val="24"/>
                <w:lang w:eastAsia="en-US"/>
              </w:rPr>
            </w:pPr>
          </w:p>
          <w:p w14:paraId="5A4EEED6" w14:textId="77777777" w:rsidR="005721E9" w:rsidRPr="00B87054" w:rsidRDefault="00F81C04" w:rsidP="002E16FF">
            <w:pPr>
              <w:spacing w:before="0" w:after="0"/>
              <w:rPr>
                <w:rFonts w:eastAsia="Times New Roman"/>
                <w:szCs w:val="24"/>
                <w:lang w:eastAsia="en-US"/>
              </w:rPr>
            </w:pPr>
            <w:r w:rsidRPr="00B87054">
              <w:rPr>
                <w:rFonts w:ascii="Times New Roman , serif" w:hAnsi="Times New Roman , serif"/>
              </w:rPr>
              <w:t xml:space="preserve">Основна цел на </w:t>
            </w:r>
            <w:r w:rsidR="004B5D33" w:rsidRPr="00B87054">
              <w:t>П</w:t>
            </w:r>
            <w:r w:rsidRPr="00B87054">
              <w:t>ла</w:t>
            </w:r>
            <w:r w:rsidRPr="00B87054">
              <w:rPr>
                <w:rFonts w:ascii="Times New Roman , serif" w:hAnsi="Times New Roman , serif"/>
              </w:rPr>
              <w:t xml:space="preserve">на е да се подобри йерархията на управление на отпадъците чрез идентифициране и разработване на мерки за предотвратяване образуването на отпадъци, </w:t>
            </w:r>
            <w:r w:rsidRPr="00B87054">
              <w:t>като</w:t>
            </w:r>
            <w:r w:rsidR="0005560B" w:rsidRPr="00B87054">
              <w:t xml:space="preserve"> се</w:t>
            </w:r>
            <w:r w:rsidRPr="00B87054">
              <w:t xml:space="preserve"> постав</w:t>
            </w:r>
            <w:r w:rsidR="0005560B" w:rsidRPr="00B87054">
              <w:t>ят</w:t>
            </w:r>
            <w:r w:rsidRPr="00B87054">
              <w:t xml:space="preserve"> конкретни количествени цели за подготовка за повторна употреба, рециклиране и друго оползотворяване на конкретни потоци отпадъци.</w:t>
            </w:r>
            <w:r w:rsidRPr="00B87054">
              <w:rPr>
                <w:rFonts w:ascii="Times New Roman , serif" w:hAnsi="Times New Roman , serif"/>
              </w:rPr>
              <w:t xml:space="preserve"> </w:t>
            </w:r>
            <w:r w:rsidR="00A34C8E" w:rsidRPr="00B87054">
              <w:rPr>
                <w:rFonts w:eastAsia="Times New Roman"/>
                <w:szCs w:val="24"/>
                <w:lang w:eastAsia="en-US"/>
              </w:rPr>
              <w:t>О</w:t>
            </w:r>
            <w:r w:rsidR="00421557" w:rsidRPr="00B87054">
              <w:rPr>
                <w:rFonts w:eastAsia="Times New Roman"/>
                <w:szCs w:val="24"/>
                <w:lang w:eastAsia="en-US"/>
              </w:rPr>
              <w:t>П</w:t>
            </w:r>
            <w:r w:rsidR="00A34C8E" w:rsidRPr="00B87054">
              <w:rPr>
                <w:rFonts w:eastAsia="Times New Roman"/>
                <w:szCs w:val="24"/>
                <w:lang w:eastAsia="en-US"/>
              </w:rPr>
              <w:t xml:space="preserve"> </w:t>
            </w:r>
            <w:r w:rsidR="00775F0F" w:rsidRPr="00B87054">
              <w:rPr>
                <w:rFonts w:eastAsia="Times New Roman"/>
                <w:szCs w:val="24"/>
                <w:lang w:eastAsia="en-US"/>
              </w:rPr>
              <w:t xml:space="preserve">„Околна среда 2014-2020 г. ще бъде насочена към изпълнение на целите от </w:t>
            </w:r>
            <w:r w:rsidR="00421557" w:rsidRPr="00B87054">
              <w:rPr>
                <w:rFonts w:eastAsia="Times New Roman"/>
                <w:szCs w:val="24"/>
                <w:lang w:eastAsia="en-US"/>
              </w:rPr>
              <w:t>н</w:t>
            </w:r>
            <w:r w:rsidR="00775F0F" w:rsidRPr="00B87054">
              <w:rPr>
                <w:rFonts w:eastAsia="Times New Roman"/>
                <w:szCs w:val="24"/>
                <w:lang w:eastAsia="en-US"/>
              </w:rPr>
              <w:t xml:space="preserve">ационалния план, </w:t>
            </w:r>
            <w:r w:rsidRPr="00B87054">
              <w:rPr>
                <w:rFonts w:eastAsia="Times New Roman"/>
                <w:szCs w:val="24"/>
                <w:lang w:eastAsia="en-US"/>
              </w:rPr>
              <w:t xml:space="preserve">по-конкретно </w:t>
            </w:r>
            <w:r w:rsidR="00A44CA7" w:rsidRPr="00B87054">
              <w:rPr>
                <w:rFonts w:eastAsia="Times New Roman"/>
                <w:szCs w:val="24"/>
                <w:lang w:eastAsia="en-US"/>
              </w:rPr>
              <w:t xml:space="preserve">– </w:t>
            </w:r>
            <w:r w:rsidR="000B1179" w:rsidRPr="00B87054">
              <w:rPr>
                <w:rFonts w:eastAsia="Times New Roman"/>
                <w:szCs w:val="24"/>
                <w:lang w:eastAsia="en-US"/>
              </w:rPr>
              <w:t xml:space="preserve">към </w:t>
            </w:r>
            <w:r w:rsidR="00A44CA7" w:rsidRPr="00B87054">
              <w:rPr>
                <w:rFonts w:eastAsia="Times New Roman"/>
                <w:szCs w:val="24"/>
                <w:lang w:eastAsia="en-US"/>
              </w:rPr>
              <w:t>мерки за подготовка за повторна употреба</w:t>
            </w:r>
            <w:r w:rsidR="00596F67" w:rsidRPr="00B87054">
              <w:rPr>
                <w:rFonts w:eastAsia="Times New Roman"/>
                <w:szCs w:val="24"/>
                <w:lang w:eastAsia="en-US"/>
              </w:rPr>
              <w:t xml:space="preserve"> и рециклиране</w:t>
            </w:r>
            <w:r w:rsidR="00A44CA7" w:rsidRPr="00B87054">
              <w:rPr>
                <w:rFonts w:eastAsia="Times New Roman"/>
                <w:szCs w:val="24"/>
                <w:lang w:eastAsia="en-US"/>
              </w:rPr>
              <w:t>, предварително третиране и оползотворяване, изграждане на анаеробни и/или компостиращи инсталации за биоразградими  отпадъци</w:t>
            </w:r>
            <w:r w:rsidR="00905963" w:rsidRPr="00B87054">
              <w:rPr>
                <w:rFonts w:eastAsia="Times New Roman"/>
                <w:szCs w:val="24"/>
                <w:lang w:eastAsia="en-US"/>
              </w:rPr>
              <w:t>.</w:t>
            </w:r>
          </w:p>
          <w:p w14:paraId="212D610F" w14:textId="77777777" w:rsidR="002E16FF" w:rsidRPr="00B87054" w:rsidRDefault="002E16FF" w:rsidP="002E16FF">
            <w:pPr>
              <w:spacing w:before="0" w:after="0"/>
              <w:rPr>
                <w:rFonts w:eastAsia="Times New Roman"/>
                <w:szCs w:val="24"/>
                <w:lang w:eastAsia="en-US"/>
              </w:rPr>
            </w:pPr>
          </w:p>
          <w:p w14:paraId="64F143B4" w14:textId="77777777" w:rsidR="00A157C9" w:rsidRPr="00B87054" w:rsidRDefault="00A157C9" w:rsidP="002E16FF">
            <w:pPr>
              <w:spacing w:before="0" w:after="0"/>
              <w:rPr>
                <w:rFonts w:eastAsia="Times New Roman"/>
                <w:b/>
                <w:i/>
                <w:szCs w:val="24"/>
                <w:lang w:eastAsia="en-US"/>
              </w:rPr>
            </w:pPr>
            <w:r w:rsidRPr="00B87054">
              <w:rPr>
                <w:rFonts w:eastAsia="Times New Roman"/>
                <w:b/>
                <w:i/>
                <w:szCs w:val="24"/>
                <w:lang w:eastAsia="en-US"/>
              </w:rPr>
              <w:t>Национален стратегически план за поетапно намаляване количествата на биоразградимите отпадъци, предназначени за депониране</w:t>
            </w:r>
            <w:r w:rsidR="00BD24C8" w:rsidRPr="00B87054">
              <w:rPr>
                <w:rFonts w:eastAsia="Times New Roman"/>
                <w:b/>
                <w:i/>
                <w:szCs w:val="24"/>
                <w:lang w:eastAsia="en-US"/>
              </w:rPr>
              <w:t xml:space="preserve"> 2010 </w:t>
            </w:r>
            <w:r w:rsidR="00AD4997" w:rsidRPr="00B87054">
              <w:rPr>
                <w:rFonts w:eastAsia="Times New Roman"/>
                <w:b/>
                <w:i/>
                <w:szCs w:val="24"/>
                <w:lang w:eastAsia="en-US"/>
              </w:rPr>
              <w:t>–</w:t>
            </w:r>
            <w:r w:rsidR="00BD24C8" w:rsidRPr="00B87054">
              <w:rPr>
                <w:rFonts w:eastAsia="Times New Roman"/>
                <w:b/>
                <w:i/>
                <w:szCs w:val="24"/>
                <w:lang w:eastAsia="en-US"/>
              </w:rPr>
              <w:t xml:space="preserve"> 2020</w:t>
            </w:r>
            <w:r w:rsidR="00AD4997" w:rsidRPr="00B87054">
              <w:rPr>
                <w:rFonts w:eastAsia="Times New Roman"/>
                <w:b/>
                <w:i/>
                <w:szCs w:val="24"/>
                <w:lang w:eastAsia="en-US"/>
              </w:rPr>
              <w:t xml:space="preserve"> г.</w:t>
            </w:r>
          </w:p>
          <w:p w14:paraId="16BF46A1" w14:textId="77777777" w:rsidR="0075777B" w:rsidRPr="00B87054" w:rsidRDefault="0075777B" w:rsidP="002E16FF">
            <w:pPr>
              <w:spacing w:before="0" w:after="0"/>
              <w:rPr>
                <w:rFonts w:eastAsia="Times New Roman"/>
                <w:b/>
                <w:i/>
                <w:szCs w:val="24"/>
                <w:lang w:eastAsia="en-US"/>
              </w:rPr>
            </w:pPr>
          </w:p>
          <w:p w14:paraId="43055A17" w14:textId="77777777" w:rsidR="00A157C9" w:rsidRPr="00B87054" w:rsidRDefault="0085622E" w:rsidP="002E16FF">
            <w:pPr>
              <w:spacing w:before="0" w:after="0"/>
              <w:rPr>
                <w:rFonts w:eastAsia="Times New Roman"/>
                <w:szCs w:val="24"/>
                <w:lang w:eastAsia="en-US"/>
              </w:rPr>
            </w:pPr>
            <w:r w:rsidRPr="00B87054">
              <w:rPr>
                <w:rFonts w:eastAsia="Times New Roman"/>
                <w:szCs w:val="24"/>
                <w:lang w:eastAsia="en-US"/>
              </w:rPr>
              <w:t>О</w:t>
            </w:r>
            <w:r w:rsidR="00421557" w:rsidRPr="00B87054">
              <w:rPr>
                <w:rFonts w:eastAsia="Times New Roman"/>
                <w:szCs w:val="24"/>
                <w:lang w:eastAsia="en-US"/>
              </w:rPr>
              <w:t>П</w:t>
            </w:r>
            <w:r w:rsidRPr="00B87054">
              <w:rPr>
                <w:rFonts w:eastAsia="Times New Roman"/>
                <w:szCs w:val="24"/>
                <w:lang w:eastAsia="en-US"/>
              </w:rPr>
              <w:t xml:space="preserve"> „Околна среда 2014-2020 г.“ ще бъде насочена към изпълнение на целите на</w:t>
            </w:r>
            <w:r w:rsidRPr="00B87054">
              <w:t xml:space="preserve"> </w:t>
            </w:r>
            <w:r w:rsidRPr="00B87054">
              <w:rPr>
                <w:rFonts w:eastAsia="Times New Roman"/>
                <w:szCs w:val="24"/>
                <w:lang w:eastAsia="en-US"/>
              </w:rPr>
              <w:t>Националния стратегически план, в изпълнение на изискванията на Директива 1999/31/E</w:t>
            </w:r>
            <w:r w:rsidR="00AD192E" w:rsidRPr="00B87054">
              <w:rPr>
                <w:rFonts w:eastAsia="Times New Roman"/>
                <w:szCs w:val="24"/>
                <w:lang w:eastAsia="en-US"/>
              </w:rPr>
              <w:t>О</w:t>
            </w:r>
            <w:r w:rsidRPr="00B87054">
              <w:rPr>
                <w:rFonts w:eastAsia="Times New Roman"/>
                <w:szCs w:val="24"/>
                <w:lang w:eastAsia="en-US"/>
              </w:rPr>
              <w:t xml:space="preserve"> и на българското законодателство за намаляване на биоразградимата фракция от битовите отпадъци до 35% от общото тегловно количество на биоразградимите битови отпадъци, предназначени за депониране до 2020 г. Тази цел ще бъде постигната с изпълнение на мерки по приоритетна ос 2 на програмата.</w:t>
            </w:r>
          </w:p>
          <w:p w14:paraId="3F5E08C2" w14:textId="77777777" w:rsidR="002E16FF" w:rsidRPr="00B87054" w:rsidRDefault="002E16FF" w:rsidP="002E16FF">
            <w:pPr>
              <w:spacing w:before="0" w:after="0"/>
              <w:rPr>
                <w:rFonts w:eastAsia="Times New Roman"/>
                <w:szCs w:val="24"/>
                <w:lang w:eastAsia="en-US"/>
              </w:rPr>
            </w:pPr>
          </w:p>
          <w:p w14:paraId="1582E39B" w14:textId="77777777" w:rsidR="00C857A7" w:rsidRPr="00B87054" w:rsidRDefault="00C857A7" w:rsidP="002E16FF">
            <w:pPr>
              <w:spacing w:before="0" w:after="0"/>
              <w:rPr>
                <w:rFonts w:eastAsia="Times New Roman"/>
                <w:b/>
                <w:i/>
                <w:szCs w:val="24"/>
                <w:lang w:eastAsia="en-US"/>
              </w:rPr>
            </w:pPr>
            <w:r w:rsidRPr="00B87054">
              <w:rPr>
                <w:rFonts w:eastAsia="Times New Roman"/>
                <w:b/>
                <w:i/>
                <w:szCs w:val="24"/>
                <w:lang w:eastAsia="en-US"/>
              </w:rPr>
              <w:t>Национална приоритетна рамка за действие за Натура 2000</w:t>
            </w:r>
          </w:p>
          <w:p w14:paraId="59625EB7" w14:textId="77777777" w:rsidR="0075777B" w:rsidRPr="00B87054" w:rsidRDefault="0075777B" w:rsidP="002E16FF">
            <w:pPr>
              <w:spacing w:before="0" w:after="0"/>
              <w:rPr>
                <w:rFonts w:eastAsia="Times New Roman"/>
                <w:b/>
                <w:i/>
                <w:szCs w:val="24"/>
                <w:lang w:eastAsia="en-US"/>
              </w:rPr>
            </w:pPr>
          </w:p>
          <w:p w14:paraId="2DD86F2B" w14:textId="36FCCF0C" w:rsidR="000F0A30" w:rsidRDefault="000F0A30" w:rsidP="002E16FF">
            <w:pPr>
              <w:spacing w:before="0" w:after="0"/>
              <w:rPr>
                <w:ins w:id="16" w:author="Author"/>
                <w:rFonts w:eastAsia="Times New Roman"/>
                <w:szCs w:val="24"/>
                <w:lang w:eastAsia="en-US"/>
              </w:rPr>
            </w:pPr>
            <w:r w:rsidRPr="00B87054">
              <w:rPr>
                <w:rFonts w:eastAsia="Times New Roman"/>
                <w:szCs w:val="24"/>
                <w:lang w:eastAsia="en-US"/>
              </w:rPr>
              <w:t>О</w:t>
            </w:r>
            <w:r w:rsidR="00A15255" w:rsidRPr="00B87054">
              <w:rPr>
                <w:rFonts w:eastAsia="Times New Roman"/>
                <w:szCs w:val="24"/>
                <w:lang w:eastAsia="en-US"/>
              </w:rPr>
              <w:t>П</w:t>
            </w:r>
            <w:r w:rsidRPr="00B87054">
              <w:rPr>
                <w:rFonts w:eastAsia="Times New Roman"/>
                <w:szCs w:val="24"/>
                <w:lang w:eastAsia="en-US"/>
              </w:rPr>
              <w:t xml:space="preserve"> „Околна среда 2014-2020 г.“ ще допринесе за осигуряване на условия за защита на най-ценните и застрашени видове и местообитания от мрежата Натура 2000 на територията на страната чрез изпълнение на дейности, заложени в Н</w:t>
            </w:r>
            <w:r w:rsidR="00A15255" w:rsidRPr="00B87054">
              <w:rPr>
                <w:rFonts w:eastAsia="Times New Roman"/>
                <w:szCs w:val="24"/>
                <w:lang w:eastAsia="en-US"/>
              </w:rPr>
              <w:t>ПРД</w:t>
            </w:r>
            <w:r w:rsidRPr="00B87054">
              <w:rPr>
                <w:rFonts w:eastAsia="Times New Roman"/>
                <w:szCs w:val="24"/>
                <w:lang w:eastAsia="en-US"/>
              </w:rPr>
              <w:t xml:space="preserve"> за Натура 2000. НПРД определя приоритетите за действие за мрежата Натура 2000 като цялостна мрежа от защитени зони, както и </w:t>
            </w:r>
            <w:proofErr w:type="spellStart"/>
            <w:r w:rsidRPr="00B87054">
              <w:rPr>
                <w:rFonts w:eastAsia="Times New Roman"/>
                <w:szCs w:val="24"/>
                <w:lang w:eastAsia="en-US"/>
              </w:rPr>
              <w:t>небходимото</w:t>
            </w:r>
            <w:proofErr w:type="spellEnd"/>
            <w:r w:rsidRPr="00B87054">
              <w:rPr>
                <w:rFonts w:eastAsia="Times New Roman"/>
                <w:szCs w:val="24"/>
                <w:lang w:eastAsia="en-US"/>
              </w:rPr>
              <w:t xml:space="preserve"> финансиране за изпълнението им. Чрез НПРД ще се улесни интеграцията на заложените в нея мерки в бъдещите програми, финансирани от различни финансови източници, вкл. от ЕСИФ и от националния бюджет. Изпълнението на НПРД ще бъде подкрепено чрез изпълнение на мерки по приоритетна ос 3 на ОПОС.</w:t>
            </w:r>
          </w:p>
          <w:p w14:paraId="1B9FC1D3" w14:textId="2294A3EE" w:rsidR="00255FD9" w:rsidRDefault="00255FD9" w:rsidP="002E16FF">
            <w:pPr>
              <w:spacing w:before="0" w:after="0"/>
              <w:rPr>
                <w:ins w:id="17" w:author="Author"/>
                <w:rFonts w:eastAsia="Times New Roman"/>
                <w:szCs w:val="24"/>
                <w:lang w:eastAsia="en-US"/>
              </w:rPr>
            </w:pPr>
          </w:p>
          <w:p w14:paraId="731E347D" w14:textId="77777777" w:rsidR="00255FD9" w:rsidRDefault="00255FD9" w:rsidP="00255FD9">
            <w:pPr>
              <w:spacing w:before="0" w:after="0"/>
              <w:rPr>
                <w:ins w:id="18" w:author="Author"/>
                <w:rFonts w:eastAsia="Times New Roman"/>
                <w:b/>
                <w:i/>
                <w:szCs w:val="24"/>
                <w:lang w:eastAsia="en-US"/>
              </w:rPr>
            </w:pPr>
            <w:ins w:id="19" w:author="Author">
              <w:r>
                <w:rPr>
                  <w:rFonts w:eastAsia="Times New Roman"/>
                  <w:b/>
                  <w:i/>
                  <w:szCs w:val="24"/>
                  <w:lang w:eastAsia="en-US"/>
                </w:rPr>
                <w:t>Стратегия за биологичното разнообразие в Република България</w:t>
              </w:r>
            </w:ins>
          </w:p>
          <w:p w14:paraId="68D0A382" w14:textId="77777777" w:rsidR="00255FD9" w:rsidRDefault="00255FD9" w:rsidP="00255FD9">
            <w:pPr>
              <w:spacing w:before="0" w:after="0"/>
              <w:rPr>
                <w:ins w:id="20" w:author="Author"/>
                <w:rFonts w:eastAsia="Times New Roman"/>
                <w:b/>
                <w:i/>
                <w:szCs w:val="24"/>
                <w:lang w:eastAsia="en-US"/>
              </w:rPr>
            </w:pPr>
          </w:p>
          <w:p w14:paraId="271D950F" w14:textId="43D5A2BD" w:rsidR="00255FD9" w:rsidRDefault="00255FD9" w:rsidP="00255FD9">
            <w:pPr>
              <w:spacing w:before="0" w:after="0"/>
              <w:rPr>
                <w:ins w:id="21" w:author="Author"/>
                <w:rFonts w:eastAsia="Times New Roman"/>
                <w:szCs w:val="24"/>
                <w:lang w:eastAsia="en-US"/>
              </w:rPr>
            </w:pPr>
            <w:ins w:id="22" w:author="Author">
              <w:r>
                <w:rPr>
                  <w:rFonts w:eastAsia="Times New Roman"/>
                  <w:szCs w:val="24"/>
                  <w:lang w:eastAsia="en-US"/>
                </w:rPr>
                <w:t>ОП „Околна среда 2014-2020 г.“ ще допринесе за подобряване на природозащитното състояние на горските природни местообитания и подпомагане на екосистемните услуги, предоставяни от горите чрез прилагане на лесовъдски практики и залесяване в и извън мрежата Натура 2000. Стратегията за биологичното разнообразие на Република България е основен стратегически документ, чрез който се определят средносрочните цели и приоритети, свързани с опазване на биологичното разнообразие на територията на страната. Нейното изпълнение ще бъде подкрепено</w:t>
              </w:r>
              <w:r>
                <w:t xml:space="preserve"> </w:t>
              </w:r>
              <w:r>
                <w:rPr>
                  <w:rFonts w:eastAsia="Times New Roman"/>
                  <w:szCs w:val="24"/>
                  <w:lang w:eastAsia="en-US"/>
                </w:rPr>
                <w:t xml:space="preserve">чрез изпълнение на мерки по приоритетна ос 3 на ОПОС. </w:t>
              </w:r>
            </w:ins>
          </w:p>
          <w:p w14:paraId="3B61A9EB" w14:textId="77777777" w:rsidR="00255FD9" w:rsidRPr="00B87054" w:rsidRDefault="00255FD9" w:rsidP="002E16FF">
            <w:pPr>
              <w:spacing w:before="0" w:after="0"/>
              <w:rPr>
                <w:rFonts w:eastAsia="Times New Roman"/>
                <w:szCs w:val="24"/>
                <w:lang w:eastAsia="en-US"/>
              </w:rPr>
            </w:pPr>
          </w:p>
          <w:p w14:paraId="632D928B" w14:textId="77777777" w:rsidR="002E16FF" w:rsidRPr="00B87054" w:rsidRDefault="002E16FF" w:rsidP="002E16FF">
            <w:pPr>
              <w:spacing w:before="0" w:after="0"/>
              <w:rPr>
                <w:rFonts w:eastAsia="Times New Roman"/>
                <w:szCs w:val="24"/>
                <w:lang w:eastAsia="en-US"/>
              </w:rPr>
            </w:pPr>
          </w:p>
          <w:p w14:paraId="665BDB1A" w14:textId="77777777" w:rsidR="009239DC" w:rsidRPr="00B87054" w:rsidRDefault="009239DC" w:rsidP="002E16FF">
            <w:pPr>
              <w:spacing w:before="0" w:after="0"/>
              <w:rPr>
                <w:rFonts w:eastAsia="Times New Roman"/>
                <w:b/>
                <w:bCs/>
                <w:i/>
                <w:szCs w:val="24"/>
                <w:lang w:eastAsia="en-US"/>
              </w:rPr>
            </w:pPr>
            <w:r w:rsidRPr="00B87054">
              <w:rPr>
                <w:rFonts w:eastAsia="Times New Roman"/>
                <w:b/>
                <w:bCs/>
                <w:i/>
                <w:szCs w:val="24"/>
                <w:lang w:eastAsia="en-US"/>
              </w:rPr>
              <w:t>Стратегия за намаляване на риска от бедствия 2014-2020 г.</w:t>
            </w:r>
          </w:p>
          <w:p w14:paraId="6CF150E8" w14:textId="77777777" w:rsidR="0075777B" w:rsidRPr="00B87054" w:rsidRDefault="0075777B" w:rsidP="002E16FF">
            <w:pPr>
              <w:spacing w:before="0" w:after="0"/>
              <w:rPr>
                <w:rFonts w:eastAsia="Times New Roman"/>
                <w:b/>
                <w:bCs/>
                <w:i/>
                <w:szCs w:val="24"/>
                <w:lang w:eastAsia="en-US"/>
              </w:rPr>
            </w:pPr>
          </w:p>
          <w:p w14:paraId="00B9B3AB" w14:textId="77777777" w:rsidR="009239DC" w:rsidRPr="00B87054" w:rsidRDefault="009239DC" w:rsidP="002E16FF">
            <w:pPr>
              <w:spacing w:before="0" w:after="0"/>
              <w:rPr>
                <w:rFonts w:eastAsia="Times New Roman"/>
                <w:szCs w:val="24"/>
                <w:lang w:eastAsia="en-US"/>
              </w:rPr>
            </w:pPr>
            <w:r w:rsidRPr="00B87054">
              <w:rPr>
                <w:rFonts w:eastAsia="Times New Roman"/>
                <w:szCs w:val="24"/>
                <w:lang w:eastAsia="en-US"/>
              </w:rPr>
              <w:t>О</w:t>
            </w:r>
            <w:r w:rsidR="00A15255" w:rsidRPr="00B87054">
              <w:rPr>
                <w:rFonts w:eastAsia="Times New Roman"/>
                <w:szCs w:val="24"/>
                <w:lang w:eastAsia="en-US"/>
              </w:rPr>
              <w:t>П</w:t>
            </w:r>
            <w:r w:rsidRPr="00B87054">
              <w:rPr>
                <w:rFonts w:eastAsia="Times New Roman"/>
                <w:szCs w:val="24"/>
                <w:lang w:eastAsia="en-US"/>
              </w:rPr>
              <w:t xml:space="preserve"> „Околна среда 2014-2020 г.“ ще допринесе за постигане на целите на Стратегията, която предвижда</w:t>
            </w:r>
            <w:r w:rsidR="006B19CF" w:rsidRPr="00B87054">
              <w:rPr>
                <w:rFonts w:eastAsia="Times New Roman"/>
                <w:szCs w:val="24"/>
                <w:lang w:eastAsia="en-US"/>
              </w:rPr>
              <w:t>:</w:t>
            </w:r>
            <w:r w:rsidRPr="00B87054">
              <w:rPr>
                <w:rFonts w:eastAsia="Times New Roman"/>
                <w:szCs w:val="24"/>
                <w:lang w:eastAsia="en-US"/>
              </w:rPr>
              <w:t xml:space="preserve"> развиване на устойчива национална политика и осигуряване на стабилна правна и институционална рамка за намаляване на риска от бедствия;</w:t>
            </w:r>
            <w:r w:rsidR="008D3256" w:rsidRPr="00B87054">
              <w:rPr>
                <w:rFonts w:eastAsia="Times New Roman"/>
                <w:szCs w:val="24"/>
                <w:lang w:eastAsia="en-US"/>
              </w:rPr>
              <w:t xml:space="preserve"> </w:t>
            </w:r>
            <w:r w:rsidRPr="00B87054">
              <w:rPr>
                <w:rFonts w:eastAsia="Times New Roman"/>
                <w:szCs w:val="24"/>
                <w:lang w:eastAsia="en-US"/>
              </w:rPr>
              <w:t>идентифициране, оценка и мониторинг на рисковете от бедствия; разширяване и поддържане на ефективни национални системи за прогнози, мониторинг, ранно предупреждение и оповестяване при бедствия;</w:t>
            </w:r>
            <w:r w:rsidR="004B7F33" w:rsidRPr="00B87054">
              <w:rPr>
                <w:rFonts w:eastAsia="Times New Roman"/>
                <w:szCs w:val="24"/>
                <w:lang w:eastAsia="en-US"/>
              </w:rPr>
              <w:t xml:space="preserve"> </w:t>
            </w:r>
            <w:r w:rsidRPr="00B87054">
              <w:rPr>
                <w:rFonts w:eastAsia="Times New Roman"/>
                <w:szCs w:val="24"/>
                <w:lang w:eastAsia="en-US"/>
              </w:rPr>
              <w:t>изграждане на култура за защита при бедствия на всички нива на управление и в обществото чрез използване на опита, обучението, научните изследвания и иновациите; намаляване на съществените рискови фактори и повишаване на готовността за ефективно реагиране при бедствия на всички нива на управление. Чрез мерките за превенция и управление на риска по приоритетна ос 4 ще се подкрепят националните действия по отношение системите за ранно предупреждение, изграждането на обществено съзнание у населението и намаляване на рисковите фактори по отношение наводненията и свлачищата.</w:t>
            </w:r>
          </w:p>
          <w:p w14:paraId="67BECD4F" w14:textId="77777777" w:rsidR="004B25AD" w:rsidRPr="00B87054" w:rsidRDefault="004B25AD" w:rsidP="002E16FF">
            <w:pPr>
              <w:spacing w:before="0" w:after="0"/>
              <w:rPr>
                <w:rFonts w:eastAsia="Times New Roman"/>
                <w:b/>
                <w:i/>
                <w:szCs w:val="24"/>
                <w:lang w:eastAsia="en-US"/>
              </w:rPr>
            </w:pPr>
            <w:r w:rsidRPr="00B87054">
              <w:rPr>
                <w:rFonts w:eastAsia="Times New Roman"/>
                <w:b/>
                <w:i/>
                <w:szCs w:val="24"/>
                <w:lang w:eastAsia="en-US"/>
              </w:rPr>
              <w:t>Национална програма за защита при бедствия 2014-2018 г.</w:t>
            </w:r>
          </w:p>
          <w:p w14:paraId="1DD746D6" w14:textId="77777777" w:rsidR="0075777B" w:rsidRPr="00B87054" w:rsidRDefault="0075777B" w:rsidP="002E16FF">
            <w:pPr>
              <w:spacing w:before="0" w:after="0"/>
              <w:rPr>
                <w:rFonts w:eastAsia="Times New Roman"/>
                <w:b/>
                <w:i/>
                <w:szCs w:val="24"/>
                <w:lang w:eastAsia="en-US"/>
              </w:rPr>
            </w:pPr>
          </w:p>
          <w:p w14:paraId="66C5523C" w14:textId="77777777" w:rsidR="004B25AD" w:rsidRPr="00B87054" w:rsidRDefault="004B25AD" w:rsidP="002E16FF">
            <w:pPr>
              <w:spacing w:before="0" w:after="0"/>
              <w:rPr>
                <w:rFonts w:eastAsia="Times New Roman"/>
                <w:szCs w:val="24"/>
                <w:lang w:eastAsia="en-US"/>
              </w:rPr>
            </w:pPr>
            <w:r w:rsidRPr="00B87054">
              <w:rPr>
                <w:rFonts w:eastAsia="Times New Roman"/>
                <w:szCs w:val="24"/>
                <w:lang w:eastAsia="en-US"/>
              </w:rPr>
              <w:t>О</w:t>
            </w:r>
            <w:r w:rsidR="00A15255" w:rsidRPr="00B87054">
              <w:rPr>
                <w:rFonts w:eastAsia="Times New Roman"/>
                <w:szCs w:val="24"/>
                <w:lang w:eastAsia="en-US"/>
              </w:rPr>
              <w:t>П</w:t>
            </w:r>
            <w:r w:rsidRPr="00B87054">
              <w:rPr>
                <w:rFonts w:eastAsia="Times New Roman"/>
                <w:szCs w:val="24"/>
                <w:lang w:eastAsia="en-US"/>
              </w:rPr>
              <w:t xml:space="preserve"> „Околна среда 2014-2020 г.“ ще допринесе за изпълнението на мерки, включени в т. 1.2.2. </w:t>
            </w:r>
            <w:r w:rsidRPr="00B87054">
              <w:rPr>
                <w:rFonts w:eastAsia="Times New Roman"/>
                <w:i/>
                <w:szCs w:val="24"/>
                <w:lang w:eastAsia="en-US"/>
              </w:rPr>
              <w:t>Мерки за намаляване на риска от наводнения</w:t>
            </w:r>
            <w:r w:rsidRPr="00B87054">
              <w:rPr>
                <w:rFonts w:eastAsia="Times New Roman"/>
                <w:szCs w:val="24"/>
                <w:lang w:eastAsia="en-US"/>
              </w:rPr>
              <w:t xml:space="preserve"> от Програмата. </w:t>
            </w:r>
            <w:r w:rsidR="00537ADD" w:rsidRPr="00B87054">
              <w:rPr>
                <w:rFonts w:eastAsia="Times New Roman"/>
                <w:szCs w:val="24"/>
                <w:lang w:eastAsia="en-US"/>
              </w:rPr>
              <w:t xml:space="preserve">С интервенциите </w:t>
            </w:r>
            <w:r w:rsidRPr="00B87054">
              <w:rPr>
                <w:rFonts w:eastAsia="Times New Roman"/>
                <w:szCs w:val="24"/>
                <w:lang w:eastAsia="en-US"/>
              </w:rPr>
              <w:t xml:space="preserve">по приоритетна ос 4 на </w:t>
            </w:r>
            <w:r w:rsidR="00537ADD" w:rsidRPr="00B87054">
              <w:rPr>
                <w:rFonts w:eastAsia="Times New Roman"/>
                <w:szCs w:val="24"/>
                <w:lang w:eastAsia="en-US"/>
              </w:rPr>
              <w:t>ОПОС 2014-2020 г.</w:t>
            </w:r>
            <w:r w:rsidRPr="00B87054">
              <w:rPr>
                <w:rFonts w:eastAsia="Times New Roman"/>
                <w:szCs w:val="24"/>
                <w:lang w:eastAsia="en-US"/>
              </w:rPr>
              <w:t xml:space="preserve"> ще </w:t>
            </w:r>
            <w:r w:rsidR="00537ADD" w:rsidRPr="00B87054">
              <w:rPr>
                <w:rFonts w:eastAsia="Times New Roman"/>
                <w:szCs w:val="24"/>
                <w:lang w:eastAsia="en-US"/>
              </w:rPr>
              <w:t>бъдат подкрепени</w:t>
            </w:r>
            <w:r w:rsidRPr="00B87054">
              <w:rPr>
                <w:rFonts w:eastAsia="Times New Roman"/>
                <w:szCs w:val="24"/>
                <w:lang w:eastAsia="en-US"/>
              </w:rPr>
              <w:t xml:space="preserve"> </w:t>
            </w:r>
            <w:r w:rsidR="00537ADD" w:rsidRPr="00B87054">
              <w:rPr>
                <w:rFonts w:eastAsia="Times New Roman"/>
                <w:szCs w:val="24"/>
                <w:lang w:eastAsia="en-US"/>
              </w:rPr>
              <w:t>редица</w:t>
            </w:r>
            <w:r w:rsidRPr="00B87054">
              <w:rPr>
                <w:rFonts w:eastAsia="Times New Roman"/>
                <w:szCs w:val="24"/>
                <w:lang w:eastAsia="en-US"/>
              </w:rPr>
              <w:t xml:space="preserve"> </w:t>
            </w:r>
            <w:r w:rsidR="00537ADD" w:rsidRPr="00B87054">
              <w:rPr>
                <w:rFonts w:eastAsia="Times New Roman"/>
                <w:szCs w:val="24"/>
                <w:lang w:eastAsia="en-US"/>
              </w:rPr>
              <w:t>дейности</w:t>
            </w:r>
            <w:r w:rsidRPr="00B87054">
              <w:rPr>
                <w:rFonts w:eastAsia="Times New Roman"/>
                <w:szCs w:val="24"/>
                <w:lang w:eastAsia="en-US"/>
              </w:rPr>
              <w:t xml:space="preserve">, заложени в годишните </w:t>
            </w:r>
            <w:r w:rsidR="006B19CF" w:rsidRPr="00B87054">
              <w:rPr>
                <w:rFonts w:eastAsia="Times New Roman"/>
                <w:szCs w:val="24"/>
                <w:lang w:eastAsia="en-US"/>
              </w:rPr>
              <w:t>п</w:t>
            </w:r>
            <w:r w:rsidRPr="00B87054">
              <w:rPr>
                <w:rFonts w:eastAsia="Times New Roman"/>
                <w:szCs w:val="24"/>
                <w:lang w:eastAsia="en-US"/>
              </w:rPr>
              <w:t>ланове за изпълнение на програмата до 2018 г.</w:t>
            </w:r>
            <w:r w:rsidR="003B52CD" w:rsidRPr="00B87054">
              <w:rPr>
                <w:rFonts w:eastAsia="Times New Roman"/>
                <w:szCs w:val="24"/>
                <w:lang w:eastAsia="en-US"/>
              </w:rPr>
              <w:t xml:space="preserve"> </w:t>
            </w:r>
            <w:r w:rsidR="006B19CF" w:rsidRPr="00B87054">
              <w:rPr>
                <w:rFonts w:eastAsia="Times New Roman"/>
                <w:szCs w:val="24"/>
                <w:lang w:eastAsia="en-US"/>
              </w:rPr>
              <w:t xml:space="preserve">– </w:t>
            </w:r>
            <w:r w:rsidR="003B52CD" w:rsidRPr="00B87054">
              <w:rPr>
                <w:rFonts w:eastAsia="Times New Roman"/>
                <w:szCs w:val="24"/>
                <w:lang w:eastAsia="en-US"/>
              </w:rPr>
              <w:t>както по отношение на мерки за превенция на риска от и ефективна реакция при наводнения, така и по отношение на риска от свлачища.</w:t>
            </w:r>
          </w:p>
          <w:p w14:paraId="3AF0C77A" w14:textId="77777777" w:rsidR="002E16FF" w:rsidRPr="00B87054" w:rsidRDefault="002E16FF" w:rsidP="002E16FF">
            <w:pPr>
              <w:spacing w:before="0" w:after="0"/>
              <w:rPr>
                <w:rFonts w:eastAsia="Times New Roman"/>
                <w:szCs w:val="24"/>
                <w:lang w:eastAsia="en-US"/>
              </w:rPr>
            </w:pPr>
          </w:p>
          <w:p w14:paraId="42215A94" w14:textId="77777777" w:rsidR="00875DB2" w:rsidRPr="00B87054" w:rsidRDefault="00875DB2" w:rsidP="002E16FF">
            <w:pPr>
              <w:spacing w:before="0" w:after="0"/>
              <w:rPr>
                <w:b/>
                <w:i/>
              </w:rPr>
            </w:pPr>
            <w:r w:rsidRPr="00B87054">
              <w:rPr>
                <w:b/>
                <w:i/>
              </w:rPr>
              <w:t>Национален план за действие по изменение на климата за периода 2013-2020 г.</w:t>
            </w:r>
          </w:p>
          <w:p w14:paraId="149CAFA4" w14:textId="77777777" w:rsidR="0075777B" w:rsidRPr="00B87054" w:rsidRDefault="0075777B" w:rsidP="002E16FF">
            <w:pPr>
              <w:spacing w:before="0" w:after="0"/>
              <w:rPr>
                <w:b/>
                <w:i/>
              </w:rPr>
            </w:pPr>
          </w:p>
          <w:p w14:paraId="5A0AF22E" w14:textId="77777777" w:rsidR="00875DB2" w:rsidRPr="00B87054" w:rsidRDefault="00812CA1" w:rsidP="002E16FF">
            <w:pPr>
              <w:spacing w:before="0" w:after="0"/>
            </w:pPr>
            <w:r w:rsidRPr="00B87054">
              <w:rPr>
                <w:rFonts w:eastAsia="Times New Roman"/>
                <w:szCs w:val="24"/>
                <w:lang w:eastAsia="en-US"/>
              </w:rPr>
              <w:t>О</w:t>
            </w:r>
            <w:r w:rsidR="00A15255" w:rsidRPr="00B87054">
              <w:rPr>
                <w:rFonts w:eastAsia="Times New Roman"/>
                <w:szCs w:val="24"/>
                <w:lang w:eastAsia="en-US"/>
              </w:rPr>
              <w:t>П</w:t>
            </w:r>
            <w:r w:rsidRPr="00B87054">
              <w:rPr>
                <w:rFonts w:eastAsia="Times New Roman"/>
                <w:szCs w:val="24"/>
                <w:lang w:eastAsia="en-US"/>
              </w:rPr>
              <w:t xml:space="preserve"> „Околна среда 2014-2020 г.“</w:t>
            </w:r>
            <w:r w:rsidR="00E961CA" w:rsidRPr="00B87054">
              <w:rPr>
                <w:rFonts w:eastAsia="Times New Roman"/>
                <w:szCs w:val="24"/>
                <w:lang w:eastAsia="en-US"/>
              </w:rPr>
              <w:t>,</w:t>
            </w:r>
            <w:r w:rsidRPr="00B87054">
              <w:rPr>
                <w:rFonts w:eastAsia="Times New Roman"/>
                <w:szCs w:val="24"/>
                <w:lang w:eastAsia="en-US"/>
              </w:rPr>
              <w:t xml:space="preserve"> </w:t>
            </w:r>
            <w:r w:rsidR="00E961CA" w:rsidRPr="00B87054">
              <w:rPr>
                <w:rFonts w:eastAsia="Times New Roman"/>
                <w:szCs w:val="24"/>
                <w:lang w:eastAsia="en-US"/>
              </w:rPr>
              <w:t xml:space="preserve">в допълнение към мерките в сектор „отпадъци“, </w:t>
            </w:r>
            <w:r w:rsidRPr="00B87054">
              <w:rPr>
                <w:rFonts w:eastAsia="Times New Roman"/>
                <w:szCs w:val="24"/>
                <w:lang w:eastAsia="en-US"/>
              </w:rPr>
              <w:t xml:space="preserve">ще допринесе </w:t>
            </w:r>
            <w:r w:rsidR="00E961CA" w:rsidRPr="00B87054">
              <w:rPr>
                <w:rFonts w:eastAsia="Times New Roman"/>
                <w:szCs w:val="24"/>
                <w:lang w:eastAsia="en-US"/>
              </w:rPr>
              <w:t xml:space="preserve">и </w:t>
            </w:r>
            <w:r w:rsidRPr="00B87054">
              <w:rPr>
                <w:rFonts w:eastAsia="Times New Roman"/>
                <w:szCs w:val="24"/>
                <w:lang w:eastAsia="en-US"/>
              </w:rPr>
              <w:t xml:space="preserve">за изпълнението </w:t>
            </w:r>
            <w:r w:rsidR="007462BF" w:rsidRPr="00B87054">
              <w:rPr>
                <w:rFonts w:eastAsia="Times New Roman"/>
                <w:szCs w:val="24"/>
                <w:lang w:eastAsia="en-US"/>
              </w:rPr>
              <w:t xml:space="preserve">на </w:t>
            </w:r>
            <w:r w:rsidR="00A15255" w:rsidRPr="00B87054">
              <w:rPr>
                <w:rFonts w:eastAsia="Times New Roman"/>
                <w:szCs w:val="24"/>
                <w:lang w:eastAsia="en-US"/>
              </w:rPr>
              <w:t>п</w:t>
            </w:r>
            <w:r w:rsidR="007462BF" w:rsidRPr="00B87054">
              <w:rPr>
                <w:rFonts w:eastAsia="Times New Roman"/>
                <w:szCs w:val="24"/>
                <w:lang w:eastAsia="en-US"/>
              </w:rPr>
              <w:t>риоритетна ос 3</w:t>
            </w:r>
            <w:r w:rsidR="0041582A" w:rsidRPr="00B87054">
              <w:rPr>
                <w:rFonts w:eastAsia="Times New Roman"/>
                <w:szCs w:val="24"/>
                <w:lang w:eastAsia="en-US"/>
              </w:rPr>
              <w:t xml:space="preserve"> от Плана</w:t>
            </w:r>
            <w:r w:rsidR="007462BF" w:rsidRPr="00B87054">
              <w:rPr>
                <w:rFonts w:eastAsia="Times New Roman"/>
                <w:szCs w:val="24"/>
                <w:lang w:eastAsia="en-US"/>
              </w:rPr>
              <w:t xml:space="preserve">: </w:t>
            </w:r>
            <w:r w:rsidR="007462BF" w:rsidRPr="00B87054">
              <w:rPr>
                <w:rFonts w:eastAsia="Times New Roman"/>
                <w:i/>
                <w:szCs w:val="24"/>
                <w:lang w:eastAsia="en-US"/>
              </w:rPr>
              <w:t>Улавяне на биогаза в градските пречиствателни станции за отпадъчни води (ГПСОВ)</w:t>
            </w:r>
            <w:r w:rsidR="007462BF" w:rsidRPr="00B87054">
              <w:rPr>
                <w:rFonts w:eastAsia="Times New Roman"/>
                <w:szCs w:val="24"/>
                <w:lang w:eastAsia="en-US"/>
              </w:rPr>
              <w:t xml:space="preserve"> </w:t>
            </w:r>
            <w:r w:rsidR="006562C5" w:rsidRPr="00B87054">
              <w:rPr>
                <w:rFonts w:eastAsia="Times New Roman"/>
                <w:szCs w:val="24"/>
                <w:lang w:eastAsia="en-US"/>
              </w:rPr>
              <w:t xml:space="preserve">– </w:t>
            </w:r>
            <w:r w:rsidR="007462BF" w:rsidRPr="00B87054">
              <w:rPr>
                <w:rFonts w:eastAsia="Times New Roman"/>
                <w:szCs w:val="24"/>
                <w:lang w:eastAsia="en-US"/>
              </w:rPr>
              <w:t>чрез интервенции по приоритетна ос 1 на програмата и изпълнение на ВиК инфраструкту</w:t>
            </w:r>
            <w:r w:rsidR="006562C5" w:rsidRPr="00B87054">
              <w:rPr>
                <w:rFonts w:eastAsia="Times New Roman"/>
                <w:szCs w:val="24"/>
                <w:lang w:eastAsia="en-US"/>
              </w:rPr>
              <w:t>р</w:t>
            </w:r>
            <w:r w:rsidR="007462BF" w:rsidRPr="00B87054">
              <w:rPr>
                <w:rFonts w:eastAsia="Times New Roman"/>
                <w:szCs w:val="24"/>
                <w:lang w:eastAsia="en-US"/>
              </w:rPr>
              <w:t xml:space="preserve">ни мерки. При изграждането на големи пречиствателни станции </w:t>
            </w:r>
            <w:r w:rsidR="004069D7" w:rsidRPr="00B87054">
              <w:rPr>
                <w:rFonts w:eastAsia="Times New Roman"/>
                <w:szCs w:val="24"/>
                <w:lang w:eastAsia="en-US"/>
              </w:rPr>
              <w:t>(над 50 000 е</w:t>
            </w:r>
            <w:r w:rsidR="00C32AC1" w:rsidRPr="00B87054">
              <w:rPr>
                <w:rFonts w:eastAsia="Times New Roman"/>
                <w:szCs w:val="24"/>
                <w:lang w:eastAsia="en-US"/>
              </w:rPr>
              <w:t>кв</w:t>
            </w:r>
            <w:r w:rsidR="004069D7" w:rsidRPr="00B87054">
              <w:rPr>
                <w:rFonts w:eastAsia="Times New Roman"/>
                <w:szCs w:val="24"/>
                <w:lang w:eastAsia="en-US"/>
              </w:rPr>
              <w:t xml:space="preserve">.ж.) </w:t>
            </w:r>
            <w:r w:rsidR="007462BF" w:rsidRPr="00B87054">
              <w:rPr>
                <w:rFonts w:eastAsia="Times New Roman"/>
                <w:szCs w:val="24"/>
                <w:lang w:eastAsia="en-US"/>
              </w:rPr>
              <w:t xml:space="preserve">ще се изследва възможността </w:t>
            </w:r>
            <w:r w:rsidR="007462BF" w:rsidRPr="00B87054">
              <w:t>отделяният в метан-танковете биогаз да се използва за производство на електроенергия за нуждите на пречиствателната станция.</w:t>
            </w:r>
          </w:p>
          <w:p w14:paraId="70F9B31D" w14:textId="77777777" w:rsidR="002E16FF" w:rsidRPr="00B87054" w:rsidRDefault="002E16FF" w:rsidP="002E16FF">
            <w:pPr>
              <w:spacing w:before="0" w:after="0"/>
              <w:rPr>
                <w:rFonts w:eastAsia="Times New Roman"/>
                <w:szCs w:val="24"/>
                <w:lang w:eastAsia="en-US"/>
              </w:rPr>
            </w:pPr>
          </w:p>
          <w:p w14:paraId="365948A9" w14:textId="77777777" w:rsidR="009B1DAD" w:rsidRPr="00B87054" w:rsidRDefault="009B1DAD" w:rsidP="002E16FF">
            <w:pPr>
              <w:spacing w:before="0" w:after="0"/>
              <w:rPr>
                <w:rFonts w:eastAsia="Times New Roman"/>
                <w:b/>
                <w:szCs w:val="24"/>
                <w:lang w:eastAsia="en-US"/>
              </w:rPr>
            </w:pPr>
            <w:r w:rsidRPr="00B87054">
              <w:rPr>
                <w:rFonts w:eastAsia="Times New Roman"/>
                <w:b/>
                <w:szCs w:val="24"/>
                <w:lang w:eastAsia="en-US"/>
              </w:rPr>
              <w:t xml:space="preserve">ОП „Околна среда 2014 – 2020г.“ и законодателни ангажименти </w:t>
            </w:r>
          </w:p>
          <w:p w14:paraId="1A454F3E" w14:textId="77777777" w:rsidR="0075777B" w:rsidRPr="00B87054" w:rsidRDefault="0075777B" w:rsidP="002E16FF">
            <w:pPr>
              <w:spacing w:before="0" w:after="0"/>
              <w:rPr>
                <w:rFonts w:eastAsia="Times New Roman"/>
                <w:b/>
                <w:szCs w:val="24"/>
                <w:lang w:eastAsia="en-US"/>
              </w:rPr>
            </w:pPr>
          </w:p>
          <w:p w14:paraId="6FFDBAD0"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В продължение на усилията, положени през програмен период 2007 -</w:t>
            </w:r>
            <w:r w:rsidR="000F22C2" w:rsidRPr="00B87054">
              <w:rPr>
                <w:rFonts w:eastAsia="Times New Roman"/>
                <w:szCs w:val="24"/>
                <w:lang w:eastAsia="en-US"/>
              </w:rPr>
              <w:t xml:space="preserve"> </w:t>
            </w:r>
            <w:r w:rsidRPr="00B87054">
              <w:rPr>
                <w:rFonts w:eastAsia="Times New Roman"/>
                <w:szCs w:val="24"/>
                <w:lang w:eastAsia="en-US"/>
              </w:rPr>
              <w:t>2013 г</w:t>
            </w:r>
            <w:r w:rsidR="002665B8" w:rsidRPr="00B87054">
              <w:rPr>
                <w:rFonts w:eastAsia="Times New Roman"/>
                <w:szCs w:val="24"/>
                <w:lang w:eastAsia="en-US"/>
              </w:rPr>
              <w:t>.</w:t>
            </w:r>
            <w:r w:rsidRPr="00B87054">
              <w:rPr>
                <w:rFonts w:eastAsia="Times New Roman"/>
                <w:szCs w:val="24"/>
                <w:lang w:eastAsia="en-US"/>
              </w:rPr>
              <w:t>, оперативна програма „Околна среда 2014-2020 г.“ ще продължи да се фокусира върху реализация на приоритети, които са насочени към изпълнение на изискванията на европейското законодателство, приоритет</w:t>
            </w:r>
            <w:r w:rsidR="006562C5" w:rsidRPr="00B87054">
              <w:rPr>
                <w:rFonts w:eastAsia="Times New Roman"/>
                <w:szCs w:val="24"/>
                <w:lang w:eastAsia="en-US"/>
              </w:rPr>
              <w:t>но</w:t>
            </w:r>
            <w:r w:rsidRPr="00B87054">
              <w:rPr>
                <w:rFonts w:eastAsia="Times New Roman"/>
                <w:szCs w:val="24"/>
                <w:lang w:eastAsia="en-US"/>
              </w:rPr>
              <w:t xml:space="preserve"> върху актовете, които изискват най</w:t>
            </w:r>
            <w:r w:rsidR="002665B8" w:rsidRPr="00B87054">
              <w:rPr>
                <w:rFonts w:eastAsia="Times New Roman"/>
                <w:szCs w:val="24"/>
                <w:lang w:eastAsia="en-US"/>
              </w:rPr>
              <w:t>-</w:t>
            </w:r>
            <w:r w:rsidRPr="00B87054">
              <w:rPr>
                <w:rFonts w:eastAsia="Times New Roman"/>
                <w:szCs w:val="24"/>
                <w:lang w:eastAsia="en-US"/>
              </w:rPr>
              <w:t>големи публични финансови ресурси. Изпълнението на програмата ще допринесе и за прилагане на изискванията на националното законодателство в областта на околната среда и борбата с изменението на климата. Конкретните законодателни актове, към чието изпълнение е насочена ОП „Околна среда 2014-2020 г.“</w:t>
            </w:r>
            <w:r w:rsidR="00773D49" w:rsidRPr="00B87054">
              <w:rPr>
                <w:rFonts w:eastAsia="Times New Roman"/>
                <w:szCs w:val="24"/>
                <w:lang w:eastAsia="en-US"/>
              </w:rPr>
              <w:t>,</w:t>
            </w:r>
            <w:r w:rsidRPr="00B87054">
              <w:rPr>
                <w:rFonts w:eastAsia="Times New Roman"/>
                <w:szCs w:val="24"/>
                <w:lang w:eastAsia="en-US"/>
              </w:rPr>
              <w:t xml:space="preserve"> са посочени в съответните приоритетни оси на програмата. </w:t>
            </w:r>
          </w:p>
          <w:p w14:paraId="73F4ADBA" w14:textId="77777777" w:rsidR="002E16FF" w:rsidRPr="00B87054" w:rsidRDefault="002E16FF" w:rsidP="002E16FF">
            <w:pPr>
              <w:spacing w:before="0" w:after="0"/>
              <w:rPr>
                <w:rFonts w:eastAsia="Times New Roman"/>
                <w:szCs w:val="24"/>
                <w:lang w:eastAsia="en-US"/>
              </w:rPr>
            </w:pPr>
          </w:p>
          <w:p w14:paraId="0CB9B5A1" w14:textId="77777777" w:rsidR="009B1DAD" w:rsidRPr="00B87054" w:rsidRDefault="009B1DAD" w:rsidP="002E16FF">
            <w:pPr>
              <w:spacing w:before="0" w:after="0"/>
              <w:rPr>
                <w:rFonts w:eastAsia="Times New Roman"/>
                <w:b/>
                <w:szCs w:val="24"/>
                <w:lang w:eastAsia="en-US"/>
              </w:rPr>
            </w:pPr>
            <w:r w:rsidRPr="00B87054">
              <w:rPr>
                <w:rFonts w:eastAsia="Times New Roman"/>
                <w:b/>
                <w:szCs w:val="24"/>
                <w:lang w:eastAsia="en-US"/>
              </w:rPr>
              <w:t>Предварителна оценка на</w:t>
            </w:r>
            <w:r w:rsidRPr="00B87054">
              <w:rPr>
                <w:rFonts w:eastAsia="Times New Roman"/>
                <w:szCs w:val="24"/>
                <w:lang w:eastAsia="en-US"/>
              </w:rPr>
              <w:t xml:space="preserve"> </w:t>
            </w:r>
            <w:r w:rsidRPr="00B87054">
              <w:rPr>
                <w:rFonts w:eastAsia="Times New Roman"/>
                <w:b/>
                <w:szCs w:val="24"/>
                <w:lang w:eastAsia="en-US"/>
              </w:rPr>
              <w:t>ОП „Околна среда 2014 – 2020г.“</w:t>
            </w:r>
          </w:p>
          <w:p w14:paraId="4B799B1C" w14:textId="77777777" w:rsidR="0075777B" w:rsidRPr="00B87054" w:rsidRDefault="0075777B" w:rsidP="002E16FF">
            <w:pPr>
              <w:spacing w:before="0" w:after="0"/>
              <w:rPr>
                <w:rFonts w:eastAsia="Times New Roman"/>
                <w:b/>
                <w:szCs w:val="24"/>
                <w:lang w:eastAsia="en-US"/>
              </w:rPr>
            </w:pPr>
          </w:p>
          <w:p w14:paraId="13404ECD" w14:textId="77777777" w:rsidR="009B1DAD" w:rsidRPr="00B87054" w:rsidRDefault="009B1DAD" w:rsidP="002E16FF">
            <w:pPr>
              <w:spacing w:before="0" w:after="0"/>
              <w:rPr>
                <w:rFonts w:eastAsia="Times New Roman"/>
                <w:szCs w:val="24"/>
                <w:lang w:eastAsia="en-US"/>
              </w:rPr>
            </w:pPr>
            <w:r w:rsidRPr="00B87054">
              <w:rPr>
                <w:rFonts w:eastAsia="Times New Roman"/>
                <w:szCs w:val="24"/>
                <w:lang w:eastAsia="en-US"/>
              </w:rPr>
              <w:t>Оценката на стратегията на ОПОС 2014 – 2020 г. е задължителен елемент от предварителната оценка на програмата.</w:t>
            </w:r>
            <w:r w:rsidRPr="00B87054">
              <w:rPr>
                <w:rFonts w:eastAsia="Times New Roman"/>
                <w:lang w:eastAsia="en-US"/>
              </w:rPr>
              <w:t xml:space="preserve"> </w:t>
            </w:r>
            <w:r w:rsidRPr="00B87054">
              <w:rPr>
                <w:rFonts w:eastAsia="Times New Roman"/>
                <w:szCs w:val="24"/>
                <w:lang w:eastAsia="en-US"/>
              </w:rPr>
              <w:t xml:space="preserve">Стратегията трябва да следва общата логика на интервенция на оперативните програми, зададена от </w:t>
            </w:r>
            <w:r w:rsidR="00596AA6" w:rsidRPr="00B87054">
              <w:rPr>
                <w:rFonts w:eastAsia="Times New Roman"/>
                <w:szCs w:val="24"/>
                <w:lang w:eastAsia="en-US"/>
              </w:rPr>
              <w:t xml:space="preserve">Регламент </w:t>
            </w:r>
            <w:r w:rsidR="001236B6" w:rsidRPr="00B87054">
              <w:rPr>
                <w:rFonts w:eastAsia="Times New Roman"/>
                <w:szCs w:val="24"/>
                <w:lang w:eastAsia="en-US"/>
              </w:rPr>
              <w:t xml:space="preserve">(ЕС) № </w:t>
            </w:r>
            <w:r w:rsidR="00596AA6" w:rsidRPr="00B87054">
              <w:rPr>
                <w:rFonts w:eastAsia="Times New Roman"/>
                <w:szCs w:val="24"/>
                <w:lang w:eastAsia="en-US"/>
              </w:rPr>
              <w:t xml:space="preserve">1303/2013 </w:t>
            </w:r>
            <w:r w:rsidRPr="00B87054">
              <w:rPr>
                <w:rFonts w:eastAsia="Times New Roman"/>
                <w:szCs w:val="24"/>
                <w:lang w:eastAsia="en-US"/>
              </w:rPr>
              <w:t>и Насоките за предварителна оценка на ЕК.</w:t>
            </w:r>
          </w:p>
          <w:p w14:paraId="251BC8D8" w14:textId="77777777" w:rsidR="002665B8" w:rsidRPr="00B87054" w:rsidRDefault="002665B8" w:rsidP="002E16FF">
            <w:pPr>
              <w:spacing w:before="0" w:after="0"/>
              <w:rPr>
                <w:rFonts w:eastAsia="Times New Roman"/>
                <w:lang w:eastAsia="en-US"/>
              </w:rPr>
            </w:pPr>
          </w:p>
          <w:p w14:paraId="35F4CD0D" w14:textId="77777777" w:rsidR="009B1DAD" w:rsidRPr="00B87054" w:rsidRDefault="009B1DAD" w:rsidP="002E16FF">
            <w:pPr>
              <w:spacing w:before="0" w:after="0"/>
              <w:rPr>
                <w:rFonts w:eastAsia="Times New Roman"/>
                <w:szCs w:val="24"/>
                <w:lang w:eastAsia="en-US"/>
              </w:rPr>
            </w:pPr>
            <w:r w:rsidRPr="00B87054">
              <w:rPr>
                <w:rFonts w:eastAsia="Times New Roman"/>
                <w:lang w:eastAsia="en-US"/>
              </w:rPr>
              <w:t xml:space="preserve">Предварителната оценка на ОПОС 2014 – 2020 г. включва 5 задължителни елемента:  </w:t>
            </w:r>
          </w:p>
          <w:p w14:paraId="0B6B499D" w14:textId="77777777" w:rsidR="009B1DAD" w:rsidRPr="00B87054" w:rsidRDefault="009B1DAD" w:rsidP="00735856">
            <w:pPr>
              <w:numPr>
                <w:ilvl w:val="0"/>
                <w:numId w:val="35"/>
              </w:numPr>
              <w:spacing w:before="0" w:after="0"/>
              <w:ind w:left="0" w:firstLine="414"/>
              <w:rPr>
                <w:rFonts w:eastAsia="Times New Roman"/>
                <w:iCs/>
                <w:lang w:eastAsia="en-US"/>
              </w:rPr>
            </w:pPr>
            <w:r w:rsidRPr="00B87054">
              <w:rPr>
                <w:rFonts w:eastAsia="Times New Roman"/>
                <w:iCs/>
                <w:lang w:eastAsia="en-US"/>
              </w:rPr>
              <w:t>Оценка на стратегията на програмата</w:t>
            </w:r>
            <w:r w:rsidR="002665B8" w:rsidRPr="00B87054">
              <w:rPr>
                <w:rFonts w:eastAsia="Times New Roman"/>
                <w:iCs/>
                <w:lang w:eastAsia="en-US"/>
              </w:rPr>
              <w:t>.</w:t>
            </w:r>
            <w:r w:rsidRPr="00B87054">
              <w:rPr>
                <w:rFonts w:eastAsia="Times New Roman"/>
                <w:iCs/>
                <w:lang w:eastAsia="en-US"/>
              </w:rPr>
              <w:t xml:space="preserve"> </w:t>
            </w:r>
          </w:p>
          <w:p w14:paraId="2DF3B001" w14:textId="77777777" w:rsidR="009B1DAD" w:rsidRPr="00B87054" w:rsidRDefault="009B1DAD" w:rsidP="00735856">
            <w:pPr>
              <w:numPr>
                <w:ilvl w:val="0"/>
                <w:numId w:val="35"/>
              </w:numPr>
              <w:spacing w:before="0" w:after="0"/>
              <w:ind w:left="0" w:firstLine="414"/>
              <w:rPr>
                <w:rFonts w:eastAsia="Times New Roman"/>
                <w:iCs/>
                <w:lang w:eastAsia="en-US"/>
              </w:rPr>
            </w:pPr>
            <w:r w:rsidRPr="00B87054">
              <w:rPr>
                <w:rFonts w:eastAsia="Times New Roman"/>
                <w:iCs/>
                <w:lang w:eastAsia="en-US"/>
              </w:rPr>
              <w:t>Оценка на индикатори и мониторинг</w:t>
            </w:r>
            <w:r w:rsidR="002665B8" w:rsidRPr="00B87054">
              <w:rPr>
                <w:rFonts w:eastAsia="Times New Roman"/>
                <w:iCs/>
                <w:lang w:eastAsia="en-US"/>
              </w:rPr>
              <w:t>.</w:t>
            </w:r>
            <w:r w:rsidRPr="00B87054">
              <w:rPr>
                <w:rFonts w:eastAsia="Times New Roman"/>
                <w:iCs/>
                <w:lang w:eastAsia="en-US"/>
              </w:rPr>
              <w:t xml:space="preserve"> </w:t>
            </w:r>
          </w:p>
          <w:p w14:paraId="78B3D107" w14:textId="77777777" w:rsidR="009B1DAD" w:rsidRPr="00B87054" w:rsidRDefault="009B1DAD" w:rsidP="00735856">
            <w:pPr>
              <w:numPr>
                <w:ilvl w:val="0"/>
                <w:numId w:val="35"/>
              </w:numPr>
              <w:spacing w:before="0" w:after="0"/>
              <w:ind w:left="0" w:firstLine="414"/>
              <w:rPr>
                <w:rFonts w:eastAsia="Times New Roman"/>
                <w:iCs/>
                <w:lang w:eastAsia="en-US"/>
              </w:rPr>
            </w:pPr>
            <w:r w:rsidRPr="00B87054">
              <w:rPr>
                <w:rFonts w:eastAsia="Times New Roman"/>
                <w:iCs/>
                <w:lang w:eastAsia="en-US"/>
              </w:rPr>
              <w:t>Съответствие с финансовото разпределение на средствата</w:t>
            </w:r>
            <w:r w:rsidR="002665B8" w:rsidRPr="00B87054">
              <w:rPr>
                <w:rFonts w:eastAsia="Times New Roman"/>
                <w:iCs/>
                <w:lang w:eastAsia="en-US"/>
              </w:rPr>
              <w:t>.</w:t>
            </w:r>
            <w:r w:rsidRPr="00B87054">
              <w:rPr>
                <w:rFonts w:eastAsia="Times New Roman"/>
                <w:iCs/>
                <w:lang w:eastAsia="en-US"/>
              </w:rPr>
              <w:t xml:space="preserve"> </w:t>
            </w:r>
          </w:p>
          <w:p w14:paraId="2567025D" w14:textId="77777777" w:rsidR="009B1DAD" w:rsidRPr="00B87054" w:rsidRDefault="009B1DAD" w:rsidP="00735856">
            <w:pPr>
              <w:numPr>
                <w:ilvl w:val="0"/>
                <w:numId w:val="35"/>
              </w:numPr>
              <w:spacing w:before="0" w:after="0"/>
              <w:ind w:left="0" w:firstLine="414"/>
              <w:rPr>
                <w:rFonts w:eastAsia="Times New Roman"/>
                <w:iCs/>
                <w:lang w:eastAsia="en-US"/>
              </w:rPr>
            </w:pPr>
            <w:r w:rsidRPr="00B87054">
              <w:rPr>
                <w:rFonts w:eastAsia="Times New Roman"/>
                <w:iCs/>
                <w:lang w:eastAsia="en-US"/>
              </w:rPr>
              <w:t>Принос към Стратегия</w:t>
            </w:r>
            <w:r w:rsidR="00FD283C" w:rsidRPr="00B87054">
              <w:rPr>
                <w:rFonts w:eastAsia="Times New Roman"/>
                <w:iCs/>
                <w:lang w:eastAsia="en-US"/>
              </w:rPr>
              <w:t>та</w:t>
            </w:r>
            <w:r w:rsidRPr="00B87054">
              <w:rPr>
                <w:rFonts w:eastAsia="Times New Roman"/>
                <w:iCs/>
                <w:lang w:eastAsia="en-US"/>
              </w:rPr>
              <w:t xml:space="preserve"> </w:t>
            </w:r>
            <w:r w:rsidR="006562C5" w:rsidRPr="00B87054">
              <w:rPr>
                <w:rFonts w:eastAsia="Times New Roman"/>
                <w:iCs/>
                <w:lang w:eastAsia="en-US"/>
              </w:rPr>
              <w:t>„</w:t>
            </w:r>
            <w:r w:rsidRPr="00B87054">
              <w:rPr>
                <w:rFonts w:eastAsia="Times New Roman"/>
                <w:iCs/>
                <w:lang w:eastAsia="en-US"/>
              </w:rPr>
              <w:t>Европа 2020</w:t>
            </w:r>
            <w:r w:rsidR="006562C5" w:rsidRPr="00B87054">
              <w:rPr>
                <w:rFonts w:eastAsia="Times New Roman"/>
                <w:iCs/>
                <w:lang w:eastAsia="en-US"/>
              </w:rPr>
              <w:t>“</w:t>
            </w:r>
            <w:r w:rsidR="002665B8" w:rsidRPr="00B87054">
              <w:rPr>
                <w:rFonts w:eastAsia="Times New Roman"/>
                <w:iCs/>
                <w:lang w:eastAsia="en-US"/>
              </w:rPr>
              <w:t>.</w:t>
            </w:r>
            <w:r w:rsidRPr="00B87054">
              <w:rPr>
                <w:rFonts w:eastAsia="Times New Roman"/>
                <w:iCs/>
                <w:lang w:eastAsia="en-US"/>
              </w:rPr>
              <w:t xml:space="preserve"> </w:t>
            </w:r>
          </w:p>
          <w:p w14:paraId="7BD27755" w14:textId="77777777" w:rsidR="009B1DAD" w:rsidRPr="00B87054" w:rsidRDefault="009B1DAD" w:rsidP="00735856">
            <w:pPr>
              <w:numPr>
                <w:ilvl w:val="0"/>
                <w:numId w:val="35"/>
              </w:numPr>
              <w:spacing w:before="0" w:after="0"/>
              <w:ind w:left="0" w:firstLine="414"/>
              <w:rPr>
                <w:rFonts w:eastAsia="Times New Roman"/>
                <w:iCs/>
                <w:lang w:eastAsia="en-US"/>
              </w:rPr>
            </w:pPr>
            <w:r w:rsidRPr="00B87054">
              <w:rPr>
                <w:rFonts w:eastAsia="Times New Roman"/>
                <w:iCs/>
                <w:lang w:eastAsia="en-US"/>
              </w:rPr>
              <w:t>Стратегическа екологична оценка</w:t>
            </w:r>
            <w:r w:rsidR="006562C5" w:rsidRPr="00B87054">
              <w:rPr>
                <w:rFonts w:eastAsia="Times New Roman"/>
                <w:iCs/>
                <w:lang w:eastAsia="en-US"/>
              </w:rPr>
              <w:t>.</w:t>
            </w:r>
          </w:p>
          <w:p w14:paraId="5438F801" w14:textId="77777777" w:rsidR="002665B8" w:rsidRPr="00B87054" w:rsidRDefault="002665B8" w:rsidP="002E16FF">
            <w:pPr>
              <w:spacing w:before="0" w:after="0"/>
              <w:rPr>
                <w:rFonts w:eastAsia="Times New Roman"/>
                <w:lang w:eastAsia="en-US"/>
              </w:rPr>
            </w:pPr>
          </w:p>
          <w:p w14:paraId="288F2F95" w14:textId="77777777" w:rsidR="009B1DAD" w:rsidRPr="00B87054" w:rsidRDefault="009B1DAD" w:rsidP="002E16FF">
            <w:pPr>
              <w:spacing w:before="0" w:after="0"/>
              <w:rPr>
                <w:rFonts w:eastAsia="Times New Roman"/>
                <w:lang w:eastAsia="en-US"/>
              </w:rPr>
            </w:pPr>
            <w:r w:rsidRPr="00B87054">
              <w:rPr>
                <w:rFonts w:eastAsia="Times New Roman"/>
                <w:lang w:eastAsia="en-US"/>
              </w:rPr>
              <w:t>Предварителната оценка на стратегията е свързана и с допълващи оценъчни стъпки на целия документ на програмата, които включват</w:t>
            </w:r>
            <w:r w:rsidR="006562C5" w:rsidRPr="00B87054">
              <w:rPr>
                <w:rFonts w:eastAsia="Times New Roman"/>
                <w:lang w:eastAsia="en-US"/>
              </w:rPr>
              <w:t>:</w:t>
            </w:r>
            <w:r w:rsidRPr="00B87054">
              <w:rPr>
                <w:rFonts w:eastAsia="Times New Roman"/>
                <w:lang w:eastAsia="en-US"/>
              </w:rPr>
              <w:t xml:space="preserve"> оценка на нуждите в сектор „Околна среда“</w:t>
            </w:r>
            <w:r w:rsidR="004E3F06" w:rsidRPr="00B87054">
              <w:rPr>
                <w:rFonts w:eastAsia="Times New Roman"/>
                <w:lang w:eastAsia="en-US"/>
              </w:rPr>
              <w:t>;</w:t>
            </w:r>
            <w:r w:rsidRPr="00B87054">
              <w:rPr>
                <w:rFonts w:eastAsia="Times New Roman"/>
                <w:lang w:eastAsia="en-US"/>
              </w:rPr>
              <w:t xml:space="preserve"> оценка на вътрешната съгласуваност</w:t>
            </w:r>
            <w:r w:rsidR="004E3F06" w:rsidRPr="00B87054">
              <w:rPr>
                <w:rFonts w:eastAsia="Times New Roman"/>
                <w:lang w:eastAsia="en-US"/>
              </w:rPr>
              <w:t>;</w:t>
            </w:r>
            <w:r w:rsidRPr="00B87054">
              <w:rPr>
                <w:rFonts w:eastAsia="Times New Roman"/>
                <w:lang w:eastAsia="en-US"/>
              </w:rPr>
              <w:t xml:space="preserve"> оценка на външната съгласуваност</w:t>
            </w:r>
            <w:r w:rsidR="004E3F06" w:rsidRPr="00B87054">
              <w:rPr>
                <w:rFonts w:eastAsia="Times New Roman"/>
                <w:lang w:eastAsia="en-US"/>
              </w:rPr>
              <w:t>;</w:t>
            </w:r>
            <w:r w:rsidRPr="00B87054">
              <w:rPr>
                <w:rFonts w:eastAsia="Times New Roman"/>
                <w:lang w:eastAsia="en-US"/>
              </w:rPr>
              <w:t xml:space="preserve"> изпълнението на целите и интервенциите, включени в ОПОС 2014-2020 г.</w:t>
            </w:r>
            <w:r w:rsidR="004E3F06" w:rsidRPr="00B87054">
              <w:rPr>
                <w:rFonts w:eastAsia="Times New Roman"/>
                <w:lang w:eastAsia="en-US"/>
              </w:rPr>
              <w:t>;</w:t>
            </w:r>
            <w:r w:rsidRPr="00B87054">
              <w:rPr>
                <w:rFonts w:eastAsia="Times New Roman"/>
                <w:lang w:eastAsia="en-US"/>
              </w:rPr>
              <w:t xml:space="preserve"> оценка на приноса към Стратегия</w:t>
            </w:r>
            <w:r w:rsidR="00FD283C" w:rsidRPr="00B87054">
              <w:rPr>
                <w:rFonts w:eastAsia="Times New Roman"/>
                <w:lang w:eastAsia="en-US"/>
              </w:rPr>
              <w:t>та</w:t>
            </w:r>
            <w:r w:rsidRPr="00B87054">
              <w:rPr>
                <w:rFonts w:eastAsia="Times New Roman"/>
                <w:lang w:eastAsia="en-US"/>
              </w:rPr>
              <w:t xml:space="preserve"> </w:t>
            </w:r>
            <w:r w:rsidR="006562C5" w:rsidRPr="00B87054">
              <w:rPr>
                <w:rFonts w:eastAsia="Times New Roman"/>
                <w:lang w:eastAsia="en-US"/>
              </w:rPr>
              <w:t>„</w:t>
            </w:r>
            <w:r w:rsidRPr="00B87054">
              <w:rPr>
                <w:rFonts w:eastAsia="Times New Roman"/>
                <w:lang w:eastAsia="en-US"/>
              </w:rPr>
              <w:t>Европа 2020</w:t>
            </w:r>
            <w:r w:rsidR="006562C5" w:rsidRPr="00B87054">
              <w:rPr>
                <w:rFonts w:eastAsia="Times New Roman"/>
                <w:lang w:eastAsia="en-US"/>
              </w:rPr>
              <w:t>“</w:t>
            </w:r>
            <w:r w:rsidR="004E3F06" w:rsidRPr="00B87054">
              <w:rPr>
                <w:rFonts w:eastAsia="Times New Roman"/>
                <w:lang w:eastAsia="en-US"/>
              </w:rPr>
              <w:t>;</w:t>
            </w:r>
            <w:r w:rsidRPr="00B87054">
              <w:rPr>
                <w:rFonts w:eastAsia="Times New Roman"/>
                <w:lang w:eastAsia="en-US"/>
              </w:rPr>
              <w:t xml:space="preserve"> </w:t>
            </w:r>
            <w:proofErr w:type="spellStart"/>
            <w:r w:rsidRPr="00B87054">
              <w:rPr>
                <w:rFonts w:eastAsia="Times New Roman"/>
                <w:lang w:eastAsia="en-US"/>
              </w:rPr>
              <w:t>oценка</w:t>
            </w:r>
            <w:proofErr w:type="spellEnd"/>
            <w:r w:rsidRPr="00B87054">
              <w:rPr>
                <w:rFonts w:eastAsia="Times New Roman"/>
                <w:lang w:eastAsia="en-US"/>
              </w:rPr>
              <w:t xml:space="preserve"> на прилагането на хоризонтални принципи</w:t>
            </w:r>
            <w:r w:rsidR="004E3F06" w:rsidRPr="00B87054">
              <w:rPr>
                <w:rFonts w:eastAsia="Times New Roman"/>
                <w:lang w:eastAsia="en-US"/>
              </w:rPr>
              <w:t>;</w:t>
            </w:r>
            <w:r w:rsidRPr="00B87054">
              <w:rPr>
                <w:rFonts w:eastAsia="Times New Roman"/>
                <w:lang w:eastAsia="en-US"/>
              </w:rPr>
              <w:t xml:space="preserve"> </w:t>
            </w:r>
            <w:proofErr w:type="spellStart"/>
            <w:r w:rsidRPr="00B87054">
              <w:rPr>
                <w:rFonts w:eastAsia="Times New Roman"/>
                <w:lang w:eastAsia="en-US"/>
              </w:rPr>
              <w:t>oценка</w:t>
            </w:r>
            <w:proofErr w:type="spellEnd"/>
            <w:r w:rsidRPr="00B87054">
              <w:rPr>
                <w:rFonts w:eastAsia="Times New Roman"/>
                <w:lang w:eastAsia="en-US"/>
              </w:rPr>
              <w:t xml:space="preserve"> на избора на бенефициенти</w:t>
            </w:r>
            <w:r w:rsidR="004E3F06" w:rsidRPr="00B87054">
              <w:rPr>
                <w:rFonts w:eastAsia="Times New Roman"/>
                <w:lang w:eastAsia="en-US"/>
              </w:rPr>
              <w:t>;</w:t>
            </w:r>
            <w:r w:rsidRPr="00B87054">
              <w:rPr>
                <w:rFonts w:eastAsia="Times New Roman"/>
                <w:lang w:eastAsia="en-US"/>
              </w:rPr>
              <w:t xml:space="preserve"> </w:t>
            </w:r>
            <w:proofErr w:type="spellStart"/>
            <w:r w:rsidRPr="00B87054">
              <w:rPr>
                <w:rFonts w:eastAsia="Times New Roman"/>
                <w:lang w:eastAsia="en-US"/>
              </w:rPr>
              <w:t>oценка</w:t>
            </w:r>
            <w:proofErr w:type="spellEnd"/>
            <w:r w:rsidRPr="00B87054">
              <w:rPr>
                <w:rFonts w:eastAsia="Times New Roman"/>
                <w:lang w:eastAsia="en-US"/>
              </w:rPr>
              <w:t xml:space="preserve"> на капацитета на органите по управление и изпълнение на ОПОС и </w:t>
            </w:r>
            <w:proofErr w:type="spellStart"/>
            <w:r w:rsidRPr="00B87054">
              <w:rPr>
                <w:rFonts w:eastAsia="Times New Roman"/>
                <w:lang w:eastAsia="en-US"/>
              </w:rPr>
              <w:t>oценка</w:t>
            </w:r>
            <w:proofErr w:type="spellEnd"/>
            <w:r w:rsidRPr="00B87054">
              <w:rPr>
                <w:rFonts w:eastAsia="Times New Roman"/>
                <w:lang w:eastAsia="en-US"/>
              </w:rPr>
              <w:t xml:space="preserve"> на адекватността на плана за изпълнение на предварителните условия.</w:t>
            </w:r>
          </w:p>
          <w:p w14:paraId="18212C37" w14:textId="77777777" w:rsidR="00864AFA" w:rsidRPr="00B87054" w:rsidRDefault="009B1DAD" w:rsidP="002E16FF">
            <w:pPr>
              <w:spacing w:before="0" w:after="0"/>
              <w:rPr>
                <w:szCs w:val="24"/>
              </w:rPr>
            </w:pPr>
            <w:r w:rsidRPr="00B87054">
              <w:rPr>
                <w:rFonts w:eastAsia="Times New Roman"/>
                <w:lang w:eastAsia="en-US"/>
              </w:rPr>
              <w:t>Резултатите от предварителната оценка на ОПОС 2014</w:t>
            </w:r>
            <w:r w:rsidR="004E3F06" w:rsidRPr="00B87054">
              <w:rPr>
                <w:rFonts w:eastAsia="Times New Roman"/>
                <w:lang w:eastAsia="en-US"/>
              </w:rPr>
              <w:t>-</w:t>
            </w:r>
            <w:r w:rsidRPr="00B87054">
              <w:rPr>
                <w:rFonts w:eastAsia="Times New Roman"/>
                <w:lang w:eastAsia="en-US"/>
              </w:rPr>
              <w:t xml:space="preserve">2020 г. </w:t>
            </w:r>
            <w:r w:rsidR="007E0F8B" w:rsidRPr="00B87054">
              <w:rPr>
                <w:rFonts w:eastAsia="Times New Roman"/>
                <w:lang w:eastAsia="en-US"/>
              </w:rPr>
              <w:t>са</w:t>
            </w:r>
            <w:r w:rsidRPr="00B87054">
              <w:rPr>
                <w:rFonts w:eastAsia="Times New Roman"/>
                <w:lang w:eastAsia="en-US"/>
              </w:rPr>
              <w:t xml:space="preserve"> публикувани на интернет страницата на ОПОС</w:t>
            </w:r>
            <w:r w:rsidR="007E0F8B" w:rsidRPr="00B87054">
              <w:rPr>
                <w:rFonts w:eastAsia="Times New Roman"/>
                <w:lang w:eastAsia="en-US"/>
              </w:rPr>
              <w:t xml:space="preserve">: </w:t>
            </w:r>
            <w:hyperlink r:id="rId10" w:anchor="1" w:history="1">
              <w:r w:rsidR="002665B8" w:rsidRPr="00B87054">
                <w:rPr>
                  <w:rStyle w:val="Hyperlink"/>
                  <w:szCs w:val="24"/>
                </w:rPr>
                <w:t>http://ope.moew.government.bg/bg/pages/programirane-2014-2020/18#1</w:t>
              </w:r>
            </w:hyperlink>
            <w:r w:rsidR="00864AFA" w:rsidRPr="00B87054">
              <w:rPr>
                <w:rFonts w:eastAsia="Times New Roman"/>
                <w:lang w:eastAsia="en-US"/>
              </w:rPr>
              <w:t>.</w:t>
            </w:r>
          </w:p>
          <w:p w14:paraId="4BA9FF97" w14:textId="77777777" w:rsidR="002E16FF" w:rsidRPr="00B87054" w:rsidRDefault="002E16FF" w:rsidP="002E16FF">
            <w:pPr>
              <w:spacing w:before="0" w:after="0"/>
              <w:rPr>
                <w:rFonts w:eastAsia="Times New Roman"/>
                <w:lang w:eastAsia="en-US"/>
              </w:rPr>
            </w:pPr>
          </w:p>
          <w:p w14:paraId="53BF13E1" w14:textId="77777777" w:rsidR="00BD6ECF" w:rsidRPr="00B87054" w:rsidRDefault="00BD6ECF" w:rsidP="002E16FF">
            <w:pPr>
              <w:spacing w:before="0" w:after="0"/>
              <w:rPr>
                <w:rFonts w:eastAsia="Times New Roman"/>
                <w:b/>
                <w:lang w:eastAsia="en-US"/>
              </w:rPr>
            </w:pPr>
            <w:r w:rsidRPr="00B87054">
              <w:rPr>
                <w:rFonts w:eastAsia="Times New Roman"/>
                <w:b/>
                <w:lang w:eastAsia="en-US"/>
              </w:rPr>
              <w:t>Екологична оценка на ОП „Околна среда 2014 – 2020 г.“</w:t>
            </w:r>
          </w:p>
          <w:p w14:paraId="646A7847" w14:textId="77777777" w:rsidR="0075777B" w:rsidRPr="00B87054" w:rsidRDefault="0075777B" w:rsidP="002E16FF">
            <w:pPr>
              <w:spacing w:before="0" w:after="0"/>
              <w:rPr>
                <w:rFonts w:eastAsia="Times New Roman"/>
                <w:b/>
                <w:lang w:eastAsia="en-US"/>
              </w:rPr>
            </w:pPr>
          </w:p>
          <w:p w14:paraId="639517F4" w14:textId="77777777" w:rsidR="004D25ED" w:rsidRPr="00B87054" w:rsidRDefault="00BD6ECF" w:rsidP="002E16FF">
            <w:pPr>
              <w:spacing w:before="0" w:after="0"/>
            </w:pPr>
            <w:r w:rsidRPr="00B87054">
              <w:t xml:space="preserve">Екологичната оценка (ЕО) има за цел да оцени евентуалните значителни въздействия върху околната среда в резултат от прилагането на планове и програми </w:t>
            </w:r>
            <w:r w:rsidR="00FD283C" w:rsidRPr="00B87054">
              <w:t xml:space="preserve">на </w:t>
            </w:r>
            <w:r w:rsidRPr="00B87054">
              <w:t>национално, регионално и местно равнище. Оценката се извършва едновременно с разработването на програмата, както и на предварителната оценка на ОПОС 2014-2020 г., т.е. подходът е към интегриране на процесите. Извършването на ЕО се съвместява изцяло с регламентираните национални процедури за изготвяне и одобряване на планове/програми, като органите, отговорни за одобряването им, трябва да се съобразят със становището по ЕО. Процедурата по ЕО се изготвя на основание Директива 2001/42/ЕО относно оценката на последиците на някои планове и програми върху околната среда, транспонирана в националното законодателство.</w:t>
            </w:r>
            <w:r w:rsidR="00153E5D" w:rsidRPr="00B87054">
              <w:rPr>
                <w:color w:val="FF0000"/>
              </w:rPr>
              <w:t xml:space="preserve"> </w:t>
            </w:r>
            <w:r w:rsidR="00153E5D" w:rsidRPr="00B87054">
              <w:t>В рамките на процедурата по ЕО се извършва и процедурата по оценка за съвместимостта на програмата с предмета и целите на защитените зони в съответствие с чл. 6 (3) от Директива 92/43/ЕИО.</w:t>
            </w:r>
            <w:r w:rsidRPr="00B87054">
              <w:t xml:space="preserve"> </w:t>
            </w:r>
          </w:p>
          <w:p w14:paraId="69C4D583" w14:textId="77777777" w:rsidR="005E665C" w:rsidRPr="00B87054" w:rsidRDefault="005E665C" w:rsidP="002E16FF">
            <w:pPr>
              <w:spacing w:before="0" w:after="0"/>
            </w:pPr>
          </w:p>
          <w:p w14:paraId="3F3FF5AE" w14:textId="77777777" w:rsidR="00E936D5" w:rsidRPr="00B87054" w:rsidRDefault="00E936D5" w:rsidP="002E16FF">
            <w:pPr>
              <w:spacing w:before="0" w:after="0"/>
              <w:rPr>
                <w:szCs w:val="24"/>
              </w:rPr>
            </w:pPr>
            <w:r w:rsidRPr="00B87054">
              <w:rPr>
                <w:bCs/>
                <w:szCs w:val="24"/>
              </w:rPr>
              <w:t>Екологичната оценка на ОП “Околна среда 2014-2020 г.”</w:t>
            </w:r>
            <w:r w:rsidRPr="00B87054">
              <w:rPr>
                <w:szCs w:val="24"/>
              </w:rPr>
              <w:t xml:space="preserve"> е проведена в съответствие с изискванията на глава шеста от Закона за опазване на околната среда и </w:t>
            </w:r>
            <w:r w:rsidRPr="00B87054">
              <w:rPr>
                <w:i/>
                <w:iCs/>
                <w:szCs w:val="24"/>
              </w:rPr>
              <w:t>Наредбата за условията и реда за извършване на екологична оценка на планове и програми</w:t>
            </w:r>
            <w:r w:rsidRPr="00B87054">
              <w:rPr>
                <w:szCs w:val="24"/>
              </w:rPr>
              <w:t>, с които са транспонирани изискванията на Директива 2001/42/ЕО</w:t>
            </w:r>
            <w:r w:rsidRPr="00B87054">
              <w:rPr>
                <w:i/>
                <w:iCs/>
                <w:szCs w:val="24"/>
              </w:rPr>
              <w:t>.</w:t>
            </w:r>
            <w:r w:rsidRPr="00B87054">
              <w:rPr>
                <w:szCs w:val="24"/>
              </w:rPr>
              <w:t xml:space="preserve"> ЕО е проведена като част от предварителната оценка на програмата, в съответствие с насоките на Е</w:t>
            </w:r>
            <w:r w:rsidR="002665B8" w:rsidRPr="00B87054">
              <w:rPr>
                <w:szCs w:val="24"/>
              </w:rPr>
              <w:t>К</w:t>
            </w:r>
            <w:r w:rsidRPr="00B87054">
              <w:rPr>
                <w:szCs w:val="24"/>
              </w:rPr>
              <w:t xml:space="preserve"> и препоръките на компетентния орган за ЕО в Република България.</w:t>
            </w:r>
          </w:p>
          <w:p w14:paraId="13C0EE0E" w14:textId="77777777" w:rsidR="005E665C" w:rsidRPr="00B87054" w:rsidRDefault="005E665C" w:rsidP="002E16FF">
            <w:pPr>
              <w:spacing w:before="0" w:after="0"/>
              <w:rPr>
                <w:color w:val="3366FF"/>
                <w:szCs w:val="24"/>
              </w:rPr>
            </w:pPr>
          </w:p>
          <w:p w14:paraId="6B793A64" w14:textId="77777777" w:rsidR="00E936D5" w:rsidRPr="00B87054" w:rsidRDefault="00E936D5" w:rsidP="002E16FF">
            <w:pPr>
              <w:spacing w:before="0" w:after="0"/>
              <w:rPr>
                <w:szCs w:val="24"/>
              </w:rPr>
            </w:pPr>
            <w:r w:rsidRPr="00B87054">
              <w:rPr>
                <w:szCs w:val="24"/>
              </w:rPr>
              <w:lastRenderedPageBreak/>
              <w:t xml:space="preserve">През 2013 г. УО на ОПОС внесе искане за преценка на необходимостта от ЕО на програмата в дирекция “Превантивна дейност” в МОСВ. Въз основа на представената документация е издадено </w:t>
            </w:r>
            <w:r w:rsidR="007A3524" w:rsidRPr="00B87054">
              <w:rPr>
                <w:szCs w:val="24"/>
              </w:rPr>
              <w:t>Р</w:t>
            </w:r>
            <w:r w:rsidRPr="00B87054">
              <w:rPr>
                <w:szCs w:val="24"/>
              </w:rPr>
              <w:t>ешение на министъра на околната среда и водите, с което е изискано да се извърши екологична оценка на програмата, като част от предварителната оценка.</w:t>
            </w:r>
          </w:p>
          <w:p w14:paraId="24C20E15" w14:textId="77777777" w:rsidR="005E665C" w:rsidRPr="00B87054" w:rsidRDefault="005E665C" w:rsidP="002E16FF">
            <w:pPr>
              <w:spacing w:before="0" w:after="0"/>
              <w:rPr>
                <w:szCs w:val="24"/>
              </w:rPr>
            </w:pPr>
          </w:p>
          <w:p w14:paraId="43A309EE" w14:textId="77777777" w:rsidR="00E936D5" w:rsidRPr="00B87054" w:rsidRDefault="00E936D5" w:rsidP="002E16FF">
            <w:pPr>
              <w:spacing w:before="0" w:after="0"/>
              <w:rPr>
                <w:szCs w:val="24"/>
              </w:rPr>
            </w:pPr>
            <w:r w:rsidRPr="00B87054">
              <w:rPr>
                <w:szCs w:val="24"/>
              </w:rPr>
              <w:t>За целите на ЕО са проведени консултации с определените като засегнати от програмата общественост, заинтересовани органи и трети лица, в т.ч. съгласуване в рамките на тематичната работна група за изготвяне на ОПОС 2014</w:t>
            </w:r>
            <w:r w:rsidR="007A3524" w:rsidRPr="00B87054">
              <w:rPr>
                <w:szCs w:val="24"/>
              </w:rPr>
              <w:t>-</w:t>
            </w:r>
            <w:r w:rsidRPr="00B87054">
              <w:rPr>
                <w:szCs w:val="24"/>
              </w:rPr>
              <w:t>2020 г. Консултациите включват предоставяне на документацията по екологична оценка (доклад за екологична оценка с приложенията към него и нетехническо резюме на доклада за екологична оценка) и проекта на ОПОС 2014</w:t>
            </w:r>
            <w:r w:rsidR="00C92A6F" w:rsidRPr="00B87054">
              <w:rPr>
                <w:szCs w:val="24"/>
              </w:rPr>
              <w:t>-</w:t>
            </w:r>
            <w:r w:rsidRPr="00B87054">
              <w:rPr>
                <w:szCs w:val="24"/>
              </w:rPr>
              <w:t xml:space="preserve">2020 г. на обществен достъп за период от 30 дни чрез интернет страницата на ОПОС и в </w:t>
            </w:r>
            <w:r w:rsidR="00BC52D1" w:rsidRPr="00B87054">
              <w:rPr>
                <w:szCs w:val="24"/>
              </w:rPr>
              <w:t>Главна дирекция „Оперативна програма Околна среда“</w:t>
            </w:r>
            <w:r w:rsidRPr="00B87054">
              <w:rPr>
                <w:szCs w:val="24"/>
              </w:rPr>
              <w:t xml:space="preserve"> в МОСВ. Резултатите от консултациите са надлежно отразени в окончателния доклад за ЕО от юни 2014 г. </w:t>
            </w:r>
          </w:p>
          <w:p w14:paraId="60C0C22E" w14:textId="77777777" w:rsidR="00191435" w:rsidRPr="00B87054" w:rsidRDefault="00191435" w:rsidP="002E16FF">
            <w:pPr>
              <w:spacing w:before="0" w:after="0"/>
              <w:rPr>
                <w:szCs w:val="24"/>
              </w:rPr>
            </w:pPr>
          </w:p>
          <w:p w14:paraId="5DE64CEE" w14:textId="77777777" w:rsidR="00E936D5" w:rsidRPr="00B87054" w:rsidRDefault="00E936D5" w:rsidP="002E16FF">
            <w:pPr>
              <w:spacing w:before="0" w:after="0"/>
            </w:pPr>
            <w:r w:rsidRPr="00B87054">
              <w:rPr>
                <w:szCs w:val="24"/>
              </w:rPr>
              <w:t xml:space="preserve">В резултат на извършената </w:t>
            </w:r>
            <w:r w:rsidR="00BC52D1" w:rsidRPr="00B87054">
              <w:rPr>
                <w:szCs w:val="24"/>
              </w:rPr>
              <w:t>ЕО</w:t>
            </w:r>
            <w:r w:rsidRPr="00B87054">
              <w:rPr>
                <w:szCs w:val="24"/>
              </w:rPr>
              <w:t xml:space="preserve"> на ОПОС 2014-2020 г., въз основа на резултатите от анализа и оценката на потенциалните въздействия на предвидените приоритетни оси и свързаните с тях дейности, заключението на екипа независими експерти е, че изпълнението на ОПОС 2014</w:t>
            </w:r>
            <w:r w:rsidR="00C92A6F" w:rsidRPr="00B87054">
              <w:rPr>
                <w:szCs w:val="24"/>
              </w:rPr>
              <w:t>-</w:t>
            </w:r>
            <w:r w:rsidRPr="00B87054">
              <w:rPr>
                <w:szCs w:val="24"/>
              </w:rPr>
              <w:t>2020 г. ще доведе до комплексно положително въздействие върху околната среда и човешкото здраве на национално ниво.</w:t>
            </w:r>
            <w:r w:rsidRPr="00B87054">
              <w:t xml:space="preserve"> </w:t>
            </w:r>
          </w:p>
          <w:p w14:paraId="672227B7" w14:textId="77777777" w:rsidR="00191435" w:rsidRPr="00B87054" w:rsidRDefault="00191435" w:rsidP="002E16FF">
            <w:pPr>
              <w:spacing w:before="0" w:after="0"/>
              <w:rPr>
                <w:szCs w:val="24"/>
              </w:rPr>
            </w:pPr>
          </w:p>
          <w:p w14:paraId="245A8ED8" w14:textId="77777777" w:rsidR="00E936D5" w:rsidRPr="00B87054" w:rsidRDefault="00E936D5" w:rsidP="002E16FF">
            <w:pPr>
              <w:spacing w:before="0" w:after="0"/>
              <w:rPr>
                <w:szCs w:val="24"/>
              </w:rPr>
            </w:pPr>
            <w:r w:rsidRPr="00B87054">
              <w:rPr>
                <w:szCs w:val="24"/>
              </w:rPr>
              <w:t>С цел да се гарантира предотвратяване, намаляване и възможно най-пълно компенсиране на предполагаемите неблагоприятни последствия от осъществяването на програмата върху околната среда и човешкото здраве, компетентният орган по ЕО е съгласувал с УО на ОПОС допълнителни мерки за наблюдение и контрол, които УО ще прилага в процеса на изпълнение на програмата. На всеки три години от изпълнението на програмата УО на ОПОС ще изготвя доклад за наблюдението и контрола по прилагането на програмата, включително на мерките за предотвратяване, намаляване или възможно най-пълно отстраняване на предполагаемите неблагоприятни въздействия от осъществяването на програмата.</w:t>
            </w:r>
          </w:p>
          <w:p w14:paraId="4126B582" w14:textId="77777777" w:rsidR="00191435" w:rsidRPr="00B87054" w:rsidRDefault="00191435" w:rsidP="002E16FF">
            <w:pPr>
              <w:spacing w:before="0" w:after="0"/>
              <w:rPr>
                <w:szCs w:val="24"/>
              </w:rPr>
            </w:pPr>
          </w:p>
          <w:p w14:paraId="050E092F" w14:textId="77777777" w:rsidR="002004E9" w:rsidRPr="00B87054" w:rsidRDefault="002004E9" w:rsidP="002004E9">
            <w:pPr>
              <w:spacing w:before="0" w:after="0"/>
              <w:rPr>
                <w:szCs w:val="24"/>
              </w:rPr>
            </w:pPr>
            <w:r w:rsidRPr="00B87054">
              <w:rPr>
                <w:szCs w:val="24"/>
              </w:rPr>
              <w:t xml:space="preserve">Издадено е Становище по екологична оценка </w:t>
            </w:r>
            <w:proofErr w:type="spellStart"/>
            <w:r w:rsidRPr="00B87054">
              <w:t>No</w:t>
            </w:r>
            <w:proofErr w:type="spellEnd"/>
            <w:r w:rsidRPr="00B87054">
              <w:t xml:space="preserve"> 15-9/2014 </w:t>
            </w:r>
            <w:r w:rsidRPr="00B87054">
              <w:rPr>
                <w:szCs w:val="24"/>
              </w:rPr>
              <w:t xml:space="preserve">на министъра </w:t>
            </w:r>
            <w:r w:rsidR="00C92A6F" w:rsidRPr="00B87054">
              <w:rPr>
                <w:szCs w:val="24"/>
              </w:rPr>
              <w:t xml:space="preserve">на </w:t>
            </w:r>
            <w:r w:rsidRPr="00B87054">
              <w:rPr>
                <w:szCs w:val="24"/>
              </w:rPr>
              <w:t xml:space="preserve">околната среда и водите </w:t>
            </w:r>
            <w:r w:rsidRPr="00B87054">
              <w:t xml:space="preserve">за одобряване </w:t>
            </w:r>
            <w:r w:rsidRPr="00B87054">
              <w:rPr>
                <w:szCs w:val="24"/>
              </w:rPr>
              <w:t>на ОПОС 2014</w:t>
            </w:r>
            <w:r w:rsidR="00C92A6F" w:rsidRPr="00B87054">
              <w:rPr>
                <w:szCs w:val="24"/>
              </w:rPr>
              <w:t>-</w:t>
            </w:r>
            <w:r w:rsidRPr="00B87054">
              <w:rPr>
                <w:szCs w:val="24"/>
              </w:rPr>
              <w:t xml:space="preserve">2020 г. На страницата на ОПОС е публикувана обобщена справка по какъв начин са взети предвид при разработването на </w:t>
            </w:r>
            <w:r w:rsidR="00C92A6F" w:rsidRPr="00B87054">
              <w:rPr>
                <w:szCs w:val="24"/>
              </w:rPr>
              <w:t>програмата</w:t>
            </w:r>
            <w:r w:rsidRPr="00B87054">
              <w:rPr>
                <w:szCs w:val="24"/>
              </w:rPr>
              <w:t xml:space="preserve"> основните резултати и препоръки от документацията по ЕО, резултатите от консултациите, условията, мерките и ограниченията, включени в становището по ЕО (обобщена справка по чл. 29, ал. 1 от Наредбата за условията и реда за извършване на екологична оценка на планове и програми).</w:t>
            </w:r>
          </w:p>
          <w:p w14:paraId="0682F218" w14:textId="77777777" w:rsidR="0005209B" w:rsidRPr="00B87054" w:rsidRDefault="0005209B" w:rsidP="002004E9">
            <w:pPr>
              <w:spacing w:before="0" w:after="0"/>
              <w:rPr>
                <w:szCs w:val="24"/>
              </w:rPr>
            </w:pPr>
          </w:p>
          <w:p w14:paraId="688E4806" w14:textId="77777777" w:rsidR="005E665C" w:rsidRPr="00B87054" w:rsidRDefault="00D46319" w:rsidP="002004E9">
            <w:pPr>
              <w:spacing w:before="0" w:after="0"/>
              <w:rPr>
                <w:szCs w:val="24"/>
                <w:lang w:val="ru-RU"/>
              </w:rPr>
            </w:pPr>
            <w:r w:rsidRPr="00B87054">
              <w:rPr>
                <w:szCs w:val="24"/>
              </w:rPr>
              <w:t>За промените в ОПОС 2014-2020 г. през м. май 2015 г. в резултат от коментари, бележки и предложения след проведените преговори и технически консултации с ЕК е издадено Решение за преценяване на необходимостта от екологична оценка № ЕО-5/2015 г., с което е преценено да не се извършва екологична оценка.</w:t>
            </w:r>
          </w:p>
          <w:p w14:paraId="356E0F0F" w14:textId="77777777" w:rsidR="00D46319" w:rsidRPr="00B87054" w:rsidRDefault="00D46319" w:rsidP="002004E9">
            <w:pPr>
              <w:spacing w:before="0" w:after="0"/>
              <w:rPr>
                <w:szCs w:val="24"/>
                <w:lang w:val="ru-RU"/>
              </w:rPr>
            </w:pPr>
          </w:p>
          <w:p w14:paraId="5A44761C" w14:textId="77777777" w:rsidR="00D46319" w:rsidRPr="00B87054" w:rsidRDefault="0065108E" w:rsidP="002004E9">
            <w:pPr>
              <w:spacing w:before="0" w:after="0"/>
              <w:rPr>
                <w:szCs w:val="24"/>
              </w:rPr>
            </w:pPr>
            <w:hyperlink r:id="rId11" w:anchor="1" w:history="1">
              <w:r w:rsidR="005E665C" w:rsidRPr="00B87054">
                <w:rPr>
                  <w:rStyle w:val="Hyperlink"/>
                  <w:szCs w:val="24"/>
                </w:rPr>
                <w:t>http://ope.moew.government.bg/bg/pages/programirane-2014-2020/18#1</w:t>
              </w:r>
            </w:hyperlink>
          </w:p>
        </w:tc>
      </w:tr>
    </w:tbl>
    <w:p w14:paraId="6D04E556" w14:textId="77777777" w:rsidR="00AD4AED" w:rsidRPr="00B87054" w:rsidRDefault="00AD4AED" w:rsidP="00F03C1E"/>
    <w:p w14:paraId="6FDF0D06" w14:textId="77777777" w:rsidR="00AD4AED" w:rsidRPr="00B87054" w:rsidRDefault="009F38B8" w:rsidP="008F16E7">
      <w:pPr>
        <w:pStyle w:val="NumPar3"/>
      </w:pPr>
      <w:r w:rsidRPr="00B87054">
        <w:lastRenderedPageBreak/>
        <w:t>Обосновка на избора на тематични цели и съответстващите им инвестиционни приоритети предвид споразумението за партньорство</w:t>
      </w:r>
      <w:r w:rsidR="002D4142" w:rsidRPr="00B87054">
        <w:t>,</w:t>
      </w:r>
      <w:r w:rsidRPr="00B87054">
        <w:t xml:space="preserve"> въз основа на набелязаните регионални и когато е уместно — национални нужди, включително необходимостта от справяне с предизвикателствата, посочени в съответните препоръки за отделните държави, приети съгласно член 121, параграф 2 от ДФЕС, и относимите препоръки на Съвета, приети съгласно член 148, параграф 4 от ДФЕС, като се взема предвид предварителната оценка.</w:t>
      </w:r>
    </w:p>
    <w:p w14:paraId="5B0397E3" w14:textId="77777777" w:rsidR="00AD4AED" w:rsidRPr="00B87054" w:rsidRDefault="00AD4AED" w:rsidP="00AD4AED">
      <w:pPr>
        <w:ind w:left="720"/>
        <w:rPr>
          <w:b/>
          <w:sz w:val="22"/>
        </w:rPr>
      </w:pPr>
    </w:p>
    <w:p w14:paraId="33E6D148" w14:textId="77777777" w:rsidR="00AD4AED" w:rsidRPr="00B87054" w:rsidRDefault="00AD4AED" w:rsidP="006618A7">
      <w:pPr>
        <w:rPr>
          <w:b/>
        </w:rPr>
      </w:pPr>
      <w:r w:rsidRPr="00B87054">
        <w:rPr>
          <w:b/>
        </w:rPr>
        <w:t xml:space="preserve">Таблица 1: </w:t>
      </w:r>
      <w:r w:rsidRPr="00B87054">
        <w:tab/>
      </w:r>
      <w:r w:rsidRPr="00B87054">
        <w:rPr>
          <w:b/>
        </w:rPr>
        <w:t xml:space="preserve">Обосновка на избора на тематични цели и инвестиционни приоритети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9"/>
        <w:gridCol w:w="1766"/>
        <w:gridCol w:w="5912"/>
      </w:tblGrid>
      <w:tr w:rsidR="00AD4AED" w:rsidRPr="00B87054" w14:paraId="3E0D2F75" w14:textId="77777777" w:rsidTr="002A51D1">
        <w:trPr>
          <w:trHeight w:val="482"/>
        </w:trPr>
        <w:tc>
          <w:tcPr>
            <w:tcW w:w="0" w:type="auto"/>
            <w:shd w:val="clear" w:color="auto" w:fill="auto"/>
          </w:tcPr>
          <w:p w14:paraId="38F78DA0" w14:textId="77777777" w:rsidR="00AD4AED" w:rsidRPr="00B87054" w:rsidRDefault="00AD4AED" w:rsidP="00F03C1E">
            <w:pPr>
              <w:rPr>
                <w:b/>
                <w:sz w:val="20"/>
              </w:rPr>
            </w:pPr>
            <w:r w:rsidRPr="00B87054">
              <w:rPr>
                <w:b/>
                <w:sz w:val="20"/>
              </w:rPr>
              <w:t>Избрана тематична цел</w:t>
            </w:r>
          </w:p>
        </w:tc>
        <w:tc>
          <w:tcPr>
            <w:tcW w:w="0" w:type="auto"/>
            <w:shd w:val="clear" w:color="auto" w:fill="auto"/>
          </w:tcPr>
          <w:p w14:paraId="0C00FE22" w14:textId="77777777" w:rsidR="00AD4AED" w:rsidRPr="00B87054" w:rsidRDefault="00AD4AED" w:rsidP="00F03C1E">
            <w:pPr>
              <w:rPr>
                <w:b/>
                <w:sz w:val="20"/>
              </w:rPr>
            </w:pPr>
            <w:r w:rsidRPr="00B87054">
              <w:rPr>
                <w:b/>
                <w:sz w:val="20"/>
              </w:rPr>
              <w:t>Избран инвестиционен приоритет</w:t>
            </w:r>
          </w:p>
        </w:tc>
        <w:tc>
          <w:tcPr>
            <w:tcW w:w="5912" w:type="dxa"/>
            <w:shd w:val="clear" w:color="auto" w:fill="auto"/>
          </w:tcPr>
          <w:p w14:paraId="1D220B03" w14:textId="77777777" w:rsidR="00AD4AED" w:rsidRPr="00B87054" w:rsidRDefault="00AD4AED" w:rsidP="00F03C1E">
            <w:pPr>
              <w:rPr>
                <w:b/>
                <w:sz w:val="20"/>
              </w:rPr>
            </w:pPr>
            <w:r w:rsidRPr="00B87054">
              <w:rPr>
                <w:b/>
                <w:sz w:val="20"/>
              </w:rPr>
              <w:t>Обосновка на избора</w:t>
            </w:r>
          </w:p>
        </w:tc>
      </w:tr>
      <w:tr w:rsidR="00AD4AED" w:rsidRPr="00B87054" w14:paraId="10BC5DCA" w14:textId="77777777" w:rsidTr="002A51D1">
        <w:trPr>
          <w:trHeight w:val="838"/>
        </w:trPr>
        <w:tc>
          <w:tcPr>
            <w:tcW w:w="0" w:type="auto"/>
            <w:shd w:val="clear" w:color="auto" w:fill="auto"/>
          </w:tcPr>
          <w:p w14:paraId="1AE26C47" w14:textId="77777777" w:rsidR="00AD4AED" w:rsidRPr="00B87054" w:rsidRDefault="00AD4AED" w:rsidP="00F03C1E">
            <w:pPr>
              <w:rPr>
                <w:b/>
                <w:sz w:val="20"/>
              </w:rPr>
            </w:pPr>
            <w:r w:rsidRPr="00B87054">
              <w:rPr>
                <w:i/>
                <w:color w:val="8DB3E2"/>
                <w:sz w:val="18"/>
              </w:rPr>
              <w:t xml:space="preserve">&lt;1.1.2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PA=Y TA=”NA”&gt;</w:t>
            </w:r>
          </w:p>
        </w:tc>
        <w:tc>
          <w:tcPr>
            <w:tcW w:w="0" w:type="auto"/>
            <w:shd w:val="clear" w:color="auto" w:fill="auto"/>
          </w:tcPr>
          <w:p w14:paraId="7B60B249" w14:textId="77777777" w:rsidR="00AD4AED" w:rsidRPr="00B87054" w:rsidRDefault="00AD4AED" w:rsidP="00F03C1E">
            <w:pPr>
              <w:rPr>
                <w:b/>
                <w:sz w:val="20"/>
              </w:rPr>
            </w:pPr>
            <w:r w:rsidRPr="00B87054">
              <w:rPr>
                <w:i/>
                <w:color w:val="8DB3E2"/>
                <w:sz w:val="18"/>
              </w:rPr>
              <w:t xml:space="preserve">&lt;1.1.3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PA=Y TA=”NA”&gt;</w:t>
            </w:r>
          </w:p>
        </w:tc>
        <w:tc>
          <w:tcPr>
            <w:tcW w:w="5912" w:type="dxa"/>
            <w:shd w:val="clear" w:color="auto" w:fill="auto"/>
          </w:tcPr>
          <w:p w14:paraId="47A49A32" w14:textId="77777777" w:rsidR="00AD4AED" w:rsidRPr="00B87054" w:rsidRDefault="00AD4AED" w:rsidP="00F03C1E">
            <w:pPr>
              <w:rPr>
                <w:b/>
                <w:sz w:val="20"/>
              </w:rPr>
            </w:pPr>
            <w:r w:rsidRPr="00B87054">
              <w:rPr>
                <w:i/>
                <w:color w:val="8DB3E2"/>
                <w:sz w:val="18"/>
              </w:rPr>
              <w:t xml:space="preserve">&lt;1.1.4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="1000" </w:t>
            </w:r>
            <w:proofErr w:type="spellStart"/>
            <w:r w:rsidRPr="00B87054">
              <w:rPr>
                <w:i/>
                <w:color w:val="8DB3E2"/>
                <w:sz w:val="18"/>
              </w:rPr>
              <w:t>input</w:t>
            </w:r>
            <w:proofErr w:type="spellEnd"/>
            <w:r w:rsidRPr="00B87054">
              <w:rPr>
                <w:i/>
                <w:color w:val="8DB3E2"/>
                <w:sz w:val="18"/>
              </w:rPr>
              <w:t>="M" PA=Y TA=”NA”&gt;</w:t>
            </w:r>
          </w:p>
        </w:tc>
      </w:tr>
      <w:tr w:rsidR="00D9707C" w:rsidRPr="00B87054" w14:paraId="65E2E22F" w14:textId="77777777" w:rsidTr="002A51D1">
        <w:trPr>
          <w:trHeight w:val="676"/>
        </w:trPr>
        <w:tc>
          <w:tcPr>
            <w:tcW w:w="0" w:type="auto"/>
            <w:tcBorders>
              <w:top w:val="single" w:sz="4" w:space="0" w:color="auto"/>
              <w:left w:val="single" w:sz="4" w:space="0" w:color="auto"/>
              <w:bottom w:val="single" w:sz="4" w:space="0" w:color="auto"/>
              <w:right w:val="single" w:sz="4" w:space="0" w:color="auto"/>
            </w:tcBorders>
            <w:shd w:val="clear" w:color="auto" w:fill="auto"/>
          </w:tcPr>
          <w:p w14:paraId="2566B7E5" w14:textId="77777777" w:rsidR="00D9707C" w:rsidRPr="00B87054" w:rsidRDefault="00D9707C" w:rsidP="00794CF6">
            <w:pPr>
              <w:rPr>
                <w:i/>
                <w:noProof/>
                <w:sz w:val="20"/>
                <w:lang w:eastAsia="fr-BE"/>
              </w:rPr>
            </w:pPr>
            <w:r w:rsidRPr="00B87054">
              <w:rPr>
                <w:i/>
                <w:noProof/>
                <w:sz w:val="20"/>
                <w:lang w:eastAsia="fr-BE"/>
              </w:rPr>
              <w:t>ТЦ 5</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0A997CB" w14:textId="77777777" w:rsidR="00D9707C" w:rsidRPr="00B87054" w:rsidRDefault="00D9707C" w:rsidP="00794CF6">
            <w:pPr>
              <w:rPr>
                <w:i/>
                <w:noProof/>
                <w:sz w:val="20"/>
                <w:lang w:eastAsia="fr-BE"/>
              </w:rPr>
            </w:pPr>
            <w:r w:rsidRPr="00B87054">
              <w:rPr>
                <w:i/>
                <w:noProof/>
                <w:sz w:val="20"/>
                <w:lang w:eastAsia="fr-BE"/>
              </w:rPr>
              <w:t>ИП b (ii)</w:t>
            </w:r>
          </w:p>
          <w:p w14:paraId="35312B27" w14:textId="77777777" w:rsidR="00D9707C" w:rsidRPr="00B87054" w:rsidRDefault="00D9707C" w:rsidP="00794CF6">
            <w:pPr>
              <w:rPr>
                <w:i/>
                <w:noProof/>
                <w:sz w:val="20"/>
                <w:lang w:eastAsia="fr-BE"/>
              </w:rPr>
            </w:pPr>
            <w:r w:rsidRPr="00B87054">
              <w:rPr>
                <w:i/>
                <w:noProof/>
                <w:sz w:val="20"/>
                <w:lang w:eastAsia="fr-BE"/>
              </w:rPr>
              <w:t>КФ</w:t>
            </w:r>
          </w:p>
        </w:tc>
        <w:tc>
          <w:tcPr>
            <w:tcW w:w="5912" w:type="dxa"/>
            <w:tcBorders>
              <w:top w:val="single" w:sz="4" w:space="0" w:color="auto"/>
              <w:left w:val="single" w:sz="4" w:space="0" w:color="auto"/>
              <w:bottom w:val="single" w:sz="4" w:space="0" w:color="auto"/>
              <w:right w:val="single" w:sz="4" w:space="0" w:color="auto"/>
            </w:tcBorders>
            <w:shd w:val="clear" w:color="auto" w:fill="auto"/>
          </w:tcPr>
          <w:p w14:paraId="3A5139EE" w14:textId="77777777" w:rsidR="00D9707C" w:rsidRPr="00B87054" w:rsidRDefault="00D9707C" w:rsidP="00794CF6">
            <w:pPr>
              <w:rPr>
                <w:i/>
                <w:noProof/>
                <w:sz w:val="20"/>
                <w:lang w:eastAsia="fr-BE"/>
              </w:rPr>
            </w:pPr>
            <w:r w:rsidRPr="00B87054">
              <w:rPr>
                <w:i/>
                <w:noProof/>
                <w:sz w:val="20"/>
                <w:lang w:eastAsia="fr-BE"/>
              </w:rPr>
              <w:t>Необходимост от мерки за превенция на риска от наводнения и свлачища и адресиране на специфични рискове, осигуряващи устойчивост към бедствия и с принос към изпълнение на Стратегията на ЕС за адапт</w:t>
            </w:r>
            <w:r w:rsidR="00983E9B" w:rsidRPr="00B87054">
              <w:rPr>
                <w:i/>
                <w:noProof/>
                <w:sz w:val="20"/>
                <w:lang w:eastAsia="fr-BE"/>
              </w:rPr>
              <w:t>ация</w:t>
            </w:r>
            <w:r w:rsidRPr="00B87054">
              <w:rPr>
                <w:i/>
                <w:noProof/>
                <w:sz w:val="20"/>
                <w:lang w:eastAsia="fr-BE"/>
              </w:rPr>
              <w:t xml:space="preserve"> към изменението на климата. Отчитайки Анализ и оценка на риска и уязвимостта на секторите в българската икономика и Националния план за защита при бедствия, предвидените мерки ще допринесат за повишаване защитата на населението и изпълнение на ангажиментите</w:t>
            </w:r>
            <w:r w:rsidR="002D4142" w:rsidRPr="00B87054">
              <w:rPr>
                <w:i/>
                <w:noProof/>
                <w:sz w:val="20"/>
                <w:lang w:eastAsia="fr-BE"/>
              </w:rPr>
              <w:t>,</w:t>
            </w:r>
            <w:r w:rsidRPr="00B87054">
              <w:rPr>
                <w:i/>
                <w:noProof/>
                <w:sz w:val="20"/>
                <w:lang w:eastAsia="fr-BE"/>
              </w:rPr>
              <w:t xml:space="preserve"> произтичащи от Директива 2007/60/Е</w:t>
            </w:r>
            <w:r w:rsidR="00DC7483" w:rsidRPr="00B87054">
              <w:rPr>
                <w:i/>
                <w:noProof/>
                <w:sz w:val="20"/>
                <w:lang w:eastAsia="fr-BE"/>
              </w:rPr>
              <w:t>О</w:t>
            </w:r>
            <w:r w:rsidRPr="00B87054">
              <w:rPr>
                <w:i/>
                <w:noProof/>
                <w:sz w:val="20"/>
                <w:lang w:eastAsia="fr-BE"/>
              </w:rPr>
              <w:t>.</w:t>
            </w:r>
          </w:p>
          <w:p w14:paraId="5928333B" w14:textId="77777777" w:rsidR="00D9707C" w:rsidRPr="00B87054" w:rsidRDefault="00D9707C" w:rsidP="00794CF6">
            <w:pPr>
              <w:rPr>
                <w:i/>
                <w:noProof/>
                <w:sz w:val="20"/>
                <w:lang w:eastAsia="fr-BE"/>
              </w:rPr>
            </w:pPr>
            <w:r w:rsidRPr="00B87054">
              <w:rPr>
                <w:i/>
                <w:noProof/>
                <w:sz w:val="20"/>
                <w:lang w:eastAsia="fr-BE"/>
              </w:rPr>
              <w:t>Необходима е адекватна инфраструктура, която да се справя с големи обеми вода, формирани за кратко време, а също и геозащитна инфраструктура за намаляване риска от свлачища.</w:t>
            </w:r>
          </w:p>
          <w:p w14:paraId="76423B1E" w14:textId="77777777" w:rsidR="00D9707C" w:rsidRPr="00B87054" w:rsidRDefault="00D9707C" w:rsidP="002D4142">
            <w:pPr>
              <w:rPr>
                <w:i/>
                <w:noProof/>
                <w:sz w:val="20"/>
                <w:lang w:eastAsia="fr-BE"/>
              </w:rPr>
            </w:pPr>
            <w:r w:rsidRPr="00B87054">
              <w:rPr>
                <w:i/>
                <w:noProof/>
                <w:sz w:val="20"/>
                <w:lang w:eastAsia="fr-BE"/>
              </w:rPr>
              <w:t xml:space="preserve">Мерките ще допринесат и за постигане на цел 4 на Националната стратегия за управление и развитие на водния сектор в България, за постигане целите на Решение 1313/2013/ЕС относно Механизъм за гражданска защита на Съюза и на Съобщение </w:t>
            </w:r>
            <w:r w:rsidR="00C2453B" w:rsidRPr="00B87054">
              <w:rPr>
                <w:i/>
                <w:noProof/>
                <w:sz w:val="20"/>
                <w:lang w:eastAsia="fr-BE"/>
              </w:rPr>
              <w:t xml:space="preserve">COM(2009) 82 </w:t>
            </w:r>
            <w:r w:rsidRPr="00B87054">
              <w:rPr>
                <w:i/>
                <w:noProof/>
                <w:sz w:val="20"/>
                <w:lang w:eastAsia="fr-BE"/>
              </w:rPr>
              <w:t>на ЕК относно подхода на Общността за превенция на природните и причинените от човека бедствия</w:t>
            </w:r>
            <w:r w:rsidR="002D4142" w:rsidRPr="00B87054">
              <w:rPr>
                <w:i/>
                <w:noProof/>
                <w:sz w:val="20"/>
                <w:lang w:eastAsia="fr-BE"/>
              </w:rPr>
              <w:t>.</w:t>
            </w:r>
          </w:p>
        </w:tc>
      </w:tr>
      <w:tr w:rsidR="00436FA9" w:rsidRPr="00B87054" w14:paraId="4F75ECF3" w14:textId="77777777" w:rsidTr="002A51D1">
        <w:trPr>
          <w:trHeight w:val="492"/>
        </w:trPr>
        <w:tc>
          <w:tcPr>
            <w:tcW w:w="0" w:type="auto"/>
            <w:shd w:val="clear" w:color="auto" w:fill="auto"/>
          </w:tcPr>
          <w:p w14:paraId="4C0C21AE" w14:textId="77777777" w:rsidR="00436FA9" w:rsidRPr="00B87054" w:rsidRDefault="00436FA9" w:rsidP="00F03C1E">
            <w:pPr>
              <w:rPr>
                <w:sz w:val="20"/>
              </w:rPr>
            </w:pPr>
            <w:r w:rsidRPr="00B87054">
              <w:rPr>
                <w:noProof/>
                <w:sz w:val="20"/>
                <w:lang w:eastAsia="fr-BE"/>
              </w:rPr>
              <w:t>ТЦ 6</w:t>
            </w:r>
          </w:p>
        </w:tc>
        <w:tc>
          <w:tcPr>
            <w:tcW w:w="0" w:type="auto"/>
            <w:shd w:val="clear" w:color="auto" w:fill="auto"/>
          </w:tcPr>
          <w:p w14:paraId="0874ECAD" w14:textId="77777777" w:rsidR="00436FA9" w:rsidRPr="00B87054" w:rsidRDefault="00436FA9" w:rsidP="0069246C">
            <w:pPr>
              <w:rPr>
                <w:noProof/>
                <w:sz w:val="20"/>
                <w:lang w:eastAsia="fr-BE"/>
              </w:rPr>
            </w:pPr>
            <w:r w:rsidRPr="00B87054">
              <w:rPr>
                <w:noProof/>
                <w:sz w:val="20"/>
                <w:lang w:eastAsia="fr-BE"/>
              </w:rPr>
              <w:t>ИП</w:t>
            </w:r>
            <w:r w:rsidRPr="00B87054">
              <w:t xml:space="preserve"> </w:t>
            </w:r>
            <w:r w:rsidRPr="00B87054">
              <w:rPr>
                <w:noProof/>
                <w:sz w:val="20"/>
                <w:lang w:eastAsia="fr-BE"/>
              </w:rPr>
              <w:t>c (ii)</w:t>
            </w:r>
          </w:p>
          <w:p w14:paraId="08A861DF" w14:textId="77777777" w:rsidR="00436FA9" w:rsidRPr="00B87054" w:rsidRDefault="00436FA9" w:rsidP="00F03C1E">
            <w:pPr>
              <w:rPr>
                <w:sz w:val="20"/>
              </w:rPr>
            </w:pPr>
            <w:r w:rsidRPr="00B87054">
              <w:rPr>
                <w:noProof/>
                <w:sz w:val="20"/>
                <w:lang w:eastAsia="fr-BE"/>
              </w:rPr>
              <w:t>КФ</w:t>
            </w:r>
          </w:p>
        </w:tc>
        <w:tc>
          <w:tcPr>
            <w:tcW w:w="5912" w:type="dxa"/>
            <w:shd w:val="clear" w:color="auto" w:fill="auto"/>
          </w:tcPr>
          <w:p w14:paraId="3EBF6441" w14:textId="77777777" w:rsidR="00436FA9" w:rsidRPr="00B87054" w:rsidRDefault="00436FA9" w:rsidP="0059111E">
            <w:pPr>
              <w:rPr>
                <w:i/>
                <w:sz w:val="20"/>
              </w:rPr>
            </w:pPr>
            <w:r w:rsidRPr="00B87054">
              <w:rPr>
                <w:i/>
                <w:noProof/>
                <w:sz w:val="20"/>
                <w:lang w:eastAsia="fr-BE"/>
              </w:rPr>
              <w:t>Необходимост от адресиране на значителните нужди от инвестиции във ВиК инфраструктура</w:t>
            </w:r>
            <w:r w:rsidR="00805135" w:rsidRPr="00B87054">
              <w:rPr>
                <w:i/>
                <w:noProof/>
                <w:sz w:val="20"/>
                <w:lang w:eastAsia="fr-BE"/>
              </w:rPr>
              <w:t>, насочени към</w:t>
            </w:r>
            <w:r w:rsidRPr="00B87054">
              <w:rPr>
                <w:i/>
                <w:noProof/>
                <w:sz w:val="20"/>
                <w:lang w:eastAsia="fr-BE"/>
              </w:rPr>
              <w:t xml:space="preserve"> агломерации </w:t>
            </w:r>
            <w:r w:rsidR="00AE5B7F" w:rsidRPr="00B87054">
              <w:rPr>
                <w:i/>
                <w:noProof/>
                <w:sz w:val="20"/>
                <w:lang w:eastAsia="fr-BE"/>
              </w:rPr>
              <w:t xml:space="preserve">с </w:t>
            </w:r>
            <w:r w:rsidR="00616520" w:rsidRPr="00B87054">
              <w:rPr>
                <w:i/>
                <w:noProof/>
                <w:sz w:val="20"/>
                <w:lang w:eastAsia="fr-BE"/>
              </w:rPr>
              <w:t>над 1</w:t>
            </w:r>
            <w:r w:rsidR="00616520" w:rsidRPr="00B87054">
              <w:rPr>
                <w:i/>
                <w:noProof/>
                <w:sz w:val="20"/>
                <w:lang w:val="ru-RU" w:eastAsia="fr-BE"/>
              </w:rPr>
              <w:t>0</w:t>
            </w:r>
            <w:r w:rsidR="000E6FE2" w:rsidRPr="00B87054">
              <w:rPr>
                <w:i/>
                <w:noProof/>
                <w:sz w:val="20"/>
                <w:lang w:eastAsia="fr-BE"/>
              </w:rPr>
              <w:t> 000 е</w:t>
            </w:r>
            <w:r w:rsidR="009C3FC5" w:rsidRPr="00B87054">
              <w:rPr>
                <w:i/>
                <w:noProof/>
                <w:sz w:val="20"/>
                <w:lang w:eastAsia="fr-BE"/>
              </w:rPr>
              <w:t>кв</w:t>
            </w:r>
            <w:r w:rsidR="000E6FE2" w:rsidRPr="00B87054">
              <w:rPr>
                <w:i/>
                <w:noProof/>
                <w:sz w:val="20"/>
                <w:lang w:eastAsia="fr-BE"/>
              </w:rPr>
              <w:t>.ж</w:t>
            </w:r>
            <w:r w:rsidR="00797DB7" w:rsidRPr="00B87054">
              <w:rPr>
                <w:i/>
                <w:noProof/>
                <w:sz w:val="20"/>
                <w:lang w:eastAsia="fr-BE"/>
              </w:rPr>
              <w:t>.</w:t>
            </w:r>
            <w:r w:rsidR="004E14EA" w:rsidRPr="00B87054">
              <w:rPr>
                <w:i/>
                <w:noProof/>
                <w:sz w:val="20"/>
                <w:lang w:eastAsia="fr-BE"/>
              </w:rPr>
              <w:t>,</w:t>
            </w:r>
            <w:r w:rsidRPr="00B87054">
              <w:rPr>
                <w:i/>
                <w:noProof/>
                <w:sz w:val="20"/>
                <w:lang w:eastAsia="fr-BE"/>
              </w:rPr>
              <w:t xml:space="preserve"> и доизграждане на системите за мониторинг на водите</w:t>
            </w:r>
            <w:r w:rsidRPr="00B87054">
              <w:rPr>
                <w:b/>
              </w:rPr>
              <w:t xml:space="preserve"> </w:t>
            </w:r>
            <w:r w:rsidRPr="00B87054">
              <w:rPr>
                <w:i/>
                <w:noProof/>
                <w:sz w:val="20"/>
                <w:lang w:eastAsia="fr-BE"/>
              </w:rPr>
              <w:t xml:space="preserve">във връзка с изпълнение на изискванията на законодателството на ЕС в областта на околната среда и ефективно използване на водите и целите на Плана за опазване на водните ресурси на Европа до 2020 г. </w:t>
            </w:r>
            <w:r w:rsidR="00797DB7" w:rsidRPr="00B87054">
              <w:rPr>
                <w:i/>
                <w:noProof/>
                <w:sz w:val="20"/>
                <w:lang w:eastAsia="fr-BE"/>
              </w:rPr>
              <w:t>- за постигане на съответствие с Директива 91/271/ЕИО, Директива 98/83/ЕО, Директива 2013/51/ЕВРАТОМ и Директива 2000/60/ЕО</w:t>
            </w:r>
            <w:r w:rsidRPr="00B87054">
              <w:rPr>
                <w:i/>
                <w:noProof/>
                <w:sz w:val="20"/>
                <w:lang w:eastAsia="fr-BE"/>
              </w:rPr>
              <w:t xml:space="preserve">. Мерки за изграждане/рехабилитация/реконструкция на съоръжения за третиране на утайки от ПСОВ и доставка на необходимото оборудване, вкл. на вече изградени ПСОВ, ще допринесат </w:t>
            </w:r>
            <w:r w:rsidR="002D4142" w:rsidRPr="00B87054">
              <w:rPr>
                <w:i/>
                <w:noProof/>
                <w:sz w:val="20"/>
                <w:lang w:eastAsia="fr-BE"/>
              </w:rPr>
              <w:t xml:space="preserve">за постигане </w:t>
            </w:r>
            <w:r w:rsidRPr="00B87054">
              <w:rPr>
                <w:i/>
                <w:noProof/>
                <w:sz w:val="20"/>
                <w:lang w:eastAsia="fr-BE"/>
              </w:rPr>
              <w:t xml:space="preserve">целта на </w:t>
            </w:r>
            <w:r w:rsidR="002D4142" w:rsidRPr="00B87054">
              <w:rPr>
                <w:i/>
                <w:noProof/>
                <w:sz w:val="20"/>
                <w:lang w:eastAsia="fr-BE"/>
              </w:rPr>
              <w:t>С</w:t>
            </w:r>
            <w:r w:rsidRPr="00B87054">
              <w:rPr>
                <w:i/>
                <w:noProof/>
                <w:sz w:val="20"/>
                <w:lang w:eastAsia="fr-BE"/>
              </w:rPr>
              <w:t xml:space="preserve">тратегия „Европа 2020“ за намаляване на емисиите </w:t>
            </w:r>
            <w:r w:rsidR="00AA299F" w:rsidRPr="00B87054">
              <w:rPr>
                <w:i/>
                <w:noProof/>
                <w:sz w:val="20"/>
                <w:lang w:eastAsia="fr-BE"/>
              </w:rPr>
              <w:t>парникови газове</w:t>
            </w:r>
            <w:r w:rsidR="004E14EA" w:rsidRPr="00B87054">
              <w:rPr>
                <w:i/>
                <w:noProof/>
                <w:sz w:val="20"/>
                <w:lang w:eastAsia="fr-BE"/>
              </w:rPr>
              <w:t xml:space="preserve"> с 20% </w:t>
            </w:r>
            <w:r w:rsidRPr="00B87054">
              <w:rPr>
                <w:i/>
                <w:noProof/>
                <w:sz w:val="20"/>
                <w:lang w:eastAsia="fr-BE"/>
              </w:rPr>
              <w:t xml:space="preserve">спрямо нивата от 1990 г. и </w:t>
            </w:r>
            <w:r w:rsidRPr="00B87054">
              <w:rPr>
                <w:i/>
                <w:noProof/>
                <w:sz w:val="20"/>
                <w:lang w:eastAsia="fr-BE"/>
              </w:rPr>
              <w:lastRenderedPageBreak/>
              <w:t>национални</w:t>
            </w:r>
            <w:r w:rsidR="00AA299F" w:rsidRPr="00B87054">
              <w:rPr>
                <w:i/>
                <w:noProof/>
                <w:sz w:val="20"/>
                <w:lang w:eastAsia="fr-BE"/>
              </w:rPr>
              <w:t>те</w:t>
            </w:r>
            <w:r w:rsidRPr="00B87054">
              <w:rPr>
                <w:i/>
                <w:noProof/>
                <w:sz w:val="20"/>
                <w:lang w:eastAsia="fr-BE"/>
              </w:rPr>
              <w:t xml:space="preserve"> усилия за намаляване на емисиите на ПГ, съгласно НПРф.</w:t>
            </w:r>
            <w:r w:rsidR="008379E4" w:rsidRPr="00B87054">
              <w:rPr>
                <w:i/>
                <w:noProof/>
                <w:sz w:val="20"/>
                <w:lang w:eastAsia="fr-BE"/>
              </w:rPr>
              <w:t xml:space="preserve"> Необходимост от изпълнение на мерки за разработване на нови и/или актуализация на съществуващи стратегически документи (ПУРБ).</w:t>
            </w:r>
          </w:p>
        </w:tc>
      </w:tr>
      <w:tr w:rsidR="00436FA9" w:rsidRPr="00B87054" w14:paraId="7422839F" w14:textId="77777777" w:rsidTr="002A51D1">
        <w:trPr>
          <w:trHeight w:val="492"/>
        </w:trPr>
        <w:tc>
          <w:tcPr>
            <w:tcW w:w="0" w:type="auto"/>
            <w:shd w:val="clear" w:color="auto" w:fill="auto"/>
          </w:tcPr>
          <w:p w14:paraId="7A101039" w14:textId="77777777" w:rsidR="00436FA9" w:rsidRPr="00B87054" w:rsidRDefault="00436FA9" w:rsidP="00F03C1E">
            <w:pPr>
              <w:rPr>
                <w:sz w:val="20"/>
              </w:rPr>
            </w:pPr>
            <w:r w:rsidRPr="00B87054">
              <w:rPr>
                <w:noProof/>
                <w:sz w:val="20"/>
                <w:lang w:eastAsia="fr-BE"/>
              </w:rPr>
              <w:lastRenderedPageBreak/>
              <w:t>ТЦ 6</w:t>
            </w:r>
          </w:p>
        </w:tc>
        <w:tc>
          <w:tcPr>
            <w:tcW w:w="0" w:type="auto"/>
            <w:shd w:val="clear" w:color="auto" w:fill="auto"/>
          </w:tcPr>
          <w:p w14:paraId="554B54C4" w14:textId="77777777" w:rsidR="00436FA9" w:rsidRPr="00B87054" w:rsidRDefault="00436FA9" w:rsidP="0069246C">
            <w:pPr>
              <w:rPr>
                <w:noProof/>
                <w:sz w:val="20"/>
                <w:lang w:eastAsia="fr-BE"/>
              </w:rPr>
            </w:pPr>
            <w:r w:rsidRPr="00B87054">
              <w:rPr>
                <w:noProof/>
                <w:sz w:val="20"/>
                <w:lang w:eastAsia="fr-BE"/>
              </w:rPr>
              <w:t xml:space="preserve">ИП </w:t>
            </w:r>
            <w:r w:rsidR="005B7FFE" w:rsidRPr="00B87054">
              <w:rPr>
                <w:noProof/>
                <w:sz w:val="20"/>
                <w:lang w:eastAsia="fr-BE"/>
              </w:rPr>
              <w:t xml:space="preserve">6 </w:t>
            </w:r>
            <w:r w:rsidRPr="00B87054">
              <w:rPr>
                <w:noProof/>
                <w:sz w:val="20"/>
                <w:lang w:eastAsia="fr-BE"/>
              </w:rPr>
              <w:t>(</w:t>
            </w:r>
            <w:r w:rsidR="005B7FFE" w:rsidRPr="00B87054">
              <w:rPr>
                <w:noProof/>
                <w:sz w:val="20"/>
                <w:lang w:eastAsia="fr-BE"/>
              </w:rPr>
              <w:t>a</w:t>
            </w:r>
            <w:r w:rsidRPr="00B87054">
              <w:rPr>
                <w:noProof/>
                <w:sz w:val="20"/>
                <w:lang w:eastAsia="fr-BE"/>
              </w:rPr>
              <w:t>)</w:t>
            </w:r>
          </w:p>
          <w:p w14:paraId="45FFB8FF" w14:textId="77777777" w:rsidR="00436FA9" w:rsidRPr="00B87054" w:rsidRDefault="00436FA9" w:rsidP="00F03C1E">
            <w:pPr>
              <w:rPr>
                <w:sz w:val="20"/>
              </w:rPr>
            </w:pPr>
            <w:r w:rsidRPr="00B87054">
              <w:rPr>
                <w:noProof/>
                <w:sz w:val="20"/>
                <w:lang w:eastAsia="fr-BE"/>
              </w:rPr>
              <w:t>ЕФРР</w:t>
            </w:r>
          </w:p>
        </w:tc>
        <w:tc>
          <w:tcPr>
            <w:tcW w:w="5912" w:type="dxa"/>
            <w:shd w:val="clear" w:color="auto" w:fill="auto"/>
          </w:tcPr>
          <w:p w14:paraId="7E68E7A6" w14:textId="77777777" w:rsidR="00436FA9" w:rsidRPr="00B87054" w:rsidRDefault="00436FA9" w:rsidP="00C96F7E">
            <w:pPr>
              <w:pStyle w:val="BodyText"/>
              <w:spacing w:before="120" w:after="0"/>
              <w:rPr>
                <w:i/>
                <w:noProof/>
                <w:sz w:val="20"/>
                <w:lang w:eastAsia="fr-BE"/>
              </w:rPr>
            </w:pPr>
            <w:r w:rsidRPr="00B87054">
              <w:rPr>
                <w:i/>
                <w:noProof/>
                <w:sz w:val="20"/>
                <w:lang w:eastAsia="fr-BE"/>
              </w:rPr>
              <w:t xml:space="preserve">Постигане на съответствие със законодателството на ЕС в областта на отпадъците - Рамкова директива за отпадъците, Директива 1999/31/ЕО относно депонирането на отпадъци и постигане целите на Пътната карта за </w:t>
            </w:r>
            <w:r w:rsidR="00C96F7E" w:rsidRPr="00B87054">
              <w:rPr>
                <w:i/>
                <w:noProof/>
                <w:sz w:val="20"/>
                <w:lang w:eastAsia="fr-BE"/>
              </w:rPr>
              <w:t>ресурсна ефективност (на ЕС</w:t>
            </w:r>
            <w:r w:rsidR="004A2465" w:rsidRPr="00B87054">
              <w:rPr>
                <w:i/>
                <w:noProof/>
                <w:sz w:val="20"/>
                <w:lang w:eastAsia="fr-BE"/>
              </w:rPr>
              <w:t>).</w:t>
            </w:r>
            <w:r w:rsidRPr="00B87054">
              <w:rPr>
                <w:i/>
                <w:noProof/>
                <w:sz w:val="20"/>
                <w:lang w:eastAsia="fr-BE"/>
              </w:rPr>
              <w:t xml:space="preserve"> </w:t>
            </w:r>
          </w:p>
          <w:p w14:paraId="198BC36B" w14:textId="77777777" w:rsidR="003359A6" w:rsidRPr="00B87054" w:rsidRDefault="003359A6" w:rsidP="003359A6">
            <w:pPr>
              <w:pStyle w:val="BodyText"/>
              <w:spacing w:before="120" w:after="0"/>
              <w:rPr>
                <w:i/>
                <w:noProof/>
                <w:sz w:val="20"/>
                <w:lang w:eastAsia="fr-BE"/>
              </w:rPr>
            </w:pPr>
            <w:r w:rsidRPr="00B87054">
              <w:rPr>
                <w:i/>
                <w:noProof/>
                <w:sz w:val="20"/>
                <w:lang w:eastAsia="fr-BE"/>
              </w:rPr>
              <w:t>Предвидените мерки са идентифицирани като приоритетни</w:t>
            </w:r>
            <w:r w:rsidR="004E7784" w:rsidRPr="00B87054">
              <w:rPr>
                <w:i/>
                <w:noProof/>
                <w:sz w:val="20"/>
                <w:lang w:eastAsia="fr-BE"/>
              </w:rPr>
              <w:t xml:space="preserve"> и в Н</w:t>
            </w:r>
            <w:r w:rsidR="00983E9B" w:rsidRPr="00B87054">
              <w:rPr>
                <w:i/>
                <w:noProof/>
                <w:sz w:val="20"/>
                <w:lang w:eastAsia="fr-BE"/>
              </w:rPr>
              <w:t>ПУО</w:t>
            </w:r>
            <w:r w:rsidR="00596F67" w:rsidRPr="00B87054">
              <w:t xml:space="preserve"> </w:t>
            </w:r>
            <w:r w:rsidR="00596F67" w:rsidRPr="00B87054">
              <w:rPr>
                <w:i/>
                <w:noProof/>
                <w:sz w:val="20"/>
                <w:lang w:eastAsia="fr-BE"/>
              </w:rPr>
              <w:t>за периода 2014-2020 г.</w:t>
            </w:r>
            <w:r w:rsidR="007B17FA" w:rsidRPr="00B87054">
              <w:rPr>
                <w:i/>
                <w:noProof/>
                <w:sz w:val="20"/>
                <w:lang w:eastAsia="fr-BE"/>
              </w:rPr>
              <w:t xml:space="preserve"> </w:t>
            </w:r>
            <w:r w:rsidR="00A70C3F" w:rsidRPr="00B87054">
              <w:rPr>
                <w:i/>
                <w:noProof/>
                <w:sz w:val="20"/>
                <w:lang w:eastAsia="fr-BE"/>
              </w:rPr>
              <w:t xml:space="preserve">Планът </w:t>
            </w:r>
            <w:r w:rsidR="007B17FA" w:rsidRPr="00B87054">
              <w:rPr>
                <w:i/>
                <w:noProof/>
                <w:sz w:val="20"/>
                <w:lang w:eastAsia="fr-BE"/>
              </w:rPr>
              <w:t>съдържа</w:t>
            </w:r>
            <w:r w:rsidR="004E7784" w:rsidRPr="00B87054">
              <w:rPr>
                <w:i/>
                <w:noProof/>
                <w:sz w:val="20"/>
                <w:lang w:eastAsia="fr-BE"/>
              </w:rPr>
              <w:t xml:space="preserve"> анализ относно количествата, видовете и състава на различните потоци отпадъци, както и тенденциите по отношение </w:t>
            </w:r>
            <w:r w:rsidR="007B17FA" w:rsidRPr="00B87054">
              <w:rPr>
                <w:i/>
                <w:noProof/>
                <w:sz w:val="20"/>
                <w:lang w:eastAsia="fr-BE"/>
              </w:rPr>
              <w:t>образуването на битови отпадъци и необходимите мерки за тяхното устойчиво управление.</w:t>
            </w:r>
          </w:p>
          <w:p w14:paraId="21D499F1" w14:textId="79E85DB1" w:rsidR="00436FA9" w:rsidRPr="00B87054" w:rsidRDefault="00436FA9" w:rsidP="00983E9B">
            <w:pPr>
              <w:rPr>
                <w:i/>
                <w:sz w:val="20"/>
              </w:rPr>
            </w:pPr>
            <w:r w:rsidRPr="00B87054">
              <w:rPr>
                <w:i/>
                <w:noProof/>
                <w:sz w:val="20"/>
                <w:lang w:eastAsia="fr-BE"/>
              </w:rPr>
              <w:t>Изпълнението на мерки за изграждане на</w:t>
            </w:r>
            <w:r w:rsidR="00F90964" w:rsidRPr="00B87054">
              <w:rPr>
                <w:i/>
                <w:noProof/>
                <w:sz w:val="20"/>
                <w:lang w:eastAsia="fr-BE"/>
              </w:rPr>
              <w:t xml:space="preserve"> </w:t>
            </w:r>
            <w:r w:rsidR="00AE5B7F" w:rsidRPr="00B87054">
              <w:rPr>
                <w:i/>
                <w:noProof/>
                <w:sz w:val="20"/>
                <w:lang w:eastAsia="fr-BE"/>
              </w:rPr>
              <w:t>анаеробни инсталации за биоразградими отпадъци</w:t>
            </w:r>
            <w:r w:rsidR="00F34BD0" w:rsidRPr="00B87054">
              <w:rPr>
                <w:i/>
                <w:noProof/>
                <w:sz w:val="20"/>
                <w:lang w:eastAsia="fr-BE"/>
              </w:rPr>
              <w:t xml:space="preserve">, както и за рекултивация на депа, предмет на процедура по нарушение на правото на ЕС съв връзка с постановено Решение на Съда на Европейския съюз от 16.07.2015 г. по дело С-145/14, </w:t>
            </w:r>
            <w:r w:rsidR="00AE5B7F" w:rsidRPr="00B87054">
              <w:rPr>
                <w:i/>
                <w:noProof/>
                <w:sz w:val="20"/>
                <w:lang w:eastAsia="fr-BE"/>
              </w:rPr>
              <w:t xml:space="preserve"> </w:t>
            </w:r>
            <w:r w:rsidRPr="00B87054">
              <w:rPr>
                <w:i/>
                <w:noProof/>
                <w:sz w:val="20"/>
                <w:lang w:eastAsia="fr-BE"/>
              </w:rPr>
              <w:t xml:space="preserve">ще допринесе за изпълнението на НПДИК 2013-2020 г., както и за целта на </w:t>
            </w:r>
            <w:r w:rsidR="00A70C3F" w:rsidRPr="00B87054">
              <w:rPr>
                <w:i/>
                <w:noProof/>
                <w:sz w:val="20"/>
                <w:lang w:eastAsia="fr-BE"/>
              </w:rPr>
              <w:t xml:space="preserve">Стратегия </w:t>
            </w:r>
            <w:r w:rsidRPr="00B87054">
              <w:rPr>
                <w:i/>
                <w:noProof/>
                <w:sz w:val="20"/>
                <w:lang w:eastAsia="fr-BE"/>
              </w:rPr>
              <w:t>„Европа 2020“ за 20% намаляване на емисиите парникови газове.</w:t>
            </w:r>
          </w:p>
        </w:tc>
      </w:tr>
      <w:tr w:rsidR="00436FA9" w:rsidRPr="00B87054" w14:paraId="6B3F839F" w14:textId="77777777" w:rsidTr="002A51D1">
        <w:trPr>
          <w:trHeight w:val="492"/>
        </w:trPr>
        <w:tc>
          <w:tcPr>
            <w:tcW w:w="0" w:type="auto"/>
            <w:shd w:val="clear" w:color="auto" w:fill="auto"/>
          </w:tcPr>
          <w:p w14:paraId="6B205921" w14:textId="77777777" w:rsidR="00436FA9" w:rsidRPr="00B87054" w:rsidRDefault="00436FA9" w:rsidP="00F03C1E">
            <w:pPr>
              <w:rPr>
                <w:sz w:val="20"/>
              </w:rPr>
            </w:pPr>
            <w:r w:rsidRPr="00B87054">
              <w:rPr>
                <w:noProof/>
                <w:sz w:val="20"/>
                <w:lang w:eastAsia="fr-BE"/>
              </w:rPr>
              <w:t>ТЦ 6</w:t>
            </w:r>
          </w:p>
        </w:tc>
        <w:tc>
          <w:tcPr>
            <w:tcW w:w="0" w:type="auto"/>
            <w:shd w:val="clear" w:color="auto" w:fill="auto"/>
          </w:tcPr>
          <w:p w14:paraId="53083642" w14:textId="77777777" w:rsidR="00436FA9" w:rsidRPr="00B87054" w:rsidRDefault="00436FA9" w:rsidP="0069246C">
            <w:pPr>
              <w:rPr>
                <w:noProof/>
                <w:sz w:val="20"/>
                <w:lang w:eastAsia="fr-BE"/>
              </w:rPr>
            </w:pPr>
            <w:r w:rsidRPr="00B87054">
              <w:rPr>
                <w:noProof/>
                <w:sz w:val="20"/>
                <w:lang w:eastAsia="fr-BE"/>
              </w:rPr>
              <w:t>ИП 6 (d)</w:t>
            </w:r>
          </w:p>
          <w:p w14:paraId="7D1651C6" w14:textId="77777777" w:rsidR="00436FA9" w:rsidRPr="00B87054" w:rsidRDefault="00436FA9" w:rsidP="00F03C1E">
            <w:pPr>
              <w:rPr>
                <w:sz w:val="20"/>
              </w:rPr>
            </w:pPr>
            <w:r w:rsidRPr="00B87054">
              <w:rPr>
                <w:noProof/>
                <w:sz w:val="20"/>
                <w:lang w:eastAsia="fr-BE"/>
              </w:rPr>
              <w:t>ЕФРР</w:t>
            </w:r>
          </w:p>
        </w:tc>
        <w:tc>
          <w:tcPr>
            <w:tcW w:w="5912" w:type="dxa"/>
            <w:shd w:val="clear" w:color="auto" w:fill="auto"/>
          </w:tcPr>
          <w:p w14:paraId="5C4C03ED" w14:textId="77777777" w:rsidR="00436FA9" w:rsidRPr="00B87054" w:rsidRDefault="00436FA9" w:rsidP="00AA299F">
            <w:pPr>
              <w:rPr>
                <w:i/>
                <w:sz w:val="20"/>
              </w:rPr>
            </w:pPr>
            <w:r w:rsidRPr="00B87054">
              <w:rPr>
                <w:i/>
                <w:noProof/>
                <w:sz w:val="20"/>
                <w:lang w:eastAsia="fr-BE"/>
              </w:rPr>
              <w:t xml:space="preserve">Необходимост от изпълнение на мерки за изграждане и управление на мрежата Натура 2000, информационни и комуникационни мерки, мониторинг и докладване съгласно Директива 92/43/ЕИО и </w:t>
            </w:r>
            <w:r w:rsidR="00AA299F" w:rsidRPr="00B87054">
              <w:rPr>
                <w:i/>
                <w:noProof/>
                <w:sz w:val="20"/>
                <w:lang w:eastAsia="fr-BE"/>
              </w:rPr>
              <w:t>Д</w:t>
            </w:r>
            <w:r w:rsidRPr="00B87054">
              <w:rPr>
                <w:i/>
                <w:noProof/>
                <w:sz w:val="20"/>
                <w:lang w:eastAsia="fr-BE"/>
              </w:rPr>
              <w:t xml:space="preserve">иректива  2009/147/ЕО. Необходимост от изпълнение на мерки за подобряване на знанията за екосистемите и техните услуги. Ще се постигне съответствие със законодателството на ЕС в областта на Натура 2000, както и целите на Стратегията на ЕС за биологичното разнообразие </w:t>
            </w:r>
            <w:r w:rsidR="00D646FE" w:rsidRPr="00B87054">
              <w:rPr>
                <w:i/>
                <w:noProof/>
                <w:sz w:val="20"/>
                <w:lang w:eastAsia="fr-BE"/>
              </w:rPr>
              <w:t xml:space="preserve">до </w:t>
            </w:r>
            <w:r w:rsidRPr="00B87054">
              <w:rPr>
                <w:i/>
                <w:noProof/>
                <w:sz w:val="20"/>
                <w:lang w:eastAsia="fr-BE"/>
              </w:rPr>
              <w:t>2020 г., целите на Пътна карта за ресурсна ефективност (на ЕС), целите на Стратегията на ЕС за адаптация към изменението на климата и целите на национални стратегически документи в областта на Натура 2000 и биоразнообразието.</w:t>
            </w:r>
          </w:p>
        </w:tc>
      </w:tr>
      <w:tr w:rsidR="00B80641" w:rsidRPr="00B87054" w14:paraId="012990E7" w14:textId="77777777" w:rsidTr="002A51D1">
        <w:trPr>
          <w:trHeight w:val="492"/>
        </w:trPr>
        <w:tc>
          <w:tcPr>
            <w:tcW w:w="0" w:type="auto"/>
            <w:shd w:val="clear" w:color="auto" w:fill="auto"/>
          </w:tcPr>
          <w:p w14:paraId="7EA95382" w14:textId="77777777" w:rsidR="00B80641" w:rsidRPr="00B87054" w:rsidRDefault="00B80641" w:rsidP="0069246C">
            <w:pPr>
              <w:rPr>
                <w:sz w:val="20"/>
              </w:rPr>
            </w:pPr>
            <w:r w:rsidRPr="00B87054">
              <w:rPr>
                <w:noProof/>
                <w:sz w:val="20"/>
                <w:lang w:eastAsia="fr-BE"/>
              </w:rPr>
              <w:t>ТЦ 6</w:t>
            </w:r>
          </w:p>
        </w:tc>
        <w:tc>
          <w:tcPr>
            <w:tcW w:w="0" w:type="auto"/>
            <w:shd w:val="clear" w:color="auto" w:fill="auto"/>
          </w:tcPr>
          <w:p w14:paraId="40F5A008" w14:textId="77777777" w:rsidR="00B80641" w:rsidRPr="00B87054" w:rsidRDefault="00B80641" w:rsidP="00E323ED">
            <w:pPr>
              <w:rPr>
                <w:noProof/>
                <w:sz w:val="20"/>
                <w:lang w:eastAsia="fr-BE"/>
              </w:rPr>
            </w:pPr>
            <w:r w:rsidRPr="00B87054">
              <w:rPr>
                <w:noProof/>
                <w:sz w:val="20"/>
                <w:lang w:eastAsia="fr-BE"/>
              </w:rPr>
              <w:t>ИП c (iv)</w:t>
            </w:r>
          </w:p>
          <w:p w14:paraId="2A092BD9" w14:textId="77777777" w:rsidR="00B80641" w:rsidRPr="00B87054" w:rsidRDefault="00B80641" w:rsidP="00E323ED">
            <w:pPr>
              <w:rPr>
                <w:noProof/>
                <w:sz w:val="20"/>
                <w:lang w:eastAsia="fr-BE"/>
              </w:rPr>
            </w:pPr>
            <w:r w:rsidRPr="00B87054">
              <w:rPr>
                <w:noProof/>
                <w:sz w:val="20"/>
                <w:lang w:eastAsia="fr-BE"/>
              </w:rPr>
              <w:t>КФ</w:t>
            </w:r>
          </w:p>
          <w:p w14:paraId="3CE3EE9C" w14:textId="77777777" w:rsidR="00B80641" w:rsidRPr="00B87054" w:rsidRDefault="00B80641" w:rsidP="00F03C1E">
            <w:pPr>
              <w:rPr>
                <w:sz w:val="20"/>
              </w:rPr>
            </w:pPr>
          </w:p>
        </w:tc>
        <w:tc>
          <w:tcPr>
            <w:tcW w:w="5912" w:type="dxa"/>
            <w:shd w:val="clear" w:color="auto" w:fill="auto"/>
          </w:tcPr>
          <w:p w14:paraId="0F45BB27" w14:textId="77777777" w:rsidR="00B80641" w:rsidRPr="00B87054" w:rsidRDefault="00B80641" w:rsidP="00A10887">
            <w:pPr>
              <w:rPr>
                <w:i/>
                <w:sz w:val="20"/>
              </w:rPr>
            </w:pPr>
            <w:r w:rsidRPr="00B87054">
              <w:rPr>
                <w:i/>
                <w:noProof/>
                <w:sz w:val="20"/>
                <w:lang w:eastAsia="fr-BE"/>
              </w:rPr>
              <w:t xml:space="preserve">Необходимост от изпълнение на мерки за подобряване качеството на атмосферния въздух (КАВ) посредством намаляване на емисиите на замърсители от </w:t>
            </w:r>
            <w:r w:rsidR="00A10887" w:rsidRPr="00B87054">
              <w:rPr>
                <w:i/>
                <w:noProof/>
                <w:sz w:val="20"/>
                <w:lang w:eastAsia="fr-BE"/>
              </w:rPr>
              <w:t>основните източници на замърсяване</w:t>
            </w:r>
            <w:r w:rsidRPr="00B87054">
              <w:rPr>
                <w:i/>
                <w:noProof/>
                <w:sz w:val="20"/>
                <w:lang w:eastAsia="fr-BE"/>
              </w:rPr>
              <w:t>, с което ще се допринесе за изпълнение на целите на Директива 2008/50/ЕО относно качеството на атмосферния въздух и за по-чист въздух за Европа.</w:t>
            </w:r>
          </w:p>
        </w:tc>
      </w:tr>
    </w:tbl>
    <w:p w14:paraId="32A89734" w14:textId="77777777" w:rsidR="00AD4AED" w:rsidRPr="00B87054" w:rsidRDefault="00AD4AED" w:rsidP="00F03C1E"/>
    <w:p w14:paraId="08BD82F5" w14:textId="77777777" w:rsidR="00AD4AED" w:rsidRPr="00B87054" w:rsidRDefault="00AD4AED" w:rsidP="0086059D">
      <w:pPr>
        <w:pStyle w:val="NumPar2"/>
        <w:rPr>
          <w:b/>
        </w:rPr>
      </w:pPr>
      <w:r w:rsidRPr="00B87054">
        <w:rPr>
          <w:b/>
        </w:rPr>
        <w:t>Обосновка на разпределението на финансовите средства</w:t>
      </w:r>
    </w:p>
    <w:p w14:paraId="6955A08B" w14:textId="77777777" w:rsidR="00AD4AED" w:rsidRPr="00B87054" w:rsidRDefault="0086786F" w:rsidP="00F03C1E">
      <w:pPr>
        <w:pStyle w:val="Text3"/>
        <w:ind w:left="0"/>
      </w:pPr>
      <w:r w:rsidRPr="00B87054">
        <w:t xml:space="preserve">Обосновка за разпределението на финансовите средства (подкрепа от Съюза) за всяка тематична цел и където е целесъобразно — за всеки инвестиционен приоритет, в съответствие с изискванията за тематична концентрация, като се взема предвид предварителната оценка. </w:t>
      </w:r>
    </w:p>
    <w:tbl>
      <w:tblPr>
        <w:tblW w:w="92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3"/>
      </w:tblGrid>
      <w:tr w:rsidR="00AD4AED" w:rsidRPr="00B87054" w14:paraId="378D9AD5" w14:textId="77777777" w:rsidTr="002A51D1">
        <w:trPr>
          <w:trHeight w:val="1161"/>
        </w:trPr>
        <w:tc>
          <w:tcPr>
            <w:tcW w:w="9243" w:type="dxa"/>
            <w:shd w:val="clear" w:color="auto" w:fill="auto"/>
          </w:tcPr>
          <w:p w14:paraId="14FCEB26" w14:textId="77777777" w:rsidR="00AD4AED" w:rsidRPr="00B87054" w:rsidRDefault="00AD4AED" w:rsidP="00F03C1E">
            <w:pPr>
              <w:pStyle w:val="ListBullet1"/>
              <w:tabs>
                <w:tab w:val="clear" w:pos="765"/>
              </w:tabs>
              <w:spacing w:before="120" w:after="120"/>
              <w:ind w:left="0" w:firstLine="0"/>
              <w:rPr>
                <w:i/>
                <w:color w:val="8DB3E2"/>
                <w:sz w:val="18"/>
                <w:szCs w:val="18"/>
              </w:rPr>
            </w:pPr>
            <w:r w:rsidRPr="00B87054">
              <w:rPr>
                <w:i/>
                <w:color w:val="8DB3E2"/>
                <w:sz w:val="18"/>
              </w:rPr>
              <w:lastRenderedPageBreak/>
              <w:t xml:space="preserve">&lt;1.2.1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 PA=Y TA=”NA”&gt;</w:t>
            </w:r>
          </w:p>
          <w:p w14:paraId="45D5C927" w14:textId="3A02567F" w:rsidR="00B95084" w:rsidRPr="00B87054" w:rsidRDefault="00351767" w:rsidP="007A7258">
            <w:pPr>
              <w:pStyle w:val="Text3"/>
              <w:spacing w:before="0" w:after="0"/>
              <w:ind w:left="0"/>
            </w:pPr>
            <w:r w:rsidRPr="00B87054">
              <w:t xml:space="preserve">Средствата </w:t>
            </w:r>
            <w:r w:rsidR="00B95084" w:rsidRPr="00B87054">
              <w:t>от фондовете на ЕС по О</w:t>
            </w:r>
            <w:r w:rsidR="004358B8" w:rsidRPr="00B87054">
              <w:t>П</w:t>
            </w:r>
            <w:r w:rsidR="00B95084" w:rsidRPr="00B87054">
              <w:t xml:space="preserve"> „Околна среда” за периода 2014-2020 г. (КФ и ЕФРР) ще бъдат насочени </w:t>
            </w:r>
            <w:r w:rsidR="00DC7483" w:rsidRPr="00B87054">
              <w:t xml:space="preserve">към </w:t>
            </w:r>
            <w:r w:rsidR="00B95084" w:rsidRPr="00B87054">
              <w:t>постигането на тематична цел 6 „Съхраняване и опазване на околната среда и насърчаване на ресурсната ефективност” (</w:t>
            </w:r>
            <w:ins w:id="23" w:author="Author">
              <w:r w:rsidR="006C53F0">
                <w:t>91,98</w:t>
              </w:r>
              <w:r w:rsidR="0097077C" w:rsidRPr="0097077C">
                <w:t>%</w:t>
              </w:r>
            </w:ins>
            <w:del w:id="24" w:author="Author">
              <w:r w:rsidR="00B81023" w:rsidRPr="00B87054" w:rsidDel="0097077C">
                <w:delText>93,</w:delText>
              </w:r>
              <w:r w:rsidR="007246A1" w:rsidDel="0097077C">
                <w:delText>19</w:delText>
              </w:r>
              <w:r w:rsidR="00B95084" w:rsidRPr="00B87054" w:rsidDel="0097077C">
                <w:delText>%</w:delText>
              </w:r>
            </w:del>
            <w:r w:rsidR="00B95084" w:rsidRPr="00B87054">
              <w:t>) и тематична цел 5 „Насърчаване на адаптацията към изменението на климата и прев</w:t>
            </w:r>
            <w:r w:rsidR="00497E89" w:rsidRPr="00B87054">
              <w:t>енцията и управлението на риска</w:t>
            </w:r>
            <w:r w:rsidR="00B95084" w:rsidRPr="00B87054">
              <w:t>” (</w:t>
            </w:r>
            <w:ins w:id="25" w:author="Author">
              <w:r w:rsidR="006C53F0">
                <w:t>5,28</w:t>
              </w:r>
              <w:r w:rsidR="0097077C" w:rsidRPr="0097077C">
                <w:t>%</w:t>
              </w:r>
            </w:ins>
            <w:del w:id="26" w:author="Author">
              <w:r w:rsidR="00B81023" w:rsidRPr="00B87054" w:rsidDel="0097077C">
                <w:delText>4,</w:delText>
              </w:r>
              <w:r w:rsidR="007246A1" w:rsidDel="0097077C">
                <w:delText>07</w:delText>
              </w:r>
              <w:r w:rsidR="00B95084" w:rsidRPr="00B87054" w:rsidDel="0097077C">
                <w:delText>%</w:delText>
              </w:r>
            </w:del>
            <w:r w:rsidR="00B95084" w:rsidRPr="00B87054">
              <w:t>) чрез реализиране на съответните инвестиционни приоритети, както и за техническа помощ (</w:t>
            </w:r>
            <w:r w:rsidR="00003FC1" w:rsidRPr="00B87054">
              <w:t>2,</w:t>
            </w:r>
            <w:r w:rsidR="007246A1">
              <w:t>74</w:t>
            </w:r>
            <w:r w:rsidR="00B95084" w:rsidRPr="00B87054">
              <w:t xml:space="preserve">%). </w:t>
            </w:r>
          </w:p>
          <w:p w14:paraId="3592A76C" w14:textId="77777777" w:rsidR="004E6942" w:rsidRPr="00B87054" w:rsidRDefault="004E6942" w:rsidP="007A7258">
            <w:pPr>
              <w:pStyle w:val="Text3"/>
              <w:spacing w:before="0" w:after="0"/>
              <w:ind w:left="0"/>
            </w:pPr>
          </w:p>
          <w:p w14:paraId="562DB44C" w14:textId="77777777" w:rsidR="00B95084" w:rsidRPr="00B87054" w:rsidRDefault="00B95084" w:rsidP="007A7258">
            <w:pPr>
              <w:pStyle w:val="Text3"/>
              <w:spacing w:before="0" w:after="0"/>
              <w:ind w:left="0"/>
            </w:pPr>
            <w:r w:rsidRPr="00B87054">
              <w:t>Разпределението на средствата по О</w:t>
            </w:r>
            <w:r w:rsidR="004358B8" w:rsidRPr="00B87054">
              <w:t>П</w:t>
            </w:r>
            <w:r w:rsidRPr="00B87054">
              <w:t xml:space="preserve"> „Околна среда 2014-2020 г.</w:t>
            </w:r>
            <w:r w:rsidR="00784272" w:rsidRPr="00B87054">
              <w:t>”</w:t>
            </w:r>
            <w:r w:rsidRPr="00B87054">
              <w:t xml:space="preserve"> се обуславя главно от идентифицираните национални нужди, които могат да бъдат адресирани със средства от КФ и ЕФРР, както и от произтичащите от европейското законодателство ангажименти на страната. Стратегията на </w:t>
            </w:r>
            <w:r w:rsidR="00D224DD" w:rsidRPr="00B87054">
              <w:t>о</w:t>
            </w:r>
            <w:r w:rsidRPr="00B87054">
              <w:t>перативната програма се концентрира върху изграждането на ВиК инфраструктура, управление на отпадъците съгласно йерархията на отпадъците по Р</w:t>
            </w:r>
            <w:r w:rsidR="00351767" w:rsidRPr="00B87054">
              <w:t>амковата директива за отпадъците</w:t>
            </w:r>
            <w:r w:rsidRPr="00B87054">
              <w:t>, управлението на зоните от мрежата Натура 2000</w:t>
            </w:r>
            <w:r w:rsidR="00C2453B" w:rsidRPr="00B87054">
              <w:t xml:space="preserve"> и опазването на биоразнообразието</w:t>
            </w:r>
            <w:r w:rsidRPr="00B87054">
              <w:t>, превенцията и управлението на риска от наводнения</w:t>
            </w:r>
            <w:r w:rsidR="006525FA" w:rsidRPr="00B87054">
              <w:t xml:space="preserve"> и свлачища</w:t>
            </w:r>
            <w:r w:rsidR="00323884" w:rsidRPr="00B87054">
              <w:t>,</w:t>
            </w:r>
            <w:r w:rsidRPr="00B87054">
              <w:t xml:space="preserve"> подобряване качеството на въздуха.</w:t>
            </w:r>
          </w:p>
          <w:p w14:paraId="326AAE30" w14:textId="77777777" w:rsidR="005E665C" w:rsidRPr="00B87054" w:rsidRDefault="005E665C" w:rsidP="007A7258">
            <w:pPr>
              <w:pStyle w:val="Text3"/>
              <w:spacing w:before="0" w:after="0"/>
              <w:ind w:left="0"/>
            </w:pPr>
          </w:p>
          <w:p w14:paraId="41A93477" w14:textId="06BD1F15" w:rsidR="00BA4394" w:rsidRPr="00B87054" w:rsidRDefault="00B95084" w:rsidP="007A7258">
            <w:pPr>
              <w:pStyle w:val="ListBullet1"/>
              <w:tabs>
                <w:tab w:val="clear" w:pos="765"/>
              </w:tabs>
              <w:spacing w:after="0"/>
              <w:ind w:left="0" w:firstLine="0"/>
            </w:pPr>
            <w:r w:rsidRPr="00B87054">
              <w:rPr>
                <w:rFonts w:eastAsia="Calibri"/>
              </w:rPr>
              <w:t xml:space="preserve">В тази връзка </w:t>
            </w:r>
            <w:ins w:id="27" w:author="Author">
              <w:r w:rsidR="006C53F0">
                <w:rPr>
                  <w:rFonts w:eastAsia="Calibri"/>
                </w:rPr>
                <w:t>53,06</w:t>
              </w:r>
              <w:r w:rsidR="00CE29FD" w:rsidRPr="00CE29FD">
                <w:rPr>
                  <w:rFonts w:eastAsia="Calibri"/>
                </w:rPr>
                <w:t>%</w:t>
              </w:r>
            </w:ins>
            <w:del w:id="28" w:author="Author">
              <w:r w:rsidR="00AB5472" w:rsidDel="00CE29FD">
                <w:rPr>
                  <w:rFonts w:eastAsia="Calibri"/>
                </w:rPr>
                <w:delText>55,2</w:delText>
              </w:r>
              <w:r w:rsidR="007246A1" w:rsidDel="00CE29FD">
                <w:rPr>
                  <w:rFonts w:eastAsia="Calibri"/>
                </w:rPr>
                <w:delText>1</w:delText>
              </w:r>
              <w:r w:rsidRPr="00B87054" w:rsidDel="00CE29FD">
                <w:rPr>
                  <w:rFonts w:eastAsia="Calibri"/>
                </w:rPr>
                <w:delText>%</w:delText>
              </w:r>
            </w:del>
            <w:r w:rsidRPr="00B87054">
              <w:rPr>
                <w:rFonts w:eastAsia="Calibri"/>
              </w:rPr>
              <w:t xml:space="preserve"> от </w:t>
            </w:r>
            <w:r w:rsidRPr="00B87054">
              <w:t>общата подкрепа от Съюза за оперативната програма са предвидени за инвестиции във ВиК инфраструктура</w:t>
            </w:r>
            <w:r w:rsidR="00D45157" w:rsidRPr="00B87054">
              <w:t>,</w:t>
            </w:r>
            <w:r w:rsidRPr="00B87054">
              <w:t xml:space="preserve"> </w:t>
            </w:r>
            <w:r w:rsidR="00D45157" w:rsidRPr="00B87054">
              <w:t>насочени към</w:t>
            </w:r>
            <w:r w:rsidRPr="00B87054">
              <w:t xml:space="preserve"> агломерации с над 10 000 екв.ж. и доизграждане на системите за мониторинг на водите във връзка с изпълнение на изискванията на законодателството на ЕС в областта на околната среда и ефективно използване на водите и целите на Плана за опазване на водните ресурси на Европа до 2020 г. (</w:t>
            </w:r>
            <w:proofErr w:type="spellStart"/>
            <w:r w:rsidRPr="00B87054">
              <w:t>Blueprint</w:t>
            </w:r>
            <w:proofErr w:type="spellEnd"/>
            <w:r w:rsidRPr="00B87054">
              <w:t>)</w:t>
            </w:r>
            <w:r w:rsidR="007271B8" w:rsidRPr="00B87054">
              <w:t xml:space="preserve">. </w:t>
            </w:r>
          </w:p>
          <w:p w14:paraId="134E8895" w14:textId="77777777" w:rsidR="004E6942" w:rsidRPr="00B87054" w:rsidRDefault="004E6942" w:rsidP="007A7258">
            <w:pPr>
              <w:pStyle w:val="ListBullet1"/>
              <w:tabs>
                <w:tab w:val="clear" w:pos="765"/>
              </w:tabs>
              <w:spacing w:after="0"/>
              <w:ind w:left="0" w:firstLine="0"/>
            </w:pPr>
          </w:p>
          <w:p w14:paraId="46DA7D51" w14:textId="205E0D0C" w:rsidR="00AD4AED" w:rsidRPr="00B87054" w:rsidRDefault="00CE29FD" w:rsidP="007A7258">
            <w:pPr>
              <w:pStyle w:val="ListBullet1"/>
              <w:tabs>
                <w:tab w:val="clear" w:pos="765"/>
              </w:tabs>
              <w:spacing w:after="0"/>
              <w:ind w:left="0" w:firstLine="0"/>
              <w:rPr>
                <w:szCs w:val="24"/>
              </w:rPr>
            </w:pPr>
            <w:ins w:id="29" w:author="Author">
              <w:r w:rsidRPr="00CE29FD">
                <w:t>15,6</w:t>
              </w:r>
              <w:r w:rsidR="006C53F0">
                <w:t>3</w:t>
              </w:r>
              <w:r w:rsidRPr="00CE29FD">
                <w:t>%</w:t>
              </w:r>
            </w:ins>
            <w:del w:id="30" w:author="Author">
              <w:r w:rsidR="00A55D26" w:rsidRPr="00B87054" w:rsidDel="00CE29FD">
                <w:delText>16,</w:delText>
              </w:r>
              <w:r w:rsidR="007246A1" w:rsidDel="00CE29FD">
                <w:delText>9</w:delText>
              </w:r>
              <w:r w:rsidR="00AB5472" w:rsidDel="00CE29FD">
                <w:delText>8</w:delText>
              </w:r>
              <w:r w:rsidR="00B95084" w:rsidRPr="00B87054" w:rsidDel="00CE29FD">
                <w:delText>%</w:delText>
              </w:r>
            </w:del>
            <w:r w:rsidR="00B95084" w:rsidRPr="00B87054">
              <w:t xml:space="preserve"> от средствата </w:t>
            </w:r>
            <w:r w:rsidR="00003FC1" w:rsidRPr="00B87054">
              <w:t xml:space="preserve">от ЕСИФ </w:t>
            </w:r>
            <w:r w:rsidR="00B95084" w:rsidRPr="00B87054">
              <w:t xml:space="preserve">по ОПОС ще са насочени за </w:t>
            </w:r>
            <w:r w:rsidR="002855A8" w:rsidRPr="00B87054">
              <w:t xml:space="preserve">изпълнение на </w:t>
            </w:r>
            <w:r w:rsidR="00B95084" w:rsidRPr="00B87054">
              <w:t>мерки за управление на битовите отпадъци</w:t>
            </w:r>
            <w:r w:rsidR="00D224DD" w:rsidRPr="00B87054">
              <w:t>,</w:t>
            </w:r>
            <w:r w:rsidR="00B95084" w:rsidRPr="00B87054">
              <w:t xml:space="preserve"> в съответствие с йерархията </w:t>
            </w:r>
            <w:r w:rsidR="007271B8" w:rsidRPr="00B87054">
              <w:t xml:space="preserve">за управление </w:t>
            </w:r>
            <w:r w:rsidR="00B95084" w:rsidRPr="00B87054">
              <w:t>на отпадъците по Рамковата директива</w:t>
            </w:r>
            <w:r w:rsidR="00E414D5" w:rsidRPr="00B87054">
              <w:t xml:space="preserve"> </w:t>
            </w:r>
            <w:r w:rsidR="00D224DD" w:rsidRPr="00B87054">
              <w:t xml:space="preserve">за </w:t>
            </w:r>
            <w:r w:rsidR="00E414D5" w:rsidRPr="00B87054">
              <w:t>отпадъци</w:t>
            </w:r>
            <w:r w:rsidR="00D224DD" w:rsidRPr="00B87054">
              <w:t>те</w:t>
            </w:r>
            <w:r w:rsidR="002855A8" w:rsidRPr="00B87054">
              <w:rPr>
                <w:szCs w:val="24"/>
              </w:rPr>
              <w:t xml:space="preserve"> и идентифицирани като приоритетни в Националния план за управление на отпадъците. </w:t>
            </w:r>
          </w:p>
          <w:p w14:paraId="47066750" w14:textId="77777777" w:rsidR="004E6942" w:rsidRPr="00B87054" w:rsidRDefault="004E6942" w:rsidP="007A7258">
            <w:pPr>
              <w:pStyle w:val="ListBullet1"/>
              <w:tabs>
                <w:tab w:val="clear" w:pos="765"/>
              </w:tabs>
              <w:spacing w:after="0"/>
              <w:ind w:left="0" w:firstLine="0"/>
              <w:rPr>
                <w:szCs w:val="24"/>
                <w:lang w:eastAsia="bg-BG"/>
              </w:rPr>
            </w:pPr>
          </w:p>
          <w:p w14:paraId="5BB64E90" w14:textId="53274379" w:rsidR="00BA4394" w:rsidRPr="00B87054" w:rsidRDefault="00BA4394" w:rsidP="007A7258">
            <w:pPr>
              <w:pStyle w:val="Text3"/>
              <w:spacing w:before="0" w:after="0"/>
              <w:ind w:left="0"/>
              <w:rPr>
                <w:rFonts w:eastAsia="Times New Roman"/>
                <w:lang w:eastAsia="en-US"/>
              </w:rPr>
            </w:pPr>
            <w:r w:rsidRPr="00B87054">
              <w:rPr>
                <w:rFonts w:eastAsia="Times New Roman"/>
                <w:lang w:eastAsia="en-US"/>
              </w:rPr>
              <w:t>Предвид големия процент от територията на страната, попадащ в мрежата Натура 2000, с</w:t>
            </w:r>
            <w:r w:rsidR="007D5874">
              <w:rPr>
                <w:rFonts w:eastAsia="Times New Roman"/>
                <w:lang w:eastAsia="en-US"/>
              </w:rPr>
              <w:t xml:space="preserve"> </w:t>
            </w:r>
            <w:ins w:id="31" w:author="Author">
              <w:r w:rsidR="00906E9C" w:rsidRPr="00906E9C">
                <w:rPr>
                  <w:rFonts w:eastAsia="Times New Roman"/>
                  <w:lang w:eastAsia="en-US"/>
                </w:rPr>
                <w:t>5,</w:t>
              </w:r>
              <w:r w:rsidR="006C53F0">
                <w:rPr>
                  <w:rFonts w:eastAsia="Times New Roman"/>
                  <w:lang w:eastAsia="en-US"/>
                </w:rPr>
                <w:t>35</w:t>
              </w:r>
              <w:r w:rsidR="00906E9C" w:rsidRPr="00906E9C">
                <w:rPr>
                  <w:rFonts w:eastAsia="Times New Roman"/>
                  <w:lang w:eastAsia="en-US"/>
                </w:rPr>
                <w:t>%</w:t>
              </w:r>
            </w:ins>
            <w:del w:id="32" w:author="Author">
              <w:r w:rsidR="007D5874" w:rsidDel="00906E9C">
                <w:rPr>
                  <w:rFonts w:eastAsia="Times New Roman"/>
                  <w:lang w:eastAsia="en-US"/>
                </w:rPr>
                <w:delText>3,99%</w:delText>
              </w:r>
            </w:del>
            <w:ins w:id="33" w:author="Author">
              <w:r w:rsidR="003378AE">
                <w:rPr>
                  <w:rFonts w:eastAsia="Times New Roman"/>
                  <w:lang w:eastAsia="en-US"/>
                </w:rPr>
                <w:t xml:space="preserve"> </w:t>
              </w:r>
            </w:ins>
            <w:r w:rsidR="007D5874">
              <w:rPr>
                <w:rFonts w:eastAsia="Times New Roman"/>
                <w:lang w:eastAsia="en-US"/>
              </w:rPr>
              <w:t>от</w:t>
            </w:r>
            <w:r w:rsidRPr="00B87054">
              <w:rPr>
                <w:szCs w:val="24"/>
                <w:lang w:eastAsia="bg-BG"/>
              </w:rPr>
              <w:t xml:space="preserve"> ОПОС 2014-2020</w:t>
            </w:r>
            <w:r w:rsidR="00DC7483" w:rsidRPr="00B87054">
              <w:rPr>
                <w:szCs w:val="24"/>
                <w:lang w:eastAsia="bg-BG"/>
              </w:rPr>
              <w:t xml:space="preserve"> г.</w:t>
            </w:r>
            <w:r w:rsidRPr="00B87054">
              <w:rPr>
                <w:szCs w:val="24"/>
                <w:lang w:eastAsia="bg-BG"/>
              </w:rPr>
              <w:t xml:space="preserve"> ще бъдат адресирани нужди, свързани с </w:t>
            </w:r>
            <w:r w:rsidRPr="00B87054">
              <w:rPr>
                <w:rFonts w:eastAsia="Times New Roman"/>
                <w:lang w:eastAsia="en-US"/>
              </w:rPr>
              <w:t xml:space="preserve">управлението, опазването, поддържането и възстановяването на видовете и местообитанията в мрежата Натура 2000. Заложените </w:t>
            </w:r>
            <w:r w:rsidR="00D224DD" w:rsidRPr="00B87054">
              <w:rPr>
                <w:rFonts w:eastAsia="Times New Roman"/>
                <w:lang w:eastAsia="en-US"/>
              </w:rPr>
              <w:t xml:space="preserve">за финансиране </w:t>
            </w:r>
            <w:r w:rsidRPr="00B87054">
              <w:rPr>
                <w:rFonts w:eastAsia="Times New Roman"/>
                <w:lang w:eastAsia="en-US"/>
              </w:rPr>
              <w:t xml:space="preserve">мерки са включени и в НПРД, като се очаква да имат съществен принос за изпълнение на ангажиментите по Директивата за </w:t>
            </w:r>
            <w:r w:rsidR="00B079E1" w:rsidRPr="00B87054">
              <w:rPr>
                <w:rFonts w:eastAsia="Times New Roman"/>
                <w:lang w:eastAsia="en-US"/>
              </w:rPr>
              <w:t xml:space="preserve">местообитанията </w:t>
            </w:r>
            <w:r w:rsidRPr="00B87054">
              <w:rPr>
                <w:rFonts w:eastAsia="Times New Roman"/>
                <w:lang w:eastAsia="en-US"/>
              </w:rPr>
              <w:t xml:space="preserve">и Директивата за птиците. Предвижда се завършване на процеса по изграждане на мрежата Натура 2000, изготвяне на планове за управление или други релевантни документи, докладване  на състоянието на видове и местообитания и др. </w:t>
            </w:r>
          </w:p>
          <w:p w14:paraId="7BF0D6BB" w14:textId="77777777" w:rsidR="004E6942" w:rsidRPr="00B87054" w:rsidRDefault="004E6942" w:rsidP="007A7258">
            <w:pPr>
              <w:pStyle w:val="Text3"/>
              <w:spacing w:before="0" w:after="0"/>
              <w:ind w:left="0"/>
              <w:rPr>
                <w:rFonts w:eastAsia="Times New Roman"/>
                <w:lang w:eastAsia="en-US"/>
              </w:rPr>
            </w:pPr>
          </w:p>
          <w:p w14:paraId="616ABDC4" w14:textId="2454690D" w:rsidR="00447248" w:rsidRPr="00B87054" w:rsidRDefault="002454A1" w:rsidP="00AA5930">
            <w:pPr>
              <w:spacing w:before="0" w:after="0"/>
            </w:pPr>
            <w:r w:rsidRPr="00B87054">
              <w:t>Сред основните видове рискове, които могат да засегнат територията на цялата страна и които са взети предвид в Националния план за защита при бедствия</w:t>
            </w:r>
            <w:r w:rsidR="008814AF" w:rsidRPr="00B87054">
              <w:t xml:space="preserve"> и Анализа и оценката на риска и уязвимостта на секторите в българската икономика от климатичните промени</w:t>
            </w:r>
            <w:r w:rsidRPr="00B87054">
              <w:t xml:space="preserve">, са наводненията. Общо 30% от бедствията в България в периода 1974-2006 г. са наводнения. В резултат от тях страната понася огромни по размерите си загуби. </w:t>
            </w:r>
            <w:r w:rsidR="00AA5930" w:rsidRPr="00B87054">
              <w:t>Друг тип природно бедствие, в резултат от което страната понася значителни щети</w:t>
            </w:r>
            <w:r w:rsidR="00B079E1" w:rsidRPr="00B87054">
              <w:t>,</w:t>
            </w:r>
            <w:r w:rsidR="00AA5930" w:rsidRPr="00B87054">
              <w:t xml:space="preserve"> са свлачищата.</w:t>
            </w:r>
            <w:r w:rsidRPr="00B87054">
              <w:t xml:space="preserve"> </w:t>
            </w:r>
            <w:r w:rsidR="00AA5930" w:rsidRPr="00B87054">
              <w:t xml:space="preserve">Известни са 5 катастрофални свличания в периода 1972-1991 г. </w:t>
            </w:r>
            <w:r w:rsidRPr="00B87054">
              <w:rPr>
                <w:szCs w:val="24"/>
              </w:rPr>
              <w:t xml:space="preserve">В тази връзка </w:t>
            </w:r>
            <w:ins w:id="34" w:author="Author">
              <w:r w:rsidR="006C53F0">
                <w:rPr>
                  <w:szCs w:val="24"/>
                </w:rPr>
                <w:t>5,28</w:t>
              </w:r>
              <w:r w:rsidR="00CE29FD" w:rsidRPr="00CE29FD">
                <w:rPr>
                  <w:szCs w:val="24"/>
                </w:rPr>
                <w:t>%</w:t>
              </w:r>
            </w:ins>
            <w:del w:id="35" w:author="Author">
              <w:r w:rsidR="00EF43B6" w:rsidRPr="00B87054" w:rsidDel="00CE29FD">
                <w:rPr>
                  <w:szCs w:val="24"/>
                </w:rPr>
                <w:delText>4,</w:delText>
              </w:r>
              <w:r w:rsidR="007246A1" w:rsidDel="00CE29FD">
                <w:rPr>
                  <w:szCs w:val="24"/>
                </w:rPr>
                <w:delText>07</w:delText>
              </w:r>
              <w:r w:rsidR="00D732F6" w:rsidRPr="00B87054" w:rsidDel="00CE29FD">
                <w:rPr>
                  <w:szCs w:val="24"/>
                </w:rPr>
                <w:delText>%</w:delText>
              </w:r>
            </w:del>
            <w:r w:rsidR="00D732F6" w:rsidRPr="00B87054">
              <w:rPr>
                <w:szCs w:val="24"/>
              </w:rPr>
              <w:t xml:space="preserve"> от </w:t>
            </w:r>
            <w:r w:rsidR="00D732F6" w:rsidRPr="00B87054">
              <w:t xml:space="preserve">общата подкрепа от Съюза за оперативната програма </w:t>
            </w:r>
            <w:r w:rsidR="00986B40" w:rsidRPr="00B87054">
              <w:t>(</w:t>
            </w:r>
            <w:r w:rsidR="00D732F6" w:rsidRPr="00B87054">
              <w:t>приоритетна ос 4 „Превенция и управление на риска от наводнения</w:t>
            </w:r>
            <w:r w:rsidR="00AA5930" w:rsidRPr="00B87054">
              <w:t xml:space="preserve"> и свлачища</w:t>
            </w:r>
            <w:r w:rsidR="00D732F6" w:rsidRPr="00B87054">
              <w:t>”</w:t>
            </w:r>
            <w:r w:rsidR="00986B40" w:rsidRPr="00B87054">
              <w:t>)</w:t>
            </w:r>
            <w:r w:rsidR="00D732F6" w:rsidRPr="00B87054">
              <w:rPr>
                <w:szCs w:val="24"/>
              </w:rPr>
              <w:t xml:space="preserve"> </w:t>
            </w:r>
            <w:r w:rsidR="00F52C97" w:rsidRPr="00B87054">
              <w:rPr>
                <w:szCs w:val="24"/>
              </w:rPr>
              <w:t xml:space="preserve">ще </w:t>
            </w:r>
            <w:r w:rsidR="00F52C97" w:rsidRPr="00B87054">
              <w:rPr>
                <w:szCs w:val="24"/>
              </w:rPr>
              <w:lastRenderedPageBreak/>
              <w:t xml:space="preserve">бъде използвана за </w:t>
            </w:r>
            <w:r w:rsidR="00D732F6" w:rsidRPr="00B87054">
              <w:rPr>
                <w:szCs w:val="24"/>
              </w:rPr>
              <w:t xml:space="preserve">изграждане на </w:t>
            </w:r>
            <w:r w:rsidRPr="00B87054">
              <w:rPr>
                <w:szCs w:val="24"/>
              </w:rPr>
              <w:t>адекватна инфраструктура, която да е в състояние да се справи с много по-големи обеми вода, формирани за кратко време</w:t>
            </w:r>
            <w:r w:rsidR="00AA5930" w:rsidRPr="00B87054">
              <w:rPr>
                <w:szCs w:val="24"/>
              </w:rPr>
              <w:t>, както и такава, която да гарантира превенция на свлачищните процеси</w:t>
            </w:r>
            <w:r w:rsidRPr="00B87054">
              <w:rPr>
                <w:szCs w:val="24"/>
              </w:rPr>
              <w:t>.</w:t>
            </w:r>
            <w:r w:rsidRPr="00B87054">
              <w:t xml:space="preserve"> </w:t>
            </w:r>
            <w:r w:rsidR="00D86118" w:rsidRPr="00B87054">
              <w:t xml:space="preserve">В допълнение се предвижда и създаването на </w:t>
            </w:r>
            <w:r w:rsidR="00AA5930" w:rsidRPr="00B87054">
              <w:t xml:space="preserve">Национална система </w:t>
            </w:r>
            <w:r w:rsidR="00D86118" w:rsidRPr="00B87054">
              <w:t>за управление на водите в реално време</w:t>
            </w:r>
            <w:r w:rsidR="004640F7" w:rsidRPr="00B87054">
              <w:t xml:space="preserve"> и установяване на шест центъра </w:t>
            </w:r>
            <w:r w:rsidR="007A0BE5" w:rsidRPr="00B87054">
              <w:rPr>
                <w:noProof/>
                <w:lang w:eastAsia="fr-BE"/>
              </w:rPr>
              <w:t>за повишаване готовността на населението за адекватна реакция при наводнения</w:t>
            </w:r>
            <w:r w:rsidR="00D86118" w:rsidRPr="00B87054">
              <w:t>.</w:t>
            </w:r>
            <w:r w:rsidR="00E71A75" w:rsidRPr="00B87054">
              <w:t xml:space="preserve"> </w:t>
            </w:r>
          </w:p>
          <w:p w14:paraId="56FEEF87" w14:textId="77777777" w:rsidR="004E6942" w:rsidRPr="00B87054" w:rsidRDefault="004E6942" w:rsidP="00AA5930">
            <w:pPr>
              <w:spacing w:before="0" w:after="0"/>
            </w:pPr>
          </w:p>
          <w:p w14:paraId="0D37FA65" w14:textId="2AA083C9" w:rsidR="00BA4394" w:rsidRPr="00B87054" w:rsidRDefault="00D86118" w:rsidP="00B81023">
            <w:pPr>
              <w:tabs>
                <w:tab w:val="left" w:pos="0"/>
              </w:tabs>
              <w:spacing w:before="0" w:after="0"/>
              <w:rPr>
                <w:lang w:bidi="he-IL"/>
              </w:rPr>
            </w:pPr>
            <w:r w:rsidRPr="00B87054">
              <w:rPr>
                <w:szCs w:val="24"/>
              </w:rPr>
              <w:t xml:space="preserve">Двадесет и девет общини в Република България имат приети </w:t>
            </w:r>
            <w:r w:rsidRPr="00B87054">
              <w:rPr>
                <w:szCs w:val="24"/>
                <w:lang w:eastAsia="en-US"/>
              </w:rPr>
              <w:t xml:space="preserve">програми за намаляване нивата на замърсителите и за достигане на утвърдените норми </w:t>
            </w:r>
            <w:r w:rsidRPr="00B87054">
              <w:rPr>
                <w:szCs w:val="24"/>
              </w:rPr>
              <w:t xml:space="preserve">съгласно Закона за чистотата на атмосферния въздух. </w:t>
            </w:r>
            <w:r w:rsidR="00480AB1" w:rsidRPr="00B87054">
              <w:rPr>
                <w:lang w:eastAsia="en-US"/>
              </w:rPr>
              <w:t xml:space="preserve">Основните проблеми във връзка с качеството на въздуха, са свързани с наднормени нива на </w:t>
            </w:r>
            <w:r w:rsidR="009F5DCE" w:rsidRPr="00B87054">
              <w:rPr>
                <w:szCs w:val="24"/>
              </w:rPr>
              <w:t>фини прахови частици (</w:t>
            </w:r>
            <w:r w:rsidR="00480AB1" w:rsidRPr="00B87054">
              <w:rPr>
                <w:lang w:eastAsia="en-US"/>
              </w:rPr>
              <w:t>ФПЧ</w:t>
            </w:r>
            <w:r w:rsidR="00480AB1" w:rsidRPr="00B87054">
              <w:rPr>
                <w:vertAlign w:val="subscript"/>
                <w:lang w:eastAsia="en-US"/>
              </w:rPr>
              <w:t>10</w:t>
            </w:r>
            <w:r w:rsidR="009F5DCE" w:rsidRPr="00B87054">
              <w:rPr>
                <w:lang w:eastAsia="en-US"/>
              </w:rPr>
              <w:t xml:space="preserve">) </w:t>
            </w:r>
            <w:r w:rsidR="00480AB1" w:rsidRPr="00B87054">
              <w:rPr>
                <w:lang w:eastAsia="en-US"/>
              </w:rPr>
              <w:t xml:space="preserve">в </w:t>
            </w:r>
            <w:r w:rsidR="00AE615F" w:rsidRPr="00B87054">
              <w:rPr>
                <w:lang w:eastAsia="en-US"/>
              </w:rPr>
              <w:t xml:space="preserve">почти </w:t>
            </w:r>
            <w:r w:rsidR="00480AB1" w:rsidRPr="00B87054">
              <w:rPr>
                <w:lang w:eastAsia="en-US"/>
              </w:rPr>
              <w:t>всички големи населени места и превишение на нормите за съдържание на азотен диоксид в атмосферния въздух в две общини в страната</w:t>
            </w:r>
            <w:r w:rsidR="00A3197E" w:rsidRPr="00B87054">
              <w:rPr>
                <w:lang w:eastAsia="en-US"/>
              </w:rPr>
              <w:t xml:space="preserve">. </w:t>
            </w:r>
            <w:r w:rsidR="00480AB1" w:rsidRPr="00B87054">
              <w:rPr>
                <w:lang w:eastAsia="en-US"/>
              </w:rPr>
              <w:t>По отношение на ФПЧ</w:t>
            </w:r>
            <w:r w:rsidR="00480AB1" w:rsidRPr="00B87054">
              <w:rPr>
                <w:vertAlign w:val="subscript"/>
                <w:lang w:eastAsia="en-US"/>
              </w:rPr>
              <w:t>10</w:t>
            </w:r>
            <w:r w:rsidR="00480AB1" w:rsidRPr="00B87054">
              <w:rPr>
                <w:lang w:eastAsia="en-US"/>
              </w:rPr>
              <w:t>, а</w:t>
            </w:r>
            <w:r w:rsidRPr="00B87054">
              <w:rPr>
                <w:szCs w:val="24"/>
              </w:rPr>
              <w:t>нализът на представените в програмите резултати от извършената моделна оценка на принос</w:t>
            </w:r>
            <w:r w:rsidR="00956389" w:rsidRPr="00B87054">
              <w:rPr>
                <w:szCs w:val="24"/>
              </w:rPr>
              <w:t>а</w:t>
            </w:r>
            <w:r w:rsidRPr="00B87054">
              <w:rPr>
                <w:szCs w:val="24"/>
              </w:rPr>
              <w:t xml:space="preserve"> на източниците на емисии към нивата на ФПЧ</w:t>
            </w:r>
            <w:r w:rsidRPr="00B87054">
              <w:rPr>
                <w:szCs w:val="24"/>
                <w:vertAlign w:val="subscript"/>
              </w:rPr>
              <w:t>10</w:t>
            </w:r>
            <w:r w:rsidRPr="00B87054">
              <w:rPr>
                <w:szCs w:val="24"/>
              </w:rPr>
              <w:t xml:space="preserve"> на територията на отделните общини</w:t>
            </w:r>
            <w:r w:rsidR="00B079E1" w:rsidRPr="00B87054">
              <w:rPr>
                <w:szCs w:val="24"/>
              </w:rPr>
              <w:t>,</w:t>
            </w:r>
            <w:r w:rsidRPr="00B87054">
              <w:rPr>
                <w:szCs w:val="24"/>
              </w:rPr>
              <w:t xml:space="preserve"> показва преобладаващо влияние на битовото отопление и транспорта. </w:t>
            </w:r>
            <w:r w:rsidR="002855A8" w:rsidRPr="00B87054">
              <w:rPr>
                <w:szCs w:val="24"/>
              </w:rPr>
              <w:t>У</w:t>
            </w:r>
            <w:r w:rsidR="00592DF0" w:rsidRPr="00B87054">
              <w:rPr>
                <w:szCs w:val="24"/>
              </w:rPr>
              <w:t xml:space="preserve">силията ще бъдат насочени към намаляване замърсяването от </w:t>
            </w:r>
            <w:r w:rsidR="00C7620B" w:rsidRPr="00B87054">
              <w:rPr>
                <w:szCs w:val="24"/>
              </w:rPr>
              <w:t>тези сектори</w:t>
            </w:r>
            <w:r w:rsidR="00B079E1" w:rsidRPr="00B87054">
              <w:rPr>
                <w:szCs w:val="24"/>
              </w:rPr>
              <w:t>,</w:t>
            </w:r>
            <w:r w:rsidR="008B36C4" w:rsidRPr="00B87054">
              <w:rPr>
                <w:szCs w:val="24"/>
              </w:rPr>
              <w:t xml:space="preserve"> чрез финансиране от Кохезионния фонд (</w:t>
            </w:r>
            <w:ins w:id="36" w:author="Author">
              <w:r w:rsidR="00906E9C" w:rsidRPr="00906E9C">
                <w:rPr>
                  <w:szCs w:val="24"/>
                </w:rPr>
                <w:t>17,95%</w:t>
              </w:r>
            </w:ins>
            <w:del w:id="37" w:author="Author">
              <w:r w:rsidR="00E40253" w:rsidRPr="00B87054" w:rsidDel="00906E9C">
                <w:rPr>
                  <w:szCs w:val="24"/>
                </w:rPr>
                <w:delText>1</w:delText>
              </w:r>
              <w:r w:rsidR="007246A1" w:rsidDel="00906E9C">
                <w:rPr>
                  <w:szCs w:val="24"/>
                </w:rPr>
                <w:delText>7</w:delText>
              </w:r>
              <w:r w:rsidR="00E40253" w:rsidRPr="00B87054" w:rsidDel="00906E9C">
                <w:rPr>
                  <w:szCs w:val="24"/>
                </w:rPr>
                <w:delText>,</w:delText>
              </w:r>
              <w:r w:rsidR="007246A1" w:rsidDel="00906E9C">
                <w:rPr>
                  <w:szCs w:val="24"/>
                </w:rPr>
                <w:delText>01</w:delText>
              </w:r>
              <w:r w:rsidR="008B36C4" w:rsidRPr="00B87054" w:rsidDel="00906E9C">
                <w:rPr>
                  <w:szCs w:val="24"/>
                </w:rPr>
                <w:delText xml:space="preserve">% </w:delText>
              </w:r>
            </w:del>
            <w:ins w:id="38" w:author="Author">
              <w:r w:rsidR="00906E9C" w:rsidRPr="003378AE">
                <w:rPr>
                  <w:szCs w:val="24"/>
                </w:rPr>
                <w:t xml:space="preserve"> </w:t>
              </w:r>
            </w:ins>
            <w:r w:rsidR="008B36C4" w:rsidRPr="00B87054">
              <w:rPr>
                <w:szCs w:val="24"/>
              </w:rPr>
              <w:t>от общата подкрепа на Съюза)</w:t>
            </w:r>
            <w:r w:rsidR="00592DF0" w:rsidRPr="00B87054">
              <w:rPr>
                <w:szCs w:val="24"/>
              </w:rPr>
              <w:t xml:space="preserve">. </w:t>
            </w:r>
          </w:p>
        </w:tc>
      </w:tr>
    </w:tbl>
    <w:p w14:paraId="4E79A250" w14:textId="77777777" w:rsidR="00AD4AED" w:rsidRPr="00B87054" w:rsidRDefault="00AD4AED" w:rsidP="00F03C1E">
      <w:pPr>
        <w:pStyle w:val="ListBullet1"/>
        <w:tabs>
          <w:tab w:val="clear" w:pos="765"/>
        </w:tabs>
        <w:sectPr w:rsidR="00AD4AED" w:rsidRPr="00B87054" w:rsidSect="002A51D1">
          <w:footerReference w:type="default" r:id="rId12"/>
          <w:pgSz w:w="11907" w:h="16839"/>
          <w:pgMar w:top="1134" w:right="1559" w:bottom="1134" w:left="1417" w:header="709" w:footer="709" w:gutter="0"/>
          <w:cols w:space="708"/>
          <w:docGrid w:linePitch="360"/>
        </w:sectPr>
      </w:pPr>
    </w:p>
    <w:p w14:paraId="2B54B519" w14:textId="77777777" w:rsidR="00D6091D" w:rsidRPr="00B87054" w:rsidRDefault="00AD4AED" w:rsidP="003B7D7C">
      <w:pPr>
        <w:rPr>
          <w:b/>
        </w:rPr>
      </w:pPr>
      <w:r w:rsidRPr="00B87054">
        <w:rPr>
          <w:b/>
        </w:rPr>
        <w:lastRenderedPageBreak/>
        <w:t xml:space="preserve">Таблица 2: </w:t>
      </w:r>
      <w:r w:rsidRPr="00B87054">
        <w:tab/>
      </w:r>
      <w:r w:rsidRPr="00B87054">
        <w:rPr>
          <w:b/>
        </w:rPr>
        <w:t>Преглед на инвестиционната стратегия на оперативната програма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7"/>
        <w:gridCol w:w="1917"/>
        <w:gridCol w:w="1799"/>
        <w:gridCol w:w="1541"/>
        <w:gridCol w:w="1542"/>
        <w:gridCol w:w="1831"/>
        <w:gridCol w:w="1700"/>
        <w:gridCol w:w="1889"/>
      </w:tblGrid>
      <w:tr w:rsidR="00E554DF" w:rsidRPr="00B87054" w14:paraId="25622277" w14:textId="77777777" w:rsidTr="00341D42">
        <w:trPr>
          <w:trHeight w:val="961"/>
        </w:trPr>
        <w:tc>
          <w:tcPr>
            <w:tcW w:w="2645" w:type="dxa"/>
            <w:tcBorders>
              <w:top w:val="single" w:sz="4" w:space="0" w:color="auto"/>
              <w:left w:val="single" w:sz="4" w:space="0" w:color="auto"/>
              <w:right w:val="single" w:sz="4" w:space="0" w:color="auto"/>
            </w:tcBorders>
          </w:tcPr>
          <w:p w14:paraId="6BB45858" w14:textId="77777777" w:rsidR="00497E89" w:rsidRPr="00B87054" w:rsidRDefault="00497E89" w:rsidP="0046156D">
            <w:pPr>
              <w:pStyle w:val="Text1"/>
              <w:ind w:left="0"/>
              <w:rPr>
                <w:sz w:val="18"/>
                <w:szCs w:val="18"/>
              </w:rPr>
            </w:pPr>
            <w:r w:rsidRPr="00B87054">
              <w:rPr>
                <w:b/>
                <w:sz w:val="18"/>
              </w:rPr>
              <w:t xml:space="preserve">Приоритетна ос </w:t>
            </w:r>
          </w:p>
        </w:tc>
        <w:tc>
          <w:tcPr>
            <w:tcW w:w="1973" w:type="dxa"/>
            <w:tcBorders>
              <w:top w:val="single" w:sz="4" w:space="0" w:color="auto"/>
              <w:left w:val="single" w:sz="4" w:space="0" w:color="auto"/>
              <w:right w:val="single" w:sz="4" w:space="0" w:color="auto"/>
            </w:tcBorders>
          </w:tcPr>
          <w:p w14:paraId="00AE2720" w14:textId="77777777" w:rsidR="00497E89" w:rsidRPr="00B87054" w:rsidRDefault="00497E89" w:rsidP="0046156D">
            <w:pPr>
              <w:pStyle w:val="Text1"/>
              <w:ind w:left="0"/>
              <w:rPr>
                <w:b/>
                <w:sz w:val="18"/>
                <w:szCs w:val="18"/>
              </w:rPr>
            </w:pPr>
            <w:r w:rsidRPr="00B87054">
              <w:rPr>
                <w:b/>
                <w:sz w:val="18"/>
              </w:rPr>
              <w:t>Фонд (ЕФРР</w:t>
            </w:r>
            <w:r w:rsidRPr="00B87054">
              <w:rPr>
                <w:rStyle w:val="FootnoteReference"/>
                <w:b/>
                <w:sz w:val="18"/>
              </w:rPr>
              <w:footnoteReference w:id="3"/>
            </w:r>
            <w:r w:rsidRPr="00B87054">
              <w:rPr>
                <w:b/>
                <w:sz w:val="18"/>
              </w:rPr>
              <w:t>, Кохезионен фонд, ЕСФ</w:t>
            </w:r>
            <w:r w:rsidRPr="00B87054">
              <w:rPr>
                <w:rStyle w:val="FootnoteReference"/>
                <w:b/>
                <w:sz w:val="18"/>
              </w:rPr>
              <w:footnoteReference w:id="4"/>
            </w:r>
            <w:r w:rsidRPr="00B87054">
              <w:rPr>
                <w:b/>
                <w:sz w:val="18"/>
              </w:rPr>
              <w:t xml:space="preserve"> или ИМЗ)</w:t>
            </w:r>
            <w:r w:rsidRPr="00B87054">
              <w:rPr>
                <w:rStyle w:val="FootnoteReference"/>
                <w:b/>
                <w:sz w:val="18"/>
              </w:rPr>
              <w:t xml:space="preserve"> </w:t>
            </w:r>
            <w:r w:rsidRPr="00B87054">
              <w:rPr>
                <w:rStyle w:val="FootnoteReference"/>
                <w:b/>
                <w:sz w:val="18"/>
              </w:rPr>
              <w:footnoteReference w:id="5"/>
            </w:r>
          </w:p>
        </w:tc>
        <w:tc>
          <w:tcPr>
            <w:tcW w:w="1833" w:type="dxa"/>
            <w:tcBorders>
              <w:top w:val="single" w:sz="4" w:space="0" w:color="auto"/>
              <w:left w:val="single" w:sz="4" w:space="0" w:color="auto"/>
              <w:right w:val="single" w:sz="4" w:space="0" w:color="auto"/>
            </w:tcBorders>
          </w:tcPr>
          <w:p w14:paraId="341FB38B" w14:textId="77777777" w:rsidR="00497E89" w:rsidRPr="00B87054" w:rsidRDefault="00497E89" w:rsidP="0046156D">
            <w:pPr>
              <w:pStyle w:val="Text1"/>
              <w:ind w:left="0"/>
              <w:rPr>
                <w:b/>
                <w:sz w:val="18"/>
                <w:szCs w:val="18"/>
              </w:rPr>
            </w:pPr>
            <w:r w:rsidRPr="00B87054">
              <w:rPr>
                <w:b/>
                <w:sz w:val="18"/>
              </w:rPr>
              <w:t>Подкрепа от Съюза</w:t>
            </w:r>
            <w:r w:rsidRPr="00B87054">
              <w:rPr>
                <w:rStyle w:val="FootnoteReference"/>
                <w:b/>
                <w:sz w:val="18"/>
              </w:rPr>
              <w:footnoteReference w:id="6"/>
            </w:r>
            <w:r w:rsidRPr="00B87054">
              <w:rPr>
                <w:b/>
                <w:sz w:val="18"/>
              </w:rPr>
              <w:t xml:space="preserve"> </w:t>
            </w:r>
          </w:p>
          <w:p w14:paraId="3F37A8D3" w14:textId="77777777" w:rsidR="00497E89" w:rsidRPr="00B87054" w:rsidRDefault="00497E89" w:rsidP="0046156D">
            <w:pPr>
              <w:pStyle w:val="Text1"/>
              <w:ind w:left="0"/>
              <w:rPr>
                <w:b/>
                <w:sz w:val="18"/>
                <w:szCs w:val="18"/>
              </w:rPr>
            </w:pPr>
            <w:r w:rsidRPr="00B87054">
              <w:rPr>
                <w:b/>
                <w:sz w:val="18"/>
              </w:rPr>
              <w:t xml:space="preserve">(в евро) </w:t>
            </w:r>
          </w:p>
        </w:tc>
        <w:tc>
          <w:tcPr>
            <w:tcW w:w="1556" w:type="dxa"/>
            <w:tcBorders>
              <w:top w:val="single" w:sz="4" w:space="0" w:color="auto"/>
              <w:left w:val="single" w:sz="4" w:space="0" w:color="auto"/>
              <w:right w:val="single" w:sz="4" w:space="0" w:color="auto"/>
            </w:tcBorders>
          </w:tcPr>
          <w:p w14:paraId="55547703" w14:textId="77777777" w:rsidR="00497E89" w:rsidRPr="00B87054" w:rsidRDefault="00497E89" w:rsidP="0046156D">
            <w:pPr>
              <w:pStyle w:val="Text1"/>
              <w:ind w:left="0"/>
              <w:rPr>
                <w:b/>
                <w:sz w:val="18"/>
                <w:szCs w:val="18"/>
              </w:rPr>
            </w:pPr>
            <w:r w:rsidRPr="00B87054">
              <w:rPr>
                <w:b/>
                <w:sz w:val="18"/>
              </w:rPr>
              <w:t xml:space="preserve">Дял (%) от общата подкрепа от Съюза за оперативната програма </w:t>
            </w:r>
            <w:r w:rsidRPr="00B87054">
              <w:rPr>
                <w:rStyle w:val="FootnoteReference"/>
                <w:b/>
                <w:sz w:val="18"/>
              </w:rPr>
              <w:footnoteReference w:id="7"/>
            </w:r>
          </w:p>
        </w:tc>
        <w:tc>
          <w:tcPr>
            <w:tcW w:w="1561" w:type="dxa"/>
            <w:tcBorders>
              <w:top w:val="single" w:sz="4" w:space="0" w:color="auto"/>
              <w:left w:val="single" w:sz="4" w:space="0" w:color="auto"/>
              <w:right w:val="single" w:sz="4" w:space="0" w:color="auto"/>
            </w:tcBorders>
          </w:tcPr>
          <w:p w14:paraId="246693D8" w14:textId="77777777" w:rsidR="00497E89" w:rsidRPr="00B87054" w:rsidRDefault="00497E89" w:rsidP="0046156D">
            <w:pPr>
              <w:pStyle w:val="Text1"/>
              <w:ind w:left="0"/>
              <w:rPr>
                <w:i/>
                <w:sz w:val="18"/>
                <w:szCs w:val="18"/>
              </w:rPr>
            </w:pPr>
            <w:r w:rsidRPr="00B87054">
              <w:rPr>
                <w:b/>
                <w:sz w:val="18"/>
              </w:rPr>
              <w:t>Тематична цел</w:t>
            </w:r>
            <w:r w:rsidRPr="00B87054">
              <w:rPr>
                <w:rStyle w:val="FootnoteReference"/>
                <w:b/>
                <w:sz w:val="18"/>
              </w:rPr>
              <w:footnoteReference w:id="8"/>
            </w:r>
          </w:p>
        </w:tc>
        <w:tc>
          <w:tcPr>
            <w:tcW w:w="1836" w:type="dxa"/>
            <w:tcBorders>
              <w:top w:val="single" w:sz="4" w:space="0" w:color="auto"/>
              <w:left w:val="single" w:sz="4" w:space="0" w:color="auto"/>
              <w:right w:val="single" w:sz="4" w:space="0" w:color="auto"/>
            </w:tcBorders>
          </w:tcPr>
          <w:p w14:paraId="0E429293" w14:textId="77777777" w:rsidR="00497E89" w:rsidRPr="00B87054" w:rsidRDefault="00497E89" w:rsidP="0046156D">
            <w:pPr>
              <w:pStyle w:val="Text1"/>
              <w:ind w:left="0"/>
              <w:rPr>
                <w:i/>
                <w:sz w:val="18"/>
                <w:szCs w:val="18"/>
              </w:rPr>
            </w:pPr>
            <w:r w:rsidRPr="00B87054">
              <w:rPr>
                <w:b/>
                <w:sz w:val="18"/>
              </w:rPr>
              <w:t>Инвестиционни приоритети</w:t>
            </w:r>
            <w:r w:rsidRPr="00B87054">
              <w:rPr>
                <w:rStyle w:val="FootnoteReference"/>
                <w:b/>
                <w:sz w:val="18"/>
              </w:rPr>
              <w:footnoteReference w:id="9"/>
            </w:r>
          </w:p>
        </w:tc>
        <w:tc>
          <w:tcPr>
            <w:tcW w:w="1701" w:type="dxa"/>
            <w:tcBorders>
              <w:top w:val="single" w:sz="4" w:space="0" w:color="auto"/>
              <w:left w:val="single" w:sz="4" w:space="0" w:color="auto"/>
              <w:right w:val="single" w:sz="4" w:space="0" w:color="auto"/>
            </w:tcBorders>
          </w:tcPr>
          <w:p w14:paraId="2AFDC15C" w14:textId="77777777" w:rsidR="00497E89" w:rsidRPr="00B87054" w:rsidRDefault="00497E89" w:rsidP="0046156D">
            <w:pPr>
              <w:pStyle w:val="Text1"/>
              <w:ind w:left="0"/>
              <w:rPr>
                <w:b/>
                <w:sz w:val="18"/>
                <w:szCs w:val="18"/>
              </w:rPr>
            </w:pPr>
            <w:r w:rsidRPr="00B87054">
              <w:rPr>
                <w:b/>
                <w:sz w:val="18"/>
              </w:rPr>
              <w:t>Специфични цели, съответстващи на инвестиционния приоритет</w:t>
            </w:r>
          </w:p>
          <w:p w14:paraId="63EFA37D" w14:textId="77777777" w:rsidR="00497E89" w:rsidRPr="00B87054" w:rsidRDefault="00497E89" w:rsidP="0046156D">
            <w:pPr>
              <w:pStyle w:val="Text1"/>
              <w:ind w:left="0"/>
              <w:rPr>
                <w:i/>
                <w:sz w:val="18"/>
                <w:szCs w:val="18"/>
              </w:rPr>
            </w:pPr>
          </w:p>
        </w:tc>
        <w:tc>
          <w:tcPr>
            <w:tcW w:w="1907" w:type="dxa"/>
            <w:tcBorders>
              <w:top w:val="single" w:sz="4" w:space="0" w:color="auto"/>
              <w:left w:val="single" w:sz="4" w:space="0" w:color="auto"/>
              <w:right w:val="single" w:sz="4" w:space="0" w:color="auto"/>
            </w:tcBorders>
          </w:tcPr>
          <w:p w14:paraId="7B5FCDAB" w14:textId="77777777" w:rsidR="00497E89" w:rsidRPr="00B87054" w:rsidRDefault="00497E89" w:rsidP="0046156D">
            <w:pPr>
              <w:pStyle w:val="Text1"/>
              <w:ind w:left="0"/>
              <w:rPr>
                <w:b/>
                <w:sz w:val="18"/>
                <w:szCs w:val="18"/>
              </w:rPr>
            </w:pPr>
            <w:r w:rsidRPr="00B87054">
              <w:rPr>
                <w:b/>
                <w:sz w:val="18"/>
              </w:rPr>
              <w:t>Общи и специфични за програмата показатели за резултати, за които е определена целева стойност</w:t>
            </w:r>
          </w:p>
        </w:tc>
      </w:tr>
      <w:tr w:rsidR="00E554DF" w:rsidRPr="00B87054" w14:paraId="7A3D00BC" w14:textId="77777777" w:rsidTr="00341D42">
        <w:trPr>
          <w:trHeight w:val="666"/>
        </w:trPr>
        <w:tc>
          <w:tcPr>
            <w:tcW w:w="2645" w:type="dxa"/>
            <w:tcBorders>
              <w:top w:val="single" w:sz="4" w:space="0" w:color="auto"/>
              <w:left w:val="single" w:sz="4" w:space="0" w:color="auto"/>
              <w:right w:val="single" w:sz="4" w:space="0" w:color="auto"/>
            </w:tcBorders>
          </w:tcPr>
          <w:p w14:paraId="40D1071F" w14:textId="77777777" w:rsidR="00497E89" w:rsidRPr="00B87054" w:rsidRDefault="00497E89" w:rsidP="0046156D">
            <w:pPr>
              <w:pStyle w:val="Text1"/>
              <w:ind w:left="0"/>
              <w:jc w:val="left"/>
              <w:rPr>
                <w:b/>
                <w:sz w:val="18"/>
                <w:szCs w:val="18"/>
              </w:rPr>
            </w:pPr>
            <w:r w:rsidRPr="00B87054">
              <w:rPr>
                <w:i/>
                <w:color w:val="8DB3E2"/>
                <w:sz w:val="18"/>
              </w:rPr>
              <w:t xml:space="preserve">&lt;1.2.1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1973" w:type="dxa"/>
            <w:tcBorders>
              <w:top w:val="single" w:sz="4" w:space="0" w:color="auto"/>
              <w:left w:val="single" w:sz="4" w:space="0" w:color="auto"/>
              <w:right w:val="single" w:sz="4" w:space="0" w:color="auto"/>
            </w:tcBorders>
          </w:tcPr>
          <w:p w14:paraId="2E0B0C93" w14:textId="77777777" w:rsidR="00497E89" w:rsidRPr="00B87054" w:rsidRDefault="00497E89" w:rsidP="0046156D">
            <w:pPr>
              <w:pStyle w:val="Text1"/>
              <w:ind w:left="0"/>
              <w:jc w:val="left"/>
              <w:rPr>
                <w:i/>
                <w:color w:val="8DB3E2"/>
                <w:sz w:val="18"/>
                <w:szCs w:val="18"/>
              </w:rPr>
            </w:pPr>
            <w:r w:rsidRPr="00B87054">
              <w:rPr>
                <w:i/>
                <w:color w:val="8DB3E2"/>
                <w:sz w:val="18"/>
              </w:rPr>
              <w:t xml:space="preserve">&lt;1.2.2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1833" w:type="dxa"/>
            <w:tcBorders>
              <w:top w:val="single" w:sz="4" w:space="0" w:color="auto"/>
              <w:left w:val="single" w:sz="4" w:space="0" w:color="auto"/>
              <w:right w:val="single" w:sz="4" w:space="0" w:color="auto"/>
            </w:tcBorders>
          </w:tcPr>
          <w:p w14:paraId="78EE34D9" w14:textId="77777777" w:rsidR="00497E89" w:rsidRPr="00B87054" w:rsidRDefault="00497E89" w:rsidP="0046156D">
            <w:pPr>
              <w:pStyle w:val="Text1"/>
              <w:ind w:left="0"/>
              <w:jc w:val="left"/>
              <w:rPr>
                <w:i/>
                <w:color w:val="8DB3E2"/>
                <w:sz w:val="18"/>
                <w:szCs w:val="18"/>
              </w:rPr>
            </w:pPr>
            <w:r w:rsidRPr="00B87054">
              <w:rPr>
                <w:i/>
                <w:color w:val="8DB3E2"/>
                <w:sz w:val="18"/>
              </w:rPr>
              <w:t xml:space="preserve">&lt;1.2.3 </w:t>
            </w:r>
            <w:proofErr w:type="spellStart"/>
            <w:r w:rsidRPr="00B87054">
              <w:rPr>
                <w:i/>
                <w:color w:val="8DB3E2"/>
                <w:sz w:val="18"/>
              </w:rPr>
              <w:t>type</w:t>
            </w:r>
            <w:proofErr w:type="spellEnd"/>
            <w:r w:rsidRPr="00B87054">
              <w:rPr>
                <w:i/>
                <w:color w:val="8DB3E2"/>
                <w:sz w:val="18"/>
              </w:rPr>
              <w:t xml:space="preserve">="N' " </w:t>
            </w:r>
            <w:proofErr w:type="spellStart"/>
            <w:r w:rsidRPr="00B87054">
              <w:rPr>
                <w:i/>
                <w:color w:val="8DB3E2"/>
                <w:sz w:val="18"/>
              </w:rPr>
              <w:t>input</w:t>
            </w:r>
            <w:proofErr w:type="spellEnd"/>
            <w:r w:rsidRPr="00B87054">
              <w:rPr>
                <w:i/>
                <w:color w:val="8DB3E2"/>
                <w:sz w:val="18"/>
              </w:rPr>
              <w:t>="G"&gt;</w:t>
            </w:r>
          </w:p>
        </w:tc>
        <w:tc>
          <w:tcPr>
            <w:tcW w:w="1556" w:type="dxa"/>
            <w:tcBorders>
              <w:top w:val="single" w:sz="4" w:space="0" w:color="auto"/>
              <w:left w:val="single" w:sz="4" w:space="0" w:color="auto"/>
              <w:right w:val="single" w:sz="4" w:space="0" w:color="auto"/>
            </w:tcBorders>
          </w:tcPr>
          <w:p w14:paraId="656E53AE" w14:textId="77777777" w:rsidR="00497E89" w:rsidRPr="00B87054" w:rsidRDefault="00497E89" w:rsidP="0046156D">
            <w:pPr>
              <w:pStyle w:val="Text1"/>
              <w:ind w:left="0"/>
              <w:jc w:val="left"/>
              <w:rPr>
                <w:i/>
                <w:color w:val="8DB3E2"/>
                <w:sz w:val="18"/>
                <w:szCs w:val="18"/>
              </w:rPr>
            </w:pPr>
            <w:r w:rsidRPr="00B87054">
              <w:rPr>
                <w:i/>
                <w:color w:val="8DB3E2"/>
                <w:sz w:val="18"/>
              </w:rPr>
              <w:t xml:space="preserve">&lt;1.2.4 </w:t>
            </w:r>
            <w:proofErr w:type="spellStart"/>
            <w:r w:rsidRPr="00B87054">
              <w:rPr>
                <w:i/>
                <w:color w:val="8DB3E2"/>
                <w:sz w:val="18"/>
              </w:rPr>
              <w:t>type</w:t>
            </w:r>
            <w:proofErr w:type="spellEnd"/>
            <w:r w:rsidRPr="00B87054">
              <w:rPr>
                <w:i/>
                <w:color w:val="8DB3E2"/>
                <w:sz w:val="18"/>
              </w:rPr>
              <w:t xml:space="preserve">="P' </w:t>
            </w:r>
            <w:proofErr w:type="spellStart"/>
            <w:r w:rsidRPr="00B87054">
              <w:rPr>
                <w:i/>
                <w:color w:val="8DB3E2"/>
                <w:sz w:val="18"/>
              </w:rPr>
              <w:t>input</w:t>
            </w:r>
            <w:proofErr w:type="spellEnd"/>
            <w:r w:rsidRPr="00B87054">
              <w:rPr>
                <w:i/>
                <w:color w:val="8DB3E2"/>
                <w:sz w:val="18"/>
              </w:rPr>
              <w:t>="G"&gt;</w:t>
            </w:r>
          </w:p>
        </w:tc>
        <w:tc>
          <w:tcPr>
            <w:tcW w:w="1561" w:type="dxa"/>
            <w:tcBorders>
              <w:top w:val="single" w:sz="4" w:space="0" w:color="auto"/>
              <w:left w:val="single" w:sz="4" w:space="0" w:color="auto"/>
              <w:right w:val="single" w:sz="4" w:space="0" w:color="auto"/>
            </w:tcBorders>
          </w:tcPr>
          <w:p w14:paraId="548D14F3" w14:textId="77777777" w:rsidR="00497E89" w:rsidRPr="00B87054" w:rsidRDefault="00497E89" w:rsidP="0046156D">
            <w:pPr>
              <w:pStyle w:val="Text1"/>
              <w:ind w:left="0"/>
              <w:jc w:val="left"/>
              <w:rPr>
                <w:i/>
                <w:color w:val="8DB3E2"/>
                <w:sz w:val="18"/>
                <w:szCs w:val="18"/>
              </w:rPr>
            </w:pPr>
            <w:r w:rsidRPr="00B87054">
              <w:rPr>
                <w:i/>
                <w:color w:val="8DB3E2"/>
                <w:sz w:val="18"/>
              </w:rPr>
              <w:t xml:space="preserve">&lt;1.2.5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1836" w:type="dxa"/>
            <w:tcBorders>
              <w:top w:val="single" w:sz="4" w:space="0" w:color="auto"/>
              <w:left w:val="single" w:sz="4" w:space="0" w:color="auto"/>
              <w:right w:val="single" w:sz="4" w:space="0" w:color="auto"/>
            </w:tcBorders>
          </w:tcPr>
          <w:p w14:paraId="436986D8" w14:textId="77777777" w:rsidR="00497E89" w:rsidRPr="00B87054" w:rsidRDefault="00497E89" w:rsidP="0046156D">
            <w:pPr>
              <w:pStyle w:val="Text1"/>
              <w:ind w:left="0"/>
              <w:jc w:val="left"/>
              <w:rPr>
                <w:i/>
                <w:color w:val="8DB3E2"/>
                <w:sz w:val="18"/>
                <w:szCs w:val="18"/>
              </w:rPr>
            </w:pPr>
            <w:r w:rsidRPr="00B87054">
              <w:rPr>
                <w:i/>
                <w:color w:val="8DB3E2"/>
                <w:sz w:val="18"/>
              </w:rPr>
              <w:t xml:space="preserve">&lt;1.2.6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1701" w:type="dxa"/>
            <w:tcBorders>
              <w:top w:val="single" w:sz="4" w:space="0" w:color="auto"/>
              <w:left w:val="single" w:sz="4" w:space="0" w:color="auto"/>
              <w:right w:val="single" w:sz="4" w:space="0" w:color="auto"/>
            </w:tcBorders>
          </w:tcPr>
          <w:p w14:paraId="4266DAC5" w14:textId="77777777" w:rsidR="00497E89" w:rsidRPr="00B87054" w:rsidRDefault="00497E89" w:rsidP="0046156D">
            <w:pPr>
              <w:pStyle w:val="Text1"/>
              <w:ind w:left="0"/>
              <w:jc w:val="left"/>
              <w:rPr>
                <w:b/>
                <w:strike/>
                <w:sz w:val="18"/>
                <w:szCs w:val="18"/>
              </w:rPr>
            </w:pPr>
            <w:r w:rsidRPr="00B87054">
              <w:rPr>
                <w:i/>
                <w:color w:val="8DB3E2"/>
                <w:sz w:val="18"/>
              </w:rPr>
              <w:t xml:space="preserve">&lt;1.2.7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1907" w:type="dxa"/>
            <w:tcBorders>
              <w:top w:val="single" w:sz="4" w:space="0" w:color="auto"/>
              <w:left w:val="single" w:sz="4" w:space="0" w:color="auto"/>
              <w:right w:val="single" w:sz="4" w:space="0" w:color="auto"/>
            </w:tcBorders>
          </w:tcPr>
          <w:p w14:paraId="7EE38A49" w14:textId="77777777" w:rsidR="00497E89" w:rsidRPr="00B87054" w:rsidRDefault="00497E89" w:rsidP="0046156D">
            <w:pPr>
              <w:pStyle w:val="Text1"/>
              <w:ind w:left="0"/>
              <w:jc w:val="left"/>
              <w:rPr>
                <w:i/>
                <w:color w:val="8DB3E2"/>
                <w:sz w:val="18"/>
                <w:szCs w:val="18"/>
              </w:rPr>
            </w:pPr>
            <w:r w:rsidRPr="00B87054">
              <w:rPr>
                <w:i/>
                <w:color w:val="8DB3E2"/>
                <w:sz w:val="18"/>
              </w:rPr>
              <w:t xml:space="preserve">&lt;1.2.8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r>
      <w:tr w:rsidR="00E554DF" w:rsidRPr="00B87054" w14:paraId="366915EB" w14:textId="77777777" w:rsidTr="0062001E">
        <w:tc>
          <w:tcPr>
            <w:tcW w:w="2645" w:type="dxa"/>
            <w:tcBorders>
              <w:top w:val="single" w:sz="4" w:space="0" w:color="auto"/>
              <w:left w:val="single" w:sz="4" w:space="0" w:color="auto"/>
              <w:bottom w:val="single" w:sz="4" w:space="0" w:color="auto"/>
              <w:right w:val="single" w:sz="4" w:space="0" w:color="auto"/>
            </w:tcBorders>
            <w:vAlign w:val="center"/>
            <w:hideMark/>
          </w:tcPr>
          <w:p w14:paraId="115233FF" w14:textId="77777777" w:rsidR="00497E89" w:rsidRPr="00B87054" w:rsidRDefault="0049447B" w:rsidP="0062001E">
            <w:pPr>
              <w:spacing w:after="0"/>
              <w:jc w:val="center"/>
              <w:rPr>
                <w:sz w:val="18"/>
                <w:szCs w:val="18"/>
              </w:rPr>
            </w:pPr>
            <w:r w:rsidRPr="00B87054">
              <w:rPr>
                <w:sz w:val="18"/>
                <w:szCs w:val="18"/>
              </w:rPr>
              <w:t>В</w:t>
            </w:r>
            <w:r w:rsidR="00497E89" w:rsidRPr="00B87054">
              <w:rPr>
                <w:sz w:val="18"/>
                <w:szCs w:val="18"/>
              </w:rPr>
              <w:t>оди</w:t>
            </w:r>
          </w:p>
        </w:tc>
        <w:tc>
          <w:tcPr>
            <w:tcW w:w="1973" w:type="dxa"/>
            <w:tcBorders>
              <w:left w:val="single" w:sz="4" w:space="0" w:color="auto"/>
              <w:bottom w:val="single" w:sz="4" w:space="0" w:color="auto"/>
              <w:right w:val="single" w:sz="4" w:space="0" w:color="auto"/>
            </w:tcBorders>
            <w:vAlign w:val="center"/>
          </w:tcPr>
          <w:p w14:paraId="19A16F51" w14:textId="77777777" w:rsidR="00497E89" w:rsidRPr="00B87054" w:rsidRDefault="00497E89" w:rsidP="0062001E">
            <w:pPr>
              <w:pStyle w:val="Text1"/>
              <w:ind w:left="0"/>
              <w:jc w:val="center"/>
              <w:rPr>
                <w:sz w:val="18"/>
                <w:szCs w:val="18"/>
              </w:rPr>
            </w:pPr>
            <w:r w:rsidRPr="00B87054">
              <w:rPr>
                <w:sz w:val="18"/>
                <w:szCs w:val="18"/>
              </w:rPr>
              <w:t>КФ</w:t>
            </w:r>
          </w:p>
        </w:tc>
        <w:tc>
          <w:tcPr>
            <w:tcW w:w="1833" w:type="dxa"/>
            <w:tcBorders>
              <w:left w:val="single" w:sz="4" w:space="0" w:color="auto"/>
              <w:bottom w:val="single" w:sz="4" w:space="0" w:color="auto"/>
              <w:right w:val="single" w:sz="4" w:space="0" w:color="auto"/>
            </w:tcBorders>
            <w:vAlign w:val="center"/>
          </w:tcPr>
          <w:p w14:paraId="61383A4F" w14:textId="554EE75F" w:rsidR="00497E89" w:rsidRPr="00B87054" w:rsidRDefault="00C17F1D" w:rsidP="0062001E">
            <w:pPr>
              <w:pStyle w:val="Text1"/>
              <w:ind w:left="0"/>
              <w:jc w:val="center"/>
              <w:rPr>
                <w:sz w:val="18"/>
                <w:szCs w:val="18"/>
              </w:rPr>
            </w:pPr>
            <w:ins w:id="39" w:author="Author">
              <w:r w:rsidRPr="00C17F1D">
                <w:rPr>
                  <w:sz w:val="18"/>
                  <w:szCs w:val="18"/>
                </w:rPr>
                <w:t>782 308 672</w:t>
              </w:r>
              <w:r w:rsidR="00906E9C" w:rsidRPr="00906E9C">
                <w:rPr>
                  <w:sz w:val="18"/>
                  <w:szCs w:val="18"/>
                </w:rPr>
                <w:t>,00</w:t>
              </w:r>
            </w:ins>
            <w:del w:id="40" w:author="Author">
              <w:r w:rsidR="007246A1" w:rsidDel="00906E9C">
                <w:rPr>
                  <w:sz w:val="18"/>
                  <w:szCs w:val="18"/>
                </w:rPr>
                <w:delText>814 034 333,00</w:delText>
              </w:r>
            </w:del>
          </w:p>
        </w:tc>
        <w:tc>
          <w:tcPr>
            <w:tcW w:w="1556" w:type="dxa"/>
            <w:tcBorders>
              <w:left w:val="single" w:sz="4" w:space="0" w:color="auto"/>
              <w:bottom w:val="single" w:sz="4" w:space="0" w:color="auto"/>
              <w:right w:val="single" w:sz="4" w:space="0" w:color="auto"/>
            </w:tcBorders>
            <w:vAlign w:val="center"/>
          </w:tcPr>
          <w:p w14:paraId="4521D844" w14:textId="4F0F0492" w:rsidR="00497E89" w:rsidRPr="00B87054" w:rsidRDefault="00C17F1D" w:rsidP="0062001E">
            <w:pPr>
              <w:pStyle w:val="Text1"/>
              <w:ind w:left="0"/>
              <w:jc w:val="center"/>
              <w:rPr>
                <w:sz w:val="18"/>
                <w:szCs w:val="18"/>
              </w:rPr>
            </w:pPr>
            <w:ins w:id="41" w:author="Author">
              <w:r>
                <w:rPr>
                  <w:sz w:val="18"/>
                  <w:szCs w:val="18"/>
                </w:rPr>
                <w:t>53,06</w:t>
              </w:r>
              <w:r w:rsidR="00906E9C" w:rsidRPr="00906E9C">
                <w:rPr>
                  <w:sz w:val="18"/>
                  <w:szCs w:val="18"/>
                </w:rPr>
                <w:t>%</w:t>
              </w:r>
            </w:ins>
            <w:del w:id="42" w:author="Author">
              <w:r w:rsidR="00765CFB" w:rsidDel="00906E9C">
                <w:rPr>
                  <w:sz w:val="18"/>
                  <w:szCs w:val="18"/>
                </w:rPr>
                <w:delText>55,2</w:delText>
              </w:r>
              <w:r w:rsidR="007246A1" w:rsidDel="00906E9C">
                <w:rPr>
                  <w:sz w:val="18"/>
                  <w:szCs w:val="18"/>
                </w:rPr>
                <w:delText>1</w:delText>
              </w:r>
              <w:r w:rsidR="005F75D4" w:rsidRPr="00B87054" w:rsidDel="00906E9C">
                <w:rPr>
                  <w:sz w:val="18"/>
                  <w:szCs w:val="18"/>
                </w:rPr>
                <w:delText>%</w:delText>
              </w:r>
            </w:del>
          </w:p>
        </w:tc>
        <w:tc>
          <w:tcPr>
            <w:tcW w:w="1561" w:type="dxa"/>
            <w:tcBorders>
              <w:left w:val="single" w:sz="4" w:space="0" w:color="auto"/>
              <w:bottom w:val="single" w:sz="4" w:space="0" w:color="auto"/>
              <w:right w:val="single" w:sz="4" w:space="0" w:color="auto"/>
            </w:tcBorders>
            <w:vAlign w:val="center"/>
          </w:tcPr>
          <w:p w14:paraId="3E72944D" w14:textId="77777777" w:rsidR="00497E89" w:rsidRPr="00B87054" w:rsidRDefault="00497E89" w:rsidP="00EC66A9">
            <w:pPr>
              <w:pStyle w:val="Text1"/>
              <w:ind w:left="0"/>
              <w:jc w:val="center"/>
              <w:rPr>
                <w:sz w:val="18"/>
                <w:szCs w:val="18"/>
              </w:rPr>
            </w:pPr>
            <w:r w:rsidRPr="00B87054">
              <w:rPr>
                <w:sz w:val="18"/>
                <w:szCs w:val="18"/>
              </w:rPr>
              <w:t>Тематична цел 6 „</w:t>
            </w:r>
            <w:r w:rsidR="009D6875" w:rsidRPr="00B87054">
              <w:rPr>
                <w:sz w:val="18"/>
                <w:szCs w:val="18"/>
                <w:lang w:val="en-US"/>
              </w:rPr>
              <w:t>O</w:t>
            </w:r>
            <w:proofErr w:type="spellStart"/>
            <w:r w:rsidRPr="00B87054">
              <w:rPr>
                <w:sz w:val="18"/>
                <w:szCs w:val="18"/>
              </w:rPr>
              <w:t>пазване</w:t>
            </w:r>
            <w:proofErr w:type="spellEnd"/>
            <w:r w:rsidR="009D6875" w:rsidRPr="00B87054">
              <w:rPr>
                <w:sz w:val="18"/>
                <w:szCs w:val="18"/>
              </w:rPr>
              <w:t xml:space="preserve"> и защита</w:t>
            </w:r>
            <w:r w:rsidR="00C72F82" w:rsidRPr="00B87054">
              <w:rPr>
                <w:sz w:val="18"/>
                <w:szCs w:val="18"/>
              </w:rPr>
              <w:t xml:space="preserve"> </w:t>
            </w:r>
            <w:r w:rsidRPr="00B87054">
              <w:rPr>
                <w:sz w:val="18"/>
                <w:szCs w:val="18"/>
              </w:rPr>
              <w:t>на околната среда и насърчаване на</w:t>
            </w:r>
            <w:r w:rsidR="00EC66A9" w:rsidRPr="00B87054">
              <w:rPr>
                <w:sz w:val="18"/>
                <w:szCs w:val="18"/>
              </w:rPr>
              <w:t xml:space="preserve"> ефективното използване на ресурсите</w:t>
            </w:r>
            <w:r w:rsidRPr="00B87054">
              <w:rPr>
                <w:sz w:val="18"/>
                <w:szCs w:val="18"/>
              </w:rPr>
              <w:t>“</w:t>
            </w:r>
          </w:p>
        </w:tc>
        <w:tc>
          <w:tcPr>
            <w:tcW w:w="1836" w:type="dxa"/>
            <w:tcBorders>
              <w:top w:val="single" w:sz="4" w:space="0" w:color="auto"/>
              <w:left w:val="single" w:sz="4" w:space="0" w:color="auto"/>
              <w:bottom w:val="single" w:sz="4" w:space="0" w:color="auto"/>
              <w:right w:val="single" w:sz="4" w:space="0" w:color="auto"/>
            </w:tcBorders>
            <w:vAlign w:val="center"/>
          </w:tcPr>
          <w:p w14:paraId="4CB02184" w14:textId="77777777" w:rsidR="00497E89" w:rsidRPr="00B87054" w:rsidRDefault="00BD6CED" w:rsidP="0062001E">
            <w:pPr>
              <w:pStyle w:val="Text1"/>
              <w:ind w:left="0"/>
              <w:jc w:val="center"/>
              <w:rPr>
                <w:sz w:val="18"/>
                <w:szCs w:val="18"/>
              </w:rPr>
            </w:pPr>
            <w:r w:rsidRPr="00B87054">
              <w:rPr>
                <w:sz w:val="18"/>
                <w:szCs w:val="18"/>
              </w:rPr>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r w:rsidR="002E3A7E" w:rsidRPr="00B87054">
              <w:rPr>
                <w:sz w:val="18"/>
                <w:szCs w:val="18"/>
              </w:rPr>
              <w:t>.</w:t>
            </w:r>
          </w:p>
        </w:tc>
        <w:tc>
          <w:tcPr>
            <w:tcW w:w="1701" w:type="dxa"/>
            <w:tcBorders>
              <w:top w:val="single" w:sz="4" w:space="0" w:color="auto"/>
              <w:left w:val="single" w:sz="4" w:space="0" w:color="auto"/>
              <w:bottom w:val="single" w:sz="4" w:space="0" w:color="auto"/>
              <w:right w:val="single" w:sz="4" w:space="0" w:color="auto"/>
            </w:tcBorders>
            <w:vAlign w:val="center"/>
          </w:tcPr>
          <w:p w14:paraId="1C02B31A" w14:textId="77777777" w:rsidR="002E3A7E" w:rsidRPr="00B87054" w:rsidRDefault="00497E89" w:rsidP="0062001E">
            <w:pPr>
              <w:pStyle w:val="Text1"/>
              <w:ind w:left="0"/>
              <w:jc w:val="center"/>
              <w:rPr>
                <w:sz w:val="18"/>
                <w:szCs w:val="18"/>
              </w:rPr>
            </w:pPr>
            <w:r w:rsidRPr="00B87054">
              <w:rPr>
                <w:sz w:val="18"/>
                <w:szCs w:val="18"/>
              </w:rPr>
              <w:t xml:space="preserve">Специфична цел 1 </w:t>
            </w:r>
            <w:r w:rsidR="00110A97" w:rsidRPr="00B87054">
              <w:rPr>
                <w:sz w:val="18"/>
                <w:szCs w:val="18"/>
              </w:rPr>
              <w:t>Опазване и подобряване</w:t>
            </w:r>
            <w:r w:rsidR="00952A41" w:rsidRPr="00B87054">
              <w:rPr>
                <w:sz w:val="18"/>
                <w:szCs w:val="18"/>
              </w:rPr>
              <w:t xml:space="preserve"> състоянието на водните ресурси</w:t>
            </w:r>
          </w:p>
          <w:p w14:paraId="2E9DA05F" w14:textId="77777777" w:rsidR="008D15A2" w:rsidRPr="00B87054" w:rsidRDefault="008D15A2" w:rsidP="0062001E">
            <w:pPr>
              <w:pStyle w:val="Text1"/>
              <w:ind w:left="0"/>
              <w:jc w:val="center"/>
              <w:rPr>
                <w:sz w:val="18"/>
                <w:szCs w:val="18"/>
              </w:rPr>
            </w:pPr>
          </w:p>
          <w:p w14:paraId="701E31A1" w14:textId="77777777" w:rsidR="00FC2088" w:rsidRPr="00B87054" w:rsidRDefault="00FC2088" w:rsidP="0062001E">
            <w:pPr>
              <w:pStyle w:val="Text1"/>
              <w:ind w:left="0"/>
              <w:jc w:val="center"/>
              <w:rPr>
                <w:sz w:val="18"/>
                <w:szCs w:val="18"/>
              </w:rPr>
            </w:pPr>
          </w:p>
          <w:p w14:paraId="5162D484" w14:textId="77777777" w:rsidR="00497E89" w:rsidRPr="00B87054" w:rsidRDefault="00497E89" w:rsidP="0062001E">
            <w:pPr>
              <w:pStyle w:val="Text1"/>
              <w:spacing w:before="240"/>
              <w:ind w:left="0"/>
              <w:jc w:val="center"/>
              <w:rPr>
                <w:sz w:val="18"/>
                <w:szCs w:val="18"/>
              </w:rPr>
            </w:pPr>
            <w:r w:rsidRPr="00B87054">
              <w:rPr>
                <w:sz w:val="18"/>
                <w:szCs w:val="18"/>
              </w:rPr>
              <w:t xml:space="preserve">Специфична цел 2 </w:t>
            </w:r>
            <w:r w:rsidR="00110A97" w:rsidRPr="00B87054">
              <w:rPr>
                <w:sz w:val="18"/>
                <w:szCs w:val="18"/>
              </w:rPr>
              <w:t>Подобряване оц</w:t>
            </w:r>
            <w:r w:rsidR="00952A41" w:rsidRPr="00B87054">
              <w:rPr>
                <w:sz w:val="18"/>
                <w:szCs w:val="18"/>
              </w:rPr>
              <w:t>енката на състоянието на водите</w:t>
            </w:r>
          </w:p>
        </w:tc>
        <w:tc>
          <w:tcPr>
            <w:tcW w:w="1907" w:type="dxa"/>
            <w:tcBorders>
              <w:top w:val="single" w:sz="4" w:space="0" w:color="auto"/>
              <w:left w:val="single" w:sz="4" w:space="0" w:color="auto"/>
              <w:bottom w:val="single" w:sz="4" w:space="0" w:color="auto"/>
              <w:right w:val="single" w:sz="4" w:space="0" w:color="auto"/>
            </w:tcBorders>
            <w:vAlign w:val="center"/>
          </w:tcPr>
          <w:p w14:paraId="577F9C80" w14:textId="77777777" w:rsidR="00497E89" w:rsidRPr="00B87054" w:rsidRDefault="001D1F23" w:rsidP="0062001E">
            <w:pPr>
              <w:pStyle w:val="Text1"/>
              <w:ind w:left="0"/>
              <w:jc w:val="center"/>
              <w:rPr>
                <w:sz w:val="18"/>
                <w:szCs w:val="18"/>
              </w:rPr>
            </w:pPr>
            <w:r w:rsidRPr="00B87054">
              <w:rPr>
                <w:sz w:val="18"/>
                <w:szCs w:val="18"/>
              </w:rPr>
              <w:t>Товар на замърсяване, който се събира и третира в пълно съответствие</w:t>
            </w:r>
            <w:r w:rsidR="00965217" w:rsidRPr="00B87054">
              <w:rPr>
                <w:sz w:val="18"/>
                <w:szCs w:val="18"/>
              </w:rPr>
              <w:t xml:space="preserve"> с изискванията на законодателството</w:t>
            </w:r>
          </w:p>
          <w:p w14:paraId="55A3BE74" w14:textId="77777777" w:rsidR="00020A31" w:rsidRPr="00B87054" w:rsidRDefault="00020A31" w:rsidP="0062001E">
            <w:pPr>
              <w:pStyle w:val="Text1"/>
              <w:ind w:left="0"/>
              <w:jc w:val="center"/>
              <w:rPr>
                <w:sz w:val="18"/>
                <w:szCs w:val="18"/>
              </w:rPr>
            </w:pPr>
          </w:p>
          <w:p w14:paraId="05CE4DD2" w14:textId="77777777" w:rsidR="00020A31" w:rsidRPr="00B87054" w:rsidRDefault="00020A31" w:rsidP="0062001E">
            <w:pPr>
              <w:pStyle w:val="Text1"/>
              <w:ind w:left="0"/>
              <w:jc w:val="center"/>
              <w:rPr>
                <w:sz w:val="18"/>
                <w:szCs w:val="18"/>
              </w:rPr>
            </w:pPr>
          </w:p>
          <w:p w14:paraId="568C376C" w14:textId="77777777" w:rsidR="00020A31" w:rsidRPr="00B87054" w:rsidRDefault="00020A31" w:rsidP="0062001E">
            <w:pPr>
              <w:pStyle w:val="Text1"/>
              <w:ind w:left="0"/>
              <w:jc w:val="center"/>
              <w:rPr>
                <w:sz w:val="18"/>
                <w:szCs w:val="18"/>
              </w:rPr>
            </w:pPr>
          </w:p>
          <w:p w14:paraId="5C3704AC" w14:textId="77777777" w:rsidR="008D15A2" w:rsidRPr="00B87054" w:rsidRDefault="008D15A2" w:rsidP="0062001E">
            <w:pPr>
              <w:pStyle w:val="Text1"/>
              <w:ind w:left="0"/>
              <w:jc w:val="center"/>
              <w:rPr>
                <w:sz w:val="18"/>
                <w:szCs w:val="18"/>
              </w:rPr>
            </w:pPr>
            <w:r w:rsidRPr="00B87054">
              <w:rPr>
                <w:sz w:val="18"/>
                <w:szCs w:val="18"/>
              </w:rPr>
              <w:t>Водни тела с подобрен мониторинг на количественото състояние</w:t>
            </w:r>
          </w:p>
          <w:p w14:paraId="45BB1D8A" w14:textId="77777777" w:rsidR="00FC2088" w:rsidRPr="00B87054" w:rsidRDefault="00FC2088" w:rsidP="0062001E">
            <w:pPr>
              <w:pStyle w:val="Text1"/>
              <w:ind w:left="0"/>
              <w:jc w:val="center"/>
              <w:rPr>
                <w:sz w:val="18"/>
                <w:szCs w:val="18"/>
              </w:rPr>
            </w:pPr>
            <w:r w:rsidRPr="00B87054">
              <w:rPr>
                <w:sz w:val="18"/>
                <w:szCs w:val="18"/>
              </w:rPr>
              <w:lastRenderedPageBreak/>
              <w:t>Водни тела с подобрен мониторинг на химичното състояние</w:t>
            </w:r>
          </w:p>
        </w:tc>
      </w:tr>
      <w:tr w:rsidR="00E554DF" w:rsidRPr="00B87054" w14:paraId="523FECBB" w14:textId="77777777" w:rsidTr="0062001E">
        <w:tc>
          <w:tcPr>
            <w:tcW w:w="2645" w:type="dxa"/>
            <w:tcBorders>
              <w:top w:val="single" w:sz="4" w:space="0" w:color="auto"/>
              <w:left w:val="single" w:sz="4" w:space="0" w:color="auto"/>
              <w:bottom w:val="single" w:sz="4" w:space="0" w:color="auto"/>
              <w:right w:val="single" w:sz="4" w:space="0" w:color="auto"/>
            </w:tcBorders>
            <w:vAlign w:val="center"/>
            <w:hideMark/>
          </w:tcPr>
          <w:p w14:paraId="787AA997" w14:textId="77777777" w:rsidR="00497E89" w:rsidRPr="00B87054" w:rsidRDefault="0049447B" w:rsidP="0062001E">
            <w:pPr>
              <w:pStyle w:val="Text1"/>
              <w:ind w:left="0"/>
              <w:jc w:val="center"/>
              <w:rPr>
                <w:sz w:val="18"/>
                <w:szCs w:val="18"/>
              </w:rPr>
            </w:pPr>
            <w:r w:rsidRPr="00B87054">
              <w:rPr>
                <w:sz w:val="18"/>
                <w:szCs w:val="18"/>
              </w:rPr>
              <w:lastRenderedPageBreak/>
              <w:t>О</w:t>
            </w:r>
            <w:r w:rsidR="00497E89" w:rsidRPr="00B87054">
              <w:rPr>
                <w:sz w:val="18"/>
                <w:szCs w:val="18"/>
              </w:rPr>
              <w:t>тпадъци</w:t>
            </w:r>
          </w:p>
        </w:tc>
        <w:tc>
          <w:tcPr>
            <w:tcW w:w="1973" w:type="dxa"/>
            <w:tcBorders>
              <w:top w:val="single" w:sz="4" w:space="0" w:color="auto"/>
              <w:left w:val="single" w:sz="4" w:space="0" w:color="auto"/>
              <w:bottom w:val="single" w:sz="4" w:space="0" w:color="auto"/>
              <w:right w:val="single" w:sz="4" w:space="0" w:color="auto"/>
            </w:tcBorders>
            <w:vAlign w:val="center"/>
          </w:tcPr>
          <w:p w14:paraId="14C9022A" w14:textId="77777777" w:rsidR="00497E89" w:rsidRPr="00B87054" w:rsidRDefault="00497E89" w:rsidP="0062001E">
            <w:pPr>
              <w:pStyle w:val="Text1"/>
              <w:ind w:left="0"/>
              <w:jc w:val="center"/>
              <w:rPr>
                <w:sz w:val="18"/>
                <w:szCs w:val="18"/>
              </w:rPr>
            </w:pPr>
            <w:r w:rsidRPr="00B87054">
              <w:rPr>
                <w:sz w:val="18"/>
                <w:szCs w:val="18"/>
              </w:rPr>
              <w:t>ЕФРР</w:t>
            </w:r>
          </w:p>
        </w:tc>
        <w:tc>
          <w:tcPr>
            <w:tcW w:w="1833" w:type="dxa"/>
            <w:tcBorders>
              <w:top w:val="single" w:sz="4" w:space="0" w:color="auto"/>
              <w:left w:val="single" w:sz="4" w:space="0" w:color="auto"/>
              <w:bottom w:val="single" w:sz="4" w:space="0" w:color="auto"/>
              <w:right w:val="single" w:sz="4" w:space="0" w:color="auto"/>
            </w:tcBorders>
            <w:vAlign w:val="center"/>
          </w:tcPr>
          <w:p w14:paraId="7E64C5EB" w14:textId="138DDDA4" w:rsidR="00497E89" w:rsidRPr="00B87054" w:rsidRDefault="00C17F1D" w:rsidP="0062001E">
            <w:pPr>
              <w:pStyle w:val="Text1"/>
              <w:ind w:left="0"/>
              <w:jc w:val="center"/>
              <w:rPr>
                <w:sz w:val="18"/>
                <w:szCs w:val="18"/>
              </w:rPr>
            </w:pPr>
            <w:ins w:id="43" w:author="Author">
              <w:r w:rsidRPr="00C17F1D">
                <w:rPr>
                  <w:sz w:val="18"/>
                  <w:szCs w:val="18"/>
                </w:rPr>
                <w:t>230 422 536,00</w:t>
              </w:r>
              <w:r w:rsidRPr="00C17F1D" w:rsidDel="00C17F1D">
                <w:rPr>
                  <w:sz w:val="18"/>
                  <w:szCs w:val="18"/>
                </w:rPr>
                <w:t xml:space="preserve"> </w:t>
              </w:r>
              <w:r w:rsidR="000858A4">
                <w:rPr>
                  <w:sz w:val="18"/>
                  <w:szCs w:val="18"/>
                </w:rPr>
                <w:t xml:space="preserve"> </w:t>
              </w:r>
            </w:ins>
            <w:del w:id="44" w:author="Author">
              <w:r w:rsidR="00B81023" w:rsidRPr="00B87054" w:rsidDel="00906E9C">
                <w:rPr>
                  <w:sz w:val="18"/>
                  <w:szCs w:val="18"/>
                </w:rPr>
                <w:delText>250 414 049</w:delText>
              </w:r>
              <w:r w:rsidR="005F75D4" w:rsidRPr="00B87054" w:rsidDel="00906E9C">
                <w:rPr>
                  <w:sz w:val="18"/>
                  <w:szCs w:val="18"/>
                </w:rPr>
                <w:delText>,00</w:delText>
              </w:r>
            </w:del>
          </w:p>
        </w:tc>
        <w:tc>
          <w:tcPr>
            <w:tcW w:w="1556" w:type="dxa"/>
            <w:tcBorders>
              <w:top w:val="single" w:sz="4" w:space="0" w:color="auto"/>
              <w:left w:val="single" w:sz="4" w:space="0" w:color="auto"/>
              <w:bottom w:val="single" w:sz="4" w:space="0" w:color="auto"/>
              <w:right w:val="single" w:sz="4" w:space="0" w:color="auto"/>
            </w:tcBorders>
            <w:vAlign w:val="center"/>
          </w:tcPr>
          <w:p w14:paraId="7B09BF34" w14:textId="447C8D22" w:rsidR="00497E89" w:rsidRPr="00B87054" w:rsidRDefault="00906E9C" w:rsidP="00B81023">
            <w:pPr>
              <w:pStyle w:val="Text1"/>
              <w:ind w:left="0"/>
              <w:jc w:val="center"/>
              <w:rPr>
                <w:sz w:val="18"/>
                <w:szCs w:val="18"/>
              </w:rPr>
            </w:pPr>
            <w:ins w:id="45" w:author="Author">
              <w:r w:rsidRPr="00906E9C">
                <w:rPr>
                  <w:sz w:val="18"/>
                  <w:szCs w:val="18"/>
                </w:rPr>
                <w:t>15,6</w:t>
              </w:r>
              <w:r w:rsidR="00C17F1D">
                <w:rPr>
                  <w:sz w:val="18"/>
                  <w:szCs w:val="18"/>
                </w:rPr>
                <w:t>3</w:t>
              </w:r>
              <w:r w:rsidRPr="00906E9C">
                <w:rPr>
                  <w:sz w:val="18"/>
                  <w:szCs w:val="18"/>
                </w:rPr>
                <w:t>%</w:t>
              </w:r>
            </w:ins>
            <w:del w:id="46" w:author="Author">
              <w:r w:rsidR="005F75D4" w:rsidRPr="00B87054" w:rsidDel="00906E9C">
                <w:rPr>
                  <w:sz w:val="18"/>
                  <w:szCs w:val="18"/>
                </w:rPr>
                <w:delText>16,</w:delText>
              </w:r>
              <w:r w:rsidR="007246A1" w:rsidDel="00906E9C">
                <w:rPr>
                  <w:sz w:val="18"/>
                  <w:szCs w:val="18"/>
                </w:rPr>
                <w:delText>9</w:delText>
              </w:r>
              <w:r w:rsidR="00765CFB" w:rsidDel="00906E9C">
                <w:rPr>
                  <w:sz w:val="18"/>
                  <w:szCs w:val="18"/>
                </w:rPr>
                <w:delText>8</w:delText>
              </w:r>
              <w:r w:rsidR="005F75D4" w:rsidRPr="00B87054" w:rsidDel="00906E9C">
                <w:rPr>
                  <w:sz w:val="18"/>
                  <w:szCs w:val="18"/>
                </w:rPr>
                <w:delText>%</w:delText>
              </w:r>
            </w:del>
          </w:p>
        </w:tc>
        <w:tc>
          <w:tcPr>
            <w:tcW w:w="1561" w:type="dxa"/>
            <w:tcBorders>
              <w:top w:val="single" w:sz="4" w:space="0" w:color="auto"/>
              <w:left w:val="single" w:sz="4" w:space="0" w:color="auto"/>
              <w:bottom w:val="single" w:sz="4" w:space="0" w:color="auto"/>
              <w:right w:val="single" w:sz="4" w:space="0" w:color="auto"/>
            </w:tcBorders>
            <w:vAlign w:val="center"/>
          </w:tcPr>
          <w:p w14:paraId="3FF93164" w14:textId="77777777" w:rsidR="00497E89" w:rsidRPr="00B87054" w:rsidRDefault="00497E89" w:rsidP="009F02F2">
            <w:pPr>
              <w:pStyle w:val="Text1"/>
              <w:ind w:left="0"/>
              <w:jc w:val="center"/>
              <w:rPr>
                <w:sz w:val="18"/>
                <w:szCs w:val="18"/>
              </w:rPr>
            </w:pPr>
            <w:r w:rsidRPr="00B87054">
              <w:rPr>
                <w:sz w:val="18"/>
                <w:szCs w:val="18"/>
              </w:rPr>
              <w:t xml:space="preserve">Тематична цел 6 </w:t>
            </w:r>
            <w:r w:rsidR="00EC66A9" w:rsidRPr="00B87054">
              <w:rPr>
                <w:sz w:val="18"/>
                <w:szCs w:val="18"/>
              </w:rPr>
              <w:t>„</w:t>
            </w:r>
            <w:r w:rsidR="00EC66A9" w:rsidRPr="00B87054">
              <w:rPr>
                <w:sz w:val="18"/>
                <w:szCs w:val="18"/>
                <w:lang w:val="en-US"/>
              </w:rPr>
              <w:t>O</w:t>
            </w:r>
            <w:proofErr w:type="spellStart"/>
            <w:r w:rsidR="00EC66A9" w:rsidRPr="00B87054">
              <w:rPr>
                <w:sz w:val="18"/>
                <w:szCs w:val="18"/>
              </w:rPr>
              <w:t>пазване</w:t>
            </w:r>
            <w:proofErr w:type="spellEnd"/>
            <w:r w:rsidR="00EC66A9" w:rsidRPr="00B87054">
              <w:rPr>
                <w:sz w:val="18"/>
                <w:szCs w:val="18"/>
              </w:rPr>
              <w:t xml:space="preserve"> и защита на околната среда и насърчаване на ефективното използване на ресурсите“</w:t>
            </w:r>
          </w:p>
        </w:tc>
        <w:tc>
          <w:tcPr>
            <w:tcW w:w="1836" w:type="dxa"/>
            <w:tcBorders>
              <w:top w:val="single" w:sz="4" w:space="0" w:color="auto"/>
              <w:left w:val="single" w:sz="4" w:space="0" w:color="auto"/>
              <w:bottom w:val="single" w:sz="4" w:space="0" w:color="auto"/>
              <w:right w:val="single" w:sz="4" w:space="0" w:color="auto"/>
            </w:tcBorders>
            <w:vAlign w:val="center"/>
          </w:tcPr>
          <w:p w14:paraId="55E89AC6" w14:textId="77777777" w:rsidR="00497E89" w:rsidRPr="00B87054" w:rsidRDefault="00E00BED" w:rsidP="0062001E">
            <w:pPr>
              <w:pStyle w:val="Text1"/>
              <w:ind w:left="0"/>
              <w:jc w:val="center"/>
              <w:rPr>
                <w:sz w:val="18"/>
                <w:szCs w:val="18"/>
              </w:rPr>
            </w:pPr>
            <w:r w:rsidRPr="00B87054">
              <w:rPr>
                <w:sz w:val="18"/>
                <w:szCs w:val="18"/>
              </w:rPr>
              <w:t xml:space="preserve">Инвестиране в сектора на отпадъците за съобразяване с изискванията на достиженията на правото на Съюза в областта на околната среда и </w:t>
            </w:r>
            <w:r w:rsidR="000C4498" w:rsidRPr="00B87054">
              <w:rPr>
                <w:sz w:val="18"/>
                <w:szCs w:val="18"/>
              </w:rPr>
              <w:t xml:space="preserve">удовлетворяване </w:t>
            </w:r>
            <w:r w:rsidRPr="00B87054">
              <w:rPr>
                <w:sz w:val="18"/>
                <w:szCs w:val="18"/>
              </w:rPr>
              <w:t>на нуждите,  идентифицирани от държавите-членки за инвестиции отвъд тези изисквания.</w:t>
            </w:r>
          </w:p>
        </w:tc>
        <w:tc>
          <w:tcPr>
            <w:tcW w:w="1701" w:type="dxa"/>
            <w:tcBorders>
              <w:top w:val="single" w:sz="4" w:space="0" w:color="auto"/>
              <w:left w:val="single" w:sz="4" w:space="0" w:color="auto"/>
              <w:bottom w:val="single" w:sz="4" w:space="0" w:color="auto"/>
              <w:right w:val="single" w:sz="4" w:space="0" w:color="auto"/>
            </w:tcBorders>
            <w:vAlign w:val="center"/>
          </w:tcPr>
          <w:p w14:paraId="578688C7" w14:textId="77777777" w:rsidR="00497E89" w:rsidRPr="00B87054" w:rsidRDefault="00952A41" w:rsidP="0062001E">
            <w:pPr>
              <w:pStyle w:val="Text1"/>
              <w:ind w:left="0"/>
              <w:jc w:val="center"/>
              <w:rPr>
                <w:sz w:val="18"/>
                <w:szCs w:val="18"/>
              </w:rPr>
            </w:pPr>
            <w:r w:rsidRPr="00B87054">
              <w:rPr>
                <w:sz w:val="18"/>
                <w:szCs w:val="18"/>
              </w:rPr>
              <w:t xml:space="preserve">Специфична цел 1 </w:t>
            </w:r>
            <w:r w:rsidR="00497E89" w:rsidRPr="00B87054">
              <w:rPr>
                <w:sz w:val="18"/>
                <w:szCs w:val="18"/>
              </w:rPr>
              <w:t>Намаляване на количеството</w:t>
            </w:r>
            <w:r w:rsidR="002E1048" w:rsidRPr="00B87054">
              <w:rPr>
                <w:sz w:val="18"/>
                <w:szCs w:val="18"/>
              </w:rPr>
              <w:t xml:space="preserve"> депонирани</w:t>
            </w:r>
            <w:r w:rsidRPr="00B87054">
              <w:rPr>
                <w:sz w:val="18"/>
                <w:szCs w:val="18"/>
              </w:rPr>
              <w:t xml:space="preserve"> </w:t>
            </w:r>
            <w:r w:rsidR="00BB188F" w:rsidRPr="00B87054">
              <w:rPr>
                <w:sz w:val="18"/>
                <w:szCs w:val="18"/>
              </w:rPr>
              <w:t xml:space="preserve">битови </w:t>
            </w:r>
            <w:r w:rsidRPr="00B87054">
              <w:rPr>
                <w:sz w:val="18"/>
                <w:szCs w:val="18"/>
              </w:rPr>
              <w:t>отпадъци</w:t>
            </w:r>
          </w:p>
        </w:tc>
        <w:tc>
          <w:tcPr>
            <w:tcW w:w="1907" w:type="dxa"/>
            <w:tcBorders>
              <w:top w:val="single" w:sz="4" w:space="0" w:color="auto"/>
              <w:left w:val="single" w:sz="4" w:space="0" w:color="auto"/>
              <w:bottom w:val="single" w:sz="4" w:space="0" w:color="auto"/>
              <w:right w:val="single" w:sz="4" w:space="0" w:color="auto"/>
            </w:tcBorders>
            <w:vAlign w:val="center"/>
          </w:tcPr>
          <w:p w14:paraId="5F3A14E1" w14:textId="1E22B675" w:rsidR="00497E89" w:rsidRPr="00B87054" w:rsidRDefault="00F34BD0" w:rsidP="0062001E">
            <w:pPr>
              <w:pStyle w:val="Text1"/>
              <w:ind w:left="0"/>
              <w:jc w:val="center"/>
              <w:rPr>
                <w:sz w:val="18"/>
                <w:szCs w:val="18"/>
              </w:rPr>
            </w:pPr>
            <w:r w:rsidRPr="00B87054">
              <w:rPr>
                <w:sz w:val="18"/>
              </w:rPr>
              <w:t>Намалено к</w:t>
            </w:r>
            <w:r w:rsidR="00794CF6" w:rsidRPr="00B87054">
              <w:rPr>
                <w:sz w:val="18"/>
              </w:rPr>
              <w:t>оличество на д</w:t>
            </w:r>
            <w:r w:rsidR="00D45E61" w:rsidRPr="00B87054">
              <w:rPr>
                <w:sz w:val="18"/>
              </w:rPr>
              <w:t>епонирани</w:t>
            </w:r>
            <w:r w:rsidR="00794CF6" w:rsidRPr="00B87054">
              <w:rPr>
                <w:sz w:val="18"/>
              </w:rPr>
              <w:t>те</w:t>
            </w:r>
            <w:r w:rsidR="00D45E61" w:rsidRPr="00B87054">
              <w:rPr>
                <w:sz w:val="18"/>
              </w:rPr>
              <w:t xml:space="preserve"> </w:t>
            </w:r>
            <w:r w:rsidR="00BB188F" w:rsidRPr="00B87054">
              <w:rPr>
                <w:sz w:val="18"/>
              </w:rPr>
              <w:t>битови отпадъци</w:t>
            </w:r>
          </w:p>
        </w:tc>
      </w:tr>
      <w:tr w:rsidR="00E554DF" w:rsidRPr="00B87054" w14:paraId="5478E85D" w14:textId="77777777" w:rsidTr="00CE316C">
        <w:trPr>
          <w:trHeight w:val="699"/>
        </w:trPr>
        <w:tc>
          <w:tcPr>
            <w:tcW w:w="2645" w:type="dxa"/>
            <w:tcBorders>
              <w:top w:val="single" w:sz="4" w:space="0" w:color="auto"/>
              <w:left w:val="single" w:sz="4" w:space="0" w:color="auto"/>
              <w:bottom w:val="single" w:sz="4" w:space="0" w:color="auto"/>
              <w:right w:val="single" w:sz="4" w:space="0" w:color="auto"/>
            </w:tcBorders>
            <w:vAlign w:val="center"/>
          </w:tcPr>
          <w:p w14:paraId="79699879" w14:textId="77777777" w:rsidR="00497E89" w:rsidRPr="00B87054" w:rsidRDefault="0049447B" w:rsidP="0062001E">
            <w:pPr>
              <w:pStyle w:val="Text1"/>
              <w:ind w:left="0"/>
              <w:jc w:val="center"/>
              <w:rPr>
                <w:sz w:val="18"/>
                <w:szCs w:val="18"/>
              </w:rPr>
            </w:pPr>
            <w:r w:rsidRPr="00B87054">
              <w:rPr>
                <w:sz w:val="18"/>
                <w:szCs w:val="18"/>
              </w:rPr>
              <w:t>Н</w:t>
            </w:r>
            <w:r w:rsidR="00497E89" w:rsidRPr="00B87054">
              <w:rPr>
                <w:sz w:val="18"/>
                <w:szCs w:val="18"/>
              </w:rPr>
              <w:t>атура 2000 и биоразнообразие</w:t>
            </w:r>
          </w:p>
        </w:tc>
        <w:tc>
          <w:tcPr>
            <w:tcW w:w="1973" w:type="dxa"/>
            <w:tcBorders>
              <w:top w:val="single" w:sz="4" w:space="0" w:color="auto"/>
              <w:left w:val="single" w:sz="4" w:space="0" w:color="auto"/>
              <w:bottom w:val="single" w:sz="4" w:space="0" w:color="auto"/>
              <w:right w:val="single" w:sz="4" w:space="0" w:color="auto"/>
            </w:tcBorders>
            <w:vAlign w:val="center"/>
          </w:tcPr>
          <w:p w14:paraId="630B524A" w14:textId="77777777" w:rsidR="00EC0C01" w:rsidRPr="00B87054" w:rsidRDefault="00EC0C01" w:rsidP="0062001E">
            <w:pPr>
              <w:pStyle w:val="Text1"/>
              <w:ind w:left="0"/>
              <w:jc w:val="center"/>
              <w:rPr>
                <w:sz w:val="18"/>
                <w:szCs w:val="18"/>
              </w:rPr>
            </w:pPr>
          </w:p>
          <w:p w14:paraId="4460D64C" w14:textId="77777777" w:rsidR="00497E89" w:rsidRPr="00B87054" w:rsidRDefault="00497E89" w:rsidP="0062001E">
            <w:pPr>
              <w:pStyle w:val="Text1"/>
              <w:ind w:left="0"/>
              <w:jc w:val="center"/>
              <w:rPr>
                <w:sz w:val="18"/>
                <w:szCs w:val="18"/>
              </w:rPr>
            </w:pPr>
            <w:r w:rsidRPr="00B87054">
              <w:rPr>
                <w:sz w:val="18"/>
                <w:szCs w:val="18"/>
              </w:rPr>
              <w:t>ЕФРР</w:t>
            </w:r>
          </w:p>
        </w:tc>
        <w:tc>
          <w:tcPr>
            <w:tcW w:w="1833" w:type="dxa"/>
            <w:tcBorders>
              <w:top w:val="single" w:sz="4" w:space="0" w:color="auto"/>
              <w:left w:val="single" w:sz="4" w:space="0" w:color="auto"/>
              <w:bottom w:val="single" w:sz="4" w:space="0" w:color="auto"/>
              <w:right w:val="single" w:sz="4" w:space="0" w:color="auto"/>
            </w:tcBorders>
            <w:vAlign w:val="center"/>
          </w:tcPr>
          <w:p w14:paraId="5209ED49" w14:textId="6010C41D" w:rsidR="00497E89" w:rsidRPr="00B87054" w:rsidRDefault="00C17F1D" w:rsidP="0062001E">
            <w:pPr>
              <w:pStyle w:val="Text1"/>
              <w:ind w:left="0"/>
              <w:jc w:val="center"/>
              <w:rPr>
                <w:sz w:val="18"/>
                <w:szCs w:val="18"/>
              </w:rPr>
            </w:pPr>
            <w:ins w:id="47" w:author="Author">
              <w:r w:rsidRPr="00C17F1D">
                <w:rPr>
                  <w:sz w:val="18"/>
                  <w:szCs w:val="18"/>
                </w:rPr>
                <w:t>78 883 515,00</w:t>
              </w:r>
              <w:r w:rsidRPr="00C17F1D" w:rsidDel="00C17F1D">
                <w:rPr>
                  <w:sz w:val="18"/>
                  <w:szCs w:val="18"/>
                </w:rPr>
                <w:t xml:space="preserve"> </w:t>
              </w:r>
              <w:r w:rsidR="000858A4">
                <w:rPr>
                  <w:sz w:val="18"/>
                  <w:szCs w:val="18"/>
                </w:rPr>
                <w:t xml:space="preserve"> </w:t>
              </w:r>
            </w:ins>
            <w:del w:id="48" w:author="Author">
              <w:r w:rsidR="00765CFB" w:rsidDel="00906E9C">
                <w:rPr>
                  <w:sz w:val="18"/>
                  <w:szCs w:val="18"/>
                </w:rPr>
                <w:delText>58 892 002</w:delText>
              </w:r>
              <w:r w:rsidR="00BA18A0" w:rsidRPr="00B87054" w:rsidDel="00906E9C">
                <w:rPr>
                  <w:sz w:val="18"/>
                  <w:szCs w:val="18"/>
                </w:rPr>
                <w:delText>,00</w:delText>
              </w:r>
            </w:del>
          </w:p>
        </w:tc>
        <w:tc>
          <w:tcPr>
            <w:tcW w:w="1556" w:type="dxa"/>
            <w:tcBorders>
              <w:top w:val="single" w:sz="4" w:space="0" w:color="auto"/>
              <w:left w:val="single" w:sz="4" w:space="0" w:color="auto"/>
              <w:bottom w:val="single" w:sz="4" w:space="0" w:color="auto"/>
              <w:right w:val="single" w:sz="4" w:space="0" w:color="auto"/>
            </w:tcBorders>
            <w:vAlign w:val="center"/>
          </w:tcPr>
          <w:p w14:paraId="61E0F4E4" w14:textId="7E407C79" w:rsidR="00497E89" w:rsidRPr="00B87054" w:rsidRDefault="00906E9C" w:rsidP="00B81023">
            <w:pPr>
              <w:pStyle w:val="Text1"/>
              <w:ind w:left="0"/>
              <w:jc w:val="center"/>
              <w:rPr>
                <w:sz w:val="18"/>
                <w:szCs w:val="18"/>
              </w:rPr>
            </w:pPr>
            <w:ins w:id="49" w:author="Author">
              <w:r w:rsidRPr="00906E9C">
                <w:rPr>
                  <w:sz w:val="18"/>
                  <w:szCs w:val="18"/>
                </w:rPr>
                <w:t>5,</w:t>
              </w:r>
              <w:r w:rsidR="00C17F1D">
                <w:rPr>
                  <w:sz w:val="18"/>
                  <w:szCs w:val="18"/>
                </w:rPr>
                <w:t>35</w:t>
              </w:r>
              <w:r w:rsidRPr="00906E9C">
                <w:rPr>
                  <w:sz w:val="18"/>
                  <w:szCs w:val="18"/>
                </w:rPr>
                <w:t>%</w:t>
              </w:r>
            </w:ins>
            <w:del w:id="50" w:author="Author">
              <w:r w:rsidR="00765CFB" w:rsidDel="00906E9C">
                <w:rPr>
                  <w:sz w:val="18"/>
                  <w:szCs w:val="18"/>
                </w:rPr>
                <w:delText>3,9</w:delText>
              </w:r>
              <w:r w:rsidR="007246A1" w:rsidDel="00906E9C">
                <w:rPr>
                  <w:sz w:val="18"/>
                  <w:szCs w:val="18"/>
                </w:rPr>
                <w:delText>9</w:delText>
              </w:r>
              <w:r w:rsidR="00497E89" w:rsidRPr="00B87054" w:rsidDel="00906E9C">
                <w:rPr>
                  <w:sz w:val="18"/>
                  <w:szCs w:val="18"/>
                </w:rPr>
                <w:delText>%</w:delText>
              </w:r>
            </w:del>
          </w:p>
        </w:tc>
        <w:tc>
          <w:tcPr>
            <w:tcW w:w="1561" w:type="dxa"/>
            <w:tcBorders>
              <w:top w:val="single" w:sz="4" w:space="0" w:color="auto"/>
              <w:left w:val="single" w:sz="4" w:space="0" w:color="auto"/>
              <w:bottom w:val="single" w:sz="4" w:space="0" w:color="auto"/>
              <w:right w:val="single" w:sz="4" w:space="0" w:color="auto"/>
            </w:tcBorders>
            <w:vAlign w:val="center"/>
          </w:tcPr>
          <w:p w14:paraId="0E1FB3D6" w14:textId="77777777" w:rsidR="00497E89" w:rsidRPr="00B87054" w:rsidRDefault="00497E89" w:rsidP="009F02F2">
            <w:pPr>
              <w:pStyle w:val="Text1"/>
              <w:ind w:left="0"/>
              <w:jc w:val="center"/>
              <w:rPr>
                <w:sz w:val="18"/>
                <w:szCs w:val="18"/>
              </w:rPr>
            </w:pPr>
            <w:r w:rsidRPr="00B87054">
              <w:rPr>
                <w:sz w:val="18"/>
                <w:szCs w:val="18"/>
              </w:rPr>
              <w:t xml:space="preserve">Тематична цел 6 </w:t>
            </w:r>
            <w:r w:rsidR="00EC66A9" w:rsidRPr="00B87054">
              <w:rPr>
                <w:sz w:val="18"/>
                <w:szCs w:val="18"/>
              </w:rPr>
              <w:t>„</w:t>
            </w:r>
            <w:r w:rsidR="00EC66A9" w:rsidRPr="00B87054">
              <w:rPr>
                <w:sz w:val="18"/>
                <w:szCs w:val="18"/>
                <w:lang w:val="en-US"/>
              </w:rPr>
              <w:t>O</w:t>
            </w:r>
            <w:proofErr w:type="spellStart"/>
            <w:r w:rsidR="00EC66A9" w:rsidRPr="00B87054">
              <w:rPr>
                <w:sz w:val="18"/>
                <w:szCs w:val="18"/>
              </w:rPr>
              <w:t>пазване</w:t>
            </w:r>
            <w:proofErr w:type="spellEnd"/>
            <w:r w:rsidR="00EC66A9" w:rsidRPr="00B87054">
              <w:rPr>
                <w:sz w:val="18"/>
                <w:szCs w:val="18"/>
              </w:rPr>
              <w:t xml:space="preserve"> и защита на околната среда и насърчаване на ефективното използване на ресурсите“</w:t>
            </w:r>
          </w:p>
        </w:tc>
        <w:tc>
          <w:tcPr>
            <w:tcW w:w="1836" w:type="dxa"/>
            <w:tcBorders>
              <w:top w:val="single" w:sz="4" w:space="0" w:color="auto"/>
              <w:left w:val="single" w:sz="4" w:space="0" w:color="auto"/>
              <w:bottom w:val="single" w:sz="4" w:space="0" w:color="auto"/>
              <w:right w:val="single" w:sz="4" w:space="0" w:color="auto"/>
            </w:tcBorders>
            <w:vAlign w:val="center"/>
          </w:tcPr>
          <w:p w14:paraId="7142C685" w14:textId="77777777" w:rsidR="00123114" w:rsidRPr="00B87054" w:rsidRDefault="00123114" w:rsidP="0062001E">
            <w:pPr>
              <w:pStyle w:val="Text1"/>
              <w:ind w:left="0"/>
              <w:jc w:val="center"/>
              <w:rPr>
                <w:sz w:val="18"/>
                <w:szCs w:val="18"/>
              </w:rPr>
            </w:pPr>
            <w:r w:rsidRPr="00B87054">
              <w:rPr>
                <w:sz w:val="18"/>
                <w:szCs w:val="18"/>
              </w:rPr>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p>
        </w:tc>
        <w:tc>
          <w:tcPr>
            <w:tcW w:w="1701" w:type="dxa"/>
            <w:tcBorders>
              <w:top w:val="single" w:sz="4" w:space="0" w:color="auto"/>
              <w:left w:val="single" w:sz="4" w:space="0" w:color="auto"/>
              <w:bottom w:val="single" w:sz="4" w:space="0" w:color="auto"/>
              <w:right w:val="single" w:sz="4" w:space="0" w:color="auto"/>
            </w:tcBorders>
            <w:vAlign w:val="center"/>
          </w:tcPr>
          <w:p w14:paraId="29C6DBD9" w14:textId="77777777" w:rsidR="00497E89" w:rsidRPr="00B87054" w:rsidRDefault="00952A41" w:rsidP="0062001E">
            <w:pPr>
              <w:pStyle w:val="Text1"/>
              <w:ind w:left="0"/>
              <w:jc w:val="center"/>
              <w:rPr>
                <w:sz w:val="18"/>
                <w:szCs w:val="18"/>
              </w:rPr>
            </w:pPr>
            <w:r w:rsidRPr="00B87054">
              <w:rPr>
                <w:sz w:val="18"/>
                <w:szCs w:val="18"/>
              </w:rPr>
              <w:t xml:space="preserve">Специфична цел 1 </w:t>
            </w:r>
            <w:r w:rsidR="00497E89" w:rsidRPr="00B87054">
              <w:rPr>
                <w:sz w:val="18"/>
                <w:szCs w:val="18"/>
              </w:rPr>
              <w:t>Подобряване на природозащитното състояние на видове и место</w:t>
            </w:r>
            <w:r w:rsidRPr="00B87054">
              <w:rPr>
                <w:sz w:val="18"/>
                <w:szCs w:val="18"/>
              </w:rPr>
              <w:t>обитания от мрежата Натура 2000</w:t>
            </w:r>
          </w:p>
        </w:tc>
        <w:tc>
          <w:tcPr>
            <w:tcW w:w="1907" w:type="dxa"/>
            <w:tcBorders>
              <w:top w:val="single" w:sz="4" w:space="0" w:color="auto"/>
              <w:left w:val="single" w:sz="4" w:space="0" w:color="auto"/>
              <w:bottom w:val="single" w:sz="4" w:space="0" w:color="auto"/>
              <w:right w:val="single" w:sz="4" w:space="0" w:color="auto"/>
            </w:tcBorders>
            <w:vAlign w:val="center"/>
          </w:tcPr>
          <w:p w14:paraId="4CECCD4D" w14:textId="77777777" w:rsidR="00815D82" w:rsidRPr="00B87054" w:rsidRDefault="003B0DA8" w:rsidP="00C93677">
            <w:pPr>
              <w:pStyle w:val="Text1"/>
              <w:ind w:left="-64"/>
              <w:jc w:val="center"/>
              <w:rPr>
                <w:sz w:val="18"/>
                <w:szCs w:val="18"/>
              </w:rPr>
            </w:pPr>
            <w:r w:rsidRPr="00B87054">
              <w:rPr>
                <w:sz w:val="18"/>
                <w:szCs w:val="18"/>
              </w:rPr>
              <w:t>Видове с подобрено природозащитно състояние</w:t>
            </w:r>
          </w:p>
          <w:p w14:paraId="338CE907" w14:textId="77777777" w:rsidR="00C926FA" w:rsidRPr="00B87054" w:rsidRDefault="00C926FA" w:rsidP="0062001E">
            <w:pPr>
              <w:pStyle w:val="Text1"/>
              <w:ind w:left="-64"/>
              <w:jc w:val="center"/>
              <w:rPr>
                <w:sz w:val="18"/>
                <w:szCs w:val="18"/>
              </w:rPr>
            </w:pPr>
            <w:r w:rsidRPr="00B87054">
              <w:rPr>
                <w:sz w:val="18"/>
                <w:szCs w:val="18"/>
              </w:rPr>
              <w:t>Видове птици с подобрено състояние</w:t>
            </w:r>
          </w:p>
          <w:p w14:paraId="3FD47428" w14:textId="77777777" w:rsidR="003B0DA8" w:rsidRPr="00B87054" w:rsidRDefault="003B0DA8" w:rsidP="0062001E">
            <w:pPr>
              <w:pStyle w:val="Text1"/>
              <w:ind w:left="-64"/>
              <w:jc w:val="center"/>
              <w:rPr>
                <w:sz w:val="18"/>
                <w:szCs w:val="18"/>
              </w:rPr>
            </w:pPr>
            <w:r w:rsidRPr="00B87054">
              <w:rPr>
                <w:sz w:val="18"/>
                <w:szCs w:val="18"/>
              </w:rPr>
              <w:t>Местообитания с подобрено природозащитно състояние</w:t>
            </w:r>
          </w:p>
        </w:tc>
      </w:tr>
      <w:tr w:rsidR="00776A5D" w:rsidRPr="00B87054" w14:paraId="266D0455" w14:textId="77777777" w:rsidTr="00413ACD">
        <w:trPr>
          <w:trHeight w:val="1520"/>
        </w:trPr>
        <w:tc>
          <w:tcPr>
            <w:tcW w:w="2645" w:type="dxa"/>
            <w:vMerge w:val="restart"/>
            <w:tcBorders>
              <w:top w:val="single" w:sz="4" w:space="0" w:color="auto"/>
              <w:left w:val="single" w:sz="4" w:space="0" w:color="auto"/>
              <w:right w:val="single" w:sz="4" w:space="0" w:color="auto"/>
            </w:tcBorders>
            <w:vAlign w:val="center"/>
          </w:tcPr>
          <w:p w14:paraId="3D771CB7" w14:textId="77777777" w:rsidR="00776A5D" w:rsidRPr="00B87054" w:rsidRDefault="00776A5D" w:rsidP="0062001E">
            <w:pPr>
              <w:pStyle w:val="Text1"/>
              <w:ind w:left="0"/>
              <w:jc w:val="center"/>
              <w:rPr>
                <w:sz w:val="18"/>
                <w:szCs w:val="18"/>
              </w:rPr>
            </w:pPr>
            <w:r w:rsidRPr="00B87054">
              <w:rPr>
                <w:sz w:val="18"/>
                <w:szCs w:val="18"/>
              </w:rPr>
              <w:lastRenderedPageBreak/>
              <w:t>Превенция и управление на риска от наводнения и свлачища</w:t>
            </w:r>
          </w:p>
        </w:tc>
        <w:tc>
          <w:tcPr>
            <w:tcW w:w="1973" w:type="dxa"/>
            <w:vMerge w:val="restart"/>
            <w:tcBorders>
              <w:top w:val="single" w:sz="4" w:space="0" w:color="auto"/>
              <w:left w:val="single" w:sz="4" w:space="0" w:color="auto"/>
              <w:right w:val="single" w:sz="4" w:space="0" w:color="auto"/>
            </w:tcBorders>
            <w:vAlign w:val="center"/>
          </w:tcPr>
          <w:p w14:paraId="1D9565A9" w14:textId="77777777" w:rsidR="00776A5D" w:rsidRPr="00B87054" w:rsidRDefault="00776A5D" w:rsidP="0062001E">
            <w:pPr>
              <w:pStyle w:val="Text1"/>
              <w:ind w:left="0"/>
              <w:jc w:val="center"/>
              <w:rPr>
                <w:sz w:val="18"/>
                <w:szCs w:val="18"/>
              </w:rPr>
            </w:pPr>
            <w:r w:rsidRPr="00B87054">
              <w:rPr>
                <w:sz w:val="18"/>
                <w:szCs w:val="18"/>
              </w:rPr>
              <w:t>КФ</w:t>
            </w:r>
          </w:p>
        </w:tc>
        <w:tc>
          <w:tcPr>
            <w:tcW w:w="1833" w:type="dxa"/>
            <w:vMerge w:val="restart"/>
            <w:tcBorders>
              <w:top w:val="single" w:sz="4" w:space="0" w:color="auto"/>
              <w:left w:val="single" w:sz="4" w:space="0" w:color="auto"/>
              <w:right w:val="single" w:sz="4" w:space="0" w:color="auto"/>
            </w:tcBorders>
            <w:vAlign w:val="center"/>
          </w:tcPr>
          <w:p w14:paraId="0769BB52" w14:textId="56BDD411" w:rsidR="00776A5D" w:rsidRPr="00B87054" w:rsidRDefault="00C17F1D" w:rsidP="0062001E">
            <w:pPr>
              <w:pStyle w:val="Text1"/>
              <w:ind w:left="0"/>
              <w:jc w:val="center"/>
              <w:rPr>
                <w:sz w:val="18"/>
                <w:szCs w:val="18"/>
              </w:rPr>
            </w:pPr>
            <w:ins w:id="51" w:author="Author">
              <w:r w:rsidRPr="00C17F1D">
                <w:rPr>
                  <w:sz w:val="18"/>
                  <w:szCs w:val="18"/>
                </w:rPr>
                <w:t>77 781 224,00</w:t>
              </w:r>
              <w:del w:id="52" w:author="Author">
                <w:r w:rsidRPr="00C17F1D" w:rsidDel="000858A4">
                  <w:rPr>
                    <w:sz w:val="18"/>
                    <w:szCs w:val="18"/>
                  </w:rPr>
                  <w:delText xml:space="preserve"> </w:delText>
                </w:r>
              </w:del>
              <w:r w:rsidR="000858A4">
                <w:rPr>
                  <w:sz w:val="18"/>
                  <w:szCs w:val="18"/>
                </w:rPr>
                <w:t xml:space="preserve"> </w:t>
              </w:r>
            </w:ins>
            <w:del w:id="53" w:author="Author">
              <w:r w:rsidR="007246A1" w:rsidDel="00906E9C">
                <w:rPr>
                  <w:sz w:val="18"/>
                  <w:szCs w:val="18"/>
                </w:rPr>
                <w:delText>59 962 702,00</w:delText>
              </w:r>
            </w:del>
          </w:p>
        </w:tc>
        <w:tc>
          <w:tcPr>
            <w:tcW w:w="1556" w:type="dxa"/>
            <w:vMerge w:val="restart"/>
            <w:tcBorders>
              <w:top w:val="single" w:sz="4" w:space="0" w:color="auto"/>
              <w:left w:val="single" w:sz="4" w:space="0" w:color="auto"/>
              <w:right w:val="single" w:sz="4" w:space="0" w:color="auto"/>
            </w:tcBorders>
            <w:vAlign w:val="center"/>
          </w:tcPr>
          <w:p w14:paraId="7E43F1BB" w14:textId="29B71AD2" w:rsidR="00776A5D" w:rsidRPr="00B87054" w:rsidRDefault="00C17F1D" w:rsidP="00824175">
            <w:pPr>
              <w:pStyle w:val="Text1"/>
              <w:ind w:left="0"/>
              <w:jc w:val="center"/>
            </w:pPr>
            <w:ins w:id="54" w:author="Author">
              <w:r>
                <w:rPr>
                  <w:sz w:val="18"/>
                  <w:szCs w:val="18"/>
                </w:rPr>
                <w:t>5,28</w:t>
              </w:r>
              <w:r w:rsidR="00906E9C" w:rsidRPr="00906E9C">
                <w:rPr>
                  <w:sz w:val="18"/>
                  <w:szCs w:val="18"/>
                </w:rPr>
                <w:t>%</w:t>
              </w:r>
            </w:ins>
            <w:del w:id="55" w:author="Author">
              <w:r w:rsidR="00776A5D" w:rsidRPr="00B87054" w:rsidDel="00906E9C">
                <w:rPr>
                  <w:sz w:val="18"/>
                  <w:szCs w:val="18"/>
                </w:rPr>
                <w:delText>4,</w:delText>
              </w:r>
              <w:r w:rsidR="007246A1" w:rsidDel="00906E9C">
                <w:rPr>
                  <w:sz w:val="18"/>
                  <w:szCs w:val="18"/>
                </w:rPr>
                <w:delText>07</w:delText>
              </w:r>
              <w:r w:rsidR="00776A5D" w:rsidRPr="00B87054" w:rsidDel="00906E9C">
                <w:rPr>
                  <w:sz w:val="18"/>
                  <w:szCs w:val="18"/>
                </w:rPr>
                <w:delText>%</w:delText>
              </w:r>
            </w:del>
          </w:p>
        </w:tc>
        <w:tc>
          <w:tcPr>
            <w:tcW w:w="1561" w:type="dxa"/>
            <w:vMerge w:val="restart"/>
            <w:tcBorders>
              <w:top w:val="single" w:sz="4" w:space="0" w:color="auto"/>
              <w:left w:val="single" w:sz="4" w:space="0" w:color="auto"/>
              <w:right w:val="single" w:sz="4" w:space="0" w:color="auto"/>
            </w:tcBorders>
            <w:vAlign w:val="center"/>
          </w:tcPr>
          <w:p w14:paraId="0F9D94F0" w14:textId="77777777" w:rsidR="00776A5D" w:rsidRPr="00B87054" w:rsidRDefault="00776A5D" w:rsidP="00EA1465">
            <w:pPr>
              <w:pStyle w:val="Text1"/>
              <w:ind w:left="0"/>
              <w:jc w:val="center"/>
              <w:rPr>
                <w:sz w:val="18"/>
                <w:szCs w:val="18"/>
              </w:rPr>
            </w:pPr>
            <w:r w:rsidRPr="00B87054">
              <w:rPr>
                <w:sz w:val="18"/>
                <w:szCs w:val="18"/>
              </w:rPr>
              <w:t>Тематична цел 5 „Насърчаване на адаптацията към изменението на климата и превенцията и управлението на риска”.</w:t>
            </w:r>
          </w:p>
        </w:tc>
        <w:tc>
          <w:tcPr>
            <w:tcW w:w="1836" w:type="dxa"/>
            <w:vMerge w:val="restart"/>
            <w:tcBorders>
              <w:top w:val="single" w:sz="4" w:space="0" w:color="auto"/>
              <w:left w:val="single" w:sz="4" w:space="0" w:color="auto"/>
              <w:right w:val="single" w:sz="4" w:space="0" w:color="auto"/>
            </w:tcBorders>
            <w:vAlign w:val="center"/>
          </w:tcPr>
          <w:p w14:paraId="2B67745C" w14:textId="77777777" w:rsidR="00776A5D" w:rsidRPr="00B87054" w:rsidRDefault="00776A5D" w:rsidP="0062001E">
            <w:pPr>
              <w:pStyle w:val="Text1"/>
              <w:ind w:left="0"/>
              <w:jc w:val="center"/>
              <w:rPr>
                <w:sz w:val="18"/>
                <w:szCs w:val="18"/>
              </w:rPr>
            </w:pPr>
            <w:r w:rsidRPr="00B87054">
              <w:rPr>
                <w:sz w:val="18"/>
                <w:szCs w:val="18"/>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c>
          <w:tcPr>
            <w:tcW w:w="1701" w:type="dxa"/>
            <w:tcBorders>
              <w:top w:val="single" w:sz="4" w:space="0" w:color="auto"/>
              <w:left w:val="single" w:sz="4" w:space="0" w:color="auto"/>
              <w:bottom w:val="single" w:sz="4" w:space="0" w:color="auto"/>
              <w:right w:val="single" w:sz="4" w:space="0" w:color="auto"/>
            </w:tcBorders>
            <w:vAlign w:val="center"/>
          </w:tcPr>
          <w:p w14:paraId="3AE7B79A" w14:textId="77777777" w:rsidR="00776A5D" w:rsidRPr="00B87054" w:rsidRDefault="00776A5D" w:rsidP="0062001E">
            <w:pPr>
              <w:pStyle w:val="Text1"/>
              <w:ind w:left="0"/>
              <w:jc w:val="center"/>
              <w:rPr>
                <w:sz w:val="18"/>
                <w:szCs w:val="18"/>
              </w:rPr>
            </w:pPr>
            <w:r w:rsidRPr="00B87054">
              <w:rPr>
                <w:sz w:val="18"/>
                <w:szCs w:val="18"/>
              </w:rPr>
              <w:t>Специфична цел 1 Повишаване защитата и готовността за адекватна реакция  на населението при наводнения</w:t>
            </w:r>
          </w:p>
        </w:tc>
        <w:tc>
          <w:tcPr>
            <w:tcW w:w="1907" w:type="dxa"/>
            <w:tcBorders>
              <w:top w:val="single" w:sz="4" w:space="0" w:color="auto"/>
              <w:left w:val="single" w:sz="4" w:space="0" w:color="auto"/>
              <w:bottom w:val="single" w:sz="4" w:space="0" w:color="auto"/>
              <w:right w:val="single" w:sz="4" w:space="0" w:color="auto"/>
            </w:tcBorders>
            <w:vAlign w:val="center"/>
          </w:tcPr>
          <w:p w14:paraId="667B620A" w14:textId="77777777" w:rsidR="00776A5D" w:rsidRPr="00B87054" w:rsidRDefault="00776A5D" w:rsidP="0062001E">
            <w:pPr>
              <w:pStyle w:val="Text1"/>
              <w:ind w:left="0"/>
              <w:jc w:val="center"/>
              <w:rPr>
                <w:sz w:val="18"/>
                <w:szCs w:val="18"/>
              </w:rPr>
            </w:pPr>
            <w:r w:rsidRPr="00B87054">
              <w:rPr>
                <w:sz w:val="18"/>
                <w:szCs w:val="18"/>
              </w:rPr>
              <w:t>Райони със значителен потенциален риск от наводнения, в които населението няма готовност за адекватна реакция при наводнения</w:t>
            </w:r>
          </w:p>
        </w:tc>
      </w:tr>
      <w:tr w:rsidR="00776A5D" w:rsidRPr="00B87054" w14:paraId="2802C5BA" w14:textId="77777777" w:rsidTr="00413ACD">
        <w:tc>
          <w:tcPr>
            <w:tcW w:w="2645" w:type="dxa"/>
            <w:vMerge/>
            <w:tcBorders>
              <w:left w:val="single" w:sz="4" w:space="0" w:color="auto"/>
              <w:bottom w:val="single" w:sz="4" w:space="0" w:color="auto"/>
              <w:right w:val="single" w:sz="4" w:space="0" w:color="auto"/>
            </w:tcBorders>
            <w:vAlign w:val="center"/>
          </w:tcPr>
          <w:p w14:paraId="3F4BFD88" w14:textId="77777777" w:rsidR="00776A5D" w:rsidRPr="00B87054" w:rsidRDefault="00776A5D" w:rsidP="0049447B">
            <w:pPr>
              <w:pStyle w:val="Text1"/>
              <w:ind w:left="0"/>
              <w:jc w:val="left"/>
              <w:rPr>
                <w:sz w:val="18"/>
                <w:szCs w:val="18"/>
              </w:rPr>
            </w:pPr>
          </w:p>
        </w:tc>
        <w:tc>
          <w:tcPr>
            <w:tcW w:w="1973" w:type="dxa"/>
            <w:vMerge/>
            <w:tcBorders>
              <w:left w:val="single" w:sz="4" w:space="0" w:color="auto"/>
              <w:bottom w:val="single" w:sz="4" w:space="0" w:color="auto"/>
              <w:right w:val="single" w:sz="4" w:space="0" w:color="auto"/>
            </w:tcBorders>
            <w:vAlign w:val="center"/>
          </w:tcPr>
          <w:p w14:paraId="614A1D46" w14:textId="77777777" w:rsidR="00776A5D" w:rsidRPr="00B87054" w:rsidRDefault="00776A5D" w:rsidP="0049447B">
            <w:pPr>
              <w:pStyle w:val="Text1"/>
              <w:ind w:left="0"/>
              <w:jc w:val="center"/>
              <w:rPr>
                <w:sz w:val="18"/>
                <w:szCs w:val="18"/>
              </w:rPr>
            </w:pPr>
          </w:p>
        </w:tc>
        <w:tc>
          <w:tcPr>
            <w:tcW w:w="1833" w:type="dxa"/>
            <w:vMerge/>
            <w:tcBorders>
              <w:left w:val="single" w:sz="4" w:space="0" w:color="auto"/>
              <w:bottom w:val="single" w:sz="4" w:space="0" w:color="auto"/>
              <w:right w:val="single" w:sz="4" w:space="0" w:color="auto"/>
            </w:tcBorders>
            <w:vAlign w:val="center"/>
          </w:tcPr>
          <w:p w14:paraId="73520295" w14:textId="77777777" w:rsidR="00776A5D" w:rsidRPr="00B87054" w:rsidRDefault="00776A5D" w:rsidP="0049447B">
            <w:pPr>
              <w:pStyle w:val="Text1"/>
              <w:ind w:left="0"/>
              <w:jc w:val="center"/>
              <w:rPr>
                <w:sz w:val="18"/>
                <w:szCs w:val="18"/>
              </w:rPr>
            </w:pPr>
          </w:p>
        </w:tc>
        <w:tc>
          <w:tcPr>
            <w:tcW w:w="1556" w:type="dxa"/>
            <w:vMerge/>
            <w:tcBorders>
              <w:left w:val="single" w:sz="4" w:space="0" w:color="auto"/>
              <w:bottom w:val="single" w:sz="4" w:space="0" w:color="auto"/>
              <w:right w:val="single" w:sz="4" w:space="0" w:color="auto"/>
            </w:tcBorders>
            <w:vAlign w:val="center"/>
          </w:tcPr>
          <w:p w14:paraId="2C3A0D82" w14:textId="77777777" w:rsidR="00776A5D" w:rsidRPr="00B87054" w:rsidRDefault="00776A5D" w:rsidP="0049447B">
            <w:pPr>
              <w:pStyle w:val="Text1"/>
              <w:ind w:left="0"/>
              <w:jc w:val="center"/>
              <w:rPr>
                <w:sz w:val="18"/>
                <w:szCs w:val="18"/>
              </w:rPr>
            </w:pPr>
          </w:p>
        </w:tc>
        <w:tc>
          <w:tcPr>
            <w:tcW w:w="1561" w:type="dxa"/>
            <w:vMerge/>
            <w:tcBorders>
              <w:left w:val="single" w:sz="4" w:space="0" w:color="auto"/>
              <w:bottom w:val="single" w:sz="4" w:space="0" w:color="auto"/>
              <w:right w:val="single" w:sz="4" w:space="0" w:color="auto"/>
            </w:tcBorders>
            <w:vAlign w:val="center"/>
          </w:tcPr>
          <w:p w14:paraId="4A2505F9" w14:textId="77777777" w:rsidR="00776A5D" w:rsidRPr="00B87054" w:rsidRDefault="00776A5D" w:rsidP="0049447B">
            <w:pPr>
              <w:pStyle w:val="Text1"/>
              <w:ind w:left="0"/>
              <w:jc w:val="center"/>
              <w:rPr>
                <w:sz w:val="18"/>
                <w:szCs w:val="18"/>
              </w:rPr>
            </w:pPr>
          </w:p>
        </w:tc>
        <w:tc>
          <w:tcPr>
            <w:tcW w:w="1836" w:type="dxa"/>
            <w:vMerge/>
            <w:tcBorders>
              <w:left w:val="single" w:sz="4" w:space="0" w:color="auto"/>
              <w:bottom w:val="single" w:sz="4" w:space="0" w:color="auto"/>
              <w:right w:val="single" w:sz="4" w:space="0" w:color="auto"/>
            </w:tcBorders>
            <w:vAlign w:val="center"/>
          </w:tcPr>
          <w:p w14:paraId="096301D2" w14:textId="77777777" w:rsidR="00776A5D" w:rsidRPr="00B87054" w:rsidRDefault="00776A5D" w:rsidP="0049447B">
            <w:pPr>
              <w:pStyle w:val="Text1"/>
              <w:ind w:left="0"/>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36497908" w14:textId="77777777" w:rsidR="00776A5D" w:rsidRPr="00B87054" w:rsidRDefault="00776A5D" w:rsidP="0049447B">
            <w:pPr>
              <w:pStyle w:val="Text1"/>
              <w:ind w:left="0"/>
              <w:jc w:val="center"/>
              <w:rPr>
                <w:sz w:val="18"/>
                <w:szCs w:val="18"/>
              </w:rPr>
            </w:pPr>
            <w:r w:rsidRPr="00B87054">
              <w:rPr>
                <w:sz w:val="18"/>
                <w:szCs w:val="18"/>
              </w:rPr>
              <w:t>Специфична цел 2 Повишаване защитата на населението от свлачищни процеси</w:t>
            </w:r>
          </w:p>
        </w:tc>
        <w:tc>
          <w:tcPr>
            <w:tcW w:w="1907" w:type="dxa"/>
            <w:tcBorders>
              <w:top w:val="single" w:sz="4" w:space="0" w:color="auto"/>
              <w:left w:val="single" w:sz="4" w:space="0" w:color="auto"/>
              <w:bottom w:val="single" w:sz="4" w:space="0" w:color="auto"/>
              <w:right w:val="single" w:sz="4" w:space="0" w:color="auto"/>
            </w:tcBorders>
            <w:vAlign w:val="center"/>
          </w:tcPr>
          <w:p w14:paraId="3BB4F409" w14:textId="77777777" w:rsidR="00776A5D" w:rsidRPr="00B87054" w:rsidRDefault="00776A5D" w:rsidP="00704A7A">
            <w:pPr>
              <w:pStyle w:val="Text1"/>
              <w:ind w:left="0"/>
              <w:jc w:val="center"/>
              <w:rPr>
                <w:sz w:val="18"/>
                <w:szCs w:val="18"/>
              </w:rPr>
            </w:pPr>
            <w:r w:rsidRPr="00B87054">
              <w:rPr>
                <w:sz w:val="18"/>
                <w:szCs w:val="18"/>
              </w:rPr>
              <w:t>Население в риск от свлачища</w:t>
            </w:r>
          </w:p>
        </w:tc>
      </w:tr>
      <w:tr w:rsidR="00E554DF" w:rsidRPr="00B87054" w14:paraId="7D1E6A0A" w14:textId="77777777" w:rsidTr="0062001E">
        <w:tc>
          <w:tcPr>
            <w:tcW w:w="2645" w:type="dxa"/>
            <w:tcBorders>
              <w:top w:val="single" w:sz="4" w:space="0" w:color="auto"/>
              <w:left w:val="single" w:sz="4" w:space="0" w:color="auto"/>
              <w:bottom w:val="single" w:sz="4" w:space="0" w:color="auto"/>
              <w:right w:val="single" w:sz="4" w:space="0" w:color="auto"/>
            </w:tcBorders>
            <w:vAlign w:val="center"/>
          </w:tcPr>
          <w:p w14:paraId="0D683CDA" w14:textId="77777777" w:rsidR="00497E89" w:rsidRPr="00B87054" w:rsidRDefault="005C4F98" w:rsidP="0062001E">
            <w:pPr>
              <w:pStyle w:val="Text1"/>
              <w:ind w:left="0"/>
              <w:jc w:val="center"/>
              <w:rPr>
                <w:sz w:val="18"/>
                <w:szCs w:val="18"/>
              </w:rPr>
            </w:pPr>
            <w:r w:rsidRPr="00B87054">
              <w:rPr>
                <w:sz w:val="18"/>
                <w:szCs w:val="18"/>
              </w:rPr>
              <w:t>Подобряване качеството на атмосферния въздух</w:t>
            </w:r>
          </w:p>
        </w:tc>
        <w:tc>
          <w:tcPr>
            <w:tcW w:w="1973" w:type="dxa"/>
            <w:tcBorders>
              <w:top w:val="single" w:sz="4" w:space="0" w:color="auto"/>
              <w:left w:val="single" w:sz="4" w:space="0" w:color="auto"/>
              <w:bottom w:val="single" w:sz="4" w:space="0" w:color="auto"/>
              <w:right w:val="single" w:sz="4" w:space="0" w:color="auto"/>
            </w:tcBorders>
            <w:vAlign w:val="center"/>
          </w:tcPr>
          <w:p w14:paraId="72F32739" w14:textId="77777777" w:rsidR="00497E89" w:rsidRPr="00B87054" w:rsidRDefault="00497E89" w:rsidP="0062001E">
            <w:pPr>
              <w:pStyle w:val="Text1"/>
              <w:ind w:left="0"/>
              <w:jc w:val="center"/>
              <w:rPr>
                <w:sz w:val="18"/>
                <w:szCs w:val="18"/>
              </w:rPr>
            </w:pPr>
            <w:r w:rsidRPr="00B87054">
              <w:rPr>
                <w:sz w:val="18"/>
                <w:szCs w:val="18"/>
              </w:rPr>
              <w:t>КФ</w:t>
            </w:r>
          </w:p>
        </w:tc>
        <w:tc>
          <w:tcPr>
            <w:tcW w:w="1833" w:type="dxa"/>
            <w:tcBorders>
              <w:top w:val="single" w:sz="4" w:space="0" w:color="auto"/>
              <w:left w:val="single" w:sz="4" w:space="0" w:color="auto"/>
              <w:bottom w:val="single" w:sz="4" w:space="0" w:color="auto"/>
              <w:right w:val="single" w:sz="4" w:space="0" w:color="auto"/>
            </w:tcBorders>
            <w:vAlign w:val="center"/>
          </w:tcPr>
          <w:p w14:paraId="7534A01A" w14:textId="708CA57B" w:rsidR="00497E89" w:rsidRPr="00B87054" w:rsidRDefault="00906E9C" w:rsidP="0062001E">
            <w:pPr>
              <w:pStyle w:val="Text1"/>
              <w:ind w:left="0"/>
              <w:jc w:val="center"/>
              <w:rPr>
                <w:sz w:val="18"/>
                <w:szCs w:val="18"/>
              </w:rPr>
            </w:pPr>
            <w:ins w:id="56" w:author="Author">
              <w:r w:rsidRPr="00906E9C">
                <w:rPr>
                  <w:sz w:val="18"/>
                  <w:szCs w:val="18"/>
                </w:rPr>
                <w:t>264 664 186,00</w:t>
              </w:r>
              <w:r w:rsidR="000858A4">
                <w:rPr>
                  <w:sz w:val="18"/>
                  <w:szCs w:val="18"/>
                </w:rPr>
                <w:t xml:space="preserve"> </w:t>
              </w:r>
            </w:ins>
            <w:del w:id="57" w:author="Author">
              <w:r w:rsidR="00EC3685" w:rsidRPr="00B87054" w:rsidDel="00906E9C">
                <w:rPr>
                  <w:sz w:val="18"/>
                  <w:szCs w:val="18"/>
                </w:rPr>
                <w:delText>250 757 047,00</w:delText>
              </w:r>
            </w:del>
          </w:p>
        </w:tc>
        <w:tc>
          <w:tcPr>
            <w:tcW w:w="1556" w:type="dxa"/>
            <w:tcBorders>
              <w:top w:val="single" w:sz="4" w:space="0" w:color="auto"/>
              <w:left w:val="single" w:sz="4" w:space="0" w:color="auto"/>
              <w:bottom w:val="single" w:sz="4" w:space="0" w:color="auto"/>
              <w:right w:val="single" w:sz="4" w:space="0" w:color="auto"/>
            </w:tcBorders>
            <w:vAlign w:val="center"/>
          </w:tcPr>
          <w:p w14:paraId="7EEF02F2" w14:textId="07CB3268" w:rsidR="00497E89" w:rsidRPr="00B87054" w:rsidRDefault="00906E9C" w:rsidP="00824175">
            <w:pPr>
              <w:pStyle w:val="Text1"/>
              <w:ind w:left="0"/>
              <w:jc w:val="center"/>
              <w:rPr>
                <w:sz w:val="18"/>
                <w:szCs w:val="18"/>
              </w:rPr>
            </w:pPr>
            <w:ins w:id="58" w:author="Author">
              <w:r w:rsidRPr="00906E9C">
                <w:rPr>
                  <w:sz w:val="18"/>
                  <w:szCs w:val="18"/>
                </w:rPr>
                <w:t>17,95%</w:t>
              </w:r>
            </w:ins>
            <w:del w:id="59" w:author="Author">
              <w:r w:rsidR="00EC3685" w:rsidRPr="00B87054" w:rsidDel="00906E9C">
                <w:rPr>
                  <w:sz w:val="18"/>
                  <w:szCs w:val="18"/>
                </w:rPr>
                <w:delText>1</w:delText>
              </w:r>
              <w:r w:rsidR="007246A1" w:rsidDel="00906E9C">
                <w:rPr>
                  <w:sz w:val="18"/>
                  <w:szCs w:val="18"/>
                </w:rPr>
                <w:delText>7</w:delText>
              </w:r>
              <w:r w:rsidR="00EC3685" w:rsidRPr="00B87054" w:rsidDel="00906E9C">
                <w:rPr>
                  <w:sz w:val="18"/>
                  <w:szCs w:val="18"/>
                </w:rPr>
                <w:delText>,</w:delText>
              </w:r>
              <w:r w:rsidR="007246A1" w:rsidDel="00906E9C">
                <w:rPr>
                  <w:sz w:val="18"/>
                  <w:szCs w:val="18"/>
                </w:rPr>
                <w:delText>01</w:delText>
              </w:r>
              <w:r w:rsidR="00497E89" w:rsidRPr="00B87054" w:rsidDel="00906E9C">
                <w:rPr>
                  <w:sz w:val="18"/>
                  <w:szCs w:val="18"/>
                </w:rPr>
                <w:delText>%</w:delText>
              </w:r>
            </w:del>
          </w:p>
        </w:tc>
        <w:tc>
          <w:tcPr>
            <w:tcW w:w="1561" w:type="dxa"/>
            <w:tcBorders>
              <w:top w:val="single" w:sz="4" w:space="0" w:color="auto"/>
              <w:left w:val="single" w:sz="4" w:space="0" w:color="auto"/>
              <w:bottom w:val="single" w:sz="4" w:space="0" w:color="auto"/>
              <w:right w:val="single" w:sz="4" w:space="0" w:color="auto"/>
            </w:tcBorders>
            <w:vAlign w:val="center"/>
          </w:tcPr>
          <w:p w14:paraId="325107B5" w14:textId="77777777" w:rsidR="00497E89" w:rsidRPr="00B87054" w:rsidRDefault="00497E89" w:rsidP="009F02F2">
            <w:pPr>
              <w:pStyle w:val="Text1"/>
              <w:ind w:left="0"/>
              <w:jc w:val="center"/>
              <w:rPr>
                <w:sz w:val="18"/>
                <w:szCs w:val="18"/>
              </w:rPr>
            </w:pPr>
            <w:r w:rsidRPr="00B87054">
              <w:rPr>
                <w:sz w:val="18"/>
                <w:szCs w:val="18"/>
              </w:rPr>
              <w:t xml:space="preserve">Тематична цел 6 </w:t>
            </w:r>
            <w:r w:rsidR="00EC66A9" w:rsidRPr="00B87054">
              <w:rPr>
                <w:sz w:val="18"/>
                <w:szCs w:val="18"/>
              </w:rPr>
              <w:t>„</w:t>
            </w:r>
            <w:r w:rsidR="00EC66A9" w:rsidRPr="00B87054">
              <w:rPr>
                <w:sz w:val="18"/>
                <w:szCs w:val="18"/>
                <w:lang w:val="en-US"/>
              </w:rPr>
              <w:t>O</w:t>
            </w:r>
            <w:proofErr w:type="spellStart"/>
            <w:r w:rsidR="00EC66A9" w:rsidRPr="00B87054">
              <w:rPr>
                <w:sz w:val="18"/>
                <w:szCs w:val="18"/>
              </w:rPr>
              <w:t>пазване</w:t>
            </w:r>
            <w:proofErr w:type="spellEnd"/>
            <w:r w:rsidR="00EC66A9" w:rsidRPr="00B87054">
              <w:rPr>
                <w:sz w:val="18"/>
                <w:szCs w:val="18"/>
              </w:rPr>
              <w:t xml:space="preserve"> и защита на околната среда и насърчаване на ефективното използване на ресурсите“</w:t>
            </w:r>
          </w:p>
        </w:tc>
        <w:tc>
          <w:tcPr>
            <w:tcW w:w="1836" w:type="dxa"/>
            <w:tcBorders>
              <w:top w:val="single" w:sz="4" w:space="0" w:color="auto"/>
              <w:left w:val="single" w:sz="4" w:space="0" w:color="auto"/>
              <w:bottom w:val="single" w:sz="4" w:space="0" w:color="auto"/>
              <w:right w:val="single" w:sz="4" w:space="0" w:color="auto"/>
            </w:tcBorders>
            <w:vAlign w:val="center"/>
          </w:tcPr>
          <w:p w14:paraId="69A18617" w14:textId="77777777" w:rsidR="00497E89" w:rsidRPr="00B87054" w:rsidRDefault="00B72E90" w:rsidP="0062001E">
            <w:pPr>
              <w:pStyle w:val="Text1"/>
              <w:ind w:left="0"/>
              <w:jc w:val="center"/>
              <w:rPr>
                <w:sz w:val="18"/>
                <w:szCs w:val="18"/>
              </w:rPr>
            </w:pPr>
            <w:r w:rsidRPr="00B87054">
              <w:rPr>
                <w:sz w:val="18"/>
                <w:szCs w:val="18"/>
              </w:rPr>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c>
          <w:tcPr>
            <w:tcW w:w="1701" w:type="dxa"/>
            <w:tcBorders>
              <w:top w:val="single" w:sz="4" w:space="0" w:color="auto"/>
              <w:left w:val="single" w:sz="4" w:space="0" w:color="auto"/>
              <w:bottom w:val="single" w:sz="4" w:space="0" w:color="auto"/>
              <w:right w:val="single" w:sz="4" w:space="0" w:color="auto"/>
            </w:tcBorders>
            <w:vAlign w:val="center"/>
          </w:tcPr>
          <w:p w14:paraId="74A20A4D" w14:textId="77777777" w:rsidR="00497E89" w:rsidRPr="00B87054" w:rsidRDefault="00497E89" w:rsidP="0062001E">
            <w:pPr>
              <w:pStyle w:val="Text1"/>
              <w:ind w:left="0"/>
              <w:jc w:val="center"/>
              <w:rPr>
                <w:sz w:val="18"/>
                <w:szCs w:val="18"/>
              </w:rPr>
            </w:pPr>
            <w:r w:rsidRPr="00B87054">
              <w:rPr>
                <w:sz w:val="18"/>
                <w:szCs w:val="18"/>
              </w:rPr>
              <w:t xml:space="preserve">Специфична цел 1 Намаляване замърсяването на атмосферния въздух чрез понижаване </w:t>
            </w:r>
            <w:r w:rsidR="00E25B40" w:rsidRPr="00B87054">
              <w:rPr>
                <w:sz w:val="18"/>
                <w:szCs w:val="18"/>
              </w:rPr>
              <w:t xml:space="preserve">количествата </w:t>
            </w:r>
            <w:r w:rsidRPr="00B87054">
              <w:rPr>
                <w:sz w:val="18"/>
                <w:szCs w:val="18"/>
              </w:rPr>
              <w:t>на ФПЧ</w:t>
            </w:r>
            <w:r w:rsidRPr="00B87054">
              <w:rPr>
                <w:sz w:val="18"/>
                <w:szCs w:val="18"/>
                <w:vertAlign w:val="subscript"/>
              </w:rPr>
              <w:t>10</w:t>
            </w:r>
            <w:r w:rsidRPr="00B87054">
              <w:rPr>
                <w:sz w:val="18"/>
                <w:szCs w:val="18"/>
              </w:rPr>
              <w:t xml:space="preserve"> </w:t>
            </w:r>
            <w:r w:rsidR="00572157" w:rsidRPr="00B87054">
              <w:rPr>
                <w:sz w:val="18"/>
                <w:szCs w:val="18"/>
              </w:rPr>
              <w:t>/</w:t>
            </w:r>
            <w:r w:rsidR="00265E3B" w:rsidRPr="00B87054">
              <w:rPr>
                <w:sz w:val="18"/>
                <w:szCs w:val="18"/>
              </w:rPr>
              <w:t xml:space="preserve"> NOx</w:t>
            </w:r>
          </w:p>
        </w:tc>
        <w:tc>
          <w:tcPr>
            <w:tcW w:w="1907" w:type="dxa"/>
            <w:tcBorders>
              <w:top w:val="single" w:sz="4" w:space="0" w:color="auto"/>
              <w:left w:val="single" w:sz="4" w:space="0" w:color="auto"/>
              <w:bottom w:val="single" w:sz="4" w:space="0" w:color="auto"/>
              <w:right w:val="single" w:sz="4" w:space="0" w:color="auto"/>
            </w:tcBorders>
            <w:vAlign w:val="center"/>
          </w:tcPr>
          <w:p w14:paraId="07722609" w14:textId="77777777" w:rsidR="002E03EA" w:rsidRPr="00B87054" w:rsidRDefault="00D45742" w:rsidP="0062001E">
            <w:pPr>
              <w:pStyle w:val="Text1"/>
              <w:ind w:left="0"/>
              <w:jc w:val="center"/>
              <w:rPr>
                <w:sz w:val="18"/>
                <w:szCs w:val="18"/>
              </w:rPr>
            </w:pPr>
            <w:r w:rsidRPr="00B87054">
              <w:rPr>
                <w:sz w:val="18"/>
                <w:szCs w:val="18"/>
              </w:rPr>
              <w:t>Количество</w:t>
            </w:r>
            <w:r w:rsidR="002E03EA" w:rsidRPr="00B87054">
              <w:rPr>
                <w:sz w:val="18"/>
                <w:szCs w:val="18"/>
              </w:rPr>
              <w:t xml:space="preserve"> </w:t>
            </w:r>
            <w:r w:rsidR="00930793" w:rsidRPr="00B87054">
              <w:rPr>
                <w:sz w:val="18"/>
                <w:szCs w:val="18"/>
              </w:rPr>
              <w:t>на ФПЧ</w:t>
            </w:r>
            <w:r w:rsidR="00930793" w:rsidRPr="00B87054">
              <w:rPr>
                <w:sz w:val="18"/>
                <w:szCs w:val="18"/>
                <w:vertAlign w:val="subscript"/>
              </w:rPr>
              <w:t>10</w:t>
            </w:r>
          </w:p>
          <w:p w14:paraId="4129D6B3" w14:textId="77777777" w:rsidR="00497E89" w:rsidRPr="00B87054" w:rsidRDefault="00497E89" w:rsidP="0062001E">
            <w:pPr>
              <w:pStyle w:val="Text1"/>
              <w:ind w:left="0"/>
              <w:jc w:val="center"/>
              <w:rPr>
                <w:sz w:val="18"/>
                <w:szCs w:val="18"/>
              </w:rPr>
            </w:pPr>
          </w:p>
        </w:tc>
      </w:tr>
      <w:tr w:rsidR="00E554DF" w:rsidRPr="00B87054" w14:paraId="0BCB817E" w14:textId="77777777" w:rsidTr="0062001E">
        <w:tc>
          <w:tcPr>
            <w:tcW w:w="2645" w:type="dxa"/>
            <w:tcBorders>
              <w:top w:val="single" w:sz="4" w:space="0" w:color="auto"/>
              <w:left w:val="single" w:sz="4" w:space="0" w:color="auto"/>
              <w:bottom w:val="single" w:sz="4" w:space="0" w:color="auto"/>
              <w:right w:val="single" w:sz="4" w:space="0" w:color="auto"/>
            </w:tcBorders>
            <w:vAlign w:val="center"/>
          </w:tcPr>
          <w:p w14:paraId="12D6F9BF" w14:textId="77777777" w:rsidR="00497E89" w:rsidRPr="00B87054" w:rsidRDefault="00364DD3" w:rsidP="0062001E">
            <w:pPr>
              <w:pStyle w:val="Text1"/>
              <w:ind w:left="0"/>
              <w:jc w:val="center"/>
              <w:rPr>
                <w:b/>
                <w:sz w:val="18"/>
                <w:szCs w:val="18"/>
              </w:rPr>
            </w:pPr>
            <w:r w:rsidRPr="00B87054">
              <w:rPr>
                <w:sz w:val="18"/>
                <w:szCs w:val="18"/>
              </w:rPr>
              <w:t>Т</w:t>
            </w:r>
            <w:r w:rsidR="00497E89" w:rsidRPr="00B87054">
              <w:rPr>
                <w:sz w:val="18"/>
                <w:szCs w:val="18"/>
              </w:rPr>
              <w:t>ехническа помощ</w:t>
            </w:r>
          </w:p>
        </w:tc>
        <w:tc>
          <w:tcPr>
            <w:tcW w:w="1973" w:type="dxa"/>
            <w:tcBorders>
              <w:top w:val="single" w:sz="4" w:space="0" w:color="auto"/>
              <w:left w:val="single" w:sz="4" w:space="0" w:color="auto"/>
              <w:bottom w:val="single" w:sz="4" w:space="0" w:color="auto"/>
              <w:right w:val="single" w:sz="4" w:space="0" w:color="auto"/>
            </w:tcBorders>
            <w:vAlign w:val="center"/>
          </w:tcPr>
          <w:p w14:paraId="5C37CE74" w14:textId="77777777" w:rsidR="00497E89" w:rsidRPr="00B87054" w:rsidRDefault="00497E89" w:rsidP="0062001E">
            <w:pPr>
              <w:pStyle w:val="Text1"/>
              <w:ind w:left="0"/>
              <w:jc w:val="center"/>
              <w:rPr>
                <w:sz w:val="18"/>
                <w:szCs w:val="18"/>
              </w:rPr>
            </w:pPr>
            <w:r w:rsidRPr="00B87054">
              <w:rPr>
                <w:sz w:val="18"/>
                <w:szCs w:val="18"/>
              </w:rPr>
              <w:t>ЕФРР</w:t>
            </w:r>
          </w:p>
        </w:tc>
        <w:tc>
          <w:tcPr>
            <w:tcW w:w="1833" w:type="dxa"/>
            <w:tcBorders>
              <w:top w:val="single" w:sz="4" w:space="0" w:color="auto"/>
              <w:left w:val="single" w:sz="4" w:space="0" w:color="auto"/>
              <w:bottom w:val="single" w:sz="4" w:space="0" w:color="auto"/>
              <w:right w:val="single" w:sz="4" w:space="0" w:color="auto"/>
            </w:tcBorders>
            <w:vAlign w:val="center"/>
          </w:tcPr>
          <w:p w14:paraId="63F82F93" w14:textId="77777777" w:rsidR="00497E89" w:rsidRPr="00B87054" w:rsidRDefault="00592205" w:rsidP="0062001E">
            <w:pPr>
              <w:pStyle w:val="Text1"/>
              <w:ind w:left="0"/>
              <w:jc w:val="center"/>
              <w:rPr>
                <w:sz w:val="18"/>
                <w:szCs w:val="18"/>
              </w:rPr>
            </w:pPr>
            <w:r w:rsidRPr="00B87054">
              <w:rPr>
                <w:sz w:val="18"/>
                <w:szCs w:val="18"/>
              </w:rPr>
              <w:t xml:space="preserve">40 </w:t>
            </w:r>
            <w:r w:rsidR="00382BCA" w:rsidRPr="00B87054">
              <w:rPr>
                <w:sz w:val="18"/>
                <w:szCs w:val="18"/>
              </w:rPr>
              <w:t>406</w:t>
            </w:r>
            <w:r w:rsidR="001A2E8F" w:rsidRPr="00B87054">
              <w:rPr>
                <w:sz w:val="18"/>
                <w:szCs w:val="18"/>
              </w:rPr>
              <w:t> </w:t>
            </w:r>
            <w:r w:rsidRPr="00B87054">
              <w:rPr>
                <w:sz w:val="18"/>
                <w:szCs w:val="18"/>
              </w:rPr>
              <w:t>027</w:t>
            </w:r>
            <w:r w:rsidR="001A2E8F" w:rsidRPr="00B87054">
              <w:rPr>
                <w:sz w:val="18"/>
                <w:szCs w:val="18"/>
              </w:rPr>
              <w:t>,00</w:t>
            </w:r>
          </w:p>
        </w:tc>
        <w:tc>
          <w:tcPr>
            <w:tcW w:w="1556" w:type="dxa"/>
            <w:tcBorders>
              <w:top w:val="single" w:sz="4" w:space="0" w:color="auto"/>
              <w:left w:val="single" w:sz="4" w:space="0" w:color="auto"/>
              <w:bottom w:val="single" w:sz="4" w:space="0" w:color="auto"/>
              <w:right w:val="single" w:sz="4" w:space="0" w:color="auto"/>
            </w:tcBorders>
            <w:vAlign w:val="center"/>
          </w:tcPr>
          <w:p w14:paraId="434608C6" w14:textId="4820DFA6" w:rsidR="00497E89" w:rsidRPr="00B87054" w:rsidRDefault="006E6510" w:rsidP="0062001E">
            <w:pPr>
              <w:pStyle w:val="Text1"/>
              <w:ind w:left="0"/>
              <w:jc w:val="center"/>
              <w:rPr>
                <w:sz w:val="18"/>
                <w:szCs w:val="18"/>
              </w:rPr>
            </w:pPr>
            <w:r w:rsidRPr="00B87054">
              <w:rPr>
                <w:sz w:val="18"/>
                <w:szCs w:val="18"/>
              </w:rPr>
              <w:t>2,</w:t>
            </w:r>
            <w:r w:rsidR="00765CFB">
              <w:rPr>
                <w:sz w:val="18"/>
                <w:szCs w:val="18"/>
              </w:rPr>
              <w:t>7</w:t>
            </w:r>
            <w:r w:rsidR="007246A1">
              <w:rPr>
                <w:sz w:val="18"/>
                <w:szCs w:val="18"/>
              </w:rPr>
              <w:t>4</w:t>
            </w:r>
            <w:r w:rsidR="00497E89" w:rsidRPr="00B87054">
              <w:rPr>
                <w:sz w:val="18"/>
                <w:szCs w:val="18"/>
              </w:rPr>
              <w:t>%</w:t>
            </w:r>
          </w:p>
        </w:tc>
        <w:tc>
          <w:tcPr>
            <w:tcW w:w="1561" w:type="dxa"/>
            <w:tcBorders>
              <w:top w:val="single" w:sz="4" w:space="0" w:color="auto"/>
              <w:left w:val="single" w:sz="4" w:space="0" w:color="auto"/>
              <w:bottom w:val="single" w:sz="4" w:space="0" w:color="auto"/>
              <w:right w:val="single" w:sz="4" w:space="0" w:color="auto"/>
            </w:tcBorders>
            <w:vAlign w:val="center"/>
          </w:tcPr>
          <w:p w14:paraId="70CB5CC2" w14:textId="77777777" w:rsidR="00497E89" w:rsidRPr="00B87054" w:rsidRDefault="00497E89" w:rsidP="0062001E">
            <w:pPr>
              <w:pStyle w:val="Text1"/>
              <w:ind w:left="0"/>
              <w:jc w:val="center"/>
              <w:rPr>
                <w:sz w:val="18"/>
                <w:szCs w:val="18"/>
              </w:rPr>
            </w:pPr>
          </w:p>
        </w:tc>
        <w:tc>
          <w:tcPr>
            <w:tcW w:w="1836" w:type="dxa"/>
            <w:tcBorders>
              <w:top w:val="single" w:sz="4" w:space="0" w:color="auto"/>
              <w:left w:val="single" w:sz="4" w:space="0" w:color="auto"/>
              <w:bottom w:val="single" w:sz="4" w:space="0" w:color="auto"/>
              <w:right w:val="single" w:sz="4" w:space="0" w:color="auto"/>
            </w:tcBorders>
            <w:vAlign w:val="center"/>
          </w:tcPr>
          <w:p w14:paraId="44B26D98" w14:textId="77777777" w:rsidR="00497E89" w:rsidRPr="00B87054" w:rsidRDefault="00497E89" w:rsidP="0062001E">
            <w:pPr>
              <w:pStyle w:val="Text1"/>
              <w:ind w:left="0"/>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0C234873" w14:textId="77777777" w:rsidR="00497E89" w:rsidRPr="00B87054" w:rsidRDefault="00E968A4" w:rsidP="0062001E">
            <w:pPr>
              <w:pStyle w:val="Text1"/>
              <w:ind w:left="0"/>
              <w:jc w:val="center"/>
              <w:rPr>
                <w:sz w:val="18"/>
                <w:szCs w:val="18"/>
              </w:rPr>
            </w:pPr>
            <w:r w:rsidRPr="00B87054">
              <w:rPr>
                <w:sz w:val="18"/>
                <w:szCs w:val="18"/>
              </w:rPr>
              <w:t xml:space="preserve">Специфична цел 1 </w:t>
            </w:r>
            <w:r w:rsidR="006E273E" w:rsidRPr="00B87054">
              <w:rPr>
                <w:sz w:val="18"/>
                <w:szCs w:val="18"/>
              </w:rPr>
              <w:t xml:space="preserve">Укрепване на </w:t>
            </w:r>
            <w:r w:rsidR="006E273E" w:rsidRPr="00B87054">
              <w:rPr>
                <w:sz w:val="18"/>
                <w:szCs w:val="18"/>
              </w:rPr>
              <w:lastRenderedPageBreak/>
              <w:t xml:space="preserve">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 </w:t>
            </w:r>
          </w:p>
          <w:p w14:paraId="409F0A4A" w14:textId="77777777" w:rsidR="003217A5" w:rsidRPr="00B87054" w:rsidRDefault="003217A5" w:rsidP="0062001E">
            <w:pPr>
              <w:pStyle w:val="Text1"/>
              <w:ind w:left="0"/>
              <w:jc w:val="center"/>
              <w:rPr>
                <w:sz w:val="18"/>
                <w:szCs w:val="18"/>
              </w:rPr>
            </w:pPr>
            <w:r w:rsidRPr="00B87054">
              <w:rPr>
                <w:sz w:val="18"/>
                <w:szCs w:val="18"/>
              </w:rPr>
              <w:t>Специфична цел 2</w:t>
            </w:r>
          </w:p>
          <w:p w14:paraId="305AA0A9" w14:textId="77777777" w:rsidR="003217A5" w:rsidRPr="00B87054" w:rsidRDefault="00663280" w:rsidP="0062001E">
            <w:pPr>
              <w:pStyle w:val="Text1"/>
              <w:ind w:left="0"/>
              <w:jc w:val="center"/>
              <w:rPr>
                <w:sz w:val="18"/>
                <w:szCs w:val="18"/>
              </w:rPr>
            </w:pPr>
            <w:r w:rsidRPr="00B87054">
              <w:rPr>
                <w:sz w:val="18"/>
                <w:szCs w:val="18"/>
              </w:rPr>
              <w:t>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r w:rsidR="003217A5" w:rsidRPr="00B87054">
              <w:rPr>
                <w:sz w:val="18"/>
                <w:szCs w:val="18"/>
              </w:rPr>
              <w:t>.</w:t>
            </w:r>
          </w:p>
          <w:p w14:paraId="1FD23CD4" w14:textId="77777777" w:rsidR="003217A5" w:rsidRPr="00B87054" w:rsidRDefault="003217A5" w:rsidP="0062001E">
            <w:pPr>
              <w:pStyle w:val="Text1"/>
              <w:ind w:left="0"/>
              <w:jc w:val="center"/>
              <w:rPr>
                <w:sz w:val="18"/>
                <w:szCs w:val="18"/>
              </w:rPr>
            </w:pPr>
            <w:r w:rsidRPr="00B87054">
              <w:rPr>
                <w:sz w:val="18"/>
                <w:szCs w:val="18"/>
              </w:rPr>
              <w:t>Специфична цел 3</w:t>
            </w:r>
          </w:p>
          <w:p w14:paraId="5F7444CA" w14:textId="77777777" w:rsidR="003217A5" w:rsidRPr="00B87054" w:rsidRDefault="00D37605" w:rsidP="0062001E">
            <w:pPr>
              <w:pStyle w:val="Text1"/>
              <w:ind w:left="0"/>
              <w:jc w:val="center"/>
              <w:rPr>
                <w:sz w:val="18"/>
                <w:szCs w:val="18"/>
              </w:rPr>
            </w:pPr>
            <w:r w:rsidRPr="00B87054">
              <w:rPr>
                <w:sz w:val="18"/>
                <w:szCs w:val="18"/>
              </w:rPr>
              <w:t>Укрепване капацитета на бенефициентите на ОПОС за успешно реализиране на проекти по програмата</w:t>
            </w:r>
          </w:p>
        </w:tc>
        <w:tc>
          <w:tcPr>
            <w:tcW w:w="1907" w:type="dxa"/>
            <w:tcBorders>
              <w:top w:val="single" w:sz="4" w:space="0" w:color="auto"/>
              <w:left w:val="single" w:sz="4" w:space="0" w:color="auto"/>
              <w:bottom w:val="single" w:sz="4" w:space="0" w:color="auto"/>
              <w:right w:val="single" w:sz="4" w:space="0" w:color="auto"/>
            </w:tcBorders>
            <w:vAlign w:val="center"/>
          </w:tcPr>
          <w:p w14:paraId="0A7FE6EE" w14:textId="77777777" w:rsidR="00DE2B45" w:rsidRPr="00B87054" w:rsidRDefault="004211CA" w:rsidP="0062001E">
            <w:pPr>
              <w:pStyle w:val="Text1"/>
              <w:ind w:left="0"/>
              <w:jc w:val="center"/>
              <w:rPr>
                <w:sz w:val="18"/>
                <w:szCs w:val="18"/>
              </w:rPr>
            </w:pPr>
            <w:r w:rsidRPr="00B87054">
              <w:rPr>
                <w:sz w:val="18"/>
                <w:szCs w:val="18"/>
              </w:rPr>
              <w:lastRenderedPageBreak/>
              <w:t xml:space="preserve">Средно време за </w:t>
            </w:r>
            <w:r w:rsidR="001F1811" w:rsidRPr="00B87054">
              <w:rPr>
                <w:sz w:val="18"/>
                <w:szCs w:val="18"/>
              </w:rPr>
              <w:t xml:space="preserve">одобряване </w:t>
            </w:r>
            <w:r w:rsidRPr="00B87054">
              <w:rPr>
                <w:sz w:val="18"/>
                <w:szCs w:val="18"/>
              </w:rPr>
              <w:t xml:space="preserve">на </w:t>
            </w:r>
            <w:r w:rsidRPr="00B87054">
              <w:rPr>
                <w:sz w:val="18"/>
                <w:szCs w:val="18"/>
              </w:rPr>
              <w:lastRenderedPageBreak/>
              <w:t>проектно предложение</w:t>
            </w:r>
          </w:p>
          <w:p w14:paraId="67CB015D" w14:textId="77777777" w:rsidR="00DE2B45" w:rsidRPr="00B87054" w:rsidRDefault="00DE2B45" w:rsidP="0062001E">
            <w:pPr>
              <w:pStyle w:val="Text1"/>
              <w:ind w:left="0"/>
              <w:jc w:val="center"/>
              <w:rPr>
                <w:sz w:val="18"/>
                <w:szCs w:val="18"/>
              </w:rPr>
            </w:pPr>
          </w:p>
          <w:p w14:paraId="720042DF" w14:textId="77777777" w:rsidR="00DE2B45" w:rsidRPr="00B87054" w:rsidRDefault="007078D3" w:rsidP="0062001E">
            <w:pPr>
              <w:pStyle w:val="Text1"/>
              <w:ind w:left="0"/>
              <w:jc w:val="center"/>
              <w:rPr>
                <w:sz w:val="18"/>
                <w:szCs w:val="18"/>
              </w:rPr>
            </w:pPr>
            <w:r w:rsidRPr="00B87054">
              <w:rPr>
                <w:sz w:val="18"/>
                <w:szCs w:val="18"/>
              </w:rPr>
              <w:t>Средно време за верификация на искане за средства</w:t>
            </w:r>
          </w:p>
          <w:p w14:paraId="0F12490B" w14:textId="77777777" w:rsidR="00497E89" w:rsidRPr="00B87054" w:rsidRDefault="00497E89" w:rsidP="0062001E">
            <w:pPr>
              <w:pStyle w:val="Text1"/>
              <w:ind w:left="0"/>
              <w:jc w:val="center"/>
              <w:rPr>
                <w:sz w:val="18"/>
                <w:szCs w:val="18"/>
              </w:rPr>
            </w:pPr>
          </w:p>
          <w:p w14:paraId="4B88F15A" w14:textId="77777777" w:rsidR="00FE12A9" w:rsidRPr="00B87054" w:rsidRDefault="00FE12A9" w:rsidP="0062001E">
            <w:pPr>
              <w:pStyle w:val="Text1"/>
              <w:ind w:left="0"/>
              <w:jc w:val="center"/>
              <w:rPr>
                <w:sz w:val="18"/>
                <w:szCs w:val="18"/>
              </w:rPr>
            </w:pPr>
          </w:p>
          <w:p w14:paraId="5F9FF90A" w14:textId="77777777" w:rsidR="001F1811" w:rsidRPr="00B87054" w:rsidRDefault="001F1811" w:rsidP="0062001E">
            <w:pPr>
              <w:pStyle w:val="Text1"/>
              <w:ind w:left="0"/>
              <w:jc w:val="center"/>
              <w:rPr>
                <w:sz w:val="18"/>
                <w:szCs w:val="18"/>
              </w:rPr>
            </w:pPr>
          </w:p>
          <w:p w14:paraId="1721CB54" w14:textId="77777777" w:rsidR="001F1811" w:rsidRPr="00B87054" w:rsidRDefault="001F1811" w:rsidP="0062001E">
            <w:pPr>
              <w:pStyle w:val="Text1"/>
              <w:ind w:left="0"/>
              <w:jc w:val="center"/>
              <w:rPr>
                <w:sz w:val="18"/>
                <w:szCs w:val="18"/>
              </w:rPr>
            </w:pPr>
          </w:p>
          <w:p w14:paraId="06820F10" w14:textId="77777777" w:rsidR="00FE12A9" w:rsidRPr="00B87054" w:rsidRDefault="00FE12A9" w:rsidP="0062001E">
            <w:pPr>
              <w:pStyle w:val="Text1"/>
              <w:ind w:left="0"/>
              <w:jc w:val="center"/>
              <w:rPr>
                <w:sz w:val="18"/>
                <w:szCs w:val="18"/>
              </w:rPr>
            </w:pPr>
          </w:p>
          <w:p w14:paraId="46889F78" w14:textId="77777777" w:rsidR="00D57A46" w:rsidRPr="00B87054" w:rsidRDefault="00A428A9" w:rsidP="0062001E">
            <w:pPr>
              <w:pStyle w:val="Text1"/>
              <w:ind w:left="0"/>
              <w:jc w:val="center"/>
              <w:rPr>
                <w:sz w:val="18"/>
                <w:szCs w:val="18"/>
              </w:rPr>
            </w:pPr>
            <w:r w:rsidRPr="00B87054">
              <w:rPr>
                <w:sz w:val="18"/>
                <w:szCs w:val="18"/>
              </w:rPr>
              <w:t>Ниво на обществена осведоменост за ОПОС</w:t>
            </w:r>
          </w:p>
          <w:p w14:paraId="025AA374" w14:textId="77777777" w:rsidR="00D57A46" w:rsidRPr="00B87054" w:rsidRDefault="00D57A46" w:rsidP="0062001E">
            <w:pPr>
              <w:pStyle w:val="Text1"/>
              <w:ind w:left="0"/>
              <w:jc w:val="center"/>
              <w:rPr>
                <w:sz w:val="18"/>
                <w:szCs w:val="18"/>
              </w:rPr>
            </w:pPr>
          </w:p>
          <w:p w14:paraId="6A3D38FC" w14:textId="77777777" w:rsidR="001F1811" w:rsidRPr="00B87054" w:rsidRDefault="001F1811" w:rsidP="0062001E">
            <w:pPr>
              <w:pStyle w:val="Text1"/>
              <w:ind w:left="0"/>
              <w:jc w:val="center"/>
              <w:rPr>
                <w:sz w:val="18"/>
                <w:szCs w:val="18"/>
              </w:rPr>
            </w:pPr>
          </w:p>
          <w:p w14:paraId="49BFFCF5" w14:textId="77777777" w:rsidR="001F1811" w:rsidRPr="00B87054" w:rsidRDefault="001F1811" w:rsidP="0062001E">
            <w:pPr>
              <w:pStyle w:val="Text1"/>
              <w:ind w:left="0"/>
              <w:jc w:val="center"/>
              <w:rPr>
                <w:sz w:val="18"/>
                <w:szCs w:val="18"/>
              </w:rPr>
            </w:pPr>
          </w:p>
          <w:p w14:paraId="65581293" w14:textId="77777777" w:rsidR="001F1811" w:rsidRPr="00B87054" w:rsidRDefault="001F1811" w:rsidP="0062001E">
            <w:pPr>
              <w:pStyle w:val="Text1"/>
              <w:ind w:left="0"/>
              <w:jc w:val="center"/>
              <w:rPr>
                <w:sz w:val="18"/>
                <w:szCs w:val="18"/>
              </w:rPr>
            </w:pPr>
          </w:p>
          <w:p w14:paraId="7ECD8DDB" w14:textId="77777777" w:rsidR="001F1811" w:rsidRPr="00B87054" w:rsidRDefault="001F1811" w:rsidP="0062001E">
            <w:pPr>
              <w:pStyle w:val="Text1"/>
              <w:ind w:left="0"/>
              <w:jc w:val="center"/>
              <w:rPr>
                <w:sz w:val="18"/>
                <w:szCs w:val="18"/>
              </w:rPr>
            </w:pPr>
          </w:p>
          <w:p w14:paraId="2EC7FF73" w14:textId="77777777" w:rsidR="00D57A46" w:rsidRPr="00B87054" w:rsidRDefault="00D57A46" w:rsidP="0062001E">
            <w:pPr>
              <w:pStyle w:val="Text1"/>
              <w:ind w:left="0"/>
              <w:jc w:val="center"/>
              <w:rPr>
                <w:sz w:val="18"/>
                <w:szCs w:val="18"/>
              </w:rPr>
            </w:pPr>
          </w:p>
          <w:p w14:paraId="499FA00A" w14:textId="77777777" w:rsidR="00D57A46" w:rsidRPr="00B87054" w:rsidRDefault="00E114B4" w:rsidP="0062001E">
            <w:pPr>
              <w:pStyle w:val="Text1"/>
              <w:ind w:left="0"/>
              <w:jc w:val="center"/>
              <w:rPr>
                <w:sz w:val="18"/>
                <w:szCs w:val="18"/>
              </w:rPr>
            </w:pPr>
            <w:r w:rsidRPr="00B87054">
              <w:rPr>
                <w:sz w:val="18"/>
                <w:szCs w:val="18"/>
              </w:rPr>
              <w:t>Степен на удовлетвореност на бенефициентите от мерки по техническа помощ и проведени обучения</w:t>
            </w:r>
          </w:p>
        </w:tc>
      </w:tr>
    </w:tbl>
    <w:p w14:paraId="19337ACB" w14:textId="77777777" w:rsidR="00497E89" w:rsidRPr="00B87054" w:rsidRDefault="00497E89" w:rsidP="00F03C1E">
      <w:pPr>
        <w:pStyle w:val="Text1"/>
        <w:ind w:left="0"/>
        <w:sectPr w:rsidR="00497E89" w:rsidRPr="00B87054" w:rsidSect="00C50033">
          <w:headerReference w:type="default" r:id="rId13"/>
          <w:footerReference w:type="default" r:id="rId14"/>
          <w:headerReference w:type="first" r:id="rId15"/>
          <w:footerReference w:type="first" r:id="rId16"/>
          <w:pgSz w:w="16838" w:h="11906" w:orient="landscape"/>
          <w:pgMar w:top="1588" w:right="1021" w:bottom="1701" w:left="1021" w:header="601" w:footer="1077" w:gutter="0"/>
          <w:cols w:space="720"/>
          <w:docGrid w:linePitch="326"/>
        </w:sectPr>
      </w:pPr>
    </w:p>
    <w:p w14:paraId="66FA842D" w14:textId="77777777" w:rsidR="005E1B5A" w:rsidRPr="00B87054" w:rsidRDefault="00AD4AED" w:rsidP="00686A86">
      <w:pPr>
        <w:pStyle w:val="ManualHeading1"/>
      </w:pPr>
      <w:r w:rsidRPr="00B87054">
        <w:lastRenderedPageBreak/>
        <w:t>РАЗДЕЛ</w:t>
      </w:r>
      <w:r w:rsidR="00FB0F8C" w:rsidRPr="00B87054">
        <w:t xml:space="preserve"> </w:t>
      </w:r>
      <w:r w:rsidRPr="00B87054">
        <w:t xml:space="preserve"> 2</w:t>
      </w:r>
      <w:r w:rsidR="00FB0F8C" w:rsidRPr="00B87054">
        <w:t xml:space="preserve"> </w:t>
      </w:r>
      <w:r w:rsidRPr="00B87054">
        <w:tab/>
        <w:t xml:space="preserve">Приоритетни оси </w:t>
      </w:r>
    </w:p>
    <w:p w14:paraId="33ADA8A9" w14:textId="77777777" w:rsidR="00686A86" w:rsidRPr="00B87054" w:rsidRDefault="00AD4AED" w:rsidP="00686A86">
      <w:r w:rsidRPr="00B87054">
        <w:t>(Позоваване: член 96, параграф 2, първа алинея, букви б) и в) от Регламент (EС) № 1303/2013)</w:t>
      </w:r>
    </w:p>
    <w:p w14:paraId="282C2DF8" w14:textId="77777777" w:rsidR="00C042B2" w:rsidRPr="00B87054" w:rsidRDefault="00AD4AED" w:rsidP="00BB7E37">
      <w:pPr>
        <w:rPr>
          <w:b/>
        </w:rPr>
      </w:pPr>
      <w:r w:rsidRPr="00B87054">
        <w:rPr>
          <w:b/>
        </w:rPr>
        <w:t xml:space="preserve">2.A </w:t>
      </w:r>
      <w:r w:rsidRPr="00B87054">
        <w:tab/>
      </w:r>
      <w:r w:rsidRPr="00B87054">
        <w:rPr>
          <w:b/>
        </w:rPr>
        <w:t xml:space="preserve">Описание на приоритетните оси, различни от техническа помощ </w:t>
      </w:r>
    </w:p>
    <w:p w14:paraId="41EC3D03" w14:textId="77777777" w:rsidR="00686A86" w:rsidRPr="00B87054" w:rsidRDefault="00AD4AED" w:rsidP="00445D2B">
      <w:pPr>
        <w:rPr>
          <w:b/>
        </w:rPr>
      </w:pPr>
      <w:r w:rsidRPr="00B87054">
        <w:t>(Позоваване: член 96, параграф 2, първа алинея, буква б) от Регламент (EС) № 1303/2013)</w:t>
      </w:r>
    </w:p>
    <w:p w14:paraId="1EED8597" w14:textId="77777777" w:rsidR="00C33BD2" w:rsidRPr="00B87054" w:rsidRDefault="00C33BD2" w:rsidP="00B27067">
      <w:pPr>
        <w:rPr>
          <w:b/>
        </w:rPr>
      </w:pPr>
    </w:p>
    <w:p w14:paraId="192AC21B" w14:textId="77777777" w:rsidR="00BB7E37" w:rsidRPr="00B87054" w:rsidRDefault="001F3EA0" w:rsidP="00B27067">
      <w:r w:rsidRPr="00B87054">
        <w:rPr>
          <w:b/>
        </w:rPr>
        <w:t>2.А.1 Приоритетна ос</w:t>
      </w:r>
      <w:r w:rsidRPr="00B87054">
        <w:t xml:space="preserve"> (повтаря се за всяка приоритетна ос)</w:t>
      </w:r>
    </w:p>
    <w:p w14:paraId="18654DE4" w14:textId="77777777" w:rsidR="00254D9B" w:rsidRPr="00B87054" w:rsidRDefault="00254D9B" w:rsidP="00254D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54D9B" w:rsidRPr="00B87054" w14:paraId="096BD83D" w14:textId="77777777" w:rsidTr="00527C26">
        <w:trPr>
          <w:trHeight w:val="491"/>
        </w:trPr>
        <w:tc>
          <w:tcPr>
            <w:tcW w:w="3510" w:type="dxa"/>
            <w:shd w:val="clear" w:color="auto" w:fill="auto"/>
          </w:tcPr>
          <w:p w14:paraId="0169F3A2" w14:textId="77777777" w:rsidR="00254D9B" w:rsidRPr="00B87054" w:rsidRDefault="00254D9B" w:rsidP="00254D9B">
            <w:pPr>
              <w:rPr>
                <w:i/>
              </w:rPr>
            </w:pPr>
            <w:r w:rsidRPr="00B87054">
              <w:t>Идентификация на приоритетната ос</w:t>
            </w:r>
          </w:p>
        </w:tc>
        <w:tc>
          <w:tcPr>
            <w:tcW w:w="4962" w:type="dxa"/>
            <w:shd w:val="clear" w:color="auto" w:fill="auto"/>
          </w:tcPr>
          <w:p w14:paraId="58B42C1F" w14:textId="77777777" w:rsidR="00254D9B" w:rsidRPr="00B87054" w:rsidRDefault="00254D9B" w:rsidP="003A058F">
            <w:pPr>
              <w:jc w:val="left"/>
              <w:rPr>
                <w:i/>
                <w:color w:val="8DB3E2"/>
                <w:sz w:val="18"/>
                <w:szCs w:val="22"/>
                <w:lang w:eastAsia="bg-BG"/>
              </w:rPr>
            </w:pPr>
            <w:r w:rsidRPr="00B87054">
              <w:rPr>
                <w:i/>
                <w:color w:val="8DB3E2"/>
                <w:sz w:val="18"/>
                <w:szCs w:val="22"/>
                <w:lang w:eastAsia="bg-BG"/>
              </w:rPr>
              <w:t xml:space="preserve">&lt;2A.1 </w:t>
            </w:r>
            <w:proofErr w:type="spellStart"/>
            <w:r w:rsidRPr="00B87054">
              <w:rPr>
                <w:i/>
                <w:color w:val="8DB3E2"/>
                <w:sz w:val="18"/>
                <w:szCs w:val="22"/>
                <w:lang w:eastAsia="bg-BG"/>
              </w:rPr>
              <w:t>type</w:t>
            </w:r>
            <w:proofErr w:type="spellEnd"/>
            <w:r w:rsidRPr="00B87054">
              <w:rPr>
                <w:i/>
                <w:color w:val="8DB3E2"/>
                <w:sz w:val="18"/>
                <w:szCs w:val="22"/>
                <w:lang w:eastAsia="bg-BG"/>
              </w:rPr>
              <w:t xml:space="preserve">="N" </w:t>
            </w:r>
            <w:proofErr w:type="spellStart"/>
            <w:r w:rsidRPr="00B87054">
              <w:rPr>
                <w:i/>
                <w:color w:val="8DB3E2"/>
                <w:sz w:val="18"/>
                <w:szCs w:val="22"/>
                <w:lang w:eastAsia="bg-BG"/>
              </w:rPr>
              <w:t>input</w:t>
            </w:r>
            <w:proofErr w:type="spellEnd"/>
            <w:r w:rsidRPr="00B87054">
              <w:rPr>
                <w:i/>
                <w:color w:val="8DB3E2"/>
                <w:sz w:val="18"/>
                <w:szCs w:val="22"/>
                <w:lang w:eastAsia="bg-BG"/>
              </w:rPr>
              <w:t>="G"“SME» &gt;</w:t>
            </w:r>
          </w:p>
          <w:p w14:paraId="130D89CA" w14:textId="77777777" w:rsidR="00067063" w:rsidRPr="00B87054" w:rsidRDefault="00067063" w:rsidP="003A058F">
            <w:pPr>
              <w:jc w:val="left"/>
              <w:rPr>
                <w:color w:val="8DB3E2"/>
                <w:sz w:val="18"/>
                <w:szCs w:val="18"/>
                <w:lang w:eastAsia="bg-BG"/>
              </w:rPr>
            </w:pPr>
            <w:r w:rsidRPr="00B87054">
              <w:t>ПРИОРИТЕТНА ОС 1</w:t>
            </w:r>
          </w:p>
        </w:tc>
      </w:tr>
      <w:tr w:rsidR="00254D9B" w:rsidRPr="00B87054" w14:paraId="1155F532" w14:textId="77777777" w:rsidTr="00527C26">
        <w:trPr>
          <w:trHeight w:val="422"/>
        </w:trPr>
        <w:tc>
          <w:tcPr>
            <w:tcW w:w="3510" w:type="dxa"/>
            <w:shd w:val="clear" w:color="auto" w:fill="auto"/>
          </w:tcPr>
          <w:p w14:paraId="09534513" w14:textId="77777777" w:rsidR="00254D9B" w:rsidRPr="00B87054" w:rsidRDefault="00254D9B" w:rsidP="00254D9B">
            <w:pPr>
              <w:rPr>
                <w:i/>
              </w:rPr>
            </w:pPr>
            <w:r w:rsidRPr="00B87054">
              <w:t>Наименование на приоритетната ос</w:t>
            </w:r>
          </w:p>
        </w:tc>
        <w:tc>
          <w:tcPr>
            <w:tcW w:w="4962" w:type="dxa"/>
            <w:shd w:val="clear" w:color="auto" w:fill="auto"/>
          </w:tcPr>
          <w:p w14:paraId="5A8DA41F" w14:textId="77777777" w:rsidR="00254D9B" w:rsidRPr="00B87054" w:rsidRDefault="00254D9B" w:rsidP="003A058F">
            <w:pPr>
              <w:jc w:val="left"/>
              <w:rPr>
                <w:i/>
                <w:color w:val="8DB3E2"/>
                <w:sz w:val="18"/>
                <w:szCs w:val="22"/>
                <w:lang w:eastAsia="bg-BG"/>
              </w:rPr>
            </w:pPr>
            <w:r w:rsidRPr="00B87054">
              <w:rPr>
                <w:i/>
                <w:color w:val="8DB3E2"/>
                <w:sz w:val="18"/>
                <w:szCs w:val="22"/>
                <w:lang w:eastAsia="bg-BG"/>
              </w:rPr>
              <w:t xml:space="preserve">&lt;2A.2 </w:t>
            </w:r>
            <w:proofErr w:type="spellStart"/>
            <w:r w:rsidRPr="00B87054">
              <w:rPr>
                <w:i/>
                <w:color w:val="8DB3E2"/>
                <w:sz w:val="18"/>
                <w:szCs w:val="22"/>
                <w:lang w:eastAsia="bg-BG"/>
              </w:rPr>
              <w:t>type</w:t>
            </w:r>
            <w:proofErr w:type="spellEnd"/>
            <w:r w:rsidRPr="00B87054">
              <w:rPr>
                <w:i/>
                <w:color w:val="8DB3E2"/>
                <w:sz w:val="18"/>
                <w:szCs w:val="22"/>
                <w:lang w:eastAsia="bg-BG"/>
              </w:rPr>
              <w:t xml:space="preserve">="S" </w:t>
            </w:r>
            <w:proofErr w:type="spellStart"/>
            <w:r w:rsidRPr="00B87054">
              <w:rPr>
                <w:i/>
                <w:color w:val="8DB3E2"/>
                <w:sz w:val="18"/>
                <w:szCs w:val="22"/>
                <w:lang w:eastAsia="bg-BG"/>
              </w:rPr>
              <w:t>maxlength</w:t>
            </w:r>
            <w:proofErr w:type="spellEnd"/>
            <w:r w:rsidRPr="00B87054">
              <w:rPr>
                <w:i/>
                <w:color w:val="8DB3E2"/>
                <w:sz w:val="18"/>
                <w:szCs w:val="22"/>
                <w:lang w:eastAsia="bg-BG"/>
              </w:rPr>
              <w:t xml:space="preserve">="500" </w:t>
            </w:r>
            <w:proofErr w:type="spellStart"/>
            <w:r w:rsidRPr="00B87054">
              <w:rPr>
                <w:i/>
                <w:color w:val="8DB3E2"/>
                <w:sz w:val="18"/>
                <w:szCs w:val="22"/>
                <w:lang w:eastAsia="bg-BG"/>
              </w:rPr>
              <w:t>input</w:t>
            </w:r>
            <w:proofErr w:type="spellEnd"/>
            <w:r w:rsidRPr="00B87054">
              <w:rPr>
                <w:i/>
                <w:color w:val="8DB3E2"/>
                <w:sz w:val="18"/>
                <w:szCs w:val="22"/>
                <w:lang w:eastAsia="bg-BG"/>
              </w:rPr>
              <w:t>="M"“SME” &gt;</w:t>
            </w:r>
          </w:p>
          <w:p w14:paraId="06DE1846" w14:textId="77777777" w:rsidR="00067063" w:rsidRPr="00B87054" w:rsidRDefault="00067063" w:rsidP="003A058F">
            <w:pPr>
              <w:jc w:val="left"/>
              <w:rPr>
                <w:color w:val="8DB3E2"/>
                <w:sz w:val="18"/>
                <w:szCs w:val="18"/>
                <w:lang w:eastAsia="bg-BG"/>
              </w:rPr>
            </w:pPr>
            <w:r w:rsidRPr="00B87054">
              <w:rPr>
                <w:b/>
              </w:rPr>
              <w:t>ВОДИ</w:t>
            </w:r>
          </w:p>
        </w:tc>
      </w:tr>
    </w:tbl>
    <w:p w14:paraId="29AC48BF" w14:textId="77777777" w:rsidR="00A44429" w:rsidRPr="00B87054" w:rsidRDefault="00A44429" w:rsidP="00B270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1813"/>
      </w:tblGrid>
      <w:tr w:rsidR="00AD4AED" w:rsidRPr="00B87054" w14:paraId="1821D072" w14:textId="77777777" w:rsidTr="002A51D1">
        <w:tc>
          <w:tcPr>
            <w:tcW w:w="4986" w:type="dxa"/>
            <w:shd w:val="clear" w:color="auto" w:fill="auto"/>
          </w:tcPr>
          <w:p w14:paraId="516F8919" w14:textId="77777777" w:rsidR="00AD4AED" w:rsidRPr="00B87054" w:rsidRDefault="00AD4AED" w:rsidP="00BB7E37">
            <w:pPr>
              <w:pStyle w:val="Text3"/>
              <w:ind w:left="0"/>
            </w:pPr>
            <w:r w:rsidRPr="00B87054">
              <w:fldChar w:fldCharType="begin" w:fldLock="1">
                <w:ffData>
                  <w:name w:val="Check1"/>
                  <w:enabled/>
                  <w:calcOnExit w:val="0"/>
                  <w:checkBox>
                    <w:sizeAuto/>
                    <w:default w:val="0"/>
                  </w:checkBox>
                </w:ffData>
              </w:fldChar>
            </w:r>
            <w:bookmarkStart w:id="60" w:name="Check1"/>
            <w:r w:rsidRPr="00B87054">
              <w:instrText xml:space="preserve"> FORMCHECKBOX </w:instrText>
            </w:r>
            <w:r w:rsidR="0065108E">
              <w:fldChar w:fldCharType="separate"/>
            </w:r>
            <w:r w:rsidRPr="00B87054">
              <w:fldChar w:fldCharType="end"/>
            </w:r>
            <w:bookmarkEnd w:id="60"/>
            <w:r w:rsidRPr="00B87054">
              <w:t xml:space="preserve">  Цялата приоритетна ос ще се изпълнява само чрез финансови инструменти </w:t>
            </w:r>
          </w:p>
          <w:p w14:paraId="3EEB6963" w14:textId="77777777" w:rsidR="00AD4AED" w:rsidRPr="00B87054" w:rsidRDefault="00AD4AED" w:rsidP="00BB7E37">
            <w:pPr>
              <w:pStyle w:val="Text3"/>
              <w:ind w:left="0"/>
            </w:pPr>
          </w:p>
        </w:tc>
        <w:tc>
          <w:tcPr>
            <w:tcW w:w="1813" w:type="dxa"/>
            <w:shd w:val="clear" w:color="auto" w:fill="auto"/>
          </w:tcPr>
          <w:p w14:paraId="6836C49E" w14:textId="77777777" w:rsidR="00AD4AED" w:rsidRPr="00B87054" w:rsidRDefault="00AD4AED" w:rsidP="00F03C1E">
            <w:pPr>
              <w:pStyle w:val="Text3"/>
              <w:ind w:left="0"/>
            </w:pPr>
            <w:r w:rsidRPr="00B87054">
              <w:rPr>
                <w:i/>
                <w:color w:val="8DB3E2"/>
                <w:sz w:val="18"/>
              </w:rPr>
              <w:t xml:space="preserve">&lt;2A.3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AD4AED" w:rsidRPr="00B87054" w14:paraId="7821CBFF" w14:textId="77777777" w:rsidTr="002A51D1">
        <w:tc>
          <w:tcPr>
            <w:tcW w:w="4986" w:type="dxa"/>
            <w:shd w:val="clear" w:color="auto" w:fill="auto"/>
          </w:tcPr>
          <w:p w14:paraId="6446603B" w14:textId="77777777" w:rsidR="00AD4AED" w:rsidRPr="00B87054" w:rsidRDefault="00AD4AED" w:rsidP="00BB7E37">
            <w:pPr>
              <w:pStyle w:val="Text3"/>
              <w:ind w:left="0"/>
            </w:pPr>
            <w:r w:rsidRPr="00B87054">
              <w:fldChar w:fldCharType="begin" w:fldLock="1">
                <w:ffData>
                  <w:name w:val="Check2"/>
                  <w:enabled/>
                  <w:calcOnExit w:val="0"/>
                  <w:checkBox>
                    <w:sizeAuto/>
                    <w:default w:val="0"/>
                  </w:checkBox>
                </w:ffData>
              </w:fldChar>
            </w:r>
            <w:bookmarkStart w:id="61" w:name="Check2"/>
            <w:r w:rsidRPr="00B87054">
              <w:instrText xml:space="preserve"> FORMCHECKBOX </w:instrText>
            </w:r>
            <w:r w:rsidR="0065108E">
              <w:fldChar w:fldCharType="separate"/>
            </w:r>
            <w:r w:rsidRPr="00B87054">
              <w:fldChar w:fldCharType="end"/>
            </w:r>
            <w:bookmarkEnd w:id="61"/>
            <w:r w:rsidRPr="00B87054">
              <w:t xml:space="preserve">  Цялата приоритетна ос ще се изпълнява само чрез финансови инструменти, организирани на равнището на Съюза </w:t>
            </w:r>
          </w:p>
          <w:p w14:paraId="7AE6A7D3" w14:textId="77777777" w:rsidR="00AD4AED" w:rsidRPr="00B87054" w:rsidRDefault="00AD4AED" w:rsidP="00BB7E37">
            <w:pPr>
              <w:pStyle w:val="Text3"/>
              <w:ind w:left="0"/>
            </w:pPr>
          </w:p>
        </w:tc>
        <w:tc>
          <w:tcPr>
            <w:tcW w:w="1813" w:type="dxa"/>
            <w:shd w:val="clear" w:color="auto" w:fill="auto"/>
          </w:tcPr>
          <w:p w14:paraId="7DC1352C" w14:textId="77777777" w:rsidR="00AD4AED" w:rsidRPr="00B87054" w:rsidRDefault="00AD4AED" w:rsidP="00F03C1E">
            <w:pPr>
              <w:pStyle w:val="Text3"/>
              <w:ind w:left="0"/>
            </w:pPr>
            <w:r w:rsidRPr="00B87054">
              <w:rPr>
                <w:i/>
                <w:color w:val="8DB3E2"/>
                <w:sz w:val="18"/>
              </w:rPr>
              <w:t xml:space="preserve">&lt;2A.4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="M"“SME” &gt;</w:t>
            </w:r>
          </w:p>
        </w:tc>
      </w:tr>
      <w:tr w:rsidR="00AD4AED" w:rsidRPr="00B87054" w14:paraId="73579808" w14:textId="77777777" w:rsidTr="002A51D1">
        <w:tc>
          <w:tcPr>
            <w:tcW w:w="4986" w:type="dxa"/>
            <w:shd w:val="clear" w:color="auto" w:fill="auto"/>
          </w:tcPr>
          <w:p w14:paraId="439BEEF2" w14:textId="77777777" w:rsidR="00AD4AED" w:rsidRPr="00B87054" w:rsidRDefault="00AD4AED" w:rsidP="00BB7E37">
            <w:pPr>
              <w:pStyle w:val="Text3"/>
              <w:ind w:left="0"/>
            </w:pPr>
            <w:r w:rsidRPr="00B87054">
              <w:fldChar w:fldCharType="begin" w:fldLock="1">
                <w:ffData>
                  <w:name w:val="Check3"/>
                  <w:enabled/>
                  <w:calcOnExit w:val="0"/>
                  <w:checkBox>
                    <w:sizeAuto/>
                    <w:default w:val="0"/>
                  </w:checkBox>
                </w:ffData>
              </w:fldChar>
            </w:r>
            <w:bookmarkStart w:id="62" w:name="Check3"/>
            <w:r w:rsidRPr="00B87054">
              <w:instrText xml:space="preserve"> FORMCHECKBOX </w:instrText>
            </w:r>
            <w:r w:rsidR="0065108E">
              <w:fldChar w:fldCharType="separate"/>
            </w:r>
            <w:r w:rsidRPr="00B87054">
              <w:fldChar w:fldCharType="end"/>
            </w:r>
            <w:bookmarkEnd w:id="62"/>
            <w:r w:rsidRPr="00B87054">
              <w:t xml:space="preserve">  Цялата приоритетна ос ще се изпълнява само чрез ръководено от общностите местно развитие</w:t>
            </w:r>
          </w:p>
          <w:p w14:paraId="502A96C0" w14:textId="77777777" w:rsidR="00AD4AED" w:rsidRPr="00B87054" w:rsidRDefault="00AD4AED" w:rsidP="00BB7E37">
            <w:pPr>
              <w:pStyle w:val="Text3"/>
              <w:ind w:left="0"/>
            </w:pPr>
          </w:p>
        </w:tc>
        <w:tc>
          <w:tcPr>
            <w:tcW w:w="1813" w:type="dxa"/>
            <w:shd w:val="clear" w:color="auto" w:fill="auto"/>
          </w:tcPr>
          <w:p w14:paraId="0CE61F9E" w14:textId="77777777" w:rsidR="00AD4AED" w:rsidRPr="00B87054" w:rsidRDefault="00AD4AED" w:rsidP="00F03C1E">
            <w:pPr>
              <w:pStyle w:val="Text3"/>
              <w:ind w:left="0"/>
            </w:pPr>
            <w:r w:rsidRPr="00B87054">
              <w:rPr>
                <w:i/>
                <w:color w:val="8DB3E2"/>
                <w:sz w:val="18"/>
              </w:rPr>
              <w:t xml:space="preserve">&lt;2A.5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AD4AED" w:rsidRPr="00B87054" w14:paraId="1770EEF1" w14:textId="77777777" w:rsidTr="002A51D1">
        <w:tc>
          <w:tcPr>
            <w:tcW w:w="4986" w:type="dxa"/>
            <w:shd w:val="clear" w:color="auto" w:fill="auto"/>
          </w:tcPr>
          <w:p w14:paraId="02706E7C" w14:textId="77777777" w:rsidR="00AD4AED" w:rsidRPr="00B87054" w:rsidRDefault="00AD4AED" w:rsidP="00BB7E37">
            <w:pPr>
              <w:pStyle w:val="Text3"/>
              <w:ind w:left="0"/>
            </w:pPr>
            <w:r w:rsidRPr="00B87054">
              <w:fldChar w:fldCharType="begin" w:fldLock="1">
                <w:ffData>
                  <w:name w:val="Check3"/>
                  <w:enabled/>
                  <w:calcOnExit w:val="0"/>
                  <w:checkBox>
                    <w:sizeAuto/>
                    <w:default w:val="0"/>
                  </w:checkBox>
                </w:ffData>
              </w:fldChar>
            </w:r>
            <w:r w:rsidRPr="00B87054">
              <w:instrText xml:space="preserve"> FORMCHECKBOX </w:instrText>
            </w:r>
            <w:r w:rsidR="0065108E">
              <w:fldChar w:fldCharType="separate"/>
            </w:r>
            <w:r w:rsidRPr="00B87054">
              <w:fldChar w:fldCharType="end"/>
            </w:r>
            <w:r w:rsidRPr="00B87054">
              <w:t xml:space="preserve"> За ЕСФ: Цялата приоритетна ос е предназначена за социални иновации, за транснационално сътрудничество или и за двете</w:t>
            </w:r>
            <w:r w:rsidRPr="00B87054">
              <w:rPr>
                <w:i/>
              </w:rPr>
              <w:t xml:space="preserve"> </w:t>
            </w:r>
          </w:p>
        </w:tc>
        <w:tc>
          <w:tcPr>
            <w:tcW w:w="1813" w:type="dxa"/>
            <w:shd w:val="clear" w:color="auto" w:fill="auto"/>
          </w:tcPr>
          <w:p w14:paraId="2E4B3D07" w14:textId="77777777" w:rsidR="00AD4AED" w:rsidRPr="00B87054" w:rsidRDefault="00AD4AED" w:rsidP="00F03C1E">
            <w:pPr>
              <w:pStyle w:val="Text3"/>
              <w:ind w:left="0"/>
            </w:pPr>
            <w:r w:rsidRPr="00B87054">
              <w:rPr>
                <w:i/>
                <w:color w:val="8DB3E2"/>
                <w:sz w:val="18"/>
              </w:rPr>
              <w:t xml:space="preserve">&lt;2A.6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bl>
    <w:p w14:paraId="186C5876" w14:textId="77777777" w:rsidR="003541C2" w:rsidRPr="00B87054" w:rsidRDefault="003541C2" w:rsidP="00F27CA7">
      <w:r w:rsidRPr="00B87054">
        <w:rPr>
          <w:b/>
        </w:rPr>
        <w:t>2.А.2.</w:t>
      </w:r>
      <w:r w:rsidRPr="00B87054">
        <w:tab/>
      </w:r>
      <w:r w:rsidRPr="00B87054">
        <w:rPr>
          <w:b/>
        </w:rPr>
        <w:t>Обосновка за определянето на дадена приоритетна ос, която обхваща повече от една категория региони, тематична цел</w:t>
      </w:r>
      <w:r w:rsidRPr="00B87054">
        <w:t xml:space="preserve"> </w:t>
      </w:r>
      <w:r w:rsidRPr="00B87054">
        <w:rPr>
          <w:b/>
        </w:rPr>
        <w:t>или фонд</w:t>
      </w:r>
      <w:r w:rsidRPr="00B87054">
        <w:t xml:space="preserve"> (където е приложимо)</w:t>
      </w:r>
    </w:p>
    <w:p w14:paraId="4C8A332E" w14:textId="663F2DCD" w:rsidR="003541C2" w:rsidRPr="00B87054" w:rsidRDefault="003541C2" w:rsidP="00F27CA7">
      <w:pPr>
        <w:ind w:left="1418" w:hanging="1418"/>
        <w:rPr>
          <w:b/>
        </w:rPr>
      </w:pPr>
      <w:r w:rsidRPr="00B87054">
        <w:t>(Позоваване: член 96, параграф 1 от Регламент (ЕС)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3541C2" w:rsidRPr="00B87054" w14:paraId="3154A23C" w14:textId="77777777" w:rsidTr="00527C26">
        <w:tc>
          <w:tcPr>
            <w:tcW w:w="9286" w:type="dxa"/>
            <w:shd w:val="clear" w:color="auto" w:fill="auto"/>
          </w:tcPr>
          <w:p w14:paraId="6CDA4686" w14:textId="77777777" w:rsidR="003541C2" w:rsidRPr="00B87054" w:rsidRDefault="003541C2" w:rsidP="00527C26">
            <w:pPr>
              <w:pStyle w:val="Text1"/>
              <w:ind w:left="0"/>
              <w:rPr>
                <w:i/>
                <w:color w:val="4F81BD"/>
                <w:sz w:val="20"/>
              </w:rPr>
            </w:pPr>
            <w:r w:rsidRPr="00B87054">
              <w:rPr>
                <w:i/>
                <w:color w:val="4F81BD"/>
                <w:sz w:val="20"/>
              </w:rPr>
              <w:t xml:space="preserve">&lt;2A.0 </w:t>
            </w:r>
            <w:proofErr w:type="spellStart"/>
            <w:r w:rsidRPr="00B87054">
              <w:rPr>
                <w:i/>
                <w:color w:val="4F81BD"/>
                <w:sz w:val="20"/>
              </w:rPr>
              <w:t>type</w:t>
            </w:r>
            <w:proofErr w:type="spellEnd"/>
            <w:r w:rsidRPr="00B87054">
              <w:rPr>
                <w:i/>
                <w:color w:val="4F81BD"/>
                <w:sz w:val="20"/>
              </w:rPr>
              <w:t xml:space="preserve">="S" </w:t>
            </w:r>
            <w:proofErr w:type="spellStart"/>
            <w:r w:rsidRPr="00B87054">
              <w:rPr>
                <w:i/>
                <w:color w:val="4F81BD"/>
                <w:sz w:val="20"/>
              </w:rPr>
              <w:t>maxlength</w:t>
            </w:r>
            <w:proofErr w:type="spellEnd"/>
            <w:r w:rsidRPr="00B87054">
              <w:rPr>
                <w:i/>
                <w:color w:val="4F81BD"/>
                <w:sz w:val="20"/>
              </w:rPr>
              <w:t xml:space="preserve">="3500" </w:t>
            </w:r>
            <w:proofErr w:type="spellStart"/>
            <w:r w:rsidRPr="00B87054">
              <w:rPr>
                <w:i/>
                <w:color w:val="4F81BD"/>
                <w:sz w:val="20"/>
              </w:rPr>
              <w:t>input</w:t>
            </w:r>
            <w:proofErr w:type="spellEnd"/>
            <w:r w:rsidRPr="00B87054">
              <w:rPr>
                <w:i/>
                <w:color w:val="4F81BD"/>
                <w:sz w:val="20"/>
              </w:rPr>
              <w:t>="M"&gt;</w:t>
            </w:r>
          </w:p>
          <w:p w14:paraId="0CD06237" w14:textId="77777777" w:rsidR="00067063" w:rsidRPr="00B87054" w:rsidRDefault="0015735F" w:rsidP="00E272D1">
            <w:pPr>
              <w:pStyle w:val="Text1"/>
              <w:ind w:left="0"/>
              <w:rPr>
                <w:b/>
                <w:color w:val="4F81BD"/>
                <w:sz w:val="20"/>
              </w:rPr>
            </w:pPr>
            <w:r w:rsidRPr="00B87054">
              <w:rPr>
                <w:b/>
              </w:rPr>
              <w:t xml:space="preserve">НЕПРИЛОЖИМО. </w:t>
            </w:r>
            <w:r w:rsidRPr="00B87054">
              <w:t xml:space="preserve">Териториалният обхват на ОПОС 2014–2020 г. е територията на цялата страна, т.е. всички региони (NUTS II). Всички те са категоризирани като </w:t>
            </w:r>
            <w:r w:rsidR="00A61528" w:rsidRPr="00B87054">
              <w:t>по-</w:t>
            </w:r>
            <w:r w:rsidRPr="00B87054">
              <w:t>слабо</w:t>
            </w:r>
            <w:r w:rsidR="00A61528" w:rsidRPr="00B87054">
              <w:t xml:space="preserve"> </w:t>
            </w:r>
            <w:r w:rsidRPr="00B87054">
              <w:t>развити региони (</w:t>
            </w:r>
            <w:proofErr w:type="spellStart"/>
            <w:r w:rsidRPr="00B87054">
              <w:t>less</w:t>
            </w:r>
            <w:proofErr w:type="spellEnd"/>
            <w:r w:rsidRPr="00B87054">
              <w:t xml:space="preserve"> </w:t>
            </w:r>
            <w:proofErr w:type="spellStart"/>
            <w:r w:rsidRPr="00B87054">
              <w:t>developed</w:t>
            </w:r>
            <w:proofErr w:type="spellEnd"/>
            <w:r w:rsidRPr="00B87054">
              <w:t xml:space="preserve"> </w:t>
            </w:r>
            <w:proofErr w:type="spellStart"/>
            <w:r w:rsidRPr="00B87054">
              <w:t>regions</w:t>
            </w:r>
            <w:proofErr w:type="spellEnd"/>
            <w:r w:rsidRPr="00B87054">
              <w:t xml:space="preserve">). Приоритетна ос 1 е насочена към изпълнение на </w:t>
            </w:r>
            <w:r w:rsidRPr="00B87054">
              <w:rPr>
                <w:szCs w:val="24"/>
              </w:rPr>
              <w:t>тематична цел 6 от Общия регламент: „</w:t>
            </w:r>
            <w:proofErr w:type="spellStart"/>
            <w:r w:rsidR="00E272D1" w:rsidRPr="00B87054">
              <w:rPr>
                <w:szCs w:val="24"/>
              </w:rPr>
              <w:t>Oпазване</w:t>
            </w:r>
            <w:proofErr w:type="spellEnd"/>
            <w:r w:rsidR="00E272D1" w:rsidRPr="00B87054">
              <w:rPr>
                <w:szCs w:val="24"/>
              </w:rPr>
              <w:t xml:space="preserve"> и защита на околната </w:t>
            </w:r>
            <w:r w:rsidR="00E272D1" w:rsidRPr="00B87054">
              <w:rPr>
                <w:szCs w:val="24"/>
              </w:rPr>
              <w:lastRenderedPageBreak/>
              <w:t>среда и насърчаване на ефективното използване на ресурсите</w:t>
            </w:r>
            <w:r w:rsidRPr="00B87054">
              <w:rPr>
                <w:szCs w:val="24"/>
              </w:rPr>
              <w:t xml:space="preserve">“. Приоритетна ос 1 се </w:t>
            </w:r>
            <w:proofErr w:type="spellStart"/>
            <w:r w:rsidRPr="00B87054">
              <w:rPr>
                <w:szCs w:val="24"/>
              </w:rPr>
              <w:t>съ</w:t>
            </w:r>
            <w:proofErr w:type="spellEnd"/>
            <w:r w:rsidRPr="00B87054">
              <w:rPr>
                <w:szCs w:val="24"/>
              </w:rPr>
              <w:t>-финансира от КФ.</w:t>
            </w:r>
          </w:p>
        </w:tc>
      </w:tr>
    </w:tbl>
    <w:p w14:paraId="16E0B1DD" w14:textId="77777777" w:rsidR="003541C2" w:rsidRPr="00B87054" w:rsidRDefault="003541C2" w:rsidP="00AD4AED"/>
    <w:p w14:paraId="45142B80" w14:textId="77777777" w:rsidR="00C042B2" w:rsidRPr="00B87054" w:rsidRDefault="001F3EA0" w:rsidP="00F03C1E">
      <w:pPr>
        <w:rPr>
          <w:b/>
        </w:rPr>
      </w:pPr>
      <w:r w:rsidRPr="00B87054">
        <w:rPr>
          <w:b/>
        </w:rPr>
        <w:t>2.А.3</w:t>
      </w:r>
      <w:r w:rsidR="00254D9B" w:rsidRPr="00B87054">
        <w:rPr>
          <w:b/>
        </w:rPr>
        <w:tab/>
      </w:r>
      <w:r w:rsidRPr="00B87054">
        <w:rPr>
          <w:b/>
        </w:rPr>
        <w:t>Фонд, категория региони и основа за изчисляване на подкрепата от Съюза</w:t>
      </w:r>
    </w:p>
    <w:p w14:paraId="31D59A87" w14:textId="77777777" w:rsidR="00AD4AED" w:rsidRPr="00B87054" w:rsidRDefault="00AD4AED" w:rsidP="00F03C1E">
      <w:pPr>
        <w:rPr>
          <w:b/>
        </w:rPr>
      </w:pPr>
      <w:r w:rsidRPr="00B87054">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AD4AED" w:rsidRPr="00B87054" w14:paraId="170611A1" w14:textId="77777777" w:rsidTr="002A51D1">
        <w:tc>
          <w:tcPr>
            <w:tcW w:w="3544" w:type="dxa"/>
            <w:shd w:val="clear" w:color="auto" w:fill="auto"/>
          </w:tcPr>
          <w:p w14:paraId="6A95FC64" w14:textId="77777777" w:rsidR="00AD4AED" w:rsidRPr="00B87054" w:rsidRDefault="00AD4AED" w:rsidP="00F03C1E">
            <w:pPr>
              <w:rPr>
                <w:i/>
              </w:rPr>
            </w:pPr>
            <w:r w:rsidRPr="00B87054">
              <w:rPr>
                <w:i/>
              </w:rPr>
              <w:t>Фонд</w:t>
            </w:r>
          </w:p>
        </w:tc>
        <w:tc>
          <w:tcPr>
            <w:tcW w:w="5557" w:type="dxa"/>
            <w:shd w:val="clear" w:color="auto" w:fill="auto"/>
          </w:tcPr>
          <w:p w14:paraId="17006FE2" w14:textId="77777777" w:rsidR="00AD4AED" w:rsidRPr="00B87054" w:rsidRDefault="00AD4AED" w:rsidP="00F03C1E">
            <w:pPr>
              <w:jc w:val="left"/>
              <w:rPr>
                <w:i/>
                <w:color w:val="8DB3E2"/>
                <w:sz w:val="18"/>
              </w:rPr>
            </w:pPr>
            <w:r w:rsidRPr="00B87054">
              <w:rPr>
                <w:i/>
                <w:color w:val="8DB3E2"/>
                <w:sz w:val="18"/>
              </w:rPr>
              <w:t xml:space="preserve">&lt;2A.7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06D0E5A1" w14:textId="77777777" w:rsidR="00870A37" w:rsidRPr="00B87054" w:rsidRDefault="00870A37" w:rsidP="00870A37">
            <w:pPr>
              <w:rPr>
                <w:color w:val="8DB3E2"/>
                <w:sz w:val="18"/>
                <w:szCs w:val="18"/>
              </w:rPr>
            </w:pPr>
            <w:r w:rsidRPr="00B87054">
              <w:t>Кохезионен фонд</w:t>
            </w:r>
          </w:p>
        </w:tc>
      </w:tr>
      <w:tr w:rsidR="00AD4AED" w:rsidRPr="00B87054" w14:paraId="7ACBEAB5" w14:textId="77777777" w:rsidTr="002A51D1">
        <w:tc>
          <w:tcPr>
            <w:tcW w:w="3544" w:type="dxa"/>
            <w:shd w:val="clear" w:color="auto" w:fill="auto"/>
          </w:tcPr>
          <w:p w14:paraId="5EDF138B" w14:textId="77777777" w:rsidR="00AD4AED" w:rsidRPr="00B87054" w:rsidRDefault="00AD4AED" w:rsidP="00F03C1E">
            <w:pPr>
              <w:rPr>
                <w:i/>
              </w:rPr>
            </w:pPr>
            <w:r w:rsidRPr="00B87054">
              <w:rPr>
                <w:i/>
              </w:rPr>
              <w:t>Категория региони</w:t>
            </w:r>
          </w:p>
        </w:tc>
        <w:tc>
          <w:tcPr>
            <w:tcW w:w="5557" w:type="dxa"/>
            <w:shd w:val="clear" w:color="auto" w:fill="auto"/>
          </w:tcPr>
          <w:p w14:paraId="2EFDB555" w14:textId="77777777" w:rsidR="00AD4AED" w:rsidRPr="00B87054" w:rsidRDefault="00AD4AED" w:rsidP="00F03C1E">
            <w:pPr>
              <w:jc w:val="left"/>
              <w:rPr>
                <w:i/>
                <w:color w:val="8DB3E2"/>
                <w:sz w:val="18"/>
              </w:rPr>
            </w:pPr>
            <w:r w:rsidRPr="00B87054">
              <w:rPr>
                <w:i/>
                <w:color w:val="8DB3E2"/>
                <w:sz w:val="18"/>
              </w:rPr>
              <w:t xml:space="preserve">&lt;2A.8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56223EB1" w14:textId="77777777" w:rsidR="009F1BF0" w:rsidRPr="00B87054" w:rsidRDefault="001D31CC" w:rsidP="00A61528">
            <w:pPr>
              <w:jc w:val="left"/>
              <w:rPr>
                <w:i/>
                <w:color w:val="8DB3E2"/>
                <w:sz w:val="18"/>
                <w:szCs w:val="18"/>
              </w:rPr>
            </w:pPr>
            <w:r w:rsidRPr="00B87054">
              <w:t xml:space="preserve"> Н.П.</w:t>
            </w:r>
          </w:p>
        </w:tc>
      </w:tr>
      <w:tr w:rsidR="001F3EA0" w:rsidRPr="00B87054" w14:paraId="2380496F" w14:textId="77777777" w:rsidTr="002A51D1">
        <w:tc>
          <w:tcPr>
            <w:tcW w:w="3544" w:type="dxa"/>
            <w:shd w:val="clear" w:color="auto" w:fill="auto"/>
          </w:tcPr>
          <w:p w14:paraId="7BF81CDC" w14:textId="77777777" w:rsidR="001F3EA0" w:rsidRPr="00B87054" w:rsidRDefault="001F3EA0" w:rsidP="00DB3E3D">
            <w:pPr>
              <w:rPr>
                <w:i/>
              </w:rPr>
            </w:pPr>
            <w:r w:rsidRPr="00B87054">
              <w:rPr>
                <w:i/>
              </w:rPr>
              <w:t>Основа за изчисляване (</w:t>
            </w:r>
            <w:r w:rsidR="00DB3E3D" w:rsidRPr="00B87054">
              <w:rPr>
                <w:i/>
              </w:rPr>
              <w:t xml:space="preserve">общо допустими разходи или допустими </w:t>
            </w:r>
            <w:r w:rsidRPr="00B87054">
              <w:rPr>
                <w:i/>
              </w:rPr>
              <w:t>публичн</w:t>
            </w:r>
            <w:r w:rsidR="00DB3E3D" w:rsidRPr="00B87054">
              <w:rPr>
                <w:i/>
              </w:rPr>
              <w:t>и разходи</w:t>
            </w:r>
            <w:r w:rsidRPr="00B87054">
              <w:rPr>
                <w:i/>
              </w:rPr>
              <w:t>)</w:t>
            </w:r>
          </w:p>
        </w:tc>
        <w:tc>
          <w:tcPr>
            <w:tcW w:w="5557" w:type="dxa"/>
            <w:shd w:val="clear" w:color="auto" w:fill="auto"/>
          </w:tcPr>
          <w:p w14:paraId="78780E8B" w14:textId="77777777" w:rsidR="001F3EA0" w:rsidRPr="00B87054" w:rsidRDefault="001F3EA0" w:rsidP="00F03C1E">
            <w:pPr>
              <w:jc w:val="left"/>
              <w:rPr>
                <w:i/>
                <w:color w:val="8DB3E2"/>
                <w:sz w:val="18"/>
              </w:rPr>
            </w:pPr>
            <w:r w:rsidRPr="00B87054">
              <w:rPr>
                <w:i/>
                <w:color w:val="8DB3E2"/>
                <w:sz w:val="18"/>
              </w:rPr>
              <w:t xml:space="preserve">&lt;2A.9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30D2D69E" w14:textId="77777777" w:rsidR="00003027" w:rsidRPr="00B87054" w:rsidRDefault="000C7DC4" w:rsidP="00003027">
            <w:pPr>
              <w:jc w:val="left"/>
              <w:rPr>
                <w:color w:val="8DB3E2"/>
                <w:szCs w:val="24"/>
              </w:rPr>
            </w:pPr>
            <w:r w:rsidRPr="00B87054">
              <w:t xml:space="preserve">Допустими публични </w:t>
            </w:r>
            <w:r w:rsidR="00976CD3" w:rsidRPr="00B87054">
              <w:t>разходи</w:t>
            </w:r>
          </w:p>
        </w:tc>
      </w:tr>
      <w:tr w:rsidR="001F3EA0" w:rsidRPr="00B87054" w14:paraId="29377D2A" w14:textId="77777777" w:rsidTr="002A51D1">
        <w:tc>
          <w:tcPr>
            <w:tcW w:w="3544" w:type="dxa"/>
            <w:shd w:val="clear" w:color="auto" w:fill="auto"/>
          </w:tcPr>
          <w:p w14:paraId="0B8DFF98" w14:textId="77777777" w:rsidR="001F3EA0" w:rsidRPr="00B87054" w:rsidRDefault="001F3EA0" w:rsidP="00F03C1E">
            <w:pPr>
              <w:rPr>
                <w:i/>
              </w:rPr>
            </w:pPr>
            <w:r w:rsidRPr="00B87054">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61931CA5" w14:textId="77777777" w:rsidR="001F3EA0" w:rsidRPr="00B87054" w:rsidRDefault="001F3EA0" w:rsidP="00F03C1E">
            <w:pPr>
              <w:jc w:val="left"/>
              <w:rPr>
                <w:i/>
                <w:color w:val="8DB3E2"/>
                <w:sz w:val="18"/>
              </w:rPr>
            </w:pPr>
            <w:r w:rsidRPr="00B87054">
              <w:rPr>
                <w:i/>
                <w:color w:val="8DB3E2"/>
                <w:sz w:val="18"/>
              </w:rPr>
              <w:t xml:space="preserve">&lt;2A.9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&gt;</w:t>
            </w:r>
          </w:p>
          <w:p w14:paraId="63BEC925" w14:textId="77777777" w:rsidR="00EF082F" w:rsidRPr="00B87054" w:rsidRDefault="001D31CC" w:rsidP="00F03C1E">
            <w:pPr>
              <w:jc w:val="left"/>
              <w:rPr>
                <w:i/>
                <w:color w:val="8DB3E2"/>
                <w:sz w:val="18"/>
                <w:szCs w:val="18"/>
              </w:rPr>
            </w:pPr>
            <w:r w:rsidRPr="00B87054">
              <w:t>Н.П.</w:t>
            </w:r>
          </w:p>
        </w:tc>
      </w:tr>
    </w:tbl>
    <w:p w14:paraId="50C97D3D" w14:textId="77777777" w:rsidR="00AD4AED" w:rsidRPr="00B87054" w:rsidRDefault="00AD4AED" w:rsidP="00F03C1E">
      <w:pPr>
        <w:rPr>
          <w:i/>
        </w:rPr>
      </w:pPr>
    </w:p>
    <w:p w14:paraId="5CD663DA" w14:textId="77777777" w:rsidR="00C042B2" w:rsidRPr="00B87054" w:rsidRDefault="001F3EA0" w:rsidP="00B27067">
      <w:r w:rsidRPr="00B87054">
        <w:rPr>
          <w:b/>
        </w:rPr>
        <w:t>2.А.4</w:t>
      </w:r>
      <w:r w:rsidR="00670498" w:rsidRPr="00B87054">
        <w:rPr>
          <w:b/>
        </w:rPr>
        <w:t xml:space="preserve"> </w:t>
      </w:r>
      <w:r w:rsidR="00DB3E3D" w:rsidRPr="00B87054">
        <w:rPr>
          <w:b/>
        </w:rPr>
        <w:tab/>
      </w:r>
      <w:r w:rsidRPr="00B87054">
        <w:rPr>
          <w:b/>
        </w:rPr>
        <w:t>Инвестиционен приоритет</w:t>
      </w:r>
      <w:r w:rsidRPr="00B87054">
        <w:t xml:space="preserve"> </w:t>
      </w:r>
    </w:p>
    <w:p w14:paraId="27C1821B" w14:textId="77777777" w:rsidR="00AD4AED" w:rsidRPr="00B87054" w:rsidRDefault="00AD4AED" w:rsidP="00B27067">
      <w:r w:rsidRPr="00B87054">
        <w:t>(повтаря се за всеки инвестиционен приоритет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AD4AED" w:rsidRPr="00B87054" w14:paraId="64B655EF" w14:textId="77777777" w:rsidTr="002A51D1">
        <w:tc>
          <w:tcPr>
            <w:tcW w:w="3544" w:type="dxa"/>
            <w:shd w:val="clear" w:color="auto" w:fill="auto"/>
          </w:tcPr>
          <w:p w14:paraId="45A90C77" w14:textId="77777777" w:rsidR="00AD4AED" w:rsidRPr="00B87054" w:rsidRDefault="00055AC8" w:rsidP="00F03C1E">
            <w:pPr>
              <w:rPr>
                <w:i/>
              </w:rPr>
            </w:pPr>
            <w:r w:rsidRPr="00B87054">
              <w:rPr>
                <w:i/>
              </w:rPr>
              <w:t>Инвестиционен приоритет</w:t>
            </w:r>
          </w:p>
        </w:tc>
        <w:tc>
          <w:tcPr>
            <w:tcW w:w="5557" w:type="dxa"/>
            <w:shd w:val="clear" w:color="auto" w:fill="auto"/>
          </w:tcPr>
          <w:p w14:paraId="01501617" w14:textId="77777777" w:rsidR="00AD4AED" w:rsidRPr="00B87054" w:rsidRDefault="00AD4AED" w:rsidP="00F03C1E">
            <w:pPr>
              <w:pStyle w:val="Text1"/>
              <w:ind w:left="0"/>
              <w:jc w:val="left"/>
              <w:rPr>
                <w:i/>
                <w:color w:val="8DB3E2"/>
                <w:sz w:val="18"/>
              </w:rPr>
            </w:pPr>
            <w:r w:rsidRPr="00B87054">
              <w:rPr>
                <w:i/>
                <w:color w:val="8DB3E2"/>
                <w:sz w:val="18"/>
              </w:rPr>
              <w:t xml:space="preserve">&lt;2A.10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786C1032" w14:textId="77777777" w:rsidR="002E48C4" w:rsidRPr="00B87054" w:rsidRDefault="002E48C4" w:rsidP="003153BB">
            <w:pPr>
              <w:rPr>
                <w:i/>
                <w:color w:val="8DB3E2"/>
                <w:sz w:val="18"/>
                <w:szCs w:val="18"/>
              </w:rPr>
            </w:pPr>
            <w:r w:rsidRPr="00B87054">
              <w:rPr>
                <w:b/>
              </w:rPr>
              <w:t>c (ii) към ТЦ 6 (КФ):</w:t>
            </w:r>
            <w:r w:rsidRPr="00B87054">
              <w:t xml:space="preserve"> </w:t>
            </w:r>
            <w:r w:rsidR="003153BB" w:rsidRPr="00B87054">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bl>
    <w:p w14:paraId="420B9C4C" w14:textId="77777777" w:rsidR="00AD4AED" w:rsidRPr="00B87054" w:rsidRDefault="00AD4AED" w:rsidP="00F03C1E">
      <w:pPr>
        <w:rPr>
          <w:i/>
        </w:rPr>
      </w:pPr>
    </w:p>
    <w:p w14:paraId="5277EDB8" w14:textId="77777777" w:rsidR="00B31474" w:rsidRPr="00B87054" w:rsidRDefault="00AD4AED" w:rsidP="00016192">
      <w:pPr>
        <w:rPr>
          <w:b/>
        </w:rPr>
      </w:pPr>
      <w:r w:rsidRPr="00B87054">
        <w:rPr>
          <w:b/>
        </w:rPr>
        <w:t xml:space="preserve">2.А.5. </w:t>
      </w:r>
      <w:r w:rsidRPr="00B87054">
        <w:tab/>
      </w:r>
      <w:r w:rsidRPr="00B87054">
        <w:rPr>
          <w:b/>
        </w:rPr>
        <w:t xml:space="preserve">Специфични цели, съответстващи на инвестиционния приоритет, и очаквани резултати </w:t>
      </w:r>
    </w:p>
    <w:p w14:paraId="5DE78B13" w14:textId="77777777" w:rsidR="007624B2" w:rsidRPr="00B87054" w:rsidRDefault="007624B2" w:rsidP="007624B2">
      <w:r w:rsidRPr="00B87054">
        <w:t>(повтаря се за всяка специфична цел в рамките на инвестиционния приоритет)</w:t>
      </w:r>
    </w:p>
    <w:p w14:paraId="16CF52F0" w14:textId="77777777" w:rsidR="00AD4AED" w:rsidRPr="00B87054" w:rsidRDefault="007624B2" w:rsidP="007624B2">
      <w:r w:rsidRPr="00B87054">
        <w:t>(Позоваване: член 96, параграф 2, първа алинея, буква б), подточки i) и ii) от Регламент (EС) № 1303/2013)</w:t>
      </w:r>
    </w:p>
    <w:p w14:paraId="2AAD7E68" w14:textId="77777777" w:rsidR="00AD4AED" w:rsidRPr="00B87054" w:rsidRDefault="00AD4AED" w:rsidP="00B27067"/>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4"/>
      </w:tblGrid>
      <w:tr w:rsidR="00AD4AED" w:rsidRPr="00B87054" w14:paraId="79CE5174" w14:textId="77777777" w:rsidTr="002A51D1">
        <w:trPr>
          <w:trHeight w:val="491"/>
        </w:trPr>
        <w:tc>
          <w:tcPr>
            <w:tcW w:w="2093" w:type="dxa"/>
            <w:shd w:val="clear" w:color="auto" w:fill="auto"/>
          </w:tcPr>
          <w:p w14:paraId="5CD71E9E" w14:textId="77777777" w:rsidR="00AD4AED" w:rsidRPr="00B87054" w:rsidRDefault="00AD4AED" w:rsidP="00F03C1E">
            <w:pPr>
              <w:rPr>
                <w:i/>
              </w:rPr>
            </w:pPr>
            <w:r w:rsidRPr="00B87054">
              <w:rPr>
                <w:i/>
              </w:rPr>
              <w:t>Идентификация</w:t>
            </w:r>
          </w:p>
        </w:tc>
        <w:tc>
          <w:tcPr>
            <w:tcW w:w="6974" w:type="dxa"/>
            <w:shd w:val="clear" w:color="auto" w:fill="auto"/>
          </w:tcPr>
          <w:p w14:paraId="43BE6E23" w14:textId="77777777" w:rsidR="00AD4AED" w:rsidRPr="00B87054" w:rsidRDefault="00AD4AED" w:rsidP="00F03C1E">
            <w:pPr>
              <w:pStyle w:val="Text1"/>
              <w:ind w:left="0"/>
              <w:jc w:val="left"/>
              <w:rPr>
                <w:i/>
                <w:color w:val="8DB3E2"/>
                <w:sz w:val="18"/>
              </w:rPr>
            </w:pPr>
            <w:r w:rsidRPr="00B87054">
              <w:rPr>
                <w:i/>
                <w:color w:val="8DB3E2"/>
                <w:sz w:val="18"/>
              </w:rPr>
              <w:t xml:space="preserve">&lt;2A.1.1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="G"“SME &gt;</w:t>
            </w:r>
          </w:p>
          <w:p w14:paraId="7B940D47" w14:textId="77777777" w:rsidR="00137ACC" w:rsidRPr="00B87054" w:rsidRDefault="00137ACC" w:rsidP="00137ACC">
            <w:pPr>
              <w:pStyle w:val="Text1"/>
              <w:ind w:left="0"/>
              <w:jc w:val="left"/>
              <w:rPr>
                <w:i/>
                <w:color w:val="8DB3E2"/>
                <w:sz w:val="18"/>
                <w:szCs w:val="18"/>
              </w:rPr>
            </w:pPr>
            <w:r w:rsidRPr="00B87054">
              <w:t>СПЕЦИФИЧНА ЦЕЛ 1</w:t>
            </w:r>
          </w:p>
        </w:tc>
      </w:tr>
      <w:tr w:rsidR="00AD4AED" w:rsidRPr="00B87054" w14:paraId="156CDF06" w14:textId="77777777" w:rsidTr="002A51D1">
        <w:trPr>
          <w:trHeight w:val="360"/>
        </w:trPr>
        <w:tc>
          <w:tcPr>
            <w:tcW w:w="2093" w:type="dxa"/>
            <w:shd w:val="clear" w:color="auto" w:fill="auto"/>
          </w:tcPr>
          <w:p w14:paraId="7B17C84C" w14:textId="77777777" w:rsidR="00AD4AED" w:rsidRPr="00B87054" w:rsidRDefault="00AD4AED" w:rsidP="00BF7CF9">
            <w:pPr>
              <w:rPr>
                <w:i/>
              </w:rPr>
            </w:pPr>
            <w:r w:rsidRPr="00B87054">
              <w:rPr>
                <w:i/>
              </w:rPr>
              <w:t xml:space="preserve">Специфична цел </w:t>
            </w:r>
          </w:p>
        </w:tc>
        <w:tc>
          <w:tcPr>
            <w:tcW w:w="6974" w:type="dxa"/>
            <w:shd w:val="clear" w:color="auto" w:fill="auto"/>
          </w:tcPr>
          <w:p w14:paraId="5A6C00DF" w14:textId="77777777" w:rsidR="00AD4AED" w:rsidRPr="00B87054" w:rsidRDefault="00AD4AED" w:rsidP="00F03C1E">
            <w:pPr>
              <w:pStyle w:val="Text1"/>
              <w:ind w:left="0"/>
              <w:jc w:val="left"/>
              <w:rPr>
                <w:i/>
                <w:color w:val="8DB3E2"/>
                <w:sz w:val="18"/>
              </w:rPr>
            </w:pPr>
            <w:r w:rsidRPr="00B87054">
              <w:rPr>
                <w:i/>
                <w:color w:val="8DB3E2"/>
                <w:sz w:val="18"/>
              </w:rPr>
              <w:t xml:space="preserve">&lt;2A.1.2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="M"“SME &gt;</w:t>
            </w:r>
          </w:p>
          <w:p w14:paraId="7C6A4F30" w14:textId="77777777" w:rsidR="00137ACC" w:rsidRPr="00B87054" w:rsidRDefault="00096FCE" w:rsidP="00156760">
            <w:pPr>
              <w:pStyle w:val="Text1"/>
              <w:ind w:left="0"/>
              <w:rPr>
                <w:i/>
                <w:color w:val="8DB3E2"/>
                <w:sz w:val="18"/>
                <w:szCs w:val="18"/>
              </w:rPr>
            </w:pPr>
            <w:r w:rsidRPr="00B87054">
              <w:lastRenderedPageBreak/>
              <w:t>Опазване и подобряване състоянието на водните ресурси</w:t>
            </w:r>
          </w:p>
        </w:tc>
      </w:tr>
      <w:tr w:rsidR="00DF376E" w:rsidRPr="00B87054" w14:paraId="1E6BAD36" w14:textId="77777777" w:rsidTr="002A51D1">
        <w:trPr>
          <w:trHeight w:val="360"/>
        </w:trPr>
        <w:tc>
          <w:tcPr>
            <w:tcW w:w="2093" w:type="dxa"/>
            <w:shd w:val="clear" w:color="auto" w:fill="auto"/>
          </w:tcPr>
          <w:p w14:paraId="0CB4A2F4" w14:textId="77777777" w:rsidR="00DF376E" w:rsidRPr="00B87054" w:rsidRDefault="00DF376E" w:rsidP="00DB3E3D">
            <w:pPr>
              <w:rPr>
                <w:i/>
              </w:rPr>
            </w:pPr>
            <w:r w:rsidRPr="00B87054">
              <w:rPr>
                <w:i/>
              </w:rPr>
              <w:lastRenderedPageBreak/>
              <w:t>Резултатите, които държавата членка се стреми да постигне с подкрепа от Съюза</w:t>
            </w:r>
          </w:p>
        </w:tc>
        <w:tc>
          <w:tcPr>
            <w:tcW w:w="6974" w:type="dxa"/>
            <w:shd w:val="clear" w:color="auto" w:fill="auto"/>
          </w:tcPr>
          <w:p w14:paraId="08DC1FD8" w14:textId="77777777" w:rsidR="00DF376E" w:rsidRPr="00B87054" w:rsidRDefault="00DF376E" w:rsidP="00DB3E3D">
            <w:pPr>
              <w:pStyle w:val="Text1"/>
              <w:ind w:left="0"/>
              <w:jc w:val="left"/>
              <w:rPr>
                <w:i/>
                <w:color w:val="8DB3E2"/>
                <w:sz w:val="18"/>
              </w:rPr>
            </w:pPr>
            <w:r w:rsidRPr="00B87054">
              <w:rPr>
                <w:i/>
                <w:color w:val="8DB3E2"/>
                <w:sz w:val="18"/>
              </w:rPr>
              <w:t xml:space="preserve">&lt;2A.1.3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="M“SME "&gt;</w:t>
            </w:r>
          </w:p>
          <w:p w14:paraId="7FBE5398" w14:textId="77777777" w:rsidR="00A8713F" w:rsidRPr="00B87054" w:rsidRDefault="00A8713F" w:rsidP="00A8713F">
            <w:pPr>
              <w:pStyle w:val="Text1"/>
              <w:ind w:left="0"/>
              <w:rPr>
                <w:bCs/>
              </w:rPr>
            </w:pPr>
            <w:r w:rsidRPr="00B87054">
              <w:rPr>
                <w:bCs/>
              </w:rPr>
              <w:t xml:space="preserve">С изпълнение на мерките по оста </w:t>
            </w:r>
            <w:r w:rsidR="003F5D32" w:rsidRPr="00B87054">
              <w:rPr>
                <w:bCs/>
              </w:rPr>
              <w:t>щ</w:t>
            </w:r>
            <w:r w:rsidRPr="00B87054">
              <w:rPr>
                <w:bCs/>
              </w:rPr>
              <w:t>е се надградят постигнатите резултати по ОПОС 2007-2013 г.</w:t>
            </w:r>
          </w:p>
          <w:p w14:paraId="4399DBEA" w14:textId="77777777" w:rsidR="005E665C" w:rsidRPr="00B87054" w:rsidRDefault="00A8713F" w:rsidP="002264B9">
            <w:pPr>
              <w:pStyle w:val="Text1"/>
              <w:ind w:left="0"/>
              <w:rPr>
                <w:bCs/>
              </w:rPr>
            </w:pPr>
            <w:r w:rsidRPr="00B87054">
              <w:rPr>
                <w:bCs/>
              </w:rPr>
              <w:t>Предвидените мерки ще подпомагат изпълнението на целите в Рамковата директива за водите и нейните дъщерни директиви, както и Директива 91/271/ЕИО относно пречистването на отпадъчните води от населени места и Директива 98/83/ЕО относно качеството на водите, предназначени за консумация от човека.</w:t>
            </w:r>
          </w:p>
          <w:p w14:paraId="009676DB" w14:textId="77777777" w:rsidR="00B80425" w:rsidRPr="00B87054" w:rsidRDefault="00B80425" w:rsidP="002264B9">
            <w:pPr>
              <w:pStyle w:val="Text1"/>
              <w:ind w:left="0"/>
              <w:rPr>
                <w:bCs/>
              </w:rPr>
            </w:pPr>
            <w:r w:rsidRPr="00B87054">
              <w:rPr>
                <w:szCs w:val="24"/>
              </w:rPr>
              <w:t>Основен резултат ще е реализация</w:t>
            </w:r>
            <w:r w:rsidR="006216F5" w:rsidRPr="00B87054">
              <w:rPr>
                <w:szCs w:val="24"/>
              </w:rPr>
              <w:t>та</w:t>
            </w:r>
            <w:r w:rsidRPr="00B87054">
              <w:rPr>
                <w:szCs w:val="24"/>
              </w:rPr>
              <w:t xml:space="preserve"> на </w:t>
            </w:r>
            <w:r w:rsidRPr="00B87054">
              <w:rPr>
                <w:bCs/>
              </w:rPr>
              <w:t xml:space="preserve">мерки за събиране, отвеждане и пречистване на отпадъчните води. Финансовият ресурс ще </w:t>
            </w:r>
            <w:r w:rsidR="006216F5" w:rsidRPr="00B87054">
              <w:rPr>
                <w:bCs/>
              </w:rPr>
              <w:t xml:space="preserve">бъде </w:t>
            </w:r>
            <w:r w:rsidRPr="00B87054">
              <w:rPr>
                <w:bCs/>
              </w:rPr>
              <w:t>насоч</w:t>
            </w:r>
            <w:r w:rsidR="006216F5" w:rsidRPr="00B87054">
              <w:rPr>
                <w:bCs/>
              </w:rPr>
              <w:t>ен</w:t>
            </w:r>
            <w:r w:rsidRPr="00B87054">
              <w:rPr>
                <w:bCs/>
              </w:rPr>
              <w:t xml:space="preserve"> към агломерации с над 10</w:t>
            </w:r>
            <w:r w:rsidR="00787246" w:rsidRPr="00B87054">
              <w:rPr>
                <w:bCs/>
              </w:rPr>
              <w:t xml:space="preserve"> </w:t>
            </w:r>
            <w:r w:rsidRPr="00B87054">
              <w:rPr>
                <w:bCs/>
              </w:rPr>
              <w:t>000 е</w:t>
            </w:r>
            <w:r w:rsidR="00C32AC1" w:rsidRPr="00B87054">
              <w:rPr>
                <w:bCs/>
              </w:rPr>
              <w:t>кв</w:t>
            </w:r>
            <w:r w:rsidRPr="00B87054">
              <w:rPr>
                <w:bCs/>
              </w:rPr>
              <w:t xml:space="preserve">.ж., които не са в съответствие с изискванията на европейското законодателство. </w:t>
            </w:r>
          </w:p>
          <w:p w14:paraId="275A50AE" w14:textId="77777777" w:rsidR="00262282" w:rsidRPr="00B87054" w:rsidRDefault="005C3F60" w:rsidP="005E665C">
            <w:pPr>
              <w:pStyle w:val="Text1"/>
              <w:ind w:left="0"/>
              <w:rPr>
                <w:bCs/>
              </w:rPr>
            </w:pPr>
            <w:r w:rsidRPr="00B87054">
              <w:t>В резултат от</w:t>
            </w:r>
            <w:r w:rsidR="00B80425" w:rsidRPr="00B87054">
              <w:t xml:space="preserve"> инвестициите</w:t>
            </w:r>
            <w:r w:rsidR="006216F5" w:rsidRPr="00B87054">
              <w:t xml:space="preserve"> в</w:t>
            </w:r>
            <w:r w:rsidR="00B80425" w:rsidRPr="00B87054">
              <w:t xml:space="preserve"> рехабилитация на съществуващата инфраструктура </w:t>
            </w:r>
            <w:r w:rsidR="001A3645" w:rsidRPr="00B87054">
              <w:t>ще се</w:t>
            </w:r>
            <w:r w:rsidR="00B80425" w:rsidRPr="00B87054">
              <w:t xml:space="preserve"> </w:t>
            </w:r>
            <w:r w:rsidR="001A3645" w:rsidRPr="00B87054">
              <w:t>повиши</w:t>
            </w:r>
            <w:r w:rsidR="00B80425" w:rsidRPr="00B87054">
              <w:t xml:space="preserve"> ефективността на водоснабдителните мрежи и </w:t>
            </w:r>
            <w:r w:rsidR="001A3645" w:rsidRPr="00B87054">
              <w:t xml:space="preserve">ще се намалят </w:t>
            </w:r>
            <w:r w:rsidR="00B80425" w:rsidRPr="00B87054">
              <w:t xml:space="preserve">загубите на вода. </w:t>
            </w:r>
            <w:r w:rsidR="00E25B40" w:rsidRPr="00B87054">
              <w:t>Конкретният принос по отношение намаляване загубите на вода</w:t>
            </w:r>
            <w:r w:rsidR="001A3645" w:rsidRPr="00B87054">
              <w:t xml:space="preserve">, където такива мерки са идентифицирани като приоритетни в регионалните </w:t>
            </w:r>
            <w:r w:rsidR="001E6ACF" w:rsidRPr="00B87054">
              <w:t xml:space="preserve">прединвестиционни </w:t>
            </w:r>
            <w:r w:rsidR="001A3645" w:rsidRPr="00B87054">
              <w:t>проучвания (регионални ПИП),</w:t>
            </w:r>
            <w:r w:rsidR="00E25B40" w:rsidRPr="00B87054">
              <w:t xml:space="preserve"> ще бъде отчетен на ниво проект</w:t>
            </w:r>
            <w:r w:rsidR="001A3645" w:rsidRPr="00B87054">
              <w:t>.</w:t>
            </w:r>
            <w:r w:rsidR="006247BC" w:rsidRPr="00B87054">
              <w:t xml:space="preserve"> </w:t>
            </w:r>
            <w:r w:rsidR="001A3645" w:rsidRPr="00B87054">
              <w:t xml:space="preserve">Допълващи подходящи методи за пречистване ще намалят или отстранят </w:t>
            </w:r>
            <w:r w:rsidR="001A3645" w:rsidRPr="00B87054">
              <w:rPr>
                <w:bCs/>
              </w:rPr>
              <w:t>риска от възникване на отклонения в качеството на водата</w:t>
            </w:r>
            <w:r w:rsidR="00F21EF7" w:rsidRPr="00B87054">
              <w:rPr>
                <w:bCs/>
              </w:rPr>
              <w:t xml:space="preserve"> преди разпределението й в мрежата</w:t>
            </w:r>
            <w:r w:rsidR="001A3645" w:rsidRPr="00B87054">
              <w:rPr>
                <w:bCs/>
              </w:rPr>
              <w:t>.</w:t>
            </w:r>
            <w:r w:rsidR="00262282" w:rsidRPr="00B87054">
              <w:rPr>
                <w:bCs/>
              </w:rPr>
              <w:t xml:space="preserve"> </w:t>
            </w:r>
          </w:p>
          <w:p w14:paraId="4ED5E1A0" w14:textId="77777777" w:rsidR="00244D8C" w:rsidRPr="00B87054" w:rsidRDefault="00244D8C" w:rsidP="005E665C">
            <w:pPr>
              <w:pStyle w:val="Text1"/>
              <w:ind w:left="0"/>
              <w:rPr>
                <w:bCs/>
              </w:rPr>
            </w:pPr>
            <w:r w:rsidRPr="00B87054">
              <w:rPr>
                <w:bCs/>
              </w:rPr>
              <w:t xml:space="preserve">Дългосрочните нужди от изграждане и/или реконструкция на ВиК мрежа и съоръжения за пречистване на отпадъчни и/или питейни води </w:t>
            </w:r>
            <w:r w:rsidR="00A8713F" w:rsidRPr="00B87054">
              <w:rPr>
                <w:bCs/>
              </w:rPr>
              <w:t xml:space="preserve">ще </w:t>
            </w:r>
            <w:r w:rsidRPr="00B87054">
              <w:rPr>
                <w:bCs/>
              </w:rPr>
              <w:t>се определят</w:t>
            </w:r>
            <w:r w:rsidR="00A8713F" w:rsidRPr="00B87054">
              <w:rPr>
                <w:bCs/>
              </w:rPr>
              <w:t xml:space="preserve"> при</w:t>
            </w:r>
            <w:r w:rsidRPr="00B87054">
              <w:rPr>
                <w:bCs/>
              </w:rPr>
              <w:t xml:space="preserve"> подготовката на регионални ПИП.</w:t>
            </w:r>
          </w:p>
          <w:p w14:paraId="7E3DA83A" w14:textId="77777777" w:rsidR="00321D28" w:rsidRPr="00B87054" w:rsidRDefault="00262282" w:rsidP="00904121">
            <w:pPr>
              <w:pStyle w:val="Text1"/>
              <w:ind w:left="0"/>
              <w:rPr>
                <w:bCs/>
                <w:szCs w:val="24"/>
              </w:rPr>
            </w:pPr>
            <w:r w:rsidRPr="00B87054">
              <w:rPr>
                <w:szCs w:val="24"/>
              </w:rPr>
              <w:t xml:space="preserve">Друг резултат, който ще се постигне с подкрепа по оста, е подпомагане </w:t>
            </w:r>
            <w:r w:rsidR="000A648A" w:rsidRPr="00B87054">
              <w:rPr>
                <w:szCs w:val="24"/>
              </w:rPr>
              <w:t xml:space="preserve">на </w:t>
            </w:r>
            <w:r w:rsidRPr="00B87054">
              <w:rPr>
                <w:szCs w:val="24"/>
              </w:rPr>
              <w:t xml:space="preserve">процеса по приключване на </w:t>
            </w:r>
            <w:r w:rsidR="00720C9E" w:rsidRPr="00B87054">
              <w:rPr>
                <w:szCs w:val="24"/>
              </w:rPr>
              <w:t xml:space="preserve">ВиК </w:t>
            </w:r>
            <w:r w:rsidRPr="00B87054">
              <w:rPr>
                <w:szCs w:val="24"/>
              </w:rPr>
              <w:t>реформа</w:t>
            </w:r>
            <w:r w:rsidR="00720C9E" w:rsidRPr="00B87054">
              <w:rPr>
                <w:szCs w:val="24"/>
              </w:rPr>
              <w:t>та</w:t>
            </w:r>
            <w:r w:rsidRPr="00B87054">
              <w:rPr>
                <w:szCs w:val="24"/>
              </w:rPr>
              <w:t xml:space="preserve"> в страната</w:t>
            </w:r>
            <w:r w:rsidR="00244D8C" w:rsidRPr="00B87054">
              <w:rPr>
                <w:szCs w:val="24"/>
              </w:rPr>
              <w:t xml:space="preserve"> и укрепване на капацитета на заинтересованите страни</w:t>
            </w:r>
            <w:r w:rsidRPr="00B87054">
              <w:rPr>
                <w:bCs/>
              </w:rPr>
              <w:t>.</w:t>
            </w:r>
          </w:p>
        </w:tc>
      </w:tr>
      <w:tr w:rsidR="007533AF" w:rsidRPr="00B87054" w14:paraId="0502E8EC" w14:textId="77777777" w:rsidTr="002A51D1">
        <w:trPr>
          <w:trHeight w:val="360"/>
        </w:trPr>
        <w:tc>
          <w:tcPr>
            <w:tcW w:w="2093" w:type="dxa"/>
            <w:shd w:val="clear" w:color="auto" w:fill="auto"/>
          </w:tcPr>
          <w:p w14:paraId="23E0B913" w14:textId="77777777" w:rsidR="007533AF" w:rsidRPr="00B87054" w:rsidRDefault="007533AF" w:rsidP="00BA11ED">
            <w:pPr>
              <w:rPr>
                <w:i/>
              </w:rPr>
            </w:pPr>
            <w:r w:rsidRPr="00B87054">
              <w:rPr>
                <w:i/>
              </w:rPr>
              <w:t>Идентификация</w:t>
            </w:r>
          </w:p>
        </w:tc>
        <w:tc>
          <w:tcPr>
            <w:tcW w:w="6974" w:type="dxa"/>
            <w:shd w:val="clear" w:color="auto" w:fill="auto"/>
          </w:tcPr>
          <w:p w14:paraId="7F28DA2D" w14:textId="77777777" w:rsidR="007533AF" w:rsidRPr="00B87054" w:rsidRDefault="007533AF" w:rsidP="00BA11ED">
            <w:pPr>
              <w:pStyle w:val="Text1"/>
              <w:ind w:left="0"/>
              <w:jc w:val="left"/>
              <w:rPr>
                <w:i/>
                <w:color w:val="8DB3E2"/>
                <w:sz w:val="18"/>
              </w:rPr>
            </w:pPr>
            <w:r w:rsidRPr="00B87054">
              <w:rPr>
                <w:i/>
                <w:color w:val="8DB3E2"/>
                <w:sz w:val="18"/>
              </w:rPr>
              <w:t xml:space="preserve">&lt;2A.1.1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="G"“SME &gt;</w:t>
            </w:r>
          </w:p>
          <w:p w14:paraId="5D46ED1A" w14:textId="77777777" w:rsidR="007533AF" w:rsidRPr="00B87054" w:rsidRDefault="007533AF" w:rsidP="00BA11ED">
            <w:pPr>
              <w:pStyle w:val="Text1"/>
              <w:ind w:left="0"/>
              <w:jc w:val="left"/>
              <w:rPr>
                <w:i/>
                <w:color w:val="8DB3E2"/>
                <w:sz w:val="18"/>
                <w:szCs w:val="18"/>
              </w:rPr>
            </w:pPr>
            <w:r w:rsidRPr="00B87054">
              <w:t>СПЕЦИФИЧНА ЦЕЛ 2</w:t>
            </w:r>
          </w:p>
        </w:tc>
      </w:tr>
      <w:tr w:rsidR="007533AF" w:rsidRPr="00B87054" w14:paraId="21C70537" w14:textId="77777777" w:rsidTr="002A51D1">
        <w:trPr>
          <w:trHeight w:val="360"/>
        </w:trPr>
        <w:tc>
          <w:tcPr>
            <w:tcW w:w="2093" w:type="dxa"/>
            <w:shd w:val="clear" w:color="auto" w:fill="auto"/>
          </w:tcPr>
          <w:p w14:paraId="5BAE5D7B" w14:textId="77777777" w:rsidR="007533AF" w:rsidRPr="00B87054" w:rsidRDefault="007533AF" w:rsidP="00BA11ED">
            <w:pPr>
              <w:rPr>
                <w:i/>
              </w:rPr>
            </w:pPr>
            <w:r w:rsidRPr="00B87054">
              <w:rPr>
                <w:i/>
              </w:rPr>
              <w:t xml:space="preserve">Специфична цел </w:t>
            </w:r>
          </w:p>
        </w:tc>
        <w:tc>
          <w:tcPr>
            <w:tcW w:w="6974" w:type="dxa"/>
            <w:shd w:val="clear" w:color="auto" w:fill="auto"/>
          </w:tcPr>
          <w:p w14:paraId="4B4516EB" w14:textId="77777777" w:rsidR="007533AF" w:rsidRPr="00B87054" w:rsidRDefault="007533AF" w:rsidP="00BA11ED">
            <w:pPr>
              <w:pStyle w:val="Text1"/>
              <w:ind w:left="0"/>
              <w:jc w:val="left"/>
              <w:rPr>
                <w:i/>
                <w:color w:val="8DB3E2"/>
                <w:sz w:val="18"/>
              </w:rPr>
            </w:pPr>
            <w:r w:rsidRPr="00B87054">
              <w:rPr>
                <w:i/>
                <w:color w:val="8DB3E2"/>
                <w:sz w:val="18"/>
              </w:rPr>
              <w:t xml:space="preserve">&lt;2A.1.2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="M"“SME &gt;</w:t>
            </w:r>
          </w:p>
          <w:p w14:paraId="348D0A0B" w14:textId="77777777" w:rsidR="007533AF" w:rsidRPr="00B87054" w:rsidRDefault="007533AF" w:rsidP="00BA11ED">
            <w:pPr>
              <w:pStyle w:val="Text1"/>
              <w:ind w:left="0"/>
              <w:rPr>
                <w:i/>
                <w:color w:val="8DB3E2"/>
                <w:sz w:val="18"/>
                <w:szCs w:val="18"/>
              </w:rPr>
            </w:pPr>
            <w:r w:rsidRPr="00B87054">
              <w:t>Подобряване оценката на състоянието на водите</w:t>
            </w:r>
          </w:p>
        </w:tc>
      </w:tr>
      <w:tr w:rsidR="007533AF" w:rsidRPr="00B87054" w14:paraId="11026767" w14:textId="77777777" w:rsidTr="002A51D1">
        <w:trPr>
          <w:trHeight w:val="360"/>
        </w:trPr>
        <w:tc>
          <w:tcPr>
            <w:tcW w:w="2093" w:type="dxa"/>
            <w:shd w:val="clear" w:color="auto" w:fill="auto"/>
          </w:tcPr>
          <w:p w14:paraId="6B1FD1D0" w14:textId="77777777" w:rsidR="007533AF" w:rsidRPr="00B87054" w:rsidRDefault="007533AF" w:rsidP="00DB3E3D">
            <w:pPr>
              <w:rPr>
                <w:i/>
              </w:rPr>
            </w:pPr>
          </w:p>
        </w:tc>
        <w:tc>
          <w:tcPr>
            <w:tcW w:w="6974" w:type="dxa"/>
            <w:shd w:val="clear" w:color="auto" w:fill="auto"/>
          </w:tcPr>
          <w:p w14:paraId="3EC119AA" w14:textId="77777777" w:rsidR="007533AF" w:rsidRPr="00B87054" w:rsidRDefault="006C21C5" w:rsidP="006C5384">
            <w:pPr>
              <w:pStyle w:val="Text1"/>
              <w:ind w:left="0"/>
              <w:rPr>
                <w:szCs w:val="24"/>
              </w:rPr>
            </w:pPr>
            <w:r w:rsidRPr="00B87054">
              <w:rPr>
                <w:szCs w:val="24"/>
              </w:rPr>
              <w:t>Компетентните органи, отговорни за разработването/</w:t>
            </w:r>
            <w:r w:rsidR="00390EF5" w:rsidRPr="00B87054">
              <w:rPr>
                <w:szCs w:val="24"/>
              </w:rPr>
              <w:t xml:space="preserve"> </w:t>
            </w:r>
            <w:r w:rsidRPr="00B87054">
              <w:rPr>
                <w:szCs w:val="24"/>
              </w:rPr>
              <w:t>актуализирането на ПУРБ</w:t>
            </w:r>
            <w:r w:rsidRPr="00B87054">
              <w:rPr>
                <w:szCs w:val="24"/>
                <w:lang w:val="ru-RU"/>
              </w:rPr>
              <w:t xml:space="preserve"> </w:t>
            </w:r>
            <w:r w:rsidRPr="00B87054">
              <w:rPr>
                <w:szCs w:val="24"/>
              </w:rPr>
              <w:t xml:space="preserve">ще разполагат с </w:t>
            </w:r>
            <w:r w:rsidR="007533AF" w:rsidRPr="00B87054">
              <w:rPr>
                <w:szCs w:val="24"/>
              </w:rPr>
              <w:t>необходим</w:t>
            </w:r>
            <w:r w:rsidR="009F40F5" w:rsidRPr="00B87054">
              <w:rPr>
                <w:szCs w:val="24"/>
              </w:rPr>
              <w:t>ите данни</w:t>
            </w:r>
            <w:r w:rsidRPr="00B87054">
              <w:rPr>
                <w:szCs w:val="24"/>
              </w:rPr>
              <w:t xml:space="preserve"> </w:t>
            </w:r>
            <w:r w:rsidR="007533AF" w:rsidRPr="00B87054">
              <w:rPr>
                <w:szCs w:val="24"/>
              </w:rPr>
              <w:t>за</w:t>
            </w:r>
            <w:r w:rsidRPr="00B87054">
              <w:rPr>
                <w:szCs w:val="24"/>
              </w:rPr>
              <w:t xml:space="preserve"> постигане изискванията на Р</w:t>
            </w:r>
            <w:r w:rsidR="006C5384" w:rsidRPr="00B87054">
              <w:rPr>
                <w:szCs w:val="24"/>
              </w:rPr>
              <w:t>ДВ</w:t>
            </w:r>
            <w:r w:rsidRPr="00B87054">
              <w:rPr>
                <w:szCs w:val="24"/>
              </w:rPr>
              <w:t xml:space="preserve">. В резултат от изпълнението на </w:t>
            </w:r>
            <w:r w:rsidR="0008533A" w:rsidRPr="00B87054">
              <w:rPr>
                <w:szCs w:val="24"/>
              </w:rPr>
              <w:t xml:space="preserve">мерките по специфичната цел </w:t>
            </w:r>
            <w:r w:rsidR="00E05454" w:rsidRPr="00B87054">
              <w:rPr>
                <w:szCs w:val="24"/>
              </w:rPr>
              <w:t xml:space="preserve">ще се </w:t>
            </w:r>
            <w:r w:rsidR="00826C9D" w:rsidRPr="00B87054">
              <w:rPr>
                <w:szCs w:val="24"/>
              </w:rPr>
              <w:t>осъществи</w:t>
            </w:r>
            <w:r w:rsidR="00E05454" w:rsidRPr="00B87054">
              <w:rPr>
                <w:szCs w:val="24"/>
              </w:rPr>
              <w:t xml:space="preserve"> </w:t>
            </w:r>
            <w:r w:rsidR="00826C9D" w:rsidRPr="00B87054">
              <w:rPr>
                <w:szCs w:val="24"/>
              </w:rPr>
              <w:t xml:space="preserve">съгласуван и </w:t>
            </w:r>
            <w:r w:rsidR="00E05454" w:rsidRPr="00B87054">
              <w:rPr>
                <w:szCs w:val="24"/>
              </w:rPr>
              <w:t>пъл</w:t>
            </w:r>
            <w:r w:rsidR="00826C9D" w:rsidRPr="00B87054">
              <w:rPr>
                <w:szCs w:val="24"/>
              </w:rPr>
              <w:t>е</w:t>
            </w:r>
            <w:r w:rsidR="00E05454" w:rsidRPr="00B87054">
              <w:rPr>
                <w:szCs w:val="24"/>
              </w:rPr>
              <w:t xml:space="preserve">н </w:t>
            </w:r>
            <w:r w:rsidR="00826C9D" w:rsidRPr="00B87054">
              <w:rPr>
                <w:szCs w:val="24"/>
              </w:rPr>
              <w:t>преглед</w:t>
            </w:r>
            <w:r w:rsidR="0008533A" w:rsidRPr="00B87054">
              <w:rPr>
                <w:szCs w:val="24"/>
              </w:rPr>
              <w:t xml:space="preserve"> на </w:t>
            </w:r>
            <w:r w:rsidRPr="00B87054">
              <w:rPr>
                <w:szCs w:val="24"/>
              </w:rPr>
              <w:t>състоянието на водните тела</w:t>
            </w:r>
            <w:r w:rsidR="0008533A" w:rsidRPr="00B87054">
              <w:rPr>
                <w:szCs w:val="24"/>
              </w:rPr>
              <w:t xml:space="preserve">. </w:t>
            </w:r>
            <w:r w:rsidR="00826C9D" w:rsidRPr="00B87054">
              <w:rPr>
                <w:szCs w:val="24"/>
              </w:rPr>
              <w:t>Мрежите за мониторинг щ</w:t>
            </w:r>
            <w:r w:rsidR="0008533A" w:rsidRPr="00B87054">
              <w:rPr>
                <w:szCs w:val="24"/>
              </w:rPr>
              <w:t xml:space="preserve">е </w:t>
            </w:r>
            <w:r w:rsidR="00826C9D" w:rsidRPr="00B87054">
              <w:rPr>
                <w:szCs w:val="24"/>
              </w:rPr>
              <w:t xml:space="preserve">бъдат оптимизирани и разширени </w:t>
            </w:r>
            <w:r w:rsidR="00833B83" w:rsidRPr="00B87054">
              <w:rPr>
                <w:szCs w:val="24"/>
              </w:rPr>
              <w:t xml:space="preserve">с оглед подобряване на </w:t>
            </w:r>
            <w:r w:rsidR="00D0264D" w:rsidRPr="00B87054">
              <w:rPr>
                <w:szCs w:val="24"/>
              </w:rPr>
              <w:t>тяхната ефективност</w:t>
            </w:r>
            <w:r w:rsidR="009F40F5" w:rsidRPr="00B87054">
              <w:rPr>
                <w:szCs w:val="24"/>
              </w:rPr>
              <w:t>, вкл. чрез осигуряване на необходимото оборудване</w:t>
            </w:r>
            <w:r w:rsidR="00833B83" w:rsidRPr="00B87054">
              <w:rPr>
                <w:szCs w:val="24"/>
              </w:rPr>
              <w:t>.</w:t>
            </w:r>
          </w:p>
        </w:tc>
      </w:tr>
    </w:tbl>
    <w:p w14:paraId="1AB203C1" w14:textId="77777777" w:rsidR="00AD4AED" w:rsidRPr="00B87054" w:rsidRDefault="00AD4AED" w:rsidP="001966AC">
      <w:pPr>
        <w:sectPr w:rsidR="00AD4AED" w:rsidRPr="00B87054" w:rsidSect="00C50033">
          <w:headerReference w:type="default" r:id="rId17"/>
          <w:footerReference w:type="default" r:id="rId18"/>
          <w:headerReference w:type="first" r:id="rId19"/>
          <w:footerReference w:type="first" r:id="rId20"/>
          <w:pgSz w:w="11906" w:h="16838"/>
          <w:pgMar w:top="1021" w:right="1418" w:bottom="1021" w:left="1418" w:header="601" w:footer="1077" w:gutter="0"/>
          <w:cols w:space="720"/>
          <w:docGrid w:linePitch="326"/>
        </w:sectPr>
      </w:pPr>
    </w:p>
    <w:p w14:paraId="3A46CB58" w14:textId="77777777" w:rsidR="006626C9" w:rsidRPr="00B87054" w:rsidRDefault="00AD4AED" w:rsidP="006626C9">
      <w:r w:rsidRPr="00B87054">
        <w:rPr>
          <w:b/>
        </w:rPr>
        <w:lastRenderedPageBreak/>
        <w:t>Таблица 3: Специфични за програмата показатели за резултатите по специфични цели</w:t>
      </w:r>
      <w:r w:rsidRPr="00B87054">
        <w:t xml:space="preserve"> (за ЕФРР и Кохезионния фонд)</w:t>
      </w:r>
    </w:p>
    <w:p w14:paraId="48F3CCB4" w14:textId="77777777" w:rsidR="00B31474" w:rsidRPr="00B87054" w:rsidRDefault="00B31474" w:rsidP="00261A02">
      <w:pPr>
        <w:rPr>
          <w:b/>
        </w:rPr>
      </w:pPr>
    </w:p>
    <w:p w14:paraId="4C00F825" w14:textId="77777777" w:rsidR="00AD4AED" w:rsidRPr="00B87054" w:rsidRDefault="00B31474" w:rsidP="00261A02">
      <w:pPr>
        <w:rPr>
          <w:szCs w:val="24"/>
        </w:rPr>
      </w:pPr>
      <w:r w:rsidRPr="00B87054">
        <w:t>(Позоваване: член 96, параграф 2, първа алинея, буква б), подточка ii) от Регламент (EС) № 1303/2013)</w:t>
      </w:r>
    </w:p>
    <w:p w14:paraId="5C3C8CB7" w14:textId="77777777" w:rsidR="00AD4AED" w:rsidRPr="00B87054" w:rsidRDefault="00AD4AED" w:rsidP="001966AC"/>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2"/>
        <w:gridCol w:w="2251"/>
        <w:gridCol w:w="1881"/>
        <w:gridCol w:w="1556"/>
        <w:gridCol w:w="1649"/>
        <w:gridCol w:w="1375"/>
        <w:gridCol w:w="2091"/>
        <w:gridCol w:w="1673"/>
        <w:gridCol w:w="1258"/>
      </w:tblGrid>
      <w:tr w:rsidR="00AD4AED" w:rsidRPr="00B87054" w14:paraId="026FA4A3" w14:textId="77777777" w:rsidTr="00F03C1E">
        <w:trPr>
          <w:trHeight w:val="531"/>
        </w:trPr>
        <w:tc>
          <w:tcPr>
            <w:tcW w:w="436" w:type="pct"/>
            <w:tcBorders>
              <w:top w:val="single" w:sz="4" w:space="0" w:color="auto"/>
              <w:left w:val="single" w:sz="4" w:space="0" w:color="auto"/>
              <w:bottom w:val="single" w:sz="4" w:space="0" w:color="auto"/>
              <w:right w:val="single" w:sz="4" w:space="0" w:color="auto"/>
            </w:tcBorders>
          </w:tcPr>
          <w:p w14:paraId="19EF2A31" w14:textId="77777777" w:rsidR="00AD4AED" w:rsidRPr="00B87054" w:rsidRDefault="00AD4AED" w:rsidP="00F03C1E">
            <w:pPr>
              <w:pStyle w:val="ListBullet"/>
              <w:numPr>
                <w:ilvl w:val="0"/>
                <w:numId w:val="0"/>
              </w:numPr>
              <w:tabs>
                <w:tab w:val="left" w:pos="720"/>
              </w:tabs>
              <w:rPr>
                <w:b/>
                <w:i/>
                <w:sz w:val="18"/>
                <w:szCs w:val="18"/>
              </w:rPr>
            </w:pPr>
            <w:r w:rsidRPr="00B87054">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14:paraId="073247E3" w14:textId="77777777" w:rsidR="00AD4AED" w:rsidRPr="00B87054" w:rsidRDefault="00AD4AED" w:rsidP="00F03C1E">
            <w:pPr>
              <w:pStyle w:val="ListBullet"/>
              <w:numPr>
                <w:ilvl w:val="0"/>
                <w:numId w:val="0"/>
              </w:numPr>
              <w:tabs>
                <w:tab w:val="left" w:pos="720"/>
              </w:tabs>
              <w:rPr>
                <w:b/>
                <w:i/>
                <w:sz w:val="18"/>
                <w:szCs w:val="18"/>
              </w:rPr>
            </w:pPr>
            <w:r w:rsidRPr="00B87054">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2EFC77C7" w14:textId="77777777" w:rsidR="00AD4AED" w:rsidRPr="00B87054" w:rsidRDefault="00AD4AED" w:rsidP="00BF7CF9">
            <w:pPr>
              <w:snapToGrid w:val="0"/>
              <w:rPr>
                <w:b/>
                <w:i/>
                <w:sz w:val="18"/>
                <w:szCs w:val="18"/>
              </w:rPr>
            </w:pPr>
            <w:r w:rsidRPr="00B87054">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14:paraId="268BDC7E" w14:textId="77777777" w:rsidR="00AD4AED" w:rsidRPr="00B87054" w:rsidRDefault="00AD4AED" w:rsidP="00A11273">
            <w:pPr>
              <w:pStyle w:val="ListBullet"/>
              <w:numPr>
                <w:ilvl w:val="0"/>
                <w:numId w:val="0"/>
              </w:numPr>
              <w:tabs>
                <w:tab w:val="left" w:pos="720"/>
              </w:tabs>
              <w:rPr>
                <w:b/>
                <w:i/>
                <w:sz w:val="18"/>
                <w:szCs w:val="18"/>
              </w:rPr>
            </w:pPr>
            <w:r w:rsidRPr="00B87054">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14:paraId="5E96A763" w14:textId="77777777" w:rsidR="00AD4AED" w:rsidRPr="00B87054" w:rsidRDefault="00AD4AED" w:rsidP="00BF7CF9">
            <w:pPr>
              <w:pStyle w:val="ListBullet"/>
              <w:numPr>
                <w:ilvl w:val="0"/>
                <w:numId w:val="0"/>
              </w:numPr>
              <w:tabs>
                <w:tab w:val="left" w:pos="720"/>
              </w:tabs>
              <w:rPr>
                <w:b/>
                <w:i/>
                <w:sz w:val="18"/>
                <w:szCs w:val="18"/>
              </w:rPr>
            </w:pPr>
            <w:r w:rsidRPr="00B87054">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14:paraId="54A06418" w14:textId="77777777" w:rsidR="00AD4AED" w:rsidRPr="00B87054" w:rsidRDefault="00020A31" w:rsidP="00020A31">
            <w:pPr>
              <w:snapToGrid w:val="0"/>
              <w:rPr>
                <w:b/>
                <w:i/>
                <w:sz w:val="18"/>
                <w:szCs w:val="18"/>
              </w:rPr>
            </w:pPr>
            <w:r w:rsidRPr="00B87054">
              <w:rPr>
                <w:b/>
                <w:i/>
                <w:sz w:val="18"/>
              </w:rPr>
              <w:t xml:space="preserve">Базова </w:t>
            </w:r>
            <w:r w:rsidR="00AD4AED" w:rsidRPr="00B87054">
              <w:rPr>
                <w:b/>
                <w:i/>
                <w:sz w:val="18"/>
              </w:rPr>
              <w:t>година</w:t>
            </w:r>
          </w:p>
        </w:tc>
        <w:tc>
          <w:tcPr>
            <w:tcW w:w="695" w:type="pct"/>
            <w:tcBorders>
              <w:top w:val="single" w:sz="4" w:space="0" w:color="auto"/>
              <w:left w:val="single" w:sz="4" w:space="0" w:color="auto"/>
              <w:bottom w:val="single" w:sz="4" w:space="0" w:color="auto"/>
              <w:right w:val="single" w:sz="4" w:space="0" w:color="auto"/>
            </w:tcBorders>
            <w:hideMark/>
          </w:tcPr>
          <w:p w14:paraId="282CD279" w14:textId="77777777" w:rsidR="00AD4AED" w:rsidRPr="00B87054" w:rsidRDefault="00AD4AED" w:rsidP="00BF7CF9">
            <w:pPr>
              <w:pStyle w:val="ListBullet"/>
              <w:numPr>
                <w:ilvl w:val="0"/>
                <w:numId w:val="0"/>
              </w:numPr>
              <w:tabs>
                <w:tab w:val="left" w:pos="720"/>
              </w:tabs>
              <w:rPr>
                <w:b/>
                <w:i/>
                <w:sz w:val="18"/>
                <w:szCs w:val="18"/>
              </w:rPr>
            </w:pPr>
            <w:r w:rsidRPr="00B87054">
              <w:rPr>
                <w:b/>
                <w:i/>
                <w:sz w:val="18"/>
              </w:rPr>
              <w:t>Целева стойност</w:t>
            </w:r>
            <w:r w:rsidRPr="00B87054">
              <w:rPr>
                <w:rStyle w:val="FootnoteReference"/>
                <w:b/>
                <w:i/>
                <w:sz w:val="18"/>
              </w:rPr>
              <w:footnoteReference w:id="10"/>
            </w:r>
            <w:r w:rsidRPr="00B87054">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14:paraId="5A93390F" w14:textId="77777777" w:rsidR="00AD4AED" w:rsidRPr="00B87054" w:rsidRDefault="00AD4AED" w:rsidP="00BF7CF9">
            <w:pPr>
              <w:pStyle w:val="ListBullet"/>
              <w:numPr>
                <w:ilvl w:val="0"/>
                <w:numId w:val="0"/>
              </w:numPr>
              <w:tabs>
                <w:tab w:val="left" w:pos="720"/>
              </w:tabs>
              <w:rPr>
                <w:b/>
                <w:i/>
                <w:sz w:val="18"/>
                <w:szCs w:val="18"/>
              </w:rPr>
            </w:pPr>
            <w:r w:rsidRPr="00B87054">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5D00CAC4" w14:textId="77777777" w:rsidR="00AD4AED" w:rsidRPr="00B87054" w:rsidRDefault="00AD4AED" w:rsidP="00F03C1E">
            <w:pPr>
              <w:pStyle w:val="ListBullet"/>
              <w:numPr>
                <w:ilvl w:val="0"/>
                <w:numId w:val="0"/>
              </w:numPr>
              <w:tabs>
                <w:tab w:val="left" w:pos="720"/>
              </w:tabs>
              <w:rPr>
                <w:b/>
                <w:i/>
                <w:sz w:val="18"/>
                <w:szCs w:val="18"/>
              </w:rPr>
            </w:pPr>
            <w:r w:rsidRPr="00B87054">
              <w:rPr>
                <w:b/>
                <w:i/>
                <w:sz w:val="18"/>
              </w:rPr>
              <w:t>Честота на отчитане</w:t>
            </w:r>
          </w:p>
        </w:tc>
      </w:tr>
      <w:tr w:rsidR="00AD4AED" w:rsidRPr="00B87054" w14:paraId="51D08EF8" w14:textId="77777777" w:rsidTr="00F03C1E">
        <w:trPr>
          <w:trHeight w:val="870"/>
        </w:trPr>
        <w:tc>
          <w:tcPr>
            <w:tcW w:w="436" w:type="pct"/>
            <w:tcBorders>
              <w:top w:val="single" w:sz="4" w:space="0" w:color="auto"/>
              <w:left w:val="single" w:sz="4" w:space="0" w:color="auto"/>
              <w:bottom w:val="single" w:sz="4" w:space="0" w:color="auto"/>
              <w:right w:val="single" w:sz="4" w:space="0" w:color="auto"/>
            </w:tcBorders>
          </w:tcPr>
          <w:p w14:paraId="100BB61E" w14:textId="77777777" w:rsidR="00AD4AED" w:rsidRPr="00B87054" w:rsidRDefault="00AD4AED" w:rsidP="00F03C1E">
            <w:pPr>
              <w:pStyle w:val="ListBullet"/>
              <w:numPr>
                <w:ilvl w:val="0"/>
                <w:numId w:val="0"/>
              </w:numPr>
              <w:tabs>
                <w:tab w:val="left" w:pos="720"/>
              </w:tabs>
              <w:rPr>
                <w:b/>
                <w:sz w:val="18"/>
                <w:szCs w:val="18"/>
              </w:rPr>
            </w:pPr>
            <w:r w:rsidRPr="00B87054">
              <w:rPr>
                <w:i/>
                <w:color w:val="8DB3E2"/>
                <w:sz w:val="18"/>
              </w:rPr>
              <w:t xml:space="preserve">&lt;2A.1.4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 “SME” &gt;</w:t>
            </w:r>
          </w:p>
        </w:tc>
        <w:tc>
          <w:tcPr>
            <w:tcW w:w="748" w:type="pct"/>
            <w:tcBorders>
              <w:top w:val="single" w:sz="4" w:space="0" w:color="auto"/>
              <w:left w:val="single" w:sz="4" w:space="0" w:color="auto"/>
              <w:bottom w:val="single" w:sz="4" w:space="0" w:color="auto"/>
              <w:right w:val="single" w:sz="4" w:space="0" w:color="auto"/>
            </w:tcBorders>
          </w:tcPr>
          <w:p w14:paraId="2C565985" w14:textId="77777777" w:rsidR="00AD4AED" w:rsidRPr="00B87054" w:rsidRDefault="00AD4AED" w:rsidP="00F03C1E">
            <w:pPr>
              <w:pStyle w:val="ListBullet"/>
              <w:numPr>
                <w:ilvl w:val="0"/>
                <w:numId w:val="0"/>
              </w:numPr>
              <w:tabs>
                <w:tab w:val="left" w:pos="720"/>
              </w:tabs>
              <w:rPr>
                <w:b/>
                <w:sz w:val="18"/>
                <w:szCs w:val="18"/>
              </w:rPr>
            </w:pPr>
            <w:r w:rsidRPr="00B87054">
              <w:rPr>
                <w:i/>
                <w:color w:val="8DB3E2"/>
                <w:sz w:val="18"/>
              </w:rPr>
              <w:t xml:space="preserve">&lt;2A.1.5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="M"“SME” &gt;</w:t>
            </w:r>
          </w:p>
        </w:tc>
        <w:tc>
          <w:tcPr>
            <w:tcW w:w="625" w:type="pct"/>
            <w:tcBorders>
              <w:top w:val="single" w:sz="4" w:space="0" w:color="auto"/>
              <w:left w:val="single" w:sz="4" w:space="0" w:color="auto"/>
              <w:bottom w:val="single" w:sz="4" w:space="0" w:color="auto"/>
              <w:right w:val="single" w:sz="4" w:space="0" w:color="auto"/>
            </w:tcBorders>
          </w:tcPr>
          <w:p w14:paraId="07B50BC7" w14:textId="77777777" w:rsidR="00AD4AED" w:rsidRPr="00B87054" w:rsidRDefault="00AD4AED" w:rsidP="00F03C1E">
            <w:pPr>
              <w:snapToGrid w:val="0"/>
              <w:rPr>
                <w:b/>
                <w:sz w:val="18"/>
                <w:szCs w:val="18"/>
              </w:rPr>
            </w:pPr>
            <w:r w:rsidRPr="00B87054">
              <w:rPr>
                <w:i/>
                <w:color w:val="8DB3E2"/>
                <w:sz w:val="18"/>
              </w:rPr>
              <w:t xml:space="preserve">&lt;2A.1.6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 SME"&gt;</w:t>
            </w:r>
          </w:p>
        </w:tc>
        <w:tc>
          <w:tcPr>
            <w:tcW w:w="517" w:type="pct"/>
            <w:tcBorders>
              <w:top w:val="single" w:sz="4" w:space="0" w:color="auto"/>
              <w:left w:val="single" w:sz="4" w:space="0" w:color="auto"/>
              <w:bottom w:val="single" w:sz="4" w:space="0" w:color="auto"/>
              <w:right w:val="single" w:sz="4" w:space="0" w:color="auto"/>
            </w:tcBorders>
          </w:tcPr>
          <w:p w14:paraId="47917735" w14:textId="77777777" w:rsidR="00AD4AED" w:rsidRPr="00B87054" w:rsidRDefault="00AD4AED" w:rsidP="00F03C1E">
            <w:pPr>
              <w:pStyle w:val="ListBullet"/>
              <w:numPr>
                <w:ilvl w:val="0"/>
                <w:numId w:val="0"/>
              </w:numPr>
              <w:tabs>
                <w:tab w:val="left" w:pos="720"/>
              </w:tabs>
              <w:rPr>
                <w:b/>
                <w:sz w:val="18"/>
                <w:szCs w:val="18"/>
              </w:rPr>
            </w:pPr>
            <w:r w:rsidRPr="00B87054">
              <w:rPr>
                <w:i/>
                <w:color w:val="8DB3E2"/>
                <w:sz w:val="18"/>
              </w:rPr>
              <w:t xml:space="preserve">&lt;2A.1.7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“SME” &gt;</w:t>
            </w:r>
          </w:p>
        </w:tc>
        <w:tc>
          <w:tcPr>
            <w:tcW w:w="548" w:type="pct"/>
            <w:tcBorders>
              <w:top w:val="single" w:sz="4" w:space="0" w:color="auto"/>
              <w:left w:val="single" w:sz="4" w:space="0" w:color="auto"/>
              <w:bottom w:val="single" w:sz="4" w:space="0" w:color="auto"/>
              <w:right w:val="single" w:sz="4" w:space="0" w:color="auto"/>
            </w:tcBorders>
          </w:tcPr>
          <w:p w14:paraId="329702A6" w14:textId="77777777" w:rsidR="00DB3E3D" w:rsidRPr="00B87054" w:rsidRDefault="00AD4AED" w:rsidP="00DB3E3D">
            <w:pPr>
              <w:snapToGrid w:val="0"/>
              <w:rPr>
                <w:i/>
                <w:color w:val="8DB3E2"/>
                <w:sz w:val="18"/>
                <w:szCs w:val="18"/>
              </w:rPr>
            </w:pPr>
            <w:r w:rsidRPr="00B87054">
              <w:rPr>
                <w:i/>
                <w:color w:val="8DB3E2"/>
                <w:sz w:val="18"/>
              </w:rPr>
              <w:t xml:space="preserve">Количествени &lt;2A.1.8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="M"“SME” &gt;</w:t>
            </w:r>
            <w:r w:rsidR="00DB3E3D" w:rsidRPr="00B87054">
              <w:rPr>
                <w:i/>
                <w:color w:val="8DB3E2"/>
                <w:sz w:val="18"/>
                <w:szCs w:val="18"/>
              </w:rPr>
              <w:t xml:space="preserve"> </w:t>
            </w:r>
          </w:p>
          <w:p w14:paraId="664D5E56" w14:textId="77777777" w:rsidR="00AD4AED" w:rsidRPr="00B87054" w:rsidRDefault="00967356" w:rsidP="00DB3E3D">
            <w:pPr>
              <w:snapToGrid w:val="0"/>
              <w:rPr>
                <w:i/>
                <w:color w:val="8DB3E2"/>
                <w:sz w:val="18"/>
                <w:szCs w:val="18"/>
              </w:rPr>
            </w:pPr>
            <w:r w:rsidRPr="00B87054">
              <w:rPr>
                <w:i/>
                <w:color w:val="8DB3E2"/>
                <w:sz w:val="18"/>
                <w:szCs w:val="18"/>
              </w:rPr>
              <w:t>Качествени</w:t>
            </w:r>
            <w:r w:rsidR="00DB3E3D" w:rsidRPr="00B87054">
              <w:rPr>
                <w:i/>
                <w:color w:val="8DB3E2"/>
                <w:sz w:val="18"/>
                <w:szCs w:val="18"/>
              </w:rPr>
              <w:t xml:space="preserve"> &lt;2A.1.8 </w:t>
            </w:r>
            <w:proofErr w:type="spellStart"/>
            <w:r w:rsidR="00DB3E3D" w:rsidRPr="00B87054">
              <w:rPr>
                <w:i/>
                <w:color w:val="8DB3E2"/>
                <w:sz w:val="18"/>
                <w:szCs w:val="18"/>
              </w:rPr>
              <w:t>type</w:t>
            </w:r>
            <w:proofErr w:type="spellEnd"/>
            <w:r w:rsidR="00DB3E3D" w:rsidRPr="00B87054">
              <w:rPr>
                <w:i/>
                <w:color w:val="8DB3E2"/>
                <w:sz w:val="18"/>
                <w:szCs w:val="18"/>
              </w:rPr>
              <w:t xml:space="preserve">="S" </w:t>
            </w:r>
            <w:proofErr w:type="spellStart"/>
            <w:r w:rsidR="00DB3E3D" w:rsidRPr="00B87054">
              <w:rPr>
                <w:i/>
                <w:color w:val="8DB3E2"/>
                <w:sz w:val="18"/>
                <w:szCs w:val="18"/>
              </w:rPr>
              <w:t>maxlength</w:t>
            </w:r>
            <w:proofErr w:type="spellEnd"/>
            <w:r w:rsidR="00DB3E3D" w:rsidRPr="00B87054">
              <w:rPr>
                <w:i/>
                <w:color w:val="8DB3E2"/>
                <w:sz w:val="18"/>
                <w:szCs w:val="18"/>
              </w:rPr>
              <w:t xml:space="preserve">="100" </w:t>
            </w:r>
            <w:proofErr w:type="spellStart"/>
            <w:r w:rsidR="00DB3E3D" w:rsidRPr="00B87054">
              <w:rPr>
                <w:i/>
                <w:color w:val="8DB3E2"/>
                <w:sz w:val="18"/>
                <w:szCs w:val="18"/>
              </w:rPr>
              <w:t>input</w:t>
            </w:r>
            <w:proofErr w:type="spellEnd"/>
            <w:r w:rsidR="00DB3E3D" w:rsidRPr="00B87054">
              <w:rPr>
                <w:i/>
                <w:color w:val="8DB3E2"/>
                <w:sz w:val="18"/>
                <w:szCs w:val="18"/>
              </w:rPr>
              <w:t xml:space="preserve">="M" “SME”  </w:t>
            </w:r>
          </w:p>
          <w:p w14:paraId="412906BF" w14:textId="77777777" w:rsidR="00DB3E3D" w:rsidRPr="00B87054" w:rsidRDefault="00DB3E3D" w:rsidP="00DB3E3D">
            <w:pPr>
              <w:snapToGrid w:val="0"/>
              <w:rPr>
                <w:b/>
                <w:sz w:val="18"/>
                <w:szCs w:val="18"/>
              </w:rPr>
            </w:pPr>
          </w:p>
        </w:tc>
        <w:tc>
          <w:tcPr>
            <w:tcW w:w="457" w:type="pct"/>
            <w:tcBorders>
              <w:top w:val="single" w:sz="4" w:space="0" w:color="auto"/>
              <w:left w:val="single" w:sz="4" w:space="0" w:color="auto"/>
              <w:bottom w:val="single" w:sz="4" w:space="0" w:color="auto"/>
              <w:right w:val="single" w:sz="4" w:space="0" w:color="auto"/>
            </w:tcBorders>
          </w:tcPr>
          <w:p w14:paraId="5DF4B0BD" w14:textId="77777777" w:rsidR="00AD4AED" w:rsidRPr="00B87054" w:rsidRDefault="00AD4AED" w:rsidP="00F03C1E">
            <w:pPr>
              <w:snapToGrid w:val="0"/>
              <w:rPr>
                <w:b/>
                <w:sz w:val="18"/>
                <w:szCs w:val="18"/>
              </w:rPr>
            </w:pPr>
            <w:r w:rsidRPr="00B87054">
              <w:rPr>
                <w:i/>
                <w:color w:val="8DB3E2"/>
                <w:sz w:val="18"/>
              </w:rPr>
              <w:t xml:space="preserve">&lt;2A.1.9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="M"“SME”&gt;</w:t>
            </w:r>
          </w:p>
        </w:tc>
        <w:tc>
          <w:tcPr>
            <w:tcW w:w="695" w:type="pct"/>
            <w:tcBorders>
              <w:top w:val="single" w:sz="4" w:space="0" w:color="auto"/>
              <w:left w:val="single" w:sz="4" w:space="0" w:color="auto"/>
              <w:bottom w:val="single" w:sz="4" w:space="0" w:color="auto"/>
              <w:right w:val="single" w:sz="4" w:space="0" w:color="auto"/>
            </w:tcBorders>
          </w:tcPr>
          <w:p w14:paraId="0F2D3D52" w14:textId="77777777" w:rsidR="00AD4AED" w:rsidRPr="00B87054" w:rsidRDefault="00AD4AED" w:rsidP="00F03C1E">
            <w:pPr>
              <w:snapToGrid w:val="0"/>
              <w:rPr>
                <w:i/>
                <w:color w:val="8DB3E2"/>
                <w:sz w:val="18"/>
                <w:szCs w:val="18"/>
              </w:rPr>
            </w:pPr>
            <w:r w:rsidRPr="00B87054">
              <w:rPr>
                <w:i/>
                <w:color w:val="8DB3E2"/>
                <w:sz w:val="18"/>
              </w:rPr>
              <w:t xml:space="preserve">Количествени &lt;2A.1.10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55963387" w14:textId="77777777" w:rsidR="00AD4AED" w:rsidRPr="00B87054" w:rsidRDefault="00AD4AED" w:rsidP="00F03C1E">
            <w:pPr>
              <w:pStyle w:val="ListBullet"/>
              <w:numPr>
                <w:ilvl w:val="0"/>
                <w:numId w:val="0"/>
              </w:numPr>
              <w:tabs>
                <w:tab w:val="left" w:pos="720"/>
              </w:tabs>
              <w:rPr>
                <w:b/>
                <w:sz w:val="18"/>
                <w:szCs w:val="18"/>
              </w:rPr>
            </w:pPr>
            <w:r w:rsidRPr="00B87054">
              <w:rPr>
                <w:i/>
                <w:color w:val="8DB3E2"/>
                <w:sz w:val="18"/>
              </w:rPr>
              <w:t xml:space="preserve">Качествени &lt;2A.1.10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 “SME”  &gt;</w:t>
            </w:r>
          </w:p>
        </w:tc>
        <w:tc>
          <w:tcPr>
            <w:tcW w:w="556" w:type="pct"/>
            <w:tcBorders>
              <w:top w:val="single" w:sz="4" w:space="0" w:color="auto"/>
              <w:left w:val="single" w:sz="4" w:space="0" w:color="auto"/>
              <w:bottom w:val="single" w:sz="4" w:space="0" w:color="auto"/>
              <w:right w:val="single" w:sz="4" w:space="0" w:color="auto"/>
            </w:tcBorders>
          </w:tcPr>
          <w:p w14:paraId="7E43997B" w14:textId="77777777" w:rsidR="00AD4AED" w:rsidRPr="00B87054" w:rsidRDefault="00AD4AED" w:rsidP="00F03C1E">
            <w:pPr>
              <w:pStyle w:val="ListBullet"/>
              <w:numPr>
                <w:ilvl w:val="0"/>
                <w:numId w:val="0"/>
              </w:numPr>
              <w:rPr>
                <w:b/>
                <w:sz w:val="20"/>
              </w:rPr>
            </w:pPr>
            <w:r w:rsidRPr="00B87054">
              <w:rPr>
                <w:i/>
                <w:color w:val="8DB3E2"/>
                <w:sz w:val="18"/>
              </w:rPr>
              <w:t xml:space="preserve">&lt;2A.1.11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="M"“SME”&gt;</w:t>
            </w:r>
          </w:p>
        </w:tc>
        <w:tc>
          <w:tcPr>
            <w:tcW w:w="418" w:type="pct"/>
            <w:tcBorders>
              <w:top w:val="single" w:sz="4" w:space="0" w:color="auto"/>
              <w:left w:val="single" w:sz="4" w:space="0" w:color="auto"/>
              <w:bottom w:val="single" w:sz="4" w:space="0" w:color="auto"/>
              <w:right w:val="single" w:sz="4" w:space="0" w:color="auto"/>
            </w:tcBorders>
          </w:tcPr>
          <w:p w14:paraId="026402EA" w14:textId="77777777" w:rsidR="00AD4AED" w:rsidRPr="00B87054" w:rsidRDefault="00AD4AED" w:rsidP="00F03C1E">
            <w:pPr>
              <w:pStyle w:val="ListBullet"/>
              <w:numPr>
                <w:ilvl w:val="0"/>
                <w:numId w:val="0"/>
              </w:numPr>
              <w:rPr>
                <w:b/>
                <w:sz w:val="20"/>
              </w:rPr>
            </w:pPr>
            <w:r w:rsidRPr="00B87054">
              <w:rPr>
                <w:i/>
                <w:color w:val="8DB3E2"/>
                <w:sz w:val="18"/>
              </w:rPr>
              <w:t xml:space="preserve">&lt;2A.1.12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 “SME” &gt;</w:t>
            </w:r>
          </w:p>
        </w:tc>
      </w:tr>
      <w:tr w:rsidR="00BD5459" w:rsidRPr="00B87054" w14:paraId="1EDC2302" w14:textId="77777777" w:rsidTr="006B02EA">
        <w:trPr>
          <w:trHeight w:val="1397"/>
        </w:trPr>
        <w:tc>
          <w:tcPr>
            <w:tcW w:w="436" w:type="pct"/>
            <w:tcBorders>
              <w:top w:val="single" w:sz="4" w:space="0" w:color="auto"/>
              <w:left w:val="single" w:sz="4" w:space="0" w:color="auto"/>
              <w:bottom w:val="single" w:sz="4" w:space="0" w:color="auto"/>
              <w:right w:val="single" w:sz="4" w:space="0" w:color="auto"/>
            </w:tcBorders>
            <w:vAlign w:val="center"/>
          </w:tcPr>
          <w:p w14:paraId="49099045" w14:textId="77777777" w:rsidR="00BD5459" w:rsidRPr="00B87054" w:rsidRDefault="004E68CF" w:rsidP="0062001E">
            <w:pPr>
              <w:pStyle w:val="Text1"/>
              <w:ind w:left="0"/>
              <w:jc w:val="center"/>
              <w:rPr>
                <w:sz w:val="18"/>
                <w:szCs w:val="18"/>
                <w:lang w:val="en-US"/>
              </w:rPr>
            </w:pPr>
            <w:r w:rsidRPr="00B87054">
              <w:rPr>
                <w:sz w:val="18"/>
                <w:szCs w:val="18"/>
              </w:rPr>
              <w:t>1</w:t>
            </w:r>
            <w:r w:rsidR="00616520" w:rsidRPr="00B87054">
              <w:rPr>
                <w:sz w:val="18"/>
                <w:szCs w:val="18"/>
                <w:lang w:val="en-US"/>
              </w:rPr>
              <w:t>.1</w:t>
            </w:r>
          </w:p>
        </w:tc>
        <w:tc>
          <w:tcPr>
            <w:tcW w:w="748" w:type="pct"/>
            <w:tcBorders>
              <w:top w:val="single" w:sz="4" w:space="0" w:color="auto"/>
              <w:left w:val="single" w:sz="4" w:space="0" w:color="auto"/>
              <w:bottom w:val="single" w:sz="4" w:space="0" w:color="auto"/>
              <w:right w:val="single" w:sz="4" w:space="0" w:color="auto"/>
            </w:tcBorders>
            <w:vAlign w:val="center"/>
          </w:tcPr>
          <w:p w14:paraId="0EF07F2F" w14:textId="77777777" w:rsidR="000758F4" w:rsidRPr="00B87054" w:rsidRDefault="00555704" w:rsidP="0062001E">
            <w:pPr>
              <w:pStyle w:val="Text1"/>
              <w:spacing w:after="0"/>
              <w:ind w:left="0"/>
              <w:jc w:val="center"/>
              <w:rPr>
                <w:sz w:val="18"/>
                <w:szCs w:val="18"/>
              </w:rPr>
            </w:pPr>
            <w:r w:rsidRPr="00B87054">
              <w:rPr>
                <w:sz w:val="18"/>
                <w:szCs w:val="18"/>
              </w:rPr>
              <w:t>Товар на замърсяване, който се събира и третира в пълно съответствие</w:t>
            </w:r>
            <w:r w:rsidR="001E6ACF" w:rsidRPr="00B87054">
              <w:rPr>
                <w:sz w:val="18"/>
                <w:szCs w:val="18"/>
              </w:rPr>
              <w:t xml:space="preserve"> с приложимото законодателство</w:t>
            </w:r>
          </w:p>
        </w:tc>
        <w:tc>
          <w:tcPr>
            <w:tcW w:w="625" w:type="pct"/>
            <w:tcBorders>
              <w:top w:val="single" w:sz="4" w:space="0" w:color="auto"/>
              <w:left w:val="single" w:sz="4" w:space="0" w:color="auto"/>
              <w:bottom w:val="single" w:sz="4" w:space="0" w:color="auto"/>
              <w:right w:val="single" w:sz="4" w:space="0" w:color="auto"/>
            </w:tcBorders>
            <w:vAlign w:val="center"/>
          </w:tcPr>
          <w:p w14:paraId="3B4BF8EE" w14:textId="77777777" w:rsidR="00BD5459" w:rsidRPr="00B87054" w:rsidRDefault="00555704" w:rsidP="0062001E">
            <w:pPr>
              <w:snapToGrid w:val="0"/>
              <w:jc w:val="center"/>
              <w:rPr>
                <w:sz w:val="18"/>
                <w:szCs w:val="18"/>
              </w:rPr>
            </w:pPr>
            <w:r w:rsidRPr="00B87054">
              <w:rPr>
                <w:sz w:val="18"/>
                <w:szCs w:val="18"/>
                <w:lang w:val="en-US"/>
              </w:rPr>
              <w:t>E</w:t>
            </w:r>
            <w:proofErr w:type="spellStart"/>
            <w:r w:rsidRPr="00B87054">
              <w:rPr>
                <w:sz w:val="18"/>
                <w:szCs w:val="18"/>
              </w:rPr>
              <w:t>кв.ж</w:t>
            </w:r>
            <w:proofErr w:type="spellEnd"/>
            <w:r w:rsidRPr="00B87054">
              <w:rPr>
                <w:sz w:val="18"/>
                <w:szCs w:val="18"/>
              </w:rPr>
              <w:t>.</w:t>
            </w:r>
          </w:p>
        </w:tc>
        <w:tc>
          <w:tcPr>
            <w:tcW w:w="517" w:type="pct"/>
            <w:tcBorders>
              <w:top w:val="single" w:sz="4" w:space="0" w:color="auto"/>
              <w:left w:val="single" w:sz="4" w:space="0" w:color="auto"/>
              <w:bottom w:val="single" w:sz="4" w:space="0" w:color="auto"/>
              <w:right w:val="single" w:sz="4" w:space="0" w:color="auto"/>
            </w:tcBorders>
            <w:vAlign w:val="center"/>
          </w:tcPr>
          <w:p w14:paraId="6C99878B" w14:textId="77777777" w:rsidR="00BD5459" w:rsidRPr="00B87054" w:rsidRDefault="00BD5459" w:rsidP="0062001E">
            <w:pPr>
              <w:pStyle w:val="ListBullet"/>
              <w:numPr>
                <w:ilvl w:val="0"/>
                <w:numId w:val="0"/>
              </w:numPr>
              <w:tabs>
                <w:tab w:val="left" w:pos="720"/>
              </w:tabs>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14:paraId="58F1CB77" w14:textId="59BDDBA3" w:rsidR="00BD5459" w:rsidRPr="00B87054" w:rsidRDefault="00665978" w:rsidP="0062001E">
            <w:pPr>
              <w:snapToGrid w:val="0"/>
              <w:jc w:val="center"/>
              <w:rPr>
                <w:sz w:val="18"/>
                <w:szCs w:val="18"/>
              </w:rPr>
            </w:pPr>
            <w:r>
              <w:rPr>
                <w:sz w:val="18"/>
                <w:szCs w:val="18"/>
              </w:rPr>
              <w:t xml:space="preserve">  </w:t>
            </w:r>
            <w:r w:rsidR="00377249">
              <w:rPr>
                <w:sz w:val="18"/>
                <w:szCs w:val="18"/>
              </w:rPr>
              <w:t>0</w:t>
            </w:r>
            <w:r w:rsidR="00555704" w:rsidRPr="00B87054">
              <w:rPr>
                <w:rStyle w:val="FootnoteReference"/>
                <w:sz w:val="18"/>
                <w:szCs w:val="18"/>
              </w:rPr>
              <w:footnoteReference w:id="11"/>
            </w:r>
          </w:p>
        </w:tc>
        <w:tc>
          <w:tcPr>
            <w:tcW w:w="457" w:type="pct"/>
            <w:tcBorders>
              <w:top w:val="single" w:sz="4" w:space="0" w:color="auto"/>
              <w:left w:val="single" w:sz="4" w:space="0" w:color="auto"/>
              <w:bottom w:val="single" w:sz="4" w:space="0" w:color="auto"/>
              <w:right w:val="single" w:sz="4" w:space="0" w:color="auto"/>
            </w:tcBorders>
            <w:vAlign w:val="center"/>
          </w:tcPr>
          <w:p w14:paraId="4F178AB1" w14:textId="77777777" w:rsidR="00BD5459" w:rsidRPr="00B87054" w:rsidRDefault="00C3343A" w:rsidP="0062001E">
            <w:pPr>
              <w:snapToGrid w:val="0"/>
              <w:jc w:val="center"/>
              <w:rPr>
                <w:sz w:val="18"/>
                <w:szCs w:val="18"/>
              </w:rPr>
            </w:pPr>
            <w:r w:rsidRPr="00B87054">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14:paraId="553088CF" w14:textId="639FE111" w:rsidR="00BD5459" w:rsidRPr="00B87054" w:rsidRDefault="00377249" w:rsidP="006B02EA">
            <w:pPr>
              <w:pStyle w:val="ListBullet"/>
              <w:numPr>
                <w:ilvl w:val="0"/>
                <w:numId w:val="0"/>
              </w:numPr>
              <w:tabs>
                <w:tab w:val="left" w:pos="720"/>
              </w:tabs>
              <w:spacing w:before="0"/>
              <w:jc w:val="center"/>
              <w:rPr>
                <w:sz w:val="18"/>
                <w:szCs w:val="18"/>
              </w:rPr>
            </w:pPr>
            <w:r>
              <w:rPr>
                <w:sz w:val="18"/>
                <w:szCs w:val="18"/>
              </w:rPr>
              <w:t>1 900 000</w:t>
            </w:r>
            <w:r w:rsidR="00F34BD0" w:rsidRPr="00B87054">
              <w:rPr>
                <w:sz w:val="18"/>
                <w:szCs w:val="18"/>
                <w:lang w:val="en-US"/>
              </w:rPr>
              <w:t xml:space="preserve"> </w:t>
            </w:r>
            <w:r w:rsidR="006072F5" w:rsidRPr="00B87054">
              <w:rPr>
                <w:rStyle w:val="FootnoteReference"/>
                <w:sz w:val="18"/>
                <w:szCs w:val="18"/>
              </w:rPr>
              <w:footnoteReference w:id="12"/>
            </w:r>
          </w:p>
        </w:tc>
        <w:tc>
          <w:tcPr>
            <w:tcW w:w="556" w:type="pct"/>
            <w:tcBorders>
              <w:top w:val="single" w:sz="4" w:space="0" w:color="auto"/>
              <w:left w:val="single" w:sz="4" w:space="0" w:color="auto"/>
              <w:bottom w:val="single" w:sz="4" w:space="0" w:color="auto"/>
              <w:right w:val="single" w:sz="4" w:space="0" w:color="auto"/>
            </w:tcBorders>
            <w:vAlign w:val="center"/>
          </w:tcPr>
          <w:p w14:paraId="41FD453D" w14:textId="6A02D7B6" w:rsidR="00BD5459" w:rsidRPr="00B87054" w:rsidRDefault="00BD5459" w:rsidP="0062001E">
            <w:pPr>
              <w:pStyle w:val="ListBullet"/>
              <w:numPr>
                <w:ilvl w:val="0"/>
                <w:numId w:val="0"/>
              </w:numPr>
              <w:tabs>
                <w:tab w:val="left" w:pos="720"/>
              </w:tabs>
              <w:contextualSpacing w:val="0"/>
              <w:jc w:val="center"/>
              <w:rPr>
                <w:sz w:val="18"/>
                <w:szCs w:val="18"/>
              </w:rPr>
            </w:pPr>
            <w:r w:rsidRPr="00B87054">
              <w:rPr>
                <w:sz w:val="18"/>
                <w:szCs w:val="18"/>
              </w:rPr>
              <w:t>МОСВ</w:t>
            </w:r>
            <w:r w:rsidR="00665978">
              <w:rPr>
                <w:sz w:val="18"/>
                <w:szCs w:val="18"/>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2C561F69" w14:textId="77777777" w:rsidR="0007076E" w:rsidRPr="00B87054" w:rsidRDefault="0007076E" w:rsidP="0062001E">
            <w:pPr>
              <w:pStyle w:val="ListDash"/>
              <w:numPr>
                <w:ilvl w:val="0"/>
                <w:numId w:val="0"/>
              </w:numPr>
              <w:spacing w:afterLines="120" w:after="288"/>
              <w:ind w:left="283" w:hanging="283"/>
              <w:jc w:val="center"/>
              <w:rPr>
                <w:sz w:val="18"/>
                <w:szCs w:val="18"/>
              </w:rPr>
            </w:pPr>
            <w:r w:rsidRPr="00B87054">
              <w:rPr>
                <w:sz w:val="18"/>
                <w:szCs w:val="18"/>
              </w:rPr>
              <w:t>2019</w:t>
            </w:r>
          </w:p>
          <w:p w14:paraId="7EFFC859" w14:textId="77777777" w:rsidR="002F1D44" w:rsidRPr="00B87054" w:rsidRDefault="002F1D44" w:rsidP="0062001E">
            <w:pPr>
              <w:pStyle w:val="ListDash"/>
              <w:numPr>
                <w:ilvl w:val="0"/>
                <w:numId w:val="0"/>
              </w:numPr>
              <w:spacing w:afterLines="120" w:after="288"/>
              <w:ind w:left="283" w:hanging="283"/>
              <w:jc w:val="center"/>
              <w:rPr>
                <w:sz w:val="18"/>
                <w:szCs w:val="18"/>
              </w:rPr>
            </w:pPr>
            <w:r w:rsidRPr="00B87054">
              <w:rPr>
                <w:sz w:val="18"/>
                <w:szCs w:val="18"/>
              </w:rPr>
              <w:t>2021</w:t>
            </w:r>
          </w:p>
          <w:p w14:paraId="35B5E9EE" w14:textId="77777777" w:rsidR="00BD5459" w:rsidRPr="00B87054" w:rsidRDefault="0007076E" w:rsidP="0062001E">
            <w:pPr>
              <w:pStyle w:val="ListBullet"/>
              <w:numPr>
                <w:ilvl w:val="0"/>
                <w:numId w:val="0"/>
              </w:numPr>
              <w:tabs>
                <w:tab w:val="left" w:pos="720"/>
              </w:tabs>
              <w:spacing w:before="0" w:afterLines="120" w:after="288"/>
              <w:ind w:left="360" w:hanging="360"/>
              <w:contextualSpacing w:val="0"/>
              <w:jc w:val="center"/>
              <w:rPr>
                <w:sz w:val="18"/>
                <w:szCs w:val="18"/>
              </w:rPr>
            </w:pPr>
            <w:r w:rsidRPr="00B87054">
              <w:rPr>
                <w:sz w:val="18"/>
                <w:szCs w:val="18"/>
              </w:rPr>
              <w:t>2023</w:t>
            </w:r>
          </w:p>
        </w:tc>
      </w:tr>
      <w:tr w:rsidR="00A3427A" w:rsidRPr="00B87054" w14:paraId="7FA5290F" w14:textId="77777777" w:rsidTr="00CB101A">
        <w:trPr>
          <w:trHeight w:val="1403"/>
        </w:trPr>
        <w:tc>
          <w:tcPr>
            <w:tcW w:w="436" w:type="pct"/>
            <w:tcBorders>
              <w:top w:val="single" w:sz="4" w:space="0" w:color="auto"/>
              <w:left w:val="single" w:sz="4" w:space="0" w:color="auto"/>
              <w:bottom w:val="single" w:sz="4" w:space="0" w:color="auto"/>
              <w:right w:val="single" w:sz="4" w:space="0" w:color="auto"/>
            </w:tcBorders>
            <w:vAlign w:val="center"/>
          </w:tcPr>
          <w:p w14:paraId="7E37CB81" w14:textId="77777777" w:rsidR="00A3427A" w:rsidRPr="00B87054" w:rsidRDefault="00616520" w:rsidP="0062001E">
            <w:pPr>
              <w:pStyle w:val="Text1"/>
              <w:ind w:left="0"/>
              <w:jc w:val="center"/>
              <w:rPr>
                <w:sz w:val="18"/>
                <w:szCs w:val="18"/>
              </w:rPr>
            </w:pPr>
            <w:r w:rsidRPr="00B87054">
              <w:rPr>
                <w:sz w:val="18"/>
                <w:szCs w:val="18"/>
                <w:lang w:val="en-US"/>
              </w:rPr>
              <w:lastRenderedPageBreak/>
              <w:t>1.</w:t>
            </w:r>
            <w:r w:rsidR="004E68CF" w:rsidRPr="00B87054">
              <w:rPr>
                <w:sz w:val="18"/>
                <w:szCs w:val="18"/>
              </w:rPr>
              <w:t>2</w:t>
            </w:r>
          </w:p>
        </w:tc>
        <w:tc>
          <w:tcPr>
            <w:tcW w:w="748" w:type="pct"/>
            <w:tcBorders>
              <w:top w:val="single" w:sz="4" w:space="0" w:color="auto"/>
              <w:left w:val="single" w:sz="4" w:space="0" w:color="auto"/>
              <w:bottom w:val="single" w:sz="4" w:space="0" w:color="auto"/>
              <w:right w:val="single" w:sz="4" w:space="0" w:color="auto"/>
            </w:tcBorders>
            <w:vAlign w:val="center"/>
          </w:tcPr>
          <w:p w14:paraId="3D871484" w14:textId="77777777" w:rsidR="00A3427A" w:rsidRPr="00B87054" w:rsidRDefault="00A3427A" w:rsidP="0062001E">
            <w:pPr>
              <w:pStyle w:val="Text1"/>
              <w:ind w:left="0"/>
              <w:jc w:val="center"/>
              <w:rPr>
                <w:sz w:val="18"/>
                <w:szCs w:val="18"/>
              </w:rPr>
            </w:pPr>
            <w:r w:rsidRPr="00B87054">
              <w:rPr>
                <w:sz w:val="18"/>
                <w:szCs w:val="18"/>
              </w:rPr>
              <w:t>Водни тела с подобрен мониторинг на количественото състояние</w:t>
            </w:r>
          </w:p>
        </w:tc>
        <w:tc>
          <w:tcPr>
            <w:tcW w:w="625" w:type="pct"/>
            <w:tcBorders>
              <w:top w:val="single" w:sz="4" w:space="0" w:color="auto"/>
              <w:left w:val="single" w:sz="4" w:space="0" w:color="auto"/>
              <w:bottom w:val="single" w:sz="4" w:space="0" w:color="auto"/>
              <w:right w:val="single" w:sz="4" w:space="0" w:color="auto"/>
            </w:tcBorders>
            <w:vAlign w:val="center"/>
          </w:tcPr>
          <w:p w14:paraId="022AE127" w14:textId="77777777" w:rsidR="00A3427A" w:rsidRPr="00B87054" w:rsidRDefault="00A3427A" w:rsidP="0062001E">
            <w:pPr>
              <w:pStyle w:val="Text1"/>
              <w:ind w:left="0"/>
              <w:jc w:val="center"/>
              <w:rPr>
                <w:sz w:val="18"/>
                <w:szCs w:val="18"/>
              </w:rPr>
            </w:pPr>
            <w:r w:rsidRPr="00B87054">
              <w:rPr>
                <w:sz w:val="18"/>
                <w:szCs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420C3670" w14:textId="77777777" w:rsidR="00A3427A" w:rsidRPr="00B87054" w:rsidRDefault="00A3427A" w:rsidP="0062001E">
            <w:pPr>
              <w:pStyle w:val="Text1"/>
              <w:ind w:left="0"/>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14:paraId="6991330A" w14:textId="77777777" w:rsidR="00A3427A" w:rsidRPr="00B87054" w:rsidRDefault="00A3427A" w:rsidP="00CB101A">
            <w:pPr>
              <w:pStyle w:val="Text1"/>
              <w:spacing w:before="0" w:after="0"/>
              <w:ind w:left="0"/>
              <w:jc w:val="center"/>
              <w:rPr>
                <w:sz w:val="18"/>
                <w:szCs w:val="18"/>
              </w:rPr>
            </w:pPr>
            <w:r w:rsidRPr="00B87054">
              <w:rPr>
                <w:sz w:val="18"/>
                <w:szCs w:val="18"/>
              </w:rPr>
              <w:t>90</w:t>
            </w:r>
          </w:p>
        </w:tc>
        <w:tc>
          <w:tcPr>
            <w:tcW w:w="457" w:type="pct"/>
            <w:tcBorders>
              <w:top w:val="single" w:sz="4" w:space="0" w:color="auto"/>
              <w:left w:val="single" w:sz="4" w:space="0" w:color="auto"/>
              <w:bottom w:val="single" w:sz="4" w:space="0" w:color="auto"/>
              <w:right w:val="single" w:sz="4" w:space="0" w:color="auto"/>
            </w:tcBorders>
            <w:vAlign w:val="center"/>
          </w:tcPr>
          <w:p w14:paraId="025FFB00" w14:textId="77777777" w:rsidR="00A3427A" w:rsidRPr="00B87054" w:rsidRDefault="00A3427A" w:rsidP="00CB101A">
            <w:pPr>
              <w:pStyle w:val="Text1"/>
              <w:spacing w:before="0" w:after="0"/>
              <w:ind w:left="0"/>
              <w:jc w:val="center"/>
              <w:rPr>
                <w:sz w:val="18"/>
                <w:szCs w:val="18"/>
              </w:rPr>
            </w:pPr>
            <w:r w:rsidRPr="00B87054">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14:paraId="372CE5D9" w14:textId="77777777" w:rsidR="00A3427A" w:rsidRPr="00B87054" w:rsidRDefault="00A3427A" w:rsidP="00CB101A">
            <w:pPr>
              <w:pStyle w:val="Text1"/>
              <w:spacing w:before="0" w:after="0"/>
              <w:ind w:left="0"/>
              <w:jc w:val="center"/>
              <w:rPr>
                <w:sz w:val="18"/>
                <w:szCs w:val="18"/>
              </w:rPr>
            </w:pPr>
            <w:r w:rsidRPr="00B87054">
              <w:rPr>
                <w:sz w:val="18"/>
                <w:szCs w:val="18"/>
              </w:rPr>
              <w:t>140</w:t>
            </w:r>
          </w:p>
        </w:tc>
        <w:tc>
          <w:tcPr>
            <w:tcW w:w="556" w:type="pct"/>
            <w:tcBorders>
              <w:top w:val="single" w:sz="4" w:space="0" w:color="auto"/>
              <w:left w:val="single" w:sz="4" w:space="0" w:color="auto"/>
              <w:bottom w:val="single" w:sz="4" w:space="0" w:color="auto"/>
              <w:right w:val="single" w:sz="4" w:space="0" w:color="auto"/>
            </w:tcBorders>
            <w:vAlign w:val="center"/>
          </w:tcPr>
          <w:p w14:paraId="507A8E2D" w14:textId="42DB00B7" w:rsidR="00A3427A" w:rsidRPr="00B87054" w:rsidRDefault="00A3427A" w:rsidP="00CB101A">
            <w:pPr>
              <w:pStyle w:val="Text1"/>
              <w:spacing w:before="0" w:after="0"/>
              <w:ind w:left="0"/>
              <w:jc w:val="center"/>
              <w:rPr>
                <w:sz w:val="18"/>
                <w:szCs w:val="18"/>
              </w:rPr>
            </w:pPr>
            <w:r w:rsidRPr="00B87054">
              <w:rPr>
                <w:sz w:val="18"/>
                <w:szCs w:val="18"/>
              </w:rPr>
              <w:t>МОСВ</w:t>
            </w:r>
            <w:r w:rsidR="00665978">
              <w:rPr>
                <w:sz w:val="18"/>
                <w:szCs w:val="18"/>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08AD24C0" w14:textId="77777777" w:rsidR="002F1D44" w:rsidRPr="00B87054" w:rsidRDefault="002F1D44" w:rsidP="0062001E">
            <w:pPr>
              <w:pStyle w:val="ListDash"/>
              <w:numPr>
                <w:ilvl w:val="0"/>
                <w:numId w:val="0"/>
              </w:numPr>
              <w:spacing w:afterLines="120" w:after="288"/>
              <w:ind w:left="283" w:hanging="283"/>
              <w:jc w:val="center"/>
              <w:rPr>
                <w:sz w:val="18"/>
                <w:szCs w:val="18"/>
              </w:rPr>
            </w:pPr>
            <w:r w:rsidRPr="00B87054">
              <w:rPr>
                <w:sz w:val="18"/>
                <w:szCs w:val="18"/>
              </w:rPr>
              <w:t>2019</w:t>
            </w:r>
          </w:p>
          <w:p w14:paraId="75678967" w14:textId="77777777" w:rsidR="002F1D44" w:rsidRPr="00B87054" w:rsidRDefault="002F1D44" w:rsidP="0062001E">
            <w:pPr>
              <w:pStyle w:val="ListDash"/>
              <w:numPr>
                <w:ilvl w:val="0"/>
                <w:numId w:val="0"/>
              </w:numPr>
              <w:spacing w:afterLines="120" w:after="288"/>
              <w:ind w:left="283" w:hanging="283"/>
              <w:jc w:val="center"/>
              <w:rPr>
                <w:sz w:val="18"/>
                <w:szCs w:val="18"/>
              </w:rPr>
            </w:pPr>
            <w:r w:rsidRPr="00B87054">
              <w:rPr>
                <w:sz w:val="18"/>
                <w:szCs w:val="18"/>
              </w:rPr>
              <w:t>2021</w:t>
            </w:r>
          </w:p>
          <w:p w14:paraId="200F2257" w14:textId="77777777" w:rsidR="00A3427A" w:rsidRPr="00B87054" w:rsidRDefault="002F1D44" w:rsidP="0062001E">
            <w:pPr>
              <w:pStyle w:val="Text1"/>
              <w:spacing w:before="0" w:afterLines="120" w:after="288"/>
              <w:ind w:left="0"/>
              <w:jc w:val="center"/>
              <w:rPr>
                <w:sz w:val="18"/>
                <w:szCs w:val="18"/>
              </w:rPr>
            </w:pPr>
            <w:r w:rsidRPr="00B87054">
              <w:rPr>
                <w:sz w:val="18"/>
                <w:szCs w:val="18"/>
              </w:rPr>
              <w:t>2023</w:t>
            </w:r>
          </w:p>
        </w:tc>
      </w:tr>
      <w:tr w:rsidR="00713A9B" w:rsidRPr="00B87054" w14:paraId="77CD0982" w14:textId="77777777" w:rsidTr="0062001E">
        <w:trPr>
          <w:trHeight w:val="1403"/>
        </w:trPr>
        <w:tc>
          <w:tcPr>
            <w:tcW w:w="436" w:type="pct"/>
            <w:tcBorders>
              <w:top w:val="single" w:sz="4" w:space="0" w:color="auto"/>
              <w:left w:val="single" w:sz="4" w:space="0" w:color="auto"/>
              <w:bottom w:val="single" w:sz="4" w:space="0" w:color="auto"/>
              <w:right w:val="single" w:sz="4" w:space="0" w:color="auto"/>
            </w:tcBorders>
            <w:vAlign w:val="center"/>
          </w:tcPr>
          <w:p w14:paraId="7E253342" w14:textId="77777777" w:rsidR="00713A9B" w:rsidRPr="00B87054" w:rsidRDefault="00616520" w:rsidP="0062001E">
            <w:pPr>
              <w:pStyle w:val="Text1"/>
              <w:ind w:left="0"/>
              <w:jc w:val="center"/>
              <w:rPr>
                <w:sz w:val="18"/>
                <w:szCs w:val="18"/>
              </w:rPr>
            </w:pPr>
            <w:r w:rsidRPr="00B87054">
              <w:rPr>
                <w:sz w:val="18"/>
                <w:szCs w:val="18"/>
                <w:lang w:val="en-US"/>
              </w:rPr>
              <w:t>1.</w:t>
            </w:r>
            <w:r w:rsidR="004E68CF" w:rsidRPr="00B87054">
              <w:rPr>
                <w:sz w:val="18"/>
                <w:szCs w:val="18"/>
              </w:rPr>
              <w:t>3</w:t>
            </w:r>
          </w:p>
        </w:tc>
        <w:tc>
          <w:tcPr>
            <w:tcW w:w="748" w:type="pct"/>
            <w:tcBorders>
              <w:top w:val="single" w:sz="4" w:space="0" w:color="auto"/>
              <w:left w:val="single" w:sz="4" w:space="0" w:color="auto"/>
              <w:bottom w:val="single" w:sz="4" w:space="0" w:color="auto"/>
              <w:right w:val="single" w:sz="4" w:space="0" w:color="auto"/>
            </w:tcBorders>
            <w:vAlign w:val="center"/>
          </w:tcPr>
          <w:p w14:paraId="742C7345" w14:textId="77777777" w:rsidR="00713A9B" w:rsidRPr="00B87054" w:rsidRDefault="00713A9B" w:rsidP="0062001E">
            <w:pPr>
              <w:pStyle w:val="Text1"/>
              <w:ind w:left="0"/>
              <w:jc w:val="center"/>
              <w:rPr>
                <w:sz w:val="18"/>
                <w:szCs w:val="18"/>
              </w:rPr>
            </w:pPr>
            <w:r w:rsidRPr="00B87054">
              <w:rPr>
                <w:sz w:val="18"/>
                <w:szCs w:val="18"/>
              </w:rPr>
              <w:t>Водни тела с подобрен мониторинг на химичното състояние</w:t>
            </w:r>
          </w:p>
        </w:tc>
        <w:tc>
          <w:tcPr>
            <w:tcW w:w="625" w:type="pct"/>
            <w:tcBorders>
              <w:top w:val="single" w:sz="4" w:space="0" w:color="auto"/>
              <w:left w:val="single" w:sz="4" w:space="0" w:color="auto"/>
              <w:bottom w:val="single" w:sz="4" w:space="0" w:color="auto"/>
              <w:right w:val="single" w:sz="4" w:space="0" w:color="auto"/>
            </w:tcBorders>
            <w:vAlign w:val="center"/>
          </w:tcPr>
          <w:p w14:paraId="684F077D" w14:textId="77777777" w:rsidR="00713A9B" w:rsidRPr="00B87054" w:rsidRDefault="00713A9B" w:rsidP="0062001E">
            <w:pPr>
              <w:pStyle w:val="Text1"/>
              <w:ind w:left="0"/>
              <w:jc w:val="center"/>
              <w:rPr>
                <w:sz w:val="18"/>
                <w:szCs w:val="18"/>
              </w:rPr>
            </w:pPr>
            <w:r w:rsidRPr="00B87054">
              <w:rPr>
                <w:sz w:val="18"/>
                <w:szCs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3ADF3621" w14:textId="77777777" w:rsidR="00713A9B" w:rsidRPr="00B87054" w:rsidDel="003E69E5" w:rsidRDefault="00713A9B" w:rsidP="0062001E">
            <w:pPr>
              <w:pStyle w:val="Text1"/>
              <w:ind w:left="0"/>
              <w:jc w:val="center"/>
              <w:rPr>
                <w:sz w:val="18"/>
                <w:szCs w:val="18"/>
              </w:rPr>
            </w:pPr>
          </w:p>
        </w:tc>
        <w:tc>
          <w:tcPr>
            <w:tcW w:w="548" w:type="pct"/>
            <w:tcBorders>
              <w:top w:val="single" w:sz="4" w:space="0" w:color="auto"/>
              <w:left w:val="single" w:sz="4" w:space="0" w:color="auto"/>
              <w:bottom w:val="single" w:sz="4" w:space="0" w:color="auto"/>
              <w:right w:val="single" w:sz="4" w:space="0" w:color="auto"/>
            </w:tcBorders>
            <w:vAlign w:val="center"/>
          </w:tcPr>
          <w:p w14:paraId="202C6329" w14:textId="77777777" w:rsidR="00713A9B" w:rsidRPr="00B87054" w:rsidRDefault="00072418" w:rsidP="00CB101A">
            <w:pPr>
              <w:pStyle w:val="Text1"/>
              <w:spacing w:before="0" w:after="0"/>
              <w:ind w:left="0"/>
              <w:jc w:val="center"/>
              <w:rPr>
                <w:sz w:val="18"/>
                <w:szCs w:val="18"/>
              </w:rPr>
            </w:pPr>
            <w:r w:rsidRPr="00B87054">
              <w:rPr>
                <w:sz w:val="18"/>
                <w:szCs w:val="18"/>
              </w:rPr>
              <w:t>153</w:t>
            </w:r>
          </w:p>
        </w:tc>
        <w:tc>
          <w:tcPr>
            <w:tcW w:w="457" w:type="pct"/>
            <w:tcBorders>
              <w:top w:val="single" w:sz="4" w:space="0" w:color="auto"/>
              <w:left w:val="single" w:sz="4" w:space="0" w:color="auto"/>
              <w:bottom w:val="single" w:sz="4" w:space="0" w:color="auto"/>
              <w:right w:val="single" w:sz="4" w:space="0" w:color="auto"/>
            </w:tcBorders>
            <w:vAlign w:val="center"/>
          </w:tcPr>
          <w:p w14:paraId="61E4E732" w14:textId="77777777" w:rsidR="00713A9B" w:rsidRPr="00B87054" w:rsidRDefault="00713A9B" w:rsidP="00CB101A">
            <w:pPr>
              <w:pStyle w:val="Text1"/>
              <w:spacing w:before="0" w:after="0"/>
              <w:ind w:left="0"/>
              <w:jc w:val="center"/>
              <w:rPr>
                <w:sz w:val="18"/>
                <w:szCs w:val="18"/>
              </w:rPr>
            </w:pPr>
            <w:r w:rsidRPr="00B87054">
              <w:rPr>
                <w:sz w:val="18"/>
                <w:szCs w:val="18"/>
              </w:rPr>
              <w:t>2013</w:t>
            </w:r>
          </w:p>
        </w:tc>
        <w:tc>
          <w:tcPr>
            <w:tcW w:w="695" w:type="pct"/>
            <w:tcBorders>
              <w:top w:val="single" w:sz="4" w:space="0" w:color="auto"/>
              <w:left w:val="single" w:sz="4" w:space="0" w:color="auto"/>
              <w:bottom w:val="single" w:sz="4" w:space="0" w:color="auto"/>
              <w:right w:val="single" w:sz="4" w:space="0" w:color="auto"/>
            </w:tcBorders>
            <w:vAlign w:val="center"/>
          </w:tcPr>
          <w:p w14:paraId="2586580F" w14:textId="77777777" w:rsidR="00713A9B" w:rsidRPr="00B87054" w:rsidRDefault="00072418" w:rsidP="00CB101A">
            <w:pPr>
              <w:pStyle w:val="Text1"/>
              <w:spacing w:before="0" w:after="0"/>
              <w:ind w:left="0"/>
              <w:jc w:val="center"/>
              <w:rPr>
                <w:sz w:val="18"/>
                <w:szCs w:val="18"/>
              </w:rPr>
            </w:pPr>
            <w:r w:rsidRPr="00B87054">
              <w:rPr>
                <w:sz w:val="18"/>
                <w:szCs w:val="18"/>
              </w:rPr>
              <w:t>173</w:t>
            </w:r>
          </w:p>
        </w:tc>
        <w:tc>
          <w:tcPr>
            <w:tcW w:w="556" w:type="pct"/>
            <w:tcBorders>
              <w:top w:val="single" w:sz="4" w:space="0" w:color="auto"/>
              <w:left w:val="single" w:sz="4" w:space="0" w:color="auto"/>
              <w:bottom w:val="single" w:sz="4" w:space="0" w:color="auto"/>
              <w:right w:val="single" w:sz="4" w:space="0" w:color="auto"/>
            </w:tcBorders>
            <w:vAlign w:val="center"/>
          </w:tcPr>
          <w:p w14:paraId="2DED0AB2" w14:textId="7360ACA9" w:rsidR="00713A9B" w:rsidRPr="00B87054" w:rsidRDefault="00713A9B" w:rsidP="00CB101A">
            <w:pPr>
              <w:pStyle w:val="Text1"/>
              <w:spacing w:before="0" w:after="0"/>
              <w:ind w:left="0"/>
              <w:jc w:val="center"/>
              <w:rPr>
                <w:sz w:val="18"/>
                <w:szCs w:val="18"/>
              </w:rPr>
            </w:pPr>
            <w:r w:rsidRPr="00B87054">
              <w:rPr>
                <w:sz w:val="18"/>
                <w:szCs w:val="18"/>
              </w:rPr>
              <w:t>МОСВ</w:t>
            </w:r>
            <w:r w:rsidR="00665978">
              <w:rPr>
                <w:sz w:val="18"/>
                <w:szCs w:val="18"/>
              </w:rPr>
              <w:t>; 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79C020EF" w14:textId="77777777" w:rsidR="002F1D44" w:rsidRPr="00B87054" w:rsidRDefault="002F1D44" w:rsidP="0062001E">
            <w:pPr>
              <w:pStyle w:val="ListDash"/>
              <w:numPr>
                <w:ilvl w:val="0"/>
                <w:numId w:val="0"/>
              </w:numPr>
              <w:spacing w:afterLines="120" w:after="288"/>
              <w:ind w:left="283" w:hanging="283"/>
              <w:jc w:val="center"/>
              <w:rPr>
                <w:sz w:val="18"/>
                <w:szCs w:val="18"/>
              </w:rPr>
            </w:pPr>
            <w:r w:rsidRPr="00B87054">
              <w:rPr>
                <w:sz w:val="18"/>
                <w:szCs w:val="18"/>
              </w:rPr>
              <w:t>2019</w:t>
            </w:r>
          </w:p>
          <w:p w14:paraId="5ABC5B99" w14:textId="77777777" w:rsidR="002F1D44" w:rsidRPr="00B87054" w:rsidRDefault="002F1D44" w:rsidP="0062001E">
            <w:pPr>
              <w:pStyle w:val="ListDash"/>
              <w:numPr>
                <w:ilvl w:val="0"/>
                <w:numId w:val="0"/>
              </w:numPr>
              <w:spacing w:afterLines="120" w:after="288"/>
              <w:ind w:left="283" w:hanging="283"/>
              <w:jc w:val="center"/>
              <w:rPr>
                <w:sz w:val="18"/>
                <w:szCs w:val="18"/>
              </w:rPr>
            </w:pPr>
            <w:r w:rsidRPr="00B87054">
              <w:rPr>
                <w:sz w:val="18"/>
                <w:szCs w:val="18"/>
              </w:rPr>
              <w:t>2021</w:t>
            </w:r>
          </w:p>
          <w:p w14:paraId="0712D048" w14:textId="77777777" w:rsidR="00713A9B" w:rsidRPr="00B87054" w:rsidRDefault="002F1D44" w:rsidP="0062001E">
            <w:pPr>
              <w:pStyle w:val="ListDash"/>
              <w:numPr>
                <w:ilvl w:val="0"/>
                <w:numId w:val="0"/>
              </w:numPr>
              <w:spacing w:afterLines="120" w:after="288"/>
              <w:ind w:left="283" w:hanging="283"/>
              <w:jc w:val="center"/>
              <w:rPr>
                <w:sz w:val="18"/>
                <w:szCs w:val="18"/>
              </w:rPr>
            </w:pPr>
            <w:r w:rsidRPr="00B87054">
              <w:rPr>
                <w:sz w:val="18"/>
                <w:szCs w:val="18"/>
              </w:rPr>
              <w:t>2023</w:t>
            </w:r>
          </w:p>
        </w:tc>
      </w:tr>
    </w:tbl>
    <w:p w14:paraId="0FF2B8A4" w14:textId="77777777" w:rsidR="00AD4AED" w:rsidRPr="00B87054" w:rsidRDefault="00AD4AED" w:rsidP="00F03C1E">
      <w:pPr>
        <w:suppressAutoHyphens/>
        <w:rPr>
          <w:b/>
        </w:rPr>
        <w:sectPr w:rsidR="00AD4AED" w:rsidRPr="00B87054" w:rsidSect="00C50033">
          <w:headerReference w:type="default" r:id="rId21"/>
          <w:footerReference w:type="default" r:id="rId22"/>
          <w:headerReference w:type="first" r:id="rId23"/>
          <w:footerReference w:type="first" r:id="rId24"/>
          <w:pgSz w:w="16838" w:h="11906" w:orient="landscape"/>
          <w:pgMar w:top="1418" w:right="1021" w:bottom="1418" w:left="1021" w:header="601" w:footer="1077" w:gutter="0"/>
          <w:cols w:space="720"/>
          <w:docGrid w:linePitch="326"/>
        </w:sectPr>
      </w:pPr>
    </w:p>
    <w:p w14:paraId="6DA21B28" w14:textId="77777777" w:rsidR="006626C9" w:rsidRPr="00B87054" w:rsidRDefault="00AD4AED" w:rsidP="006626C9">
      <w:pPr>
        <w:ind w:left="1418" w:hanging="1418"/>
      </w:pPr>
      <w:r w:rsidRPr="00B87054">
        <w:rPr>
          <w:b/>
        </w:rPr>
        <w:lastRenderedPageBreak/>
        <w:t xml:space="preserve">Таблица 4: </w:t>
      </w:r>
      <w:r w:rsidRPr="00B87054">
        <w:tab/>
      </w:r>
      <w:r w:rsidRPr="00B87054">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B87054">
        <w:t xml:space="preserve"> (за ЕСФ)</w:t>
      </w:r>
    </w:p>
    <w:p w14:paraId="7EF8B47B" w14:textId="77777777" w:rsidR="00B31474" w:rsidRPr="00B87054" w:rsidRDefault="00C84219" w:rsidP="00924A40">
      <w:pPr>
        <w:rPr>
          <w:b/>
        </w:rPr>
      </w:pPr>
      <w:r w:rsidRPr="00B87054">
        <w:rPr>
          <w:b/>
        </w:rPr>
        <w:t>НЕПРИЛОЖИМО</w:t>
      </w:r>
    </w:p>
    <w:p w14:paraId="2630C2B4" w14:textId="77777777" w:rsidR="00AD4AED" w:rsidRPr="00B87054" w:rsidRDefault="00AD4AED" w:rsidP="00924A40">
      <w:r w:rsidRPr="00B87054">
        <w:t>(Позоваване: член 96, параграф 2, първа алинея, буква б), подточка ii) от Регламент (EС) № 1303/2013)</w:t>
      </w:r>
    </w:p>
    <w:p w14:paraId="37AA3C26" w14:textId="77777777" w:rsidR="00924A40" w:rsidRPr="00B87054" w:rsidRDefault="00924A40" w:rsidP="00BF3391">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B31474" w:rsidRPr="00B87054" w14:paraId="5EFABDB5" w14:textId="77777777" w:rsidTr="00B31474">
        <w:trPr>
          <w:trHeight w:val="620"/>
        </w:trPr>
        <w:tc>
          <w:tcPr>
            <w:tcW w:w="449" w:type="pct"/>
            <w:vMerge w:val="restart"/>
            <w:tcBorders>
              <w:top w:val="single" w:sz="4" w:space="0" w:color="auto"/>
              <w:left w:val="single" w:sz="4" w:space="0" w:color="auto"/>
              <w:right w:val="single" w:sz="4" w:space="0" w:color="auto"/>
            </w:tcBorders>
          </w:tcPr>
          <w:p w14:paraId="18D23F98" w14:textId="77777777" w:rsidR="00B31474" w:rsidRPr="00B87054" w:rsidRDefault="00B31474" w:rsidP="008C66F2">
            <w:pPr>
              <w:pStyle w:val="ListBullet"/>
              <w:numPr>
                <w:ilvl w:val="0"/>
                <w:numId w:val="0"/>
              </w:numPr>
              <w:tabs>
                <w:tab w:val="left" w:pos="720"/>
              </w:tabs>
              <w:spacing w:before="60" w:after="60"/>
              <w:rPr>
                <w:b/>
                <w:i/>
                <w:sz w:val="16"/>
                <w:szCs w:val="16"/>
              </w:rPr>
            </w:pPr>
            <w:r w:rsidRPr="00B87054">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54DE7020" w14:textId="77777777" w:rsidR="00B31474" w:rsidRPr="00B87054" w:rsidRDefault="00B31474" w:rsidP="008C66F2">
            <w:pPr>
              <w:pStyle w:val="ListBullet"/>
              <w:numPr>
                <w:ilvl w:val="0"/>
                <w:numId w:val="0"/>
              </w:numPr>
              <w:tabs>
                <w:tab w:val="left" w:pos="720"/>
              </w:tabs>
              <w:spacing w:before="60" w:after="60"/>
              <w:rPr>
                <w:b/>
                <w:i/>
                <w:sz w:val="16"/>
                <w:szCs w:val="16"/>
              </w:rPr>
            </w:pPr>
            <w:r w:rsidRPr="00B87054">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74806785" w14:textId="77777777" w:rsidR="00B31474" w:rsidRPr="00B87054" w:rsidRDefault="00B31474" w:rsidP="008C66F2">
            <w:pPr>
              <w:pStyle w:val="ListBullet"/>
              <w:numPr>
                <w:ilvl w:val="0"/>
                <w:numId w:val="0"/>
              </w:numPr>
              <w:tabs>
                <w:tab w:val="left" w:pos="720"/>
              </w:tabs>
              <w:spacing w:before="60" w:after="60"/>
              <w:rPr>
                <w:b/>
                <w:i/>
                <w:sz w:val="16"/>
                <w:szCs w:val="16"/>
              </w:rPr>
            </w:pPr>
            <w:r w:rsidRPr="00B87054">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7D1048BB" w14:textId="77777777" w:rsidR="00B31474" w:rsidRPr="00B87054" w:rsidRDefault="00B31474" w:rsidP="008C66F2">
            <w:pPr>
              <w:pStyle w:val="ListBullet"/>
              <w:numPr>
                <w:ilvl w:val="0"/>
                <w:numId w:val="0"/>
              </w:numPr>
              <w:tabs>
                <w:tab w:val="left" w:pos="720"/>
              </w:tabs>
              <w:spacing w:before="60" w:after="60"/>
              <w:rPr>
                <w:b/>
                <w:i/>
                <w:sz w:val="16"/>
                <w:szCs w:val="16"/>
              </w:rPr>
            </w:pPr>
            <w:r w:rsidRPr="00B87054">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74C33207" w14:textId="77777777" w:rsidR="00B31474" w:rsidRPr="00B87054" w:rsidRDefault="00B31474" w:rsidP="008C66F2">
            <w:pPr>
              <w:snapToGrid w:val="0"/>
              <w:spacing w:before="60" w:after="60"/>
              <w:rPr>
                <w:b/>
                <w:i/>
                <w:sz w:val="16"/>
                <w:szCs w:val="16"/>
              </w:rPr>
            </w:pPr>
            <w:r w:rsidRPr="00B87054">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7F633FBC" w14:textId="77777777" w:rsidR="00B31474" w:rsidRPr="00B87054" w:rsidRDefault="00B31474" w:rsidP="008C66F2">
            <w:pPr>
              <w:pStyle w:val="ListBullet"/>
              <w:numPr>
                <w:ilvl w:val="0"/>
                <w:numId w:val="0"/>
              </w:numPr>
              <w:tabs>
                <w:tab w:val="left" w:pos="720"/>
              </w:tabs>
              <w:spacing w:before="60" w:after="60"/>
              <w:rPr>
                <w:b/>
                <w:i/>
                <w:sz w:val="16"/>
                <w:szCs w:val="16"/>
              </w:rPr>
            </w:pPr>
            <w:r w:rsidRPr="00B87054">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1D90FF9E" w14:textId="77777777" w:rsidR="00B31474" w:rsidRPr="00B87054" w:rsidRDefault="00B31474" w:rsidP="008C66F2">
            <w:pPr>
              <w:pStyle w:val="ListBullet"/>
              <w:numPr>
                <w:ilvl w:val="0"/>
                <w:numId w:val="0"/>
              </w:numPr>
              <w:tabs>
                <w:tab w:val="left" w:pos="720"/>
              </w:tabs>
              <w:spacing w:before="60" w:after="60"/>
              <w:rPr>
                <w:b/>
                <w:i/>
                <w:sz w:val="16"/>
                <w:szCs w:val="16"/>
              </w:rPr>
            </w:pPr>
            <w:r w:rsidRPr="00B87054">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5EAB0EAA" w14:textId="77777777" w:rsidR="00B31474" w:rsidRPr="00B87054" w:rsidRDefault="00B31474" w:rsidP="008C66F2">
            <w:pPr>
              <w:pStyle w:val="ListBullet"/>
              <w:numPr>
                <w:ilvl w:val="0"/>
                <w:numId w:val="0"/>
              </w:numPr>
              <w:tabs>
                <w:tab w:val="left" w:pos="720"/>
              </w:tabs>
              <w:spacing w:before="60" w:after="60"/>
              <w:rPr>
                <w:b/>
                <w:i/>
                <w:sz w:val="16"/>
                <w:szCs w:val="16"/>
              </w:rPr>
            </w:pPr>
            <w:r w:rsidRPr="00B87054">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635E676C" w14:textId="77777777" w:rsidR="00B31474" w:rsidRPr="00B87054" w:rsidRDefault="00B31474" w:rsidP="00BF3391">
            <w:pPr>
              <w:snapToGrid w:val="0"/>
              <w:spacing w:before="60" w:after="60"/>
              <w:rPr>
                <w:b/>
                <w:i/>
                <w:sz w:val="16"/>
                <w:szCs w:val="16"/>
              </w:rPr>
            </w:pPr>
            <w:r w:rsidRPr="00B87054">
              <w:rPr>
                <w:b/>
                <w:i/>
                <w:sz w:val="16"/>
              </w:rPr>
              <w:t>Целева стойност</w:t>
            </w:r>
            <w:r w:rsidRPr="00B87054">
              <w:rPr>
                <w:rStyle w:val="FootnoteReference"/>
                <w:b/>
                <w:i/>
                <w:sz w:val="16"/>
              </w:rPr>
              <w:footnoteReference w:id="13"/>
            </w:r>
            <w:r w:rsidRPr="00B87054">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37B28801" w14:textId="77777777" w:rsidR="00B31474" w:rsidRPr="00B87054" w:rsidRDefault="00B31474" w:rsidP="008C66F2">
            <w:pPr>
              <w:pStyle w:val="ListBullet"/>
              <w:numPr>
                <w:ilvl w:val="0"/>
                <w:numId w:val="0"/>
              </w:numPr>
              <w:tabs>
                <w:tab w:val="left" w:pos="720"/>
              </w:tabs>
              <w:spacing w:before="60" w:after="60"/>
              <w:rPr>
                <w:b/>
                <w:i/>
                <w:sz w:val="16"/>
                <w:szCs w:val="16"/>
              </w:rPr>
            </w:pPr>
            <w:r w:rsidRPr="00B87054">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57186C2C" w14:textId="77777777" w:rsidR="00B31474" w:rsidRPr="00B87054" w:rsidRDefault="00B31474" w:rsidP="008C66F2">
            <w:pPr>
              <w:pStyle w:val="ListBullet"/>
              <w:numPr>
                <w:ilvl w:val="0"/>
                <w:numId w:val="0"/>
              </w:numPr>
              <w:tabs>
                <w:tab w:val="left" w:pos="720"/>
              </w:tabs>
              <w:spacing w:before="60" w:after="60"/>
              <w:rPr>
                <w:b/>
                <w:i/>
                <w:sz w:val="16"/>
                <w:szCs w:val="16"/>
              </w:rPr>
            </w:pPr>
            <w:r w:rsidRPr="00B87054">
              <w:rPr>
                <w:b/>
                <w:i/>
                <w:sz w:val="16"/>
              </w:rPr>
              <w:t>Честота на отчитане</w:t>
            </w:r>
          </w:p>
        </w:tc>
      </w:tr>
      <w:tr w:rsidR="00B31474" w:rsidRPr="00B87054" w14:paraId="1E0F36D7" w14:textId="77777777" w:rsidTr="00B31474">
        <w:trPr>
          <w:trHeight w:val="619"/>
        </w:trPr>
        <w:tc>
          <w:tcPr>
            <w:tcW w:w="449" w:type="pct"/>
            <w:vMerge/>
            <w:tcBorders>
              <w:left w:val="single" w:sz="4" w:space="0" w:color="auto"/>
              <w:bottom w:val="single" w:sz="4" w:space="0" w:color="auto"/>
              <w:right w:val="single" w:sz="4" w:space="0" w:color="auto"/>
            </w:tcBorders>
          </w:tcPr>
          <w:p w14:paraId="544CADE8" w14:textId="77777777" w:rsidR="00B31474" w:rsidRPr="00B87054" w:rsidRDefault="00B31474" w:rsidP="00F03C1E">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1CB87F5D" w14:textId="77777777" w:rsidR="00B31474" w:rsidRPr="00B87054" w:rsidRDefault="00B31474" w:rsidP="00F03C1E">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6CFAE3B5" w14:textId="77777777" w:rsidR="00B31474" w:rsidRPr="00B87054" w:rsidRDefault="00B31474" w:rsidP="00F03C1E">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6FFE772F" w14:textId="77777777" w:rsidR="00B31474" w:rsidRPr="00B87054" w:rsidRDefault="00B31474" w:rsidP="00F03C1E">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102F3D97" w14:textId="77777777" w:rsidR="00B31474" w:rsidRPr="00B87054" w:rsidRDefault="00B31474" w:rsidP="00F03C1E">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7F5A728A" w14:textId="77777777" w:rsidR="00B31474" w:rsidRPr="00B87054" w:rsidRDefault="00B31474" w:rsidP="00F03C1E">
            <w:pPr>
              <w:pStyle w:val="ListBullet"/>
              <w:numPr>
                <w:ilvl w:val="0"/>
                <w:numId w:val="0"/>
              </w:numPr>
              <w:tabs>
                <w:tab w:val="left" w:pos="720"/>
              </w:tabs>
              <w:spacing w:before="60" w:after="60"/>
              <w:rPr>
                <w:b/>
                <w:i/>
                <w:sz w:val="16"/>
                <w:szCs w:val="16"/>
              </w:rPr>
            </w:pPr>
            <w:r w:rsidRPr="00B87054">
              <w:rPr>
                <w:sz w:val="16"/>
              </w:rPr>
              <w:t>M</w:t>
            </w:r>
          </w:p>
        </w:tc>
        <w:tc>
          <w:tcPr>
            <w:tcW w:w="112" w:type="pct"/>
            <w:tcBorders>
              <w:left w:val="single" w:sz="4" w:space="0" w:color="auto"/>
              <w:bottom w:val="single" w:sz="4" w:space="0" w:color="auto"/>
              <w:right w:val="single" w:sz="4" w:space="0" w:color="auto"/>
            </w:tcBorders>
          </w:tcPr>
          <w:p w14:paraId="4BE90A2C" w14:textId="77777777" w:rsidR="00B31474" w:rsidRPr="00B87054" w:rsidRDefault="00B31474" w:rsidP="00F03C1E">
            <w:pPr>
              <w:pStyle w:val="ListBullet"/>
              <w:numPr>
                <w:ilvl w:val="0"/>
                <w:numId w:val="0"/>
              </w:numPr>
              <w:tabs>
                <w:tab w:val="left" w:pos="720"/>
              </w:tabs>
              <w:spacing w:before="60" w:after="60"/>
              <w:rPr>
                <w:b/>
                <w:i/>
                <w:sz w:val="16"/>
                <w:szCs w:val="16"/>
              </w:rPr>
            </w:pPr>
            <w:r w:rsidRPr="00B87054">
              <w:rPr>
                <w:sz w:val="16"/>
              </w:rPr>
              <w:t>Ж</w:t>
            </w:r>
          </w:p>
        </w:tc>
        <w:tc>
          <w:tcPr>
            <w:tcW w:w="112" w:type="pct"/>
            <w:tcBorders>
              <w:left w:val="single" w:sz="4" w:space="0" w:color="auto"/>
              <w:bottom w:val="single" w:sz="4" w:space="0" w:color="auto"/>
              <w:right w:val="single" w:sz="4" w:space="0" w:color="auto"/>
            </w:tcBorders>
          </w:tcPr>
          <w:p w14:paraId="46382582" w14:textId="77777777" w:rsidR="00B31474" w:rsidRPr="00B87054" w:rsidRDefault="00B31474" w:rsidP="00F03C1E">
            <w:pPr>
              <w:pStyle w:val="ListBullet"/>
              <w:numPr>
                <w:ilvl w:val="0"/>
                <w:numId w:val="0"/>
              </w:numPr>
              <w:tabs>
                <w:tab w:val="left" w:pos="720"/>
              </w:tabs>
              <w:spacing w:before="60" w:after="60"/>
              <w:rPr>
                <w:b/>
                <w:i/>
                <w:sz w:val="16"/>
                <w:szCs w:val="16"/>
              </w:rPr>
            </w:pPr>
            <w:r w:rsidRPr="00B87054">
              <w:rPr>
                <w:sz w:val="16"/>
              </w:rPr>
              <w:t>О</w:t>
            </w:r>
          </w:p>
        </w:tc>
        <w:tc>
          <w:tcPr>
            <w:tcW w:w="431" w:type="pct"/>
            <w:vMerge/>
            <w:tcBorders>
              <w:left w:val="single" w:sz="4" w:space="0" w:color="auto"/>
              <w:bottom w:val="single" w:sz="4" w:space="0" w:color="auto"/>
              <w:right w:val="single" w:sz="4" w:space="0" w:color="auto"/>
            </w:tcBorders>
          </w:tcPr>
          <w:p w14:paraId="7303B8CD" w14:textId="77777777" w:rsidR="00B31474" w:rsidRPr="00B87054" w:rsidRDefault="00B31474" w:rsidP="00F03C1E">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70D582BC" w14:textId="77777777" w:rsidR="00B31474" w:rsidRPr="00B87054" w:rsidRDefault="00B31474" w:rsidP="00F03C1E">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4A0566A6" w14:textId="77777777" w:rsidR="00B31474" w:rsidRPr="00B87054" w:rsidRDefault="00B31474" w:rsidP="00F03C1E">
            <w:pPr>
              <w:snapToGrid w:val="0"/>
              <w:spacing w:before="60" w:after="60"/>
              <w:rPr>
                <w:b/>
                <w:i/>
                <w:sz w:val="16"/>
                <w:szCs w:val="16"/>
              </w:rPr>
            </w:pPr>
            <w:r w:rsidRPr="00B87054">
              <w:rPr>
                <w:sz w:val="16"/>
              </w:rPr>
              <w:t>M</w:t>
            </w:r>
          </w:p>
        </w:tc>
        <w:tc>
          <w:tcPr>
            <w:tcW w:w="160" w:type="pct"/>
            <w:gridSpan w:val="2"/>
            <w:tcBorders>
              <w:top w:val="single" w:sz="4" w:space="0" w:color="auto"/>
              <w:left w:val="single" w:sz="4" w:space="0" w:color="auto"/>
              <w:right w:val="single" w:sz="4" w:space="0" w:color="auto"/>
            </w:tcBorders>
          </w:tcPr>
          <w:p w14:paraId="4C3FCDFD" w14:textId="77777777" w:rsidR="00B31474" w:rsidRPr="00B87054" w:rsidRDefault="00B31474" w:rsidP="00F03C1E">
            <w:pPr>
              <w:snapToGrid w:val="0"/>
              <w:spacing w:before="60" w:after="60"/>
              <w:rPr>
                <w:b/>
                <w:i/>
                <w:sz w:val="16"/>
                <w:szCs w:val="16"/>
              </w:rPr>
            </w:pPr>
            <w:r w:rsidRPr="00B87054">
              <w:rPr>
                <w:sz w:val="16"/>
              </w:rPr>
              <w:t>Ж</w:t>
            </w:r>
          </w:p>
        </w:tc>
        <w:tc>
          <w:tcPr>
            <w:tcW w:w="160" w:type="pct"/>
            <w:tcBorders>
              <w:top w:val="single" w:sz="4" w:space="0" w:color="auto"/>
              <w:left w:val="single" w:sz="4" w:space="0" w:color="auto"/>
              <w:right w:val="single" w:sz="4" w:space="0" w:color="auto"/>
            </w:tcBorders>
          </w:tcPr>
          <w:p w14:paraId="46CE3B07" w14:textId="77777777" w:rsidR="00B31474" w:rsidRPr="00B87054" w:rsidRDefault="00B31474" w:rsidP="00F03C1E">
            <w:pPr>
              <w:snapToGrid w:val="0"/>
              <w:spacing w:before="60" w:after="60"/>
              <w:rPr>
                <w:b/>
                <w:i/>
                <w:sz w:val="16"/>
                <w:szCs w:val="16"/>
              </w:rPr>
            </w:pPr>
            <w:r w:rsidRPr="00B87054">
              <w:rPr>
                <w:sz w:val="16"/>
              </w:rPr>
              <w:t>О</w:t>
            </w:r>
          </w:p>
        </w:tc>
        <w:tc>
          <w:tcPr>
            <w:tcW w:w="335" w:type="pct"/>
            <w:vMerge/>
            <w:tcBorders>
              <w:left w:val="single" w:sz="4" w:space="0" w:color="auto"/>
              <w:bottom w:val="single" w:sz="4" w:space="0" w:color="auto"/>
              <w:right w:val="single" w:sz="4" w:space="0" w:color="auto"/>
            </w:tcBorders>
          </w:tcPr>
          <w:p w14:paraId="70BB4665" w14:textId="77777777" w:rsidR="00B31474" w:rsidRPr="00B87054" w:rsidRDefault="00B31474" w:rsidP="00F03C1E">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5B887C23" w14:textId="77777777" w:rsidR="00B31474" w:rsidRPr="00B87054" w:rsidRDefault="00B31474" w:rsidP="00F03C1E">
            <w:pPr>
              <w:pStyle w:val="ListBullet"/>
              <w:numPr>
                <w:ilvl w:val="0"/>
                <w:numId w:val="0"/>
              </w:numPr>
              <w:tabs>
                <w:tab w:val="left" w:pos="720"/>
              </w:tabs>
              <w:spacing w:before="60" w:after="60"/>
              <w:rPr>
                <w:b/>
                <w:sz w:val="16"/>
                <w:szCs w:val="16"/>
              </w:rPr>
            </w:pPr>
          </w:p>
        </w:tc>
      </w:tr>
      <w:tr w:rsidR="00B31474" w:rsidRPr="00B87054" w14:paraId="1D1FC0D7" w14:textId="77777777" w:rsidTr="00F03C1E">
        <w:trPr>
          <w:trHeight w:val="2282"/>
        </w:trPr>
        <w:tc>
          <w:tcPr>
            <w:tcW w:w="449" w:type="pct"/>
            <w:tcBorders>
              <w:top w:val="single" w:sz="4" w:space="0" w:color="auto"/>
              <w:left w:val="single" w:sz="4" w:space="0" w:color="auto"/>
              <w:bottom w:val="single" w:sz="4" w:space="0" w:color="auto"/>
              <w:right w:val="single" w:sz="4" w:space="0" w:color="auto"/>
            </w:tcBorders>
          </w:tcPr>
          <w:p w14:paraId="48B78DB4" w14:textId="77777777" w:rsidR="00B31474" w:rsidRPr="00B87054" w:rsidRDefault="00B31474" w:rsidP="00F03C1E">
            <w:pPr>
              <w:pStyle w:val="ListBullet"/>
              <w:numPr>
                <w:ilvl w:val="0"/>
                <w:numId w:val="0"/>
              </w:numPr>
              <w:tabs>
                <w:tab w:val="left" w:pos="720"/>
              </w:tabs>
              <w:spacing w:before="60" w:after="60"/>
              <w:rPr>
                <w:i/>
                <w:color w:val="8DB3E2"/>
                <w:sz w:val="18"/>
                <w:szCs w:val="18"/>
              </w:rPr>
            </w:pPr>
            <w:r w:rsidRPr="00B87054">
              <w:rPr>
                <w:i/>
                <w:color w:val="8DB3E2"/>
                <w:sz w:val="18"/>
              </w:rPr>
              <w:t xml:space="preserve">Специфични за програмата &lt;2A.1.13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 xml:space="preserve">="M"&gt;   </w:t>
            </w:r>
          </w:p>
          <w:p w14:paraId="44C403B0" w14:textId="77777777" w:rsidR="00B31474" w:rsidRPr="00B87054" w:rsidRDefault="00B31474" w:rsidP="00F03C1E">
            <w:pPr>
              <w:pStyle w:val="ListBullet"/>
              <w:numPr>
                <w:ilvl w:val="0"/>
                <w:numId w:val="0"/>
              </w:numPr>
              <w:tabs>
                <w:tab w:val="left" w:pos="720"/>
              </w:tabs>
              <w:spacing w:before="60" w:after="60"/>
              <w:rPr>
                <w:b/>
                <w:i/>
                <w:sz w:val="16"/>
                <w:szCs w:val="16"/>
              </w:rPr>
            </w:pPr>
            <w:r w:rsidRPr="00B87054">
              <w:rPr>
                <w:i/>
                <w:color w:val="8DB3E2"/>
                <w:sz w:val="18"/>
              </w:rPr>
              <w:t xml:space="preserve">Общи &lt;2A.1.13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2ECE53DA" w14:textId="77777777" w:rsidR="00B31474" w:rsidRPr="00B87054" w:rsidRDefault="00B31474" w:rsidP="00F03C1E">
            <w:pPr>
              <w:pStyle w:val="Text1"/>
              <w:ind w:left="0"/>
              <w:jc w:val="left"/>
              <w:rPr>
                <w:i/>
                <w:color w:val="8DB3E2"/>
                <w:sz w:val="18"/>
                <w:szCs w:val="18"/>
              </w:rPr>
            </w:pPr>
            <w:r w:rsidRPr="00B87054">
              <w:rPr>
                <w:i/>
                <w:color w:val="8DB3E2"/>
                <w:sz w:val="18"/>
              </w:rPr>
              <w:t xml:space="preserve">Специфични за програмата &lt;2A.1.14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3C738EAA" w14:textId="77777777" w:rsidR="00B31474" w:rsidRPr="00B87054" w:rsidRDefault="00B31474" w:rsidP="00F03C1E">
            <w:pPr>
              <w:pStyle w:val="Text1"/>
              <w:ind w:left="0"/>
              <w:jc w:val="left"/>
              <w:rPr>
                <w:i/>
                <w:color w:val="8DB3E2"/>
                <w:sz w:val="18"/>
                <w:szCs w:val="18"/>
              </w:rPr>
            </w:pPr>
            <w:r w:rsidRPr="00B87054">
              <w:rPr>
                <w:i/>
                <w:color w:val="8DB3E2"/>
                <w:sz w:val="18"/>
              </w:rPr>
              <w:t xml:space="preserve">Общи &lt;2A.1.14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3834D9A3" w14:textId="77777777" w:rsidR="00B31474" w:rsidRPr="00B87054" w:rsidRDefault="00B31474" w:rsidP="00F03C1E">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5E8E1FCC" w14:textId="77777777" w:rsidR="00B31474" w:rsidRPr="00B87054" w:rsidRDefault="00B31474" w:rsidP="00F03C1E">
            <w:pPr>
              <w:pStyle w:val="ListBullet"/>
              <w:numPr>
                <w:ilvl w:val="0"/>
                <w:numId w:val="0"/>
              </w:numPr>
              <w:tabs>
                <w:tab w:val="left" w:pos="720"/>
              </w:tabs>
              <w:spacing w:before="60" w:after="60"/>
              <w:rPr>
                <w:b/>
                <w:i/>
                <w:sz w:val="16"/>
                <w:szCs w:val="16"/>
              </w:rPr>
            </w:pPr>
            <w:r w:rsidRPr="00B87054">
              <w:rPr>
                <w:i/>
                <w:color w:val="8DB3E2"/>
                <w:sz w:val="18"/>
              </w:rPr>
              <w:t xml:space="preserve">&lt;2A.1.15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0D66D04B" w14:textId="77777777" w:rsidR="00B31474" w:rsidRPr="00B87054" w:rsidRDefault="00B31474" w:rsidP="00F03C1E">
            <w:pPr>
              <w:pStyle w:val="ListBullet"/>
              <w:numPr>
                <w:ilvl w:val="0"/>
                <w:numId w:val="0"/>
              </w:numPr>
              <w:rPr>
                <w:i/>
                <w:color w:val="8DB3E2"/>
                <w:sz w:val="18"/>
                <w:szCs w:val="18"/>
              </w:rPr>
            </w:pPr>
            <w:r w:rsidRPr="00B87054">
              <w:rPr>
                <w:i/>
                <w:color w:val="8DB3E2"/>
                <w:sz w:val="18"/>
              </w:rPr>
              <w:t xml:space="preserve">Специфични за програмата  &lt;2A.1.16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3C519866" w14:textId="77777777" w:rsidR="00B31474" w:rsidRPr="00B87054" w:rsidRDefault="00B31474" w:rsidP="00F03C1E">
            <w:pPr>
              <w:pStyle w:val="ListBullet"/>
              <w:numPr>
                <w:ilvl w:val="0"/>
                <w:numId w:val="0"/>
              </w:numPr>
              <w:tabs>
                <w:tab w:val="left" w:pos="720"/>
              </w:tabs>
              <w:spacing w:before="60" w:after="60"/>
              <w:rPr>
                <w:b/>
                <w:i/>
                <w:sz w:val="16"/>
                <w:szCs w:val="16"/>
              </w:rPr>
            </w:pPr>
            <w:r w:rsidRPr="00B87054">
              <w:rPr>
                <w:i/>
                <w:color w:val="8DB3E2"/>
                <w:sz w:val="18"/>
              </w:rPr>
              <w:t xml:space="preserve">Общи &lt;2A.1.16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21506204" w14:textId="77777777" w:rsidR="00B31474" w:rsidRPr="00B87054" w:rsidRDefault="00B31474" w:rsidP="00F03C1E">
            <w:pPr>
              <w:pStyle w:val="ListBullet"/>
              <w:numPr>
                <w:ilvl w:val="0"/>
                <w:numId w:val="0"/>
              </w:numPr>
              <w:rPr>
                <w:i/>
                <w:color w:val="8DB3E2"/>
                <w:sz w:val="18"/>
                <w:szCs w:val="18"/>
              </w:rPr>
            </w:pPr>
            <w:r w:rsidRPr="00B87054">
              <w:rPr>
                <w:i/>
                <w:color w:val="8DB3E2"/>
                <w:sz w:val="18"/>
              </w:rPr>
              <w:t xml:space="preserve">Специфични за програмата  &lt;2A.1.17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23CCE894" w14:textId="77777777" w:rsidR="00B31474" w:rsidRPr="00B87054" w:rsidRDefault="00B31474" w:rsidP="00F03C1E">
            <w:pPr>
              <w:snapToGrid w:val="0"/>
              <w:spacing w:before="60" w:after="60"/>
              <w:rPr>
                <w:b/>
                <w:i/>
                <w:sz w:val="16"/>
                <w:szCs w:val="16"/>
              </w:rPr>
            </w:pPr>
            <w:r w:rsidRPr="00B87054">
              <w:rPr>
                <w:i/>
                <w:color w:val="8DB3E2"/>
                <w:sz w:val="18"/>
              </w:rPr>
              <w:t xml:space="preserve">Общи &lt;2A.1.17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0703474B" w14:textId="77777777" w:rsidR="00B31474" w:rsidRPr="00B87054" w:rsidRDefault="00B31474" w:rsidP="00F03C1E">
            <w:pPr>
              <w:snapToGrid w:val="0"/>
              <w:rPr>
                <w:i/>
                <w:color w:val="8DB3E2"/>
                <w:sz w:val="18"/>
                <w:szCs w:val="18"/>
              </w:rPr>
            </w:pPr>
            <w:r w:rsidRPr="00B87054">
              <w:rPr>
                <w:i/>
                <w:color w:val="8DB3E2"/>
                <w:sz w:val="18"/>
              </w:rPr>
              <w:t xml:space="preserve">Общи показатели за изпълнението &lt;2A.1.18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23D2AD56" w14:textId="77777777" w:rsidR="00B31474" w:rsidRPr="00B87054" w:rsidRDefault="00B31474" w:rsidP="00F03C1E">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645092B5" w14:textId="77777777" w:rsidR="00B31474" w:rsidRPr="00B87054" w:rsidRDefault="00B31474" w:rsidP="00F03C1E">
            <w:pPr>
              <w:snapToGrid w:val="0"/>
              <w:rPr>
                <w:i/>
                <w:color w:val="8DB3E2"/>
                <w:sz w:val="18"/>
                <w:szCs w:val="18"/>
              </w:rPr>
            </w:pPr>
            <w:r w:rsidRPr="00B87054">
              <w:rPr>
                <w:i/>
                <w:color w:val="8DB3E2"/>
                <w:sz w:val="18"/>
              </w:rPr>
              <w:t xml:space="preserve">Количествени &lt;2A.1.19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02191B20" w14:textId="77777777" w:rsidR="00B31474" w:rsidRPr="00B87054" w:rsidRDefault="00B31474" w:rsidP="00F03C1E">
            <w:pPr>
              <w:snapToGrid w:val="0"/>
            </w:pPr>
            <w:r w:rsidRPr="00B87054">
              <w:rPr>
                <w:i/>
                <w:color w:val="8DB3E2"/>
                <w:sz w:val="18"/>
              </w:rPr>
              <w:t xml:space="preserve">Общи &lt;2A.1.19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18324749" w14:textId="77777777" w:rsidR="00B31474" w:rsidRPr="00B87054" w:rsidRDefault="00B31474" w:rsidP="00F03C1E">
            <w:pPr>
              <w:pStyle w:val="ListBullet"/>
              <w:numPr>
                <w:ilvl w:val="0"/>
                <w:numId w:val="0"/>
              </w:numPr>
              <w:rPr>
                <w:b/>
                <w:sz w:val="20"/>
              </w:rPr>
            </w:pPr>
            <w:r w:rsidRPr="00B87054">
              <w:rPr>
                <w:i/>
                <w:color w:val="8DB3E2"/>
                <w:sz w:val="18"/>
              </w:rPr>
              <w:t xml:space="preserve">&lt;2A.1.20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480" w:type="pct"/>
            <w:gridSpan w:val="4"/>
            <w:tcBorders>
              <w:left w:val="single" w:sz="4" w:space="0" w:color="auto"/>
              <w:right w:val="single" w:sz="4" w:space="0" w:color="auto"/>
            </w:tcBorders>
          </w:tcPr>
          <w:p w14:paraId="5BE578E3" w14:textId="77777777" w:rsidR="00B31474" w:rsidRPr="00B87054" w:rsidRDefault="00B31474" w:rsidP="00F03C1E">
            <w:pPr>
              <w:snapToGrid w:val="0"/>
              <w:rPr>
                <w:i/>
                <w:color w:val="8DB3E2"/>
                <w:sz w:val="18"/>
                <w:szCs w:val="18"/>
              </w:rPr>
            </w:pPr>
            <w:r w:rsidRPr="00B87054">
              <w:rPr>
                <w:i/>
                <w:color w:val="8DB3E2"/>
                <w:sz w:val="18"/>
              </w:rPr>
              <w:t xml:space="preserve">Количествени &lt;2A.1.21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0D5B843E" w14:textId="77777777" w:rsidR="00B31474" w:rsidRPr="00B87054" w:rsidRDefault="00B31474" w:rsidP="00BF3391">
            <w:pPr>
              <w:snapToGrid w:val="0"/>
              <w:rPr>
                <w:b/>
                <w:sz w:val="20"/>
              </w:rPr>
            </w:pPr>
            <w:r w:rsidRPr="00B87054">
              <w:rPr>
                <w:i/>
                <w:color w:val="8DB3E2"/>
                <w:sz w:val="18"/>
              </w:rPr>
              <w:t xml:space="preserve">Качествени &lt;2A.1.21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0AED07F5" w14:textId="77777777" w:rsidR="00B31474" w:rsidRPr="00B87054" w:rsidRDefault="00B31474" w:rsidP="00F03C1E">
            <w:pPr>
              <w:pStyle w:val="ListBullet"/>
              <w:numPr>
                <w:ilvl w:val="0"/>
                <w:numId w:val="0"/>
              </w:numPr>
              <w:rPr>
                <w:b/>
                <w:sz w:val="20"/>
              </w:rPr>
            </w:pPr>
            <w:r w:rsidRPr="00B87054">
              <w:rPr>
                <w:i/>
                <w:color w:val="8DB3E2"/>
                <w:sz w:val="18"/>
              </w:rPr>
              <w:t xml:space="preserve">&lt;2A.1.22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4256F5C8" w14:textId="77777777" w:rsidR="00B31474" w:rsidRPr="00B87054" w:rsidRDefault="00B31474" w:rsidP="00F03C1E">
            <w:pPr>
              <w:pStyle w:val="ListBullet"/>
              <w:numPr>
                <w:ilvl w:val="0"/>
                <w:numId w:val="0"/>
              </w:numPr>
              <w:rPr>
                <w:b/>
                <w:sz w:val="20"/>
              </w:rPr>
            </w:pPr>
            <w:r w:rsidRPr="00B87054">
              <w:rPr>
                <w:i/>
                <w:color w:val="8DB3E2"/>
                <w:sz w:val="18"/>
              </w:rPr>
              <w:t xml:space="preserve">&lt;2A.1.23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B31474" w:rsidRPr="00B87054" w14:paraId="5B61D37A" w14:textId="77777777" w:rsidTr="00EC01DD">
        <w:trPr>
          <w:trHeight w:val="412"/>
        </w:trPr>
        <w:tc>
          <w:tcPr>
            <w:tcW w:w="449" w:type="pct"/>
            <w:tcBorders>
              <w:top w:val="single" w:sz="4" w:space="0" w:color="auto"/>
              <w:left w:val="single" w:sz="4" w:space="0" w:color="auto"/>
              <w:bottom w:val="single" w:sz="4" w:space="0" w:color="auto"/>
              <w:right w:val="single" w:sz="4" w:space="0" w:color="auto"/>
            </w:tcBorders>
          </w:tcPr>
          <w:p w14:paraId="6635C102" w14:textId="77777777" w:rsidR="00B31474" w:rsidRPr="00B87054" w:rsidRDefault="00B31474" w:rsidP="00F03C1E">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373A5FD0" w14:textId="77777777" w:rsidR="00B31474" w:rsidRPr="00B87054" w:rsidRDefault="00B31474" w:rsidP="00F03C1E">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557A9297" w14:textId="77777777" w:rsidR="00B31474" w:rsidRPr="00B87054" w:rsidRDefault="00B31474" w:rsidP="00F03C1E">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5A569780" w14:textId="77777777" w:rsidR="00B31474" w:rsidRPr="00B87054" w:rsidRDefault="00B31474" w:rsidP="00F03C1E">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46FEF1E0" w14:textId="77777777" w:rsidR="00B31474" w:rsidRPr="00B87054"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3D91F930" w14:textId="77777777" w:rsidR="00B31474" w:rsidRPr="00B87054" w:rsidDel="001A523D"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41185F9" w14:textId="77777777" w:rsidR="00B31474" w:rsidRPr="00B87054" w:rsidDel="001A523D" w:rsidRDefault="00B31474" w:rsidP="00F03C1E">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4F4D6BA3" w14:textId="77777777" w:rsidR="00B31474" w:rsidRPr="00B87054" w:rsidDel="001A523D" w:rsidRDefault="00B31474" w:rsidP="00F03C1E">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68271F4F" w14:textId="77777777" w:rsidR="00B31474" w:rsidRPr="00B87054" w:rsidDel="001A523D" w:rsidRDefault="00B31474" w:rsidP="00F03C1E">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3FE90466" w14:textId="77777777" w:rsidR="00B31474" w:rsidRPr="00B87054" w:rsidRDefault="00B31474" w:rsidP="00F03C1E">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695A89B4" w14:textId="77777777" w:rsidR="00B31474" w:rsidRPr="00B87054" w:rsidDel="001A523D" w:rsidRDefault="00B31474" w:rsidP="00F03C1E">
            <w:pPr>
              <w:snapToGrid w:val="0"/>
              <w:spacing w:before="60" w:after="60"/>
              <w:jc w:val="center"/>
              <w:rPr>
                <w:i/>
                <w:sz w:val="16"/>
                <w:szCs w:val="16"/>
              </w:rPr>
            </w:pPr>
          </w:p>
        </w:tc>
        <w:tc>
          <w:tcPr>
            <w:tcW w:w="128" w:type="pct"/>
            <w:tcBorders>
              <w:left w:val="single" w:sz="4" w:space="0" w:color="auto"/>
              <w:right w:val="single" w:sz="4" w:space="0" w:color="auto"/>
            </w:tcBorders>
          </w:tcPr>
          <w:p w14:paraId="5161B7A0" w14:textId="77777777" w:rsidR="00B31474" w:rsidRPr="00B87054" w:rsidDel="001A523D" w:rsidRDefault="00B31474" w:rsidP="00F03C1E">
            <w:pPr>
              <w:snapToGrid w:val="0"/>
              <w:spacing w:before="60" w:after="60"/>
              <w:jc w:val="center"/>
              <w:rPr>
                <w:i/>
                <w:sz w:val="16"/>
                <w:szCs w:val="16"/>
              </w:rPr>
            </w:pPr>
          </w:p>
        </w:tc>
        <w:tc>
          <w:tcPr>
            <w:tcW w:w="160" w:type="pct"/>
            <w:tcBorders>
              <w:left w:val="single" w:sz="4" w:space="0" w:color="auto"/>
              <w:right w:val="single" w:sz="4" w:space="0" w:color="auto"/>
            </w:tcBorders>
          </w:tcPr>
          <w:p w14:paraId="2CCE4AEB" w14:textId="77777777" w:rsidR="00B31474" w:rsidRPr="00B87054" w:rsidDel="001A523D" w:rsidRDefault="00B31474" w:rsidP="00F03C1E">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011CF264" w14:textId="77777777" w:rsidR="00B31474" w:rsidRPr="00B87054" w:rsidRDefault="00B31474" w:rsidP="00F03C1E">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4E8B91B6" w14:textId="77777777" w:rsidR="00B31474" w:rsidRPr="00B87054" w:rsidRDefault="00B31474" w:rsidP="00F03C1E">
            <w:pPr>
              <w:pStyle w:val="Text1"/>
              <w:spacing w:before="60" w:after="60"/>
              <w:ind w:left="0"/>
              <w:jc w:val="center"/>
              <w:rPr>
                <w:sz w:val="16"/>
                <w:szCs w:val="16"/>
              </w:rPr>
            </w:pPr>
          </w:p>
        </w:tc>
      </w:tr>
    </w:tbl>
    <w:p w14:paraId="52FAC4E3" w14:textId="77777777" w:rsidR="00E37828" w:rsidRPr="00B87054" w:rsidRDefault="00E37828" w:rsidP="00E37828">
      <w:pPr>
        <w:tabs>
          <w:tab w:val="left" w:pos="720"/>
        </w:tabs>
        <w:spacing w:before="0" w:after="240"/>
        <w:jc w:val="center"/>
        <w:rPr>
          <w:rFonts w:eastAsia="Times New Roman"/>
          <w:b/>
        </w:rPr>
      </w:pPr>
    </w:p>
    <w:p w14:paraId="796022EF" w14:textId="77777777" w:rsidR="00A73B4E" w:rsidRPr="00B87054" w:rsidRDefault="00BF7CF9" w:rsidP="00924A40">
      <w:pPr>
        <w:tabs>
          <w:tab w:val="left" w:pos="720"/>
        </w:tabs>
        <w:spacing w:before="0" w:after="240"/>
        <w:jc w:val="left"/>
        <w:rPr>
          <w:b/>
        </w:rPr>
      </w:pPr>
      <w:r w:rsidRPr="00B87054">
        <w:br w:type="page"/>
      </w:r>
      <w:r w:rsidRPr="00B87054">
        <w:rPr>
          <w:b/>
        </w:rPr>
        <w:lastRenderedPageBreak/>
        <w:t xml:space="preserve">Таблица 4a: </w:t>
      </w:r>
      <w:r w:rsidRPr="00B87054">
        <w:tab/>
      </w:r>
      <w:r w:rsidRPr="00B87054">
        <w:rPr>
          <w:b/>
        </w:rPr>
        <w:t xml:space="preserve">Показатели за резултати по ИМЗ и специфични за програмата показатели за резултати, съответстващи на специфичната цел </w:t>
      </w:r>
    </w:p>
    <w:p w14:paraId="78292F4B" w14:textId="77777777" w:rsidR="00BD2DDD" w:rsidRPr="00B87054" w:rsidRDefault="00BD2DDD" w:rsidP="00BD2DDD">
      <w:pPr>
        <w:suppressAutoHyphens/>
        <w:rPr>
          <w:b/>
        </w:rPr>
      </w:pPr>
      <w:r w:rsidRPr="00B87054">
        <w:rPr>
          <w:b/>
        </w:rPr>
        <w:t>НЕПРИЛОЖИМО</w:t>
      </w:r>
    </w:p>
    <w:p w14:paraId="5F0855D7" w14:textId="77777777" w:rsidR="00496ED7" w:rsidRPr="00B87054" w:rsidRDefault="00496ED7" w:rsidP="00B14E70">
      <w:pPr>
        <w:tabs>
          <w:tab w:val="left" w:pos="720"/>
        </w:tabs>
        <w:spacing w:before="0"/>
        <w:jc w:val="left"/>
        <w:rPr>
          <w:rFonts w:eastAsia="Times New Roman"/>
        </w:rPr>
      </w:pPr>
      <w:r w:rsidRPr="00B87054">
        <w:t xml:space="preserve">(по приоритетни оси или по част от приоритетна ос) </w:t>
      </w:r>
    </w:p>
    <w:p w14:paraId="5DD21436" w14:textId="77777777" w:rsidR="00A73B4E" w:rsidRPr="00B87054" w:rsidRDefault="00496ED7" w:rsidP="00B14E70">
      <w:pPr>
        <w:tabs>
          <w:tab w:val="left" w:pos="720"/>
        </w:tabs>
        <w:spacing w:before="0"/>
        <w:jc w:val="left"/>
        <w:rPr>
          <w:rFonts w:eastAsia="Times New Roman"/>
        </w:rPr>
      </w:pPr>
      <w:r w:rsidRPr="00B87054">
        <w:t>(Позоваване: член 19, параграф 3 от Регламент (ЕС) № 1304/2013 на Европейския парламент и на Съвета</w:t>
      </w:r>
      <w:r w:rsidRPr="00B87054">
        <w:rPr>
          <w:rStyle w:val="FootnoteReference"/>
        </w:rPr>
        <w:footnoteReference w:id="14"/>
      </w:r>
      <w:r w:rsidRPr="00B87054">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C97769" w:rsidRPr="00B87054" w14:paraId="6B98DF8D" w14:textId="77777777" w:rsidTr="00C97769">
        <w:trPr>
          <w:trHeight w:val="620"/>
        </w:trPr>
        <w:tc>
          <w:tcPr>
            <w:tcW w:w="497" w:type="pct"/>
            <w:vMerge w:val="restart"/>
            <w:tcBorders>
              <w:top w:val="single" w:sz="4" w:space="0" w:color="auto"/>
              <w:left w:val="single" w:sz="4" w:space="0" w:color="auto"/>
              <w:right w:val="single" w:sz="4" w:space="0" w:color="auto"/>
            </w:tcBorders>
          </w:tcPr>
          <w:p w14:paraId="5F5E462A" w14:textId="77777777" w:rsidR="00C97769" w:rsidRPr="00B87054" w:rsidRDefault="00496ED7" w:rsidP="008C66F2">
            <w:pPr>
              <w:tabs>
                <w:tab w:val="left" w:pos="720"/>
              </w:tabs>
              <w:spacing w:before="60" w:after="60"/>
              <w:rPr>
                <w:rFonts w:eastAsia="Times New Roman"/>
                <w:b/>
                <w:i/>
                <w:sz w:val="16"/>
                <w:szCs w:val="16"/>
              </w:rPr>
            </w:pPr>
            <w:r w:rsidRPr="00B87054">
              <w:t xml:space="preserve"> </w:t>
            </w:r>
            <w:r w:rsidRPr="00B87054">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3EB69E56" w14:textId="77777777" w:rsidR="00C97769" w:rsidRPr="00B87054" w:rsidRDefault="00C97769" w:rsidP="008C66F2">
            <w:pPr>
              <w:tabs>
                <w:tab w:val="left" w:pos="720"/>
              </w:tabs>
              <w:spacing w:before="60" w:after="60"/>
              <w:rPr>
                <w:rFonts w:eastAsia="Times New Roman"/>
                <w:b/>
                <w:i/>
                <w:sz w:val="16"/>
                <w:szCs w:val="16"/>
              </w:rPr>
            </w:pPr>
            <w:r w:rsidRPr="00B87054">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7EE5245A" w14:textId="77777777" w:rsidR="00C97769" w:rsidRPr="00B87054" w:rsidRDefault="00C97769" w:rsidP="008C66F2">
            <w:pPr>
              <w:tabs>
                <w:tab w:val="left" w:pos="720"/>
              </w:tabs>
              <w:spacing w:before="60" w:after="60"/>
              <w:rPr>
                <w:rFonts w:eastAsia="Times New Roman"/>
                <w:b/>
                <w:i/>
                <w:sz w:val="16"/>
                <w:szCs w:val="16"/>
              </w:rPr>
            </w:pPr>
            <w:r w:rsidRPr="00B87054">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37B08C1A" w14:textId="77777777" w:rsidR="00C97769" w:rsidRPr="00B87054" w:rsidRDefault="00C97769" w:rsidP="008C66F2">
            <w:pPr>
              <w:snapToGrid w:val="0"/>
              <w:spacing w:before="60" w:after="60"/>
              <w:rPr>
                <w:rFonts w:eastAsia="Times New Roman"/>
                <w:b/>
                <w:i/>
                <w:sz w:val="16"/>
                <w:szCs w:val="16"/>
              </w:rPr>
            </w:pPr>
            <w:r w:rsidRPr="00B87054">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0AFBA195" w14:textId="77777777" w:rsidR="00C97769" w:rsidRPr="00B87054" w:rsidRDefault="00C97769" w:rsidP="008C66F2">
            <w:pPr>
              <w:tabs>
                <w:tab w:val="left" w:pos="720"/>
              </w:tabs>
              <w:spacing w:before="60" w:after="60"/>
              <w:rPr>
                <w:rFonts w:eastAsia="Times New Roman"/>
                <w:b/>
                <w:i/>
                <w:sz w:val="16"/>
                <w:szCs w:val="16"/>
              </w:rPr>
            </w:pPr>
            <w:r w:rsidRPr="00B87054">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72728653" w14:textId="77777777" w:rsidR="00C97769" w:rsidRPr="00B87054" w:rsidRDefault="00C97769" w:rsidP="008C66F2">
            <w:pPr>
              <w:tabs>
                <w:tab w:val="left" w:pos="720"/>
              </w:tabs>
              <w:spacing w:before="60" w:after="60"/>
              <w:rPr>
                <w:rFonts w:eastAsia="Times New Roman"/>
                <w:b/>
                <w:i/>
                <w:sz w:val="16"/>
                <w:szCs w:val="16"/>
              </w:rPr>
            </w:pPr>
            <w:r w:rsidRPr="00B87054">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2E981D02" w14:textId="77777777" w:rsidR="00C97769" w:rsidRPr="00B87054" w:rsidRDefault="00C97769" w:rsidP="008C66F2">
            <w:pPr>
              <w:tabs>
                <w:tab w:val="left" w:pos="720"/>
              </w:tabs>
              <w:spacing w:before="60" w:after="60"/>
              <w:rPr>
                <w:rFonts w:eastAsia="Times New Roman"/>
                <w:b/>
                <w:i/>
                <w:sz w:val="16"/>
                <w:szCs w:val="16"/>
              </w:rPr>
            </w:pPr>
            <w:r w:rsidRPr="00B87054">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1C9D9D23" w14:textId="77777777" w:rsidR="00C97769" w:rsidRPr="00B87054" w:rsidRDefault="00C97769" w:rsidP="00BF3391">
            <w:pPr>
              <w:snapToGrid w:val="0"/>
              <w:spacing w:before="60" w:after="60"/>
              <w:rPr>
                <w:rFonts w:eastAsia="Times New Roman"/>
                <w:b/>
                <w:i/>
                <w:sz w:val="16"/>
                <w:szCs w:val="16"/>
              </w:rPr>
            </w:pPr>
            <w:r w:rsidRPr="00B87054">
              <w:rPr>
                <w:b/>
                <w:i/>
                <w:sz w:val="16"/>
              </w:rPr>
              <w:t>Целева стойност</w:t>
            </w:r>
            <w:r w:rsidRPr="00B87054">
              <w:rPr>
                <w:rStyle w:val="FootnoteReference"/>
              </w:rPr>
              <w:footnoteReference w:id="15"/>
            </w:r>
            <w:r w:rsidRPr="00B87054">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5A1FF29" w14:textId="77777777" w:rsidR="00C97769" w:rsidRPr="00B87054" w:rsidRDefault="00C97769" w:rsidP="008C66F2">
            <w:pPr>
              <w:tabs>
                <w:tab w:val="left" w:pos="720"/>
              </w:tabs>
              <w:spacing w:before="60" w:after="60"/>
              <w:rPr>
                <w:rFonts w:eastAsia="Times New Roman"/>
                <w:b/>
                <w:i/>
                <w:sz w:val="16"/>
                <w:szCs w:val="16"/>
              </w:rPr>
            </w:pPr>
            <w:r w:rsidRPr="00B87054">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2C6B19F" w14:textId="77777777" w:rsidR="00C97769" w:rsidRPr="00B87054" w:rsidRDefault="00C97769" w:rsidP="008C66F2">
            <w:pPr>
              <w:tabs>
                <w:tab w:val="left" w:pos="720"/>
              </w:tabs>
              <w:spacing w:before="60" w:after="60"/>
              <w:rPr>
                <w:rFonts w:eastAsia="Times New Roman"/>
                <w:b/>
                <w:i/>
                <w:sz w:val="16"/>
                <w:szCs w:val="16"/>
              </w:rPr>
            </w:pPr>
            <w:r w:rsidRPr="00B87054">
              <w:rPr>
                <w:b/>
                <w:i/>
                <w:sz w:val="16"/>
              </w:rPr>
              <w:t>Честота на отчитане</w:t>
            </w:r>
          </w:p>
        </w:tc>
      </w:tr>
      <w:tr w:rsidR="00C97769" w:rsidRPr="00B87054" w14:paraId="3B0E28B6" w14:textId="77777777" w:rsidTr="00C97769">
        <w:trPr>
          <w:trHeight w:val="619"/>
        </w:trPr>
        <w:tc>
          <w:tcPr>
            <w:tcW w:w="497" w:type="pct"/>
            <w:vMerge/>
            <w:tcBorders>
              <w:left w:val="single" w:sz="4" w:space="0" w:color="auto"/>
              <w:bottom w:val="single" w:sz="4" w:space="0" w:color="auto"/>
              <w:right w:val="single" w:sz="4" w:space="0" w:color="auto"/>
            </w:tcBorders>
          </w:tcPr>
          <w:p w14:paraId="62C5064D" w14:textId="77777777" w:rsidR="00C97769" w:rsidRPr="00B87054" w:rsidRDefault="00C97769" w:rsidP="00E37828">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3B8FAF56" w14:textId="77777777" w:rsidR="00C97769" w:rsidRPr="00B87054" w:rsidRDefault="00C97769" w:rsidP="00E37828">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12463748" w14:textId="77777777" w:rsidR="00C97769" w:rsidRPr="00B87054" w:rsidRDefault="00C97769" w:rsidP="00E37828">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2AC3921C" w14:textId="77777777" w:rsidR="00C97769" w:rsidRPr="00B87054" w:rsidRDefault="00C97769" w:rsidP="00E37828">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2BC9048E" w14:textId="77777777" w:rsidR="00C97769" w:rsidRPr="00B87054" w:rsidRDefault="00C97769" w:rsidP="00E37828">
            <w:pPr>
              <w:tabs>
                <w:tab w:val="left" w:pos="720"/>
              </w:tabs>
              <w:spacing w:before="60" w:after="60"/>
              <w:rPr>
                <w:rFonts w:eastAsia="Times New Roman"/>
                <w:b/>
                <w:i/>
                <w:sz w:val="16"/>
                <w:szCs w:val="16"/>
              </w:rPr>
            </w:pPr>
            <w:r w:rsidRPr="00B87054">
              <w:rPr>
                <w:sz w:val="16"/>
              </w:rPr>
              <w:t>M</w:t>
            </w:r>
          </w:p>
        </w:tc>
        <w:tc>
          <w:tcPr>
            <w:tcW w:w="124" w:type="pct"/>
            <w:tcBorders>
              <w:left w:val="single" w:sz="4" w:space="0" w:color="auto"/>
              <w:bottom w:val="single" w:sz="4" w:space="0" w:color="auto"/>
              <w:right w:val="single" w:sz="4" w:space="0" w:color="auto"/>
            </w:tcBorders>
          </w:tcPr>
          <w:p w14:paraId="59C080E5" w14:textId="77777777" w:rsidR="00C97769" w:rsidRPr="00B87054" w:rsidRDefault="00C97769" w:rsidP="00E37828">
            <w:pPr>
              <w:tabs>
                <w:tab w:val="left" w:pos="720"/>
              </w:tabs>
              <w:spacing w:before="60" w:after="60"/>
              <w:rPr>
                <w:rFonts w:eastAsia="Times New Roman"/>
                <w:b/>
                <w:i/>
                <w:sz w:val="16"/>
                <w:szCs w:val="16"/>
              </w:rPr>
            </w:pPr>
            <w:r w:rsidRPr="00B87054">
              <w:rPr>
                <w:sz w:val="16"/>
              </w:rPr>
              <w:t>Ж</w:t>
            </w:r>
          </w:p>
        </w:tc>
        <w:tc>
          <w:tcPr>
            <w:tcW w:w="124" w:type="pct"/>
            <w:tcBorders>
              <w:left w:val="single" w:sz="4" w:space="0" w:color="auto"/>
              <w:bottom w:val="single" w:sz="4" w:space="0" w:color="auto"/>
              <w:right w:val="single" w:sz="4" w:space="0" w:color="auto"/>
            </w:tcBorders>
          </w:tcPr>
          <w:p w14:paraId="491DABB4" w14:textId="77777777" w:rsidR="00C97769" w:rsidRPr="00B87054" w:rsidRDefault="00C97769" w:rsidP="00E37828">
            <w:pPr>
              <w:tabs>
                <w:tab w:val="left" w:pos="720"/>
              </w:tabs>
              <w:spacing w:before="60" w:after="60"/>
              <w:rPr>
                <w:rFonts w:eastAsia="Times New Roman"/>
                <w:b/>
                <w:i/>
                <w:sz w:val="16"/>
                <w:szCs w:val="16"/>
              </w:rPr>
            </w:pPr>
            <w:r w:rsidRPr="00B87054">
              <w:rPr>
                <w:sz w:val="16"/>
              </w:rPr>
              <w:t>О</w:t>
            </w:r>
          </w:p>
        </w:tc>
        <w:tc>
          <w:tcPr>
            <w:tcW w:w="477" w:type="pct"/>
            <w:vMerge/>
            <w:tcBorders>
              <w:left w:val="single" w:sz="4" w:space="0" w:color="auto"/>
              <w:bottom w:val="single" w:sz="4" w:space="0" w:color="auto"/>
              <w:right w:val="single" w:sz="4" w:space="0" w:color="auto"/>
            </w:tcBorders>
          </w:tcPr>
          <w:p w14:paraId="1251026B" w14:textId="77777777" w:rsidR="00C97769" w:rsidRPr="00B87054" w:rsidRDefault="00C97769" w:rsidP="00E37828">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48D6772C" w14:textId="77777777" w:rsidR="00C97769" w:rsidRPr="00B87054" w:rsidRDefault="00C97769" w:rsidP="00E37828">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66A6A494" w14:textId="77777777" w:rsidR="00C97769" w:rsidRPr="00B87054" w:rsidRDefault="00C97769" w:rsidP="00E37828">
            <w:pPr>
              <w:snapToGrid w:val="0"/>
              <w:spacing w:before="60" w:after="60"/>
              <w:rPr>
                <w:rFonts w:eastAsia="Times New Roman"/>
                <w:b/>
                <w:i/>
                <w:sz w:val="16"/>
                <w:szCs w:val="16"/>
              </w:rPr>
            </w:pPr>
            <w:r w:rsidRPr="00B87054">
              <w:rPr>
                <w:sz w:val="16"/>
              </w:rPr>
              <w:t>M</w:t>
            </w:r>
          </w:p>
        </w:tc>
        <w:tc>
          <w:tcPr>
            <w:tcW w:w="177" w:type="pct"/>
            <w:gridSpan w:val="2"/>
            <w:tcBorders>
              <w:top w:val="single" w:sz="4" w:space="0" w:color="auto"/>
              <w:left w:val="single" w:sz="4" w:space="0" w:color="auto"/>
              <w:right w:val="single" w:sz="4" w:space="0" w:color="auto"/>
            </w:tcBorders>
          </w:tcPr>
          <w:p w14:paraId="2204BA8D" w14:textId="77777777" w:rsidR="00C97769" w:rsidRPr="00B87054" w:rsidRDefault="00C97769" w:rsidP="00E37828">
            <w:pPr>
              <w:snapToGrid w:val="0"/>
              <w:spacing w:before="60" w:after="60"/>
              <w:rPr>
                <w:rFonts w:eastAsia="Times New Roman"/>
                <w:b/>
                <w:i/>
                <w:sz w:val="16"/>
                <w:szCs w:val="16"/>
              </w:rPr>
            </w:pPr>
            <w:r w:rsidRPr="00B87054">
              <w:rPr>
                <w:sz w:val="16"/>
              </w:rPr>
              <w:t>Ж</w:t>
            </w:r>
          </w:p>
        </w:tc>
        <w:tc>
          <w:tcPr>
            <w:tcW w:w="177" w:type="pct"/>
            <w:tcBorders>
              <w:top w:val="single" w:sz="4" w:space="0" w:color="auto"/>
              <w:left w:val="single" w:sz="4" w:space="0" w:color="auto"/>
              <w:right w:val="single" w:sz="4" w:space="0" w:color="auto"/>
            </w:tcBorders>
          </w:tcPr>
          <w:p w14:paraId="2A758592" w14:textId="77777777" w:rsidR="00C97769" w:rsidRPr="00B87054" w:rsidRDefault="00C97769" w:rsidP="00E37828">
            <w:pPr>
              <w:snapToGrid w:val="0"/>
              <w:spacing w:before="60" w:after="60"/>
              <w:rPr>
                <w:rFonts w:eastAsia="Times New Roman"/>
                <w:b/>
                <w:i/>
                <w:sz w:val="16"/>
                <w:szCs w:val="16"/>
              </w:rPr>
            </w:pPr>
            <w:r w:rsidRPr="00B87054">
              <w:rPr>
                <w:sz w:val="16"/>
              </w:rPr>
              <w:t>О</w:t>
            </w:r>
          </w:p>
        </w:tc>
        <w:tc>
          <w:tcPr>
            <w:tcW w:w="371" w:type="pct"/>
            <w:vMerge/>
            <w:tcBorders>
              <w:left w:val="single" w:sz="4" w:space="0" w:color="auto"/>
              <w:bottom w:val="single" w:sz="4" w:space="0" w:color="auto"/>
              <w:right w:val="single" w:sz="4" w:space="0" w:color="auto"/>
            </w:tcBorders>
          </w:tcPr>
          <w:p w14:paraId="7991FD6A" w14:textId="77777777" w:rsidR="00C97769" w:rsidRPr="00B87054" w:rsidRDefault="00C97769" w:rsidP="00E37828">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70B3C15E" w14:textId="77777777" w:rsidR="00C97769" w:rsidRPr="00B87054" w:rsidRDefault="00C97769" w:rsidP="00E37828">
            <w:pPr>
              <w:tabs>
                <w:tab w:val="left" w:pos="720"/>
              </w:tabs>
              <w:spacing w:before="60" w:after="60"/>
              <w:rPr>
                <w:rFonts w:eastAsia="Times New Roman"/>
                <w:b/>
                <w:sz w:val="16"/>
                <w:szCs w:val="16"/>
              </w:rPr>
            </w:pPr>
          </w:p>
        </w:tc>
      </w:tr>
      <w:tr w:rsidR="00C97769" w:rsidRPr="00B87054" w14:paraId="157FC23C" w14:textId="77777777" w:rsidTr="00C97769">
        <w:trPr>
          <w:trHeight w:val="2282"/>
        </w:trPr>
        <w:tc>
          <w:tcPr>
            <w:tcW w:w="497" w:type="pct"/>
            <w:tcBorders>
              <w:top w:val="single" w:sz="4" w:space="0" w:color="auto"/>
              <w:left w:val="single" w:sz="4" w:space="0" w:color="auto"/>
              <w:bottom w:val="single" w:sz="4" w:space="0" w:color="auto"/>
              <w:right w:val="single" w:sz="4" w:space="0" w:color="auto"/>
            </w:tcBorders>
          </w:tcPr>
          <w:p w14:paraId="293CA7CF" w14:textId="77777777" w:rsidR="00C97769" w:rsidRPr="00B87054" w:rsidRDefault="00C97769" w:rsidP="00E37828">
            <w:pPr>
              <w:tabs>
                <w:tab w:val="left" w:pos="720"/>
              </w:tabs>
              <w:spacing w:before="60" w:after="60"/>
              <w:rPr>
                <w:rFonts w:eastAsia="Times New Roman"/>
                <w:i/>
                <w:color w:val="8DB3E2"/>
                <w:sz w:val="18"/>
                <w:szCs w:val="18"/>
              </w:rPr>
            </w:pPr>
            <w:r w:rsidRPr="00B87054">
              <w:rPr>
                <w:i/>
                <w:color w:val="8DB3E2"/>
                <w:sz w:val="18"/>
              </w:rPr>
              <w:t>Специфични за програмата &lt;2A.</w:t>
            </w:r>
            <w:r w:rsidR="009E46BD" w:rsidRPr="00B87054">
              <w:rPr>
                <w:i/>
                <w:color w:val="8DB3E2"/>
                <w:sz w:val="18"/>
              </w:rPr>
              <w:t>1</w:t>
            </w:r>
            <w:r w:rsidRPr="00B87054">
              <w:rPr>
                <w:i/>
                <w:color w:val="8DB3E2"/>
                <w:sz w:val="18"/>
              </w:rPr>
              <w:t>.</w:t>
            </w:r>
            <w:r w:rsidR="00DB3E3D" w:rsidRPr="00B87054">
              <w:rPr>
                <w:i/>
                <w:color w:val="8DB3E2"/>
                <w:sz w:val="18"/>
              </w:rPr>
              <w:t>24</w:t>
            </w:r>
            <w:r w:rsidRPr="00B87054">
              <w:rPr>
                <w:i/>
                <w:color w:val="8DB3E2"/>
                <w:sz w:val="18"/>
              </w:rPr>
              <w:t xml:space="preserve">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 xml:space="preserve">="M"&gt;   </w:t>
            </w:r>
          </w:p>
          <w:p w14:paraId="16FE73F0" w14:textId="77777777" w:rsidR="00C97769" w:rsidRPr="00B87054" w:rsidRDefault="00C97769" w:rsidP="00DB3E3D">
            <w:pPr>
              <w:tabs>
                <w:tab w:val="left" w:pos="720"/>
              </w:tabs>
              <w:spacing w:before="60" w:after="60"/>
              <w:rPr>
                <w:rFonts w:eastAsia="Times New Roman"/>
                <w:b/>
                <w:i/>
                <w:sz w:val="16"/>
                <w:szCs w:val="16"/>
              </w:rPr>
            </w:pPr>
            <w:r w:rsidRPr="00B87054">
              <w:rPr>
                <w:i/>
                <w:color w:val="8DB3E2"/>
                <w:sz w:val="18"/>
              </w:rPr>
              <w:t>Общи &lt;2A.1.</w:t>
            </w:r>
            <w:r w:rsidR="00DB3E3D" w:rsidRPr="00B87054">
              <w:rPr>
                <w:i/>
                <w:color w:val="8DB3E2"/>
                <w:sz w:val="18"/>
              </w:rPr>
              <w:t>24</w:t>
            </w:r>
            <w:r w:rsidRPr="00B87054">
              <w:rPr>
                <w:i/>
                <w:color w:val="8DB3E2"/>
                <w:sz w:val="18"/>
              </w:rPr>
              <w:t xml:space="preserve">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816" w:type="pct"/>
            <w:tcBorders>
              <w:top w:val="single" w:sz="4" w:space="0" w:color="auto"/>
              <w:left w:val="single" w:sz="4" w:space="0" w:color="auto"/>
              <w:bottom w:val="single" w:sz="4" w:space="0" w:color="auto"/>
              <w:right w:val="single" w:sz="4" w:space="0" w:color="auto"/>
            </w:tcBorders>
          </w:tcPr>
          <w:p w14:paraId="3AB27975" w14:textId="77777777" w:rsidR="00C97769" w:rsidRPr="00B87054" w:rsidRDefault="00C97769" w:rsidP="00E37828">
            <w:pPr>
              <w:spacing w:before="0" w:after="240"/>
              <w:jc w:val="left"/>
              <w:rPr>
                <w:rFonts w:eastAsia="Times New Roman"/>
                <w:i/>
                <w:color w:val="8DB3E2"/>
                <w:sz w:val="18"/>
                <w:szCs w:val="18"/>
              </w:rPr>
            </w:pPr>
            <w:r w:rsidRPr="00B87054">
              <w:rPr>
                <w:i/>
                <w:color w:val="8DB3E2"/>
                <w:sz w:val="18"/>
              </w:rPr>
              <w:t>Специфични за програмата &lt;2A.</w:t>
            </w:r>
            <w:r w:rsidR="009E46BD" w:rsidRPr="00B87054">
              <w:rPr>
                <w:i/>
                <w:color w:val="8DB3E2"/>
                <w:sz w:val="18"/>
              </w:rPr>
              <w:t>1</w:t>
            </w:r>
            <w:r w:rsidRPr="00B87054">
              <w:rPr>
                <w:i/>
                <w:color w:val="8DB3E2"/>
                <w:sz w:val="18"/>
              </w:rPr>
              <w:t>.</w:t>
            </w:r>
            <w:r w:rsidR="00DB3E3D" w:rsidRPr="00B87054">
              <w:rPr>
                <w:i/>
                <w:color w:val="8DB3E2"/>
                <w:sz w:val="18"/>
              </w:rPr>
              <w:t>25</w:t>
            </w:r>
            <w:r w:rsidRPr="00B87054">
              <w:rPr>
                <w:i/>
                <w:color w:val="8DB3E2"/>
                <w:sz w:val="18"/>
              </w:rPr>
              <w:t xml:space="preserve">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6BEA4AFA" w14:textId="77777777" w:rsidR="00C97769" w:rsidRPr="00B87054" w:rsidRDefault="00C97769" w:rsidP="00E37828">
            <w:pPr>
              <w:spacing w:before="0" w:after="240"/>
              <w:jc w:val="left"/>
              <w:rPr>
                <w:rFonts w:eastAsia="Times New Roman"/>
                <w:i/>
                <w:color w:val="8DB3E2"/>
                <w:sz w:val="18"/>
                <w:szCs w:val="18"/>
              </w:rPr>
            </w:pPr>
            <w:r w:rsidRPr="00B87054">
              <w:rPr>
                <w:i/>
                <w:color w:val="8DB3E2"/>
                <w:sz w:val="18"/>
              </w:rPr>
              <w:t>Общи &lt;2A.</w:t>
            </w:r>
            <w:r w:rsidR="009E46BD" w:rsidRPr="00B87054">
              <w:rPr>
                <w:i/>
                <w:color w:val="8DB3E2"/>
                <w:sz w:val="18"/>
              </w:rPr>
              <w:t>1</w:t>
            </w:r>
            <w:r w:rsidRPr="00B87054">
              <w:rPr>
                <w:i/>
                <w:color w:val="8DB3E2"/>
                <w:sz w:val="18"/>
              </w:rPr>
              <w:t>.</w:t>
            </w:r>
            <w:r w:rsidR="00DB3E3D" w:rsidRPr="00B87054">
              <w:rPr>
                <w:i/>
                <w:color w:val="8DB3E2"/>
                <w:sz w:val="18"/>
              </w:rPr>
              <w:t>25</w:t>
            </w:r>
            <w:r w:rsidRPr="00B87054">
              <w:rPr>
                <w:i/>
                <w:color w:val="8DB3E2"/>
                <w:sz w:val="18"/>
              </w:rPr>
              <w:t xml:space="preserve">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164B51FB" w14:textId="77777777" w:rsidR="00C97769" w:rsidRPr="00B87054" w:rsidRDefault="00C97769" w:rsidP="00E37828">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6294D915" w14:textId="77777777" w:rsidR="00C97769" w:rsidRPr="00B87054" w:rsidRDefault="00C97769" w:rsidP="00E37828">
            <w:pPr>
              <w:spacing w:before="0" w:after="240"/>
              <w:rPr>
                <w:rFonts w:eastAsia="Times New Roman"/>
                <w:i/>
                <w:color w:val="8DB3E2"/>
                <w:sz w:val="18"/>
                <w:szCs w:val="18"/>
              </w:rPr>
            </w:pPr>
            <w:r w:rsidRPr="00B87054">
              <w:rPr>
                <w:i/>
                <w:color w:val="8DB3E2"/>
                <w:sz w:val="18"/>
              </w:rPr>
              <w:t>Специфични за програмата  &lt;2A.</w:t>
            </w:r>
            <w:r w:rsidR="009E46BD" w:rsidRPr="00B87054">
              <w:rPr>
                <w:i/>
                <w:color w:val="8DB3E2"/>
                <w:sz w:val="18"/>
              </w:rPr>
              <w:t>1</w:t>
            </w:r>
            <w:r w:rsidRPr="00B87054">
              <w:rPr>
                <w:i/>
                <w:color w:val="8DB3E2"/>
                <w:sz w:val="18"/>
              </w:rPr>
              <w:t>.</w:t>
            </w:r>
            <w:r w:rsidR="00DB3E3D" w:rsidRPr="00B87054">
              <w:rPr>
                <w:i/>
                <w:color w:val="8DB3E2"/>
                <w:sz w:val="18"/>
              </w:rPr>
              <w:t>2</w:t>
            </w:r>
            <w:r w:rsidRPr="00B87054">
              <w:rPr>
                <w:i/>
                <w:color w:val="8DB3E2"/>
                <w:sz w:val="18"/>
              </w:rPr>
              <w:t xml:space="preserve">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0358DEBD" w14:textId="77777777" w:rsidR="00C97769" w:rsidRPr="00B87054" w:rsidRDefault="00C97769" w:rsidP="009E46BD">
            <w:pPr>
              <w:tabs>
                <w:tab w:val="left" w:pos="720"/>
              </w:tabs>
              <w:spacing w:before="60" w:after="60"/>
              <w:rPr>
                <w:rFonts w:eastAsia="Times New Roman"/>
                <w:b/>
                <w:i/>
                <w:sz w:val="16"/>
                <w:szCs w:val="16"/>
              </w:rPr>
            </w:pPr>
            <w:r w:rsidRPr="00B87054">
              <w:rPr>
                <w:i/>
                <w:color w:val="8DB3E2"/>
                <w:sz w:val="18"/>
              </w:rPr>
              <w:t>Общи &lt;2A.</w:t>
            </w:r>
            <w:r w:rsidR="009E46BD" w:rsidRPr="00B87054">
              <w:rPr>
                <w:i/>
                <w:color w:val="8DB3E2"/>
                <w:sz w:val="18"/>
              </w:rPr>
              <w:t>1</w:t>
            </w:r>
            <w:r w:rsidRPr="00B87054">
              <w:rPr>
                <w:i/>
                <w:color w:val="8DB3E2"/>
                <w:sz w:val="18"/>
              </w:rPr>
              <w:t>.</w:t>
            </w:r>
            <w:r w:rsidR="00DB3E3D" w:rsidRPr="00B87054">
              <w:rPr>
                <w:i/>
                <w:color w:val="8DB3E2"/>
                <w:sz w:val="18"/>
              </w:rPr>
              <w:t>2</w:t>
            </w:r>
            <w:r w:rsidRPr="00B87054">
              <w:rPr>
                <w:i/>
                <w:color w:val="8DB3E2"/>
                <w:sz w:val="18"/>
              </w:rPr>
              <w:t xml:space="preserve">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03659F8D" w14:textId="77777777" w:rsidR="00C97769" w:rsidRPr="00B87054" w:rsidRDefault="00C97769" w:rsidP="00E37828">
            <w:pPr>
              <w:spacing w:before="0" w:after="240"/>
              <w:rPr>
                <w:rFonts w:eastAsia="Times New Roman"/>
                <w:i/>
                <w:color w:val="8DB3E2"/>
                <w:sz w:val="18"/>
                <w:szCs w:val="18"/>
              </w:rPr>
            </w:pPr>
            <w:r w:rsidRPr="00B87054">
              <w:rPr>
                <w:i/>
                <w:color w:val="8DB3E2"/>
                <w:sz w:val="18"/>
              </w:rPr>
              <w:t>Специфични за програмата  &lt;2A.</w:t>
            </w:r>
            <w:r w:rsidR="009E46BD" w:rsidRPr="00B87054">
              <w:rPr>
                <w:i/>
                <w:color w:val="8DB3E2"/>
                <w:sz w:val="18"/>
              </w:rPr>
              <w:t>1</w:t>
            </w:r>
            <w:r w:rsidRPr="00B87054">
              <w:rPr>
                <w:i/>
                <w:color w:val="8DB3E2"/>
                <w:sz w:val="18"/>
              </w:rPr>
              <w:t>.</w:t>
            </w:r>
            <w:r w:rsidR="00DB3E3D" w:rsidRPr="00B87054">
              <w:rPr>
                <w:i/>
                <w:color w:val="8DB3E2"/>
                <w:sz w:val="18"/>
              </w:rPr>
              <w:t>2</w:t>
            </w:r>
            <w:r w:rsidRPr="00B87054">
              <w:rPr>
                <w:i/>
                <w:color w:val="8DB3E2"/>
                <w:sz w:val="18"/>
              </w:rPr>
              <w:t xml:space="preserve">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6CA6A21C" w14:textId="77777777" w:rsidR="00C97769" w:rsidRPr="00B87054" w:rsidRDefault="00C97769" w:rsidP="009E46BD">
            <w:pPr>
              <w:snapToGrid w:val="0"/>
              <w:spacing w:before="60" w:after="60"/>
              <w:rPr>
                <w:rFonts w:eastAsia="Times New Roman"/>
                <w:b/>
                <w:i/>
                <w:sz w:val="16"/>
                <w:szCs w:val="16"/>
              </w:rPr>
            </w:pPr>
            <w:r w:rsidRPr="00B87054">
              <w:rPr>
                <w:i/>
                <w:color w:val="8DB3E2"/>
                <w:sz w:val="18"/>
              </w:rPr>
              <w:t>Общи &lt;2A.</w:t>
            </w:r>
            <w:r w:rsidR="009E46BD" w:rsidRPr="00B87054">
              <w:rPr>
                <w:i/>
                <w:color w:val="8DB3E2"/>
                <w:sz w:val="18"/>
              </w:rPr>
              <w:t>1</w:t>
            </w:r>
            <w:r w:rsidRPr="00B87054">
              <w:rPr>
                <w:i/>
                <w:color w:val="8DB3E2"/>
                <w:sz w:val="18"/>
              </w:rPr>
              <w:t>.</w:t>
            </w:r>
            <w:r w:rsidR="00DB3E3D" w:rsidRPr="00B87054">
              <w:rPr>
                <w:i/>
                <w:color w:val="8DB3E2"/>
                <w:sz w:val="18"/>
              </w:rPr>
              <w:t>2</w:t>
            </w:r>
            <w:r w:rsidRPr="00B87054">
              <w:rPr>
                <w:i/>
                <w:color w:val="8DB3E2"/>
                <w:sz w:val="18"/>
              </w:rPr>
              <w:t xml:space="preserve">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4FA60DB9" w14:textId="77777777" w:rsidR="00C97769" w:rsidRPr="00B87054" w:rsidRDefault="00C97769" w:rsidP="00E94EAF">
            <w:pPr>
              <w:snapToGrid w:val="0"/>
              <w:spacing w:before="0" w:after="240"/>
              <w:rPr>
                <w:rFonts w:eastAsia="Times New Roman"/>
                <w:i/>
                <w:color w:val="8DB3E2"/>
                <w:sz w:val="18"/>
                <w:szCs w:val="18"/>
              </w:rPr>
            </w:pPr>
            <w:r w:rsidRPr="00B87054">
              <w:rPr>
                <w:i/>
                <w:color w:val="8DB3E2"/>
                <w:sz w:val="18"/>
              </w:rPr>
              <w:t>Общи показатели за изпълнението &lt;2A.</w:t>
            </w:r>
            <w:r w:rsidR="009E46BD" w:rsidRPr="00B87054">
              <w:rPr>
                <w:i/>
                <w:color w:val="8DB3E2"/>
                <w:sz w:val="18"/>
              </w:rPr>
              <w:t>1</w:t>
            </w:r>
            <w:r w:rsidRPr="00B87054">
              <w:rPr>
                <w:i/>
                <w:color w:val="8DB3E2"/>
                <w:sz w:val="18"/>
              </w:rPr>
              <w:t>.</w:t>
            </w:r>
            <w:r w:rsidR="00DB3E3D" w:rsidRPr="00B87054">
              <w:rPr>
                <w:i/>
                <w:color w:val="8DB3E2"/>
                <w:sz w:val="18"/>
              </w:rPr>
              <w:t>2</w:t>
            </w:r>
            <w:r w:rsidRPr="00B87054">
              <w:rPr>
                <w:i/>
                <w:color w:val="8DB3E2"/>
                <w:sz w:val="18"/>
              </w:rPr>
              <w:t xml:space="preserve">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30694E4C" w14:textId="77777777" w:rsidR="00C97769" w:rsidRPr="00B87054" w:rsidRDefault="00C97769" w:rsidP="00E37828">
            <w:pPr>
              <w:snapToGrid w:val="0"/>
              <w:spacing w:before="0" w:after="240"/>
              <w:rPr>
                <w:rFonts w:eastAsia="Times New Roman"/>
                <w:i/>
                <w:color w:val="8DB3E2"/>
                <w:sz w:val="18"/>
                <w:szCs w:val="18"/>
              </w:rPr>
            </w:pPr>
            <w:r w:rsidRPr="00B87054">
              <w:rPr>
                <w:i/>
                <w:color w:val="8DB3E2"/>
                <w:sz w:val="18"/>
              </w:rPr>
              <w:t>Количествени &lt;2A.</w:t>
            </w:r>
            <w:r w:rsidR="009E46BD" w:rsidRPr="00B87054">
              <w:rPr>
                <w:i/>
                <w:color w:val="8DB3E2"/>
                <w:sz w:val="18"/>
              </w:rPr>
              <w:t>1</w:t>
            </w:r>
            <w:r w:rsidRPr="00B87054">
              <w:rPr>
                <w:i/>
                <w:color w:val="8DB3E2"/>
                <w:sz w:val="18"/>
              </w:rPr>
              <w:t>.</w:t>
            </w:r>
            <w:r w:rsidR="00DB3E3D" w:rsidRPr="00B87054">
              <w:rPr>
                <w:i/>
                <w:color w:val="8DB3E2"/>
                <w:sz w:val="18"/>
              </w:rPr>
              <w:t>2</w:t>
            </w:r>
            <w:r w:rsidRPr="00B87054">
              <w:rPr>
                <w:i/>
                <w:color w:val="8DB3E2"/>
                <w:sz w:val="18"/>
              </w:rPr>
              <w:t xml:space="preserve">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52ED7627" w14:textId="77777777" w:rsidR="00C97769" w:rsidRPr="00B87054" w:rsidRDefault="00C97769" w:rsidP="009E46BD">
            <w:pPr>
              <w:snapToGrid w:val="0"/>
              <w:spacing w:before="0" w:after="240"/>
              <w:rPr>
                <w:rFonts w:eastAsia="Times New Roman"/>
              </w:rPr>
            </w:pPr>
            <w:r w:rsidRPr="00B87054">
              <w:rPr>
                <w:i/>
                <w:color w:val="8DB3E2"/>
                <w:sz w:val="18"/>
              </w:rPr>
              <w:t>Общи &lt;2A.</w:t>
            </w:r>
            <w:r w:rsidR="009E46BD" w:rsidRPr="00B87054">
              <w:rPr>
                <w:i/>
                <w:color w:val="8DB3E2"/>
                <w:sz w:val="18"/>
              </w:rPr>
              <w:t>1</w:t>
            </w:r>
            <w:r w:rsidRPr="00B87054">
              <w:rPr>
                <w:i/>
                <w:color w:val="8DB3E2"/>
                <w:sz w:val="18"/>
              </w:rPr>
              <w:t>.</w:t>
            </w:r>
            <w:r w:rsidR="00DB3E3D" w:rsidRPr="00B87054">
              <w:rPr>
                <w:i/>
                <w:color w:val="8DB3E2"/>
                <w:sz w:val="18"/>
              </w:rPr>
              <w:t>2</w:t>
            </w:r>
            <w:r w:rsidRPr="00B87054">
              <w:rPr>
                <w:i/>
                <w:color w:val="8DB3E2"/>
                <w:sz w:val="18"/>
              </w:rPr>
              <w:t xml:space="preserve">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7ADA8703" w14:textId="77777777" w:rsidR="00C97769" w:rsidRPr="00B87054" w:rsidRDefault="00C97769" w:rsidP="009E46BD">
            <w:pPr>
              <w:spacing w:before="0" w:after="240"/>
              <w:rPr>
                <w:rFonts w:eastAsia="Times New Roman"/>
                <w:b/>
                <w:sz w:val="20"/>
              </w:rPr>
            </w:pPr>
            <w:r w:rsidRPr="00B87054">
              <w:rPr>
                <w:i/>
                <w:color w:val="8DB3E2"/>
                <w:sz w:val="18"/>
              </w:rPr>
              <w:t>&lt;2A.</w:t>
            </w:r>
            <w:r w:rsidR="009E46BD" w:rsidRPr="00B87054">
              <w:rPr>
                <w:i/>
                <w:color w:val="8DB3E2"/>
                <w:sz w:val="18"/>
              </w:rPr>
              <w:t>1</w:t>
            </w:r>
            <w:r w:rsidRPr="00B87054">
              <w:rPr>
                <w:i/>
                <w:color w:val="8DB3E2"/>
                <w:sz w:val="18"/>
              </w:rPr>
              <w:t>.</w:t>
            </w:r>
            <w:r w:rsidR="00DB3E3D" w:rsidRPr="00B87054">
              <w:rPr>
                <w:i/>
                <w:color w:val="8DB3E2"/>
                <w:sz w:val="18"/>
              </w:rPr>
              <w:t>3</w:t>
            </w:r>
            <w:r w:rsidRPr="00B87054">
              <w:rPr>
                <w:i/>
                <w:color w:val="8DB3E2"/>
                <w:sz w:val="18"/>
              </w:rPr>
              <w:t xml:space="preserve">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531" w:type="pct"/>
            <w:gridSpan w:val="4"/>
            <w:tcBorders>
              <w:left w:val="single" w:sz="4" w:space="0" w:color="auto"/>
              <w:right w:val="single" w:sz="4" w:space="0" w:color="auto"/>
            </w:tcBorders>
          </w:tcPr>
          <w:p w14:paraId="2C7A7DEB" w14:textId="77777777" w:rsidR="00C97769" w:rsidRPr="00B87054" w:rsidRDefault="00C97769" w:rsidP="00E37828">
            <w:pPr>
              <w:snapToGrid w:val="0"/>
              <w:spacing w:before="0" w:after="240"/>
              <w:rPr>
                <w:rFonts w:eastAsia="Times New Roman"/>
                <w:i/>
                <w:color w:val="8DB3E2"/>
                <w:sz w:val="18"/>
                <w:szCs w:val="18"/>
              </w:rPr>
            </w:pPr>
            <w:r w:rsidRPr="00B87054">
              <w:rPr>
                <w:i/>
                <w:color w:val="8DB3E2"/>
                <w:sz w:val="18"/>
              </w:rPr>
              <w:t>Количествени &lt;2A.</w:t>
            </w:r>
            <w:r w:rsidR="009E46BD" w:rsidRPr="00B87054">
              <w:rPr>
                <w:i/>
                <w:color w:val="8DB3E2"/>
                <w:sz w:val="18"/>
              </w:rPr>
              <w:t>1</w:t>
            </w:r>
            <w:r w:rsidRPr="00B87054">
              <w:rPr>
                <w:i/>
                <w:color w:val="8DB3E2"/>
                <w:sz w:val="18"/>
              </w:rPr>
              <w:t>.</w:t>
            </w:r>
            <w:r w:rsidR="00DB3E3D" w:rsidRPr="00B87054">
              <w:rPr>
                <w:i/>
                <w:color w:val="8DB3E2"/>
                <w:sz w:val="18"/>
              </w:rPr>
              <w:t>3</w:t>
            </w:r>
            <w:r w:rsidRPr="00B87054">
              <w:rPr>
                <w:i/>
                <w:color w:val="8DB3E2"/>
                <w:sz w:val="18"/>
              </w:rPr>
              <w:t xml:space="preserve">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723D75B6" w14:textId="77777777" w:rsidR="00C97769" w:rsidRPr="00B87054" w:rsidRDefault="00C97769" w:rsidP="009E46BD">
            <w:pPr>
              <w:snapToGrid w:val="0"/>
              <w:spacing w:before="0" w:after="240"/>
              <w:rPr>
                <w:rFonts w:eastAsia="Times New Roman"/>
                <w:b/>
                <w:sz w:val="20"/>
              </w:rPr>
            </w:pPr>
            <w:r w:rsidRPr="00B87054">
              <w:rPr>
                <w:i/>
                <w:color w:val="8DB3E2"/>
                <w:sz w:val="18"/>
              </w:rPr>
              <w:t>Качествени &lt;2A.</w:t>
            </w:r>
            <w:r w:rsidR="009E46BD" w:rsidRPr="00B87054">
              <w:rPr>
                <w:i/>
                <w:color w:val="8DB3E2"/>
                <w:sz w:val="18"/>
              </w:rPr>
              <w:t>1</w:t>
            </w:r>
            <w:r w:rsidRPr="00B87054">
              <w:rPr>
                <w:i/>
                <w:color w:val="8DB3E2"/>
                <w:sz w:val="18"/>
              </w:rPr>
              <w:t>.</w:t>
            </w:r>
            <w:r w:rsidR="00DB3E3D" w:rsidRPr="00B87054">
              <w:rPr>
                <w:i/>
                <w:color w:val="8DB3E2"/>
                <w:sz w:val="18"/>
              </w:rPr>
              <w:t>3</w:t>
            </w:r>
            <w:r w:rsidRPr="00B87054">
              <w:rPr>
                <w:i/>
                <w:color w:val="8DB3E2"/>
                <w:sz w:val="18"/>
              </w:rPr>
              <w:t xml:space="preserve">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3AD9C30D" w14:textId="77777777" w:rsidR="00C97769" w:rsidRPr="00B87054" w:rsidRDefault="00C97769" w:rsidP="009E46BD">
            <w:pPr>
              <w:spacing w:before="0" w:after="240"/>
              <w:rPr>
                <w:rFonts w:eastAsia="Times New Roman"/>
                <w:b/>
                <w:sz w:val="20"/>
              </w:rPr>
            </w:pPr>
            <w:r w:rsidRPr="00B87054">
              <w:rPr>
                <w:i/>
                <w:color w:val="8DB3E2"/>
                <w:sz w:val="18"/>
              </w:rPr>
              <w:t>&lt;2A.</w:t>
            </w:r>
            <w:r w:rsidR="009E46BD" w:rsidRPr="00B87054">
              <w:rPr>
                <w:i/>
                <w:color w:val="8DB3E2"/>
                <w:sz w:val="18"/>
              </w:rPr>
              <w:t>1</w:t>
            </w:r>
            <w:r w:rsidRPr="00B87054">
              <w:rPr>
                <w:i/>
                <w:color w:val="8DB3E2"/>
                <w:sz w:val="18"/>
              </w:rPr>
              <w:t>.</w:t>
            </w:r>
            <w:r w:rsidR="00DB3E3D" w:rsidRPr="00B87054">
              <w:rPr>
                <w:i/>
                <w:color w:val="8DB3E2"/>
                <w:sz w:val="18"/>
              </w:rPr>
              <w:t>3</w:t>
            </w:r>
            <w:r w:rsidRPr="00B87054">
              <w:rPr>
                <w:i/>
                <w:color w:val="8DB3E2"/>
                <w:sz w:val="18"/>
              </w:rPr>
              <w:t xml:space="preserve">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4F1C8DFB" w14:textId="77777777" w:rsidR="00C97769" w:rsidRPr="00B87054" w:rsidRDefault="00C97769" w:rsidP="009E46BD">
            <w:pPr>
              <w:spacing w:before="0" w:after="240"/>
              <w:rPr>
                <w:rFonts w:eastAsia="Times New Roman"/>
                <w:b/>
                <w:sz w:val="20"/>
              </w:rPr>
            </w:pPr>
            <w:r w:rsidRPr="00B87054">
              <w:rPr>
                <w:i/>
                <w:color w:val="8DB3E2"/>
                <w:sz w:val="18"/>
              </w:rPr>
              <w:t>&lt;2A.</w:t>
            </w:r>
            <w:r w:rsidR="009E46BD" w:rsidRPr="00B87054">
              <w:rPr>
                <w:i/>
                <w:color w:val="8DB3E2"/>
                <w:sz w:val="18"/>
              </w:rPr>
              <w:t>1</w:t>
            </w:r>
            <w:r w:rsidRPr="00B87054">
              <w:rPr>
                <w:i/>
                <w:color w:val="8DB3E2"/>
                <w:sz w:val="18"/>
              </w:rPr>
              <w:t>.</w:t>
            </w:r>
            <w:r w:rsidR="00DB3E3D" w:rsidRPr="00B87054">
              <w:rPr>
                <w:i/>
                <w:color w:val="8DB3E2"/>
                <w:sz w:val="18"/>
              </w:rPr>
              <w:t>3</w:t>
            </w:r>
            <w:r w:rsidRPr="00B87054">
              <w:rPr>
                <w:i/>
                <w:color w:val="8DB3E2"/>
                <w:sz w:val="18"/>
              </w:rPr>
              <w:t xml:space="preserve">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C97769" w:rsidRPr="00B87054" w14:paraId="1E34E554" w14:textId="77777777" w:rsidTr="00EC01DD">
        <w:trPr>
          <w:trHeight w:val="302"/>
        </w:trPr>
        <w:tc>
          <w:tcPr>
            <w:tcW w:w="497" w:type="pct"/>
            <w:tcBorders>
              <w:top w:val="single" w:sz="4" w:space="0" w:color="auto"/>
              <w:left w:val="single" w:sz="4" w:space="0" w:color="auto"/>
              <w:bottom w:val="single" w:sz="4" w:space="0" w:color="auto"/>
              <w:right w:val="single" w:sz="4" w:space="0" w:color="auto"/>
            </w:tcBorders>
          </w:tcPr>
          <w:p w14:paraId="614B286C" w14:textId="77777777" w:rsidR="00C97769" w:rsidRPr="00B87054" w:rsidRDefault="00C97769" w:rsidP="00E37828">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1B5AB305" w14:textId="77777777" w:rsidR="00C97769" w:rsidRPr="00B87054" w:rsidRDefault="00C97769" w:rsidP="00E37828">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01927CFE" w14:textId="77777777" w:rsidR="00C97769" w:rsidRPr="00B87054" w:rsidRDefault="00C97769" w:rsidP="00E37828">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6BD1DC43" w14:textId="77777777" w:rsidR="00C97769" w:rsidRPr="00B87054" w:rsidRDefault="00C97769" w:rsidP="00E37828">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6CFBD4D3" w14:textId="77777777" w:rsidR="00C97769" w:rsidRPr="00B87054" w:rsidDel="001A523D" w:rsidRDefault="00C97769" w:rsidP="00E37828">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142089FB" w14:textId="77777777" w:rsidR="00C97769" w:rsidRPr="00B87054" w:rsidDel="001A523D" w:rsidRDefault="00C97769" w:rsidP="00E37828">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3F5A283E" w14:textId="77777777" w:rsidR="00C97769" w:rsidRPr="00B87054" w:rsidRDefault="00C97769" w:rsidP="00E37828">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00C6A5FF" w14:textId="77777777" w:rsidR="00C97769" w:rsidRPr="00B87054" w:rsidDel="001A523D" w:rsidRDefault="00C97769" w:rsidP="00E37828">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5FDAE873" w14:textId="77777777" w:rsidR="00C97769" w:rsidRPr="00B87054" w:rsidDel="001A523D" w:rsidRDefault="00C97769" w:rsidP="00E37828">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6C146230" w14:textId="77777777" w:rsidR="00C97769" w:rsidRPr="00B87054" w:rsidDel="001A523D" w:rsidRDefault="00C97769" w:rsidP="00E37828">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6507ABA5" w14:textId="77777777" w:rsidR="00C97769" w:rsidRPr="00B87054" w:rsidRDefault="00C97769" w:rsidP="00E37828">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7250BB78" w14:textId="77777777" w:rsidR="00C97769" w:rsidRPr="00B87054" w:rsidRDefault="00C97769" w:rsidP="00E37828">
            <w:pPr>
              <w:spacing w:before="60" w:after="60"/>
              <w:jc w:val="center"/>
              <w:rPr>
                <w:rFonts w:eastAsia="Times New Roman"/>
                <w:sz w:val="16"/>
                <w:szCs w:val="16"/>
              </w:rPr>
            </w:pPr>
          </w:p>
        </w:tc>
      </w:tr>
    </w:tbl>
    <w:p w14:paraId="6E4E8F5F" w14:textId="77777777" w:rsidR="00AD4AED" w:rsidRPr="00B87054" w:rsidRDefault="00AD4AED" w:rsidP="00F03C1E">
      <w:pPr>
        <w:suppressAutoHyphens/>
        <w:rPr>
          <w:b/>
        </w:rPr>
        <w:sectPr w:rsidR="00AD4AED" w:rsidRPr="00B87054" w:rsidSect="00C50033">
          <w:pgSz w:w="16838" w:h="11906" w:orient="landscape"/>
          <w:pgMar w:top="1021" w:right="1134" w:bottom="1021" w:left="1134" w:header="601" w:footer="1077" w:gutter="0"/>
          <w:cols w:space="720"/>
          <w:docGrid w:linePitch="326"/>
        </w:sectPr>
      </w:pPr>
    </w:p>
    <w:p w14:paraId="56DF10C5" w14:textId="77777777" w:rsidR="005E1B5A" w:rsidRPr="00B87054" w:rsidRDefault="00AD4AED" w:rsidP="007001A3">
      <w:pPr>
        <w:suppressAutoHyphens/>
        <w:rPr>
          <w:b/>
        </w:rPr>
      </w:pPr>
      <w:r w:rsidRPr="00B87054">
        <w:rPr>
          <w:b/>
        </w:rPr>
        <w:lastRenderedPageBreak/>
        <w:t xml:space="preserve">2.А.6.  </w:t>
      </w:r>
      <w:r w:rsidRPr="00B87054">
        <w:tab/>
      </w:r>
      <w:r w:rsidRPr="00B87054">
        <w:rPr>
          <w:b/>
        </w:rPr>
        <w:t xml:space="preserve">Действия, които ще получат подкрепа в рамките на инвестиционния приоритет </w:t>
      </w:r>
    </w:p>
    <w:p w14:paraId="469326B7" w14:textId="77777777" w:rsidR="00AD4AED" w:rsidRPr="00B87054" w:rsidRDefault="00AD4AED" w:rsidP="007001A3">
      <w:pPr>
        <w:suppressAutoHyphens/>
      </w:pPr>
      <w:r w:rsidRPr="00B87054">
        <w:t>(по инвестиционни приоритети)</w:t>
      </w:r>
    </w:p>
    <w:p w14:paraId="16410975" w14:textId="77777777" w:rsidR="007001A3" w:rsidRPr="00B87054" w:rsidRDefault="007001A3" w:rsidP="007001A3">
      <w:pPr>
        <w:suppressAutoHyphens/>
        <w:rPr>
          <w:b/>
        </w:rPr>
      </w:pPr>
    </w:p>
    <w:p w14:paraId="58149236" w14:textId="77777777" w:rsidR="007001A3" w:rsidRPr="00B87054" w:rsidRDefault="00AD4AED" w:rsidP="00BF3391">
      <w:pPr>
        <w:pStyle w:val="ManualHeading3"/>
        <w:tabs>
          <w:tab w:val="clear" w:pos="850"/>
        </w:tabs>
        <w:ind w:left="1418" w:hanging="1418"/>
        <w:rPr>
          <w:b/>
        </w:rPr>
      </w:pPr>
      <w:r w:rsidRPr="00B87054">
        <w:rPr>
          <w:b/>
        </w:rPr>
        <w:t xml:space="preserve">2.А.6.1 </w:t>
      </w:r>
      <w:r w:rsidRPr="00B87054">
        <w:tab/>
      </w:r>
      <w:r w:rsidRPr="00B87054">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56AF43CD" w14:textId="1F61F89F" w:rsidR="00AD4AED" w:rsidRPr="00B87054" w:rsidRDefault="00AD4AED" w:rsidP="00DF623A">
      <w:pPr>
        <w:pStyle w:val="ManualHeading3"/>
        <w:tabs>
          <w:tab w:val="clear" w:pos="850"/>
        </w:tabs>
        <w:ind w:left="1418" w:hanging="1418"/>
        <w:rPr>
          <w:i w:val="0"/>
        </w:rPr>
      </w:pPr>
      <w:r w:rsidRPr="00B87054">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AD4AED" w:rsidRPr="00B87054" w14:paraId="09AB3449" w14:textId="77777777" w:rsidTr="002A51D1">
        <w:trPr>
          <w:trHeight w:val="518"/>
        </w:trPr>
        <w:tc>
          <w:tcPr>
            <w:tcW w:w="2235" w:type="dxa"/>
            <w:shd w:val="clear" w:color="auto" w:fill="auto"/>
          </w:tcPr>
          <w:p w14:paraId="1CC8E724" w14:textId="77777777" w:rsidR="00AD4AED" w:rsidRPr="00B87054" w:rsidRDefault="00055AC8" w:rsidP="00F03C1E">
            <w:pPr>
              <w:rPr>
                <w:i/>
                <w:color w:val="8DB3E2"/>
                <w:sz w:val="18"/>
                <w:szCs w:val="18"/>
              </w:rPr>
            </w:pPr>
            <w:r w:rsidRPr="00B87054">
              <w:rPr>
                <w:i/>
              </w:rPr>
              <w:t>Инвестиционен приоритет</w:t>
            </w:r>
          </w:p>
        </w:tc>
        <w:tc>
          <w:tcPr>
            <w:tcW w:w="6832" w:type="dxa"/>
            <w:shd w:val="clear" w:color="auto" w:fill="auto"/>
          </w:tcPr>
          <w:p w14:paraId="6258177C" w14:textId="77777777" w:rsidR="00AD4AED" w:rsidRPr="00B87054" w:rsidRDefault="00AD4AED" w:rsidP="00F03C1E">
            <w:pPr>
              <w:rPr>
                <w:i/>
                <w:color w:val="8DB3E2"/>
                <w:sz w:val="18"/>
              </w:rPr>
            </w:pPr>
            <w:r w:rsidRPr="00B87054">
              <w:rPr>
                <w:i/>
                <w:color w:val="8DB3E2"/>
                <w:sz w:val="18"/>
              </w:rPr>
              <w:t xml:space="preserve">&lt;2A.2.1.1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6889CDDB" w14:textId="77777777" w:rsidR="00B14E70" w:rsidRPr="00B87054" w:rsidRDefault="001B7B72" w:rsidP="00F03C1E">
            <w:pPr>
              <w:rPr>
                <w:color w:val="8DB3E2"/>
                <w:sz w:val="18"/>
                <w:szCs w:val="18"/>
              </w:rPr>
            </w:pPr>
            <w:r w:rsidRPr="00B87054">
              <w:rPr>
                <w:b/>
              </w:rPr>
              <w:t>c (ii) към ТЦ 6 (КФ):</w:t>
            </w:r>
            <w:r w:rsidRPr="00B87054">
              <w:t xml:space="preserve"> </w:t>
            </w:r>
            <w:r w:rsidR="00D47047" w:rsidRPr="00B87054">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B87054" w14:paraId="320047FE" w14:textId="77777777" w:rsidTr="002A51D1">
        <w:trPr>
          <w:trHeight w:val="819"/>
        </w:trPr>
        <w:tc>
          <w:tcPr>
            <w:tcW w:w="9067" w:type="dxa"/>
            <w:gridSpan w:val="2"/>
            <w:shd w:val="clear" w:color="auto" w:fill="auto"/>
          </w:tcPr>
          <w:p w14:paraId="08019350" w14:textId="77777777" w:rsidR="0088122F" w:rsidRPr="00B87054" w:rsidRDefault="00AD4AED" w:rsidP="0088122F">
            <w:pPr>
              <w:rPr>
                <w:i/>
                <w:color w:val="8DB3E2"/>
                <w:sz w:val="18"/>
              </w:rPr>
            </w:pPr>
            <w:r w:rsidRPr="00B87054">
              <w:rPr>
                <w:i/>
                <w:color w:val="8DB3E2"/>
                <w:sz w:val="18"/>
              </w:rPr>
              <w:t xml:space="preserve">&lt;2A.2.1.2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="1</w:t>
            </w:r>
            <w:r w:rsidR="00DB3E3D" w:rsidRPr="00B87054">
              <w:rPr>
                <w:i/>
                <w:color w:val="8DB3E2"/>
                <w:sz w:val="18"/>
              </w:rPr>
              <w:t>7</w:t>
            </w:r>
            <w:r w:rsidRPr="00B87054">
              <w:rPr>
                <w:i/>
                <w:color w:val="8DB3E2"/>
                <w:sz w:val="18"/>
              </w:rPr>
              <w:t xml:space="preserve"> </w:t>
            </w:r>
            <w:r w:rsidR="00DB3E3D" w:rsidRPr="00B87054">
              <w:rPr>
                <w:i/>
                <w:color w:val="8DB3E2"/>
                <w:sz w:val="18"/>
              </w:rPr>
              <w:t>5</w:t>
            </w:r>
            <w:r w:rsidRPr="00B87054">
              <w:rPr>
                <w:i/>
                <w:color w:val="8DB3E2"/>
                <w:sz w:val="18"/>
              </w:rPr>
              <w:t xml:space="preserve">00" </w:t>
            </w:r>
            <w:proofErr w:type="spellStart"/>
            <w:r w:rsidRPr="00B87054">
              <w:rPr>
                <w:i/>
                <w:color w:val="8DB3E2"/>
                <w:sz w:val="18"/>
              </w:rPr>
              <w:t>input</w:t>
            </w:r>
            <w:proofErr w:type="spellEnd"/>
            <w:r w:rsidRPr="00B87054">
              <w:rPr>
                <w:i/>
                <w:color w:val="8DB3E2"/>
                <w:sz w:val="18"/>
              </w:rPr>
              <w:t>="M"&gt;</w:t>
            </w:r>
          </w:p>
          <w:p w14:paraId="3F7D1FC8" w14:textId="77777777" w:rsidR="00D90DAC" w:rsidRPr="00B87054" w:rsidRDefault="00D90DAC" w:rsidP="009B1D6B">
            <w:pPr>
              <w:spacing w:before="0" w:after="0"/>
            </w:pPr>
            <w:r w:rsidRPr="00B87054">
              <w:t>Видове и примери на допустими мерки за подкрепа:</w:t>
            </w:r>
          </w:p>
          <w:p w14:paraId="3E390C94" w14:textId="77777777" w:rsidR="009B1D6B" w:rsidRPr="00B87054" w:rsidRDefault="009B1D6B" w:rsidP="009B1D6B">
            <w:pPr>
              <w:spacing w:before="0" w:after="0"/>
              <w:rPr>
                <w:b/>
              </w:rPr>
            </w:pPr>
          </w:p>
          <w:p w14:paraId="2DA46A33" w14:textId="77777777" w:rsidR="00D90DAC" w:rsidRPr="00B87054" w:rsidRDefault="00D90DAC" w:rsidP="009B1D6B">
            <w:pPr>
              <w:spacing w:before="0" w:after="0"/>
              <w:rPr>
                <w:rFonts w:eastAsia="Times New Roman"/>
                <w:b/>
                <w:noProof/>
                <w:lang w:eastAsia="fr-BE"/>
              </w:rPr>
            </w:pPr>
            <w:r w:rsidRPr="00B87054">
              <w:rPr>
                <w:b/>
              </w:rPr>
              <w:t xml:space="preserve">1. Изграждане на ВиК инфраструктура, </w:t>
            </w:r>
            <w:r w:rsidR="00D4230B" w:rsidRPr="00B87054">
              <w:rPr>
                <w:b/>
              </w:rPr>
              <w:t>съгласно</w:t>
            </w:r>
            <w:r w:rsidRPr="00B87054">
              <w:rPr>
                <w:b/>
              </w:rPr>
              <w:t xml:space="preserve"> ПУРБ и в съответствие с регионалните генерални планове за ВиК</w:t>
            </w:r>
            <w:r w:rsidR="00513D30" w:rsidRPr="00B87054">
              <w:rPr>
                <w:b/>
              </w:rPr>
              <w:t xml:space="preserve"> и</w:t>
            </w:r>
            <w:r w:rsidR="009F40F5" w:rsidRPr="00B87054">
              <w:rPr>
                <w:b/>
              </w:rPr>
              <w:t xml:space="preserve"> регионалните ПИП.</w:t>
            </w:r>
          </w:p>
          <w:p w14:paraId="178AF79A" w14:textId="77777777" w:rsidR="005E665C" w:rsidRPr="00B87054" w:rsidRDefault="005E665C" w:rsidP="009B1D6B">
            <w:pPr>
              <w:spacing w:before="0" w:after="0"/>
              <w:rPr>
                <w:b/>
              </w:rPr>
            </w:pPr>
          </w:p>
          <w:p w14:paraId="494996F3" w14:textId="77777777" w:rsidR="00D90DAC" w:rsidRPr="00B87054" w:rsidRDefault="00D90DAC" w:rsidP="009B1D6B">
            <w:pPr>
              <w:spacing w:before="0" w:after="0"/>
            </w:pPr>
            <w:r w:rsidRPr="00B87054">
              <w:t>Основните</w:t>
            </w:r>
            <w:r w:rsidRPr="00B87054">
              <w:rPr>
                <w:bCs/>
              </w:rPr>
              <w:t xml:space="preserve"> мерки</w:t>
            </w:r>
            <w:r w:rsidR="00485068" w:rsidRPr="00B87054">
              <w:rPr>
                <w:bCs/>
              </w:rPr>
              <w:t>, които</w:t>
            </w:r>
            <w:r w:rsidRPr="00B87054">
              <w:rPr>
                <w:bCs/>
              </w:rPr>
              <w:t xml:space="preserve"> ще с</w:t>
            </w:r>
            <w:r w:rsidR="00485068" w:rsidRPr="00B87054">
              <w:rPr>
                <w:bCs/>
              </w:rPr>
              <w:t xml:space="preserve">е подкрепят, са свързани със </w:t>
            </w:r>
            <w:r w:rsidRPr="00B87054">
              <w:rPr>
                <w:bCs/>
              </w:rPr>
              <w:t>събиране и пречистване на отпадъчните води</w:t>
            </w:r>
            <w:r w:rsidR="00EE60A0" w:rsidRPr="00B87054">
              <w:rPr>
                <w:bCs/>
              </w:rPr>
              <w:t>, като средствата ще бъдат</w:t>
            </w:r>
            <w:r w:rsidR="00485068" w:rsidRPr="00B87054">
              <w:rPr>
                <w:bCs/>
              </w:rPr>
              <w:t xml:space="preserve"> насочени към </w:t>
            </w:r>
            <w:r w:rsidRPr="00B87054">
              <w:rPr>
                <w:bCs/>
              </w:rPr>
              <w:t>агломерации с над 10 000 е</w:t>
            </w:r>
            <w:r w:rsidR="00C32AC1" w:rsidRPr="00B87054">
              <w:rPr>
                <w:bCs/>
              </w:rPr>
              <w:t>кв</w:t>
            </w:r>
            <w:r w:rsidRPr="00B87054">
              <w:rPr>
                <w:bCs/>
              </w:rPr>
              <w:t>.ж.</w:t>
            </w:r>
            <w:r w:rsidR="00513D30" w:rsidRPr="00B87054">
              <w:rPr>
                <w:bCs/>
              </w:rPr>
              <w:t xml:space="preserve"> на територията на консолидирани </w:t>
            </w:r>
            <w:r w:rsidR="00BA79F5" w:rsidRPr="00B87054">
              <w:rPr>
                <w:bCs/>
              </w:rPr>
              <w:t>райони</w:t>
            </w:r>
            <w:r w:rsidR="00513D30" w:rsidRPr="00B87054">
              <w:rPr>
                <w:bCs/>
              </w:rPr>
              <w:t>. Ще</w:t>
            </w:r>
            <w:r w:rsidR="00A7003F" w:rsidRPr="00B87054">
              <w:rPr>
                <w:bCs/>
              </w:rPr>
              <w:t xml:space="preserve"> се прилагат </w:t>
            </w:r>
            <w:r w:rsidR="00513D30" w:rsidRPr="00B87054">
              <w:rPr>
                <w:bCs/>
              </w:rPr>
              <w:t xml:space="preserve">най-добрите налични технически </w:t>
            </w:r>
            <w:r w:rsidR="00A7003F" w:rsidRPr="00B87054">
              <w:rPr>
                <w:bCs/>
              </w:rPr>
              <w:t>решения с доказана ефективност и приложимост, включително</w:t>
            </w:r>
            <w:r w:rsidR="004A15C4" w:rsidRPr="00B87054">
              <w:rPr>
                <w:bCs/>
              </w:rPr>
              <w:t xml:space="preserve"> иновативни такива</w:t>
            </w:r>
            <w:r w:rsidR="009476C9" w:rsidRPr="00B87054">
              <w:rPr>
                <w:bCs/>
              </w:rPr>
              <w:t xml:space="preserve"> </w:t>
            </w:r>
            <w:r w:rsidR="00A7003F" w:rsidRPr="00B87054">
              <w:rPr>
                <w:bCs/>
              </w:rPr>
              <w:t xml:space="preserve">от </w:t>
            </w:r>
            <w:r w:rsidR="004D7C96" w:rsidRPr="00B87054">
              <w:rPr>
                <w:bCs/>
                <w:iCs/>
              </w:rPr>
              <w:t>Стратегическия план</w:t>
            </w:r>
            <w:r w:rsidR="004D7C96" w:rsidRPr="00B87054">
              <w:rPr>
                <w:bCs/>
              </w:rPr>
              <w:t xml:space="preserve"> за изпълнение на </w:t>
            </w:r>
            <w:r w:rsidR="004D7C96" w:rsidRPr="00B87054">
              <w:rPr>
                <w:bCs/>
                <w:iCs/>
              </w:rPr>
              <w:t>Европейското партньорство</w:t>
            </w:r>
            <w:r w:rsidR="004D7C96" w:rsidRPr="00B87054">
              <w:rPr>
                <w:bCs/>
              </w:rPr>
              <w:t xml:space="preserve"> за </w:t>
            </w:r>
            <w:r w:rsidR="004D7C96" w:rsidRPr="00B87054">
              <w:rPr>
                <w:bCs/>
                <w:iCs/>
              </w:rPr>
              <w:t>иновации</w:t>
            </w:r>
            <w:r w:rsidR="004D7C96" w:rsidRPr="00B87054">
              <w:rPr>
                <w:bCs/>
              </w:rPr>
              <w:t xml:space="preserve"> в областта на </w:t>
            </w:r>
            <w:r w:rsidR="004D7C96" w:rsidRPr="00B87054">
              <w:rPr>
                <w:bCs/>
                <w:iCs/>
              </w:rPr>
              <w:t>водите</w:t>
            </w:r>
            <w:r w:rsidR="004D7C96" w:rsidRPr="00B87054" w:rsidDel="004D7C96">
              <w:rPr>
                <w:bCs/>
              </w:rPr>
              <w:t xml:space="preserve"> </w:t>
            </w:r>
            <w:r w:rsidR="00513D30" w:rsidRPr="00B87054">
              <w:rPr>
                <w:bCs/>
                <w:lang w:val="ru-RU"/>
              </w:rPr>
              <w:t>(</w:t>
            </w:r>
            <w:r w:rsidR="00513D30" w:rsidRPr="00B87054">
              <w:rPr>
                <w:bCs/>
              </w:rPr>
              <w:t>където е подходящо</w:t>
            </w:r>
            <w:r w:rsidR="00513D30" w:rsidRPr="00B87054">
              <w:rPr>
                <w:bCs/>
                <w:lang w:val="ru-RU"/>
              </w:rPr>
              <w:t>)</w:t>
            </w:r>
            <w:r w:rsidR="00A7003F" w:rsidRPr="00B87054">
              <w:rPr>
                <w:bCs/>
              </w:rPr>
              <w:t>.</w:t>
            </w:r>
            <w:r w:rsidRPr="00B87054">
              <w:rPr>
                <w:bCs/>
              </w:rPr>
              <w:t xml:space="preserve"> </w:t>
            </w:r>
            <w:r w:rsidRPr="00B87054">
              <w:t>Други мерки</w:t>
            </w:r>
            <w:r w:rsidR="00513D30" w:rsidRPr="00B87054">
              <w:t>, които ще се финансират,</w:t>
            </w:r>
            <w:r w:rsidRPr="00B87054">
              <w:t xml:space="preserve"> са </w:t>
            </w:r>
            <w:r w:rsidR="00513D30" w:rsidRPr="00B87054">
              <w:t>свързани с</w:t>
            </w:r>
            <w:r w:rsidRPr="00B87054">
              <w:t xml:space="preserve"> осигуряване на чиста и безопасна питейна вода за населението, чрез изпълнение на задълженията по Директива 98/83/ЕО.</w:t>
            </w:r>
          </w:p>
          <w:p w14:paraId="2730D779" w14:textId="77777777" w:rsidR="00390EF5" w:rsidRPr="00B87054" w:rsidRDefault="00390EF5" w:rsidP="009B1D6B">
            <w:pPr>
              <w:spacing w:before="0" w:after="0"/>
            </w:pPr>
          </w:p>
          <w:p w14:paraId="17C705B7" w14:textId="77777777" w:rsidR="00522DFE" w:rsidRPr="00B87054" w:rsidRDefault="00A414F2" w:rsidP="009B1D6B">
            <w:pPr>
              <w:spacing w:before="0" w:after="0"/>
            </w:pPr>
            <w:r w:rsidRPr="00B87054">
              <w:t xml:space="preserve">С цел постигане на икономии от мащаба, където е целесъобразно, </w:t>
            </w:r>
            <w:r w:rsidR="00126317" w:rsidRPr="00B87054">
              <w:t xml:space="preserve">при финансирането на </w:t>
            </w:r>
            <w:r w:rsidR="00522DFE" w:rsidRPr="00B87054">
              <w:t>инвестици</w:t>
            </w:r>
            <w:r w:rsidR="00126317" w:rsidRPr="00B87054">
              <w:t>онни мерки</w:t>
            </w:r>
            <w:r w:rsidR="00522DFE" w:rsidRPr="00B87054">
              <w:t xml:space="preserve"> за пречистване на отпадъчни води и за пите</w:t>
            </w:r>
            <w:r w:rsidR="00126317" w:rsidRPr="00B87054">
              <w:t>йно водоснабдяване, ще бъде прила</w:t>
            </w:r>
            <w:r w:rsidR="00522DFE" w:rsidRPr="00B87054">
              <w:t>ган интегриран подход.</w:t>
            </w:r>
          </w:p>
          <w:p w14:paraId="4932FF44" w14:textId="77777777" w:rsidR="00513D30" w:rsidRPr="00B87054" w:rsidRDefault="00522DFE" w:rsidP="009B1D6B">
            <w:pPr>
              <w:spacing w:before="0" w:after="0"/>
            </w:pPr>
            <w:r w:rsidRPr="00B87054">
              <w:t xml:space="preserve"> </w:t>
            </w:r>
          </w:p>
          <w:p w14:paraId="4477BFF9" w14:textId="77777777" w:rsidR="001E010A" w:rsidRPr="00B87054" w:rsidRDefault="00621D32" w:rsidP="000B53CA">
            <w:pPr>
              <w:spacing w:before="0" w:after="0"/>
              <w:rPr>
                <w:lang w:val="ru-RU"/>
              </w:rPr>
            </w:pPr>
            <w:r w:rsidRPr="00B87054">
              <w:t>При подготовката и изпълнението на проектите ще се следва регионал</w:t>
            </w:r>
            <w:r w:rsidR="00374754" w:rsidRPr="00B87054">
              <w:t>е</w:t>
            </w:r>
            <w:r w:rsidRPr="00B87054">
              <w:t>н подход</w:t>
            </w:r>
            <w:r w:rsidR="00775FBF" w:rsidRPr="00B87054">
              <w:t xml:space="preserve">, </w:t>
            </w:r>
            <w:r w:rsidR="00126317" w:rsidRPr="00B87054">
              <w:t xml:space="preserve">основан на следния принцип: </w:t>
            </w:r>
            <w:r w:rsidR="00EA4835" w:rsidRPr="00B87054">
              <w:t>финансира</w:t>
            </w:r>
            <w:r w:rsidR="00374754" w:rsidRPr="00B87054">
              <w:t>не на</w:t>
            </w:r>
            <w:r w:rsidR="00EA4835" w:rsidRPr="00B87054">
              <w:t xml:space="preserve"> ВиК инфраструктура в консолидирани райони, които се обс</w:t>
            </w:r>
            <w:r w:rsidR="00397ADC" w:rsidRPr="00B87054">
              <w:t>л</w:t>
            </w:r>
            <w:r w:rsidR="00EA4835" w:rsidRPr="00B87054">
              <w:t>ужват от един ВиК оператор</w:t>
            </w:r>
            <w:r w:rsidR="00374754" w:rsidRPr="00B87054">
              <w:t>,</w:t>
            </w:r>
            <w:r w:rsidR="00775FBF" w:rsidRPr="00B87054">
              <w:t xml:space="preserve"> </w:t>
            </w:r>
            <w:r w:rsidR="00374754" w:rsidRPr="00B87054">
              <w:t>въз основа на</w:t>
            </w:r>
            <w:r w:rsidR="00775FBF" w:rsidRPr="00B87054">
              <w:t xml:space="preserve"> едно регионално ПИП и една апликационна форма</w:t>
            </w:r>
            <w:r w:rsidRPr="00B87054">
              <w:t>.</w:t>
            </w:r>
            <w:r w:rsidR="00775FBF" w:rsidRPr="00B87054">
              <w:t xml:space="preserve"> Основната цел на регионалните ПИП</w:t>
            </w:r>
            <w:r w:rsidR="00D90DAC" w:rsidRPr="00B87054">
              <w:t xml:space="preserve"> </w:t>
            </w:r>
            <w:r w:rsidR="00374754" w:rsidRPr="00B87054">
              <w:t xml:space="preserve">е </w:t>
            </w:r>
            <w:r w:rsidR="00775FBF" w:rsidRPr="00B87054">
              <w:t xml:space="preserve">да </w:t>
            </w:r>
            <w:r w:rsidR="00374754" w:rsidRPr="00B87054">
              <w:t xml:space="preserve">се </w:t>
            </w:r>
            <w:r w:rsidR="00775FBF" w:rsidRPr="00B87054">
              <w:t>анализира</w:t>
            </w:r>
            <w:r w:rsidR="00374754" w:rsidRPr="00B87054">
              <w:t>т</w:t>
            </w:r>
            <w:r w:rsidR="00775FBF" w:rsidRPr="00B87054">
              <w:t xml:space="preserve"> инвестиционните нужди на регионално ниво </w:t>
            </w:r>
            <w:r w:rsidR="00775FBF" w:rsidRPr="00B87054">
              <w:rPr>
                <w:lang w:val="ru-RU"/>
              </w:rPr>
              <w:t>(</w:t>
            </w:r>
            <w:r w:rsidR="00775FBF" w:rsidRPr="00B87054">
              <w:t>вкл.</w:t>
            </w:r>
            <w:r w:rsidR="001E010A" w:rsidRPr="00B87054">
              <w:t xml:space="preserve"> в агломерации между 2 000 и 10 000 екв.ж.</w:t>
            </w:r>
            <w:r w:rsidR="00775FBF" w:rsidRPr="00B87054">
              <w:rPr>
                <w:lang w:val="ru-RU"/>
              </w:rPr>
              <w:t>)</w:t>
            </w:r>
            <w:r w:rsidR="001E010A" w:rsidRPr="00B87054">
              <w:rPr>
                <w:lang w:val="ru-RU"/>
              </w:rPr>
              <w:t xml:space="preserve"> от </w:t>
            </w:r>
            <w:proofErr w:type="spellStart"/>
            <w:r w:rsidR="001E010A" w:rsidRPr="00B87054">
              <w:rPr>
                <w:lang w:val="ru-RU"/>
              </w:rPr>
              <w:t>техническа</w:t>
            </w:r>
            <w:proofErr w:type="spellEnd"/>
            <w:r w:rsidR="001E010A" w:rsidRPr="00B87054">
              <w:rPr>
                <w:lang w:val="ru-RU"/>
              </w:rPr>
              <w:t xml:space="preserve"> и </w:t>
            </w:r>
            <w:proofErr w:type="spellStart"/>
            <w:r w:rsidR="001E010A" w:rsidRPr="00B87054">
              <w:rPr>
                <w:lang w:val="ru-RU"/>
              </w:rPr>
              <w:t>икономическа</w:t>
            </w:r>
            <w:proofErr w:type="spellEnd"/>
            <w:r w:rsidR="001E010A" w:rsidRPr="00B87054">
              <w:rPr>
                <w:lang w:val="ru-RU"/>
              </w:rPr>
              <w:t xml:space="preserve"> </w:t>
            </w:r>
            <w:proofErr w:type="spellStart"/>
            <w:r w:rsidR="001E010A" w:rsidRPr="00B87054">
              <w:rPr>
                <w:lang w:val="ru-RU"/>
              </w:rPr>
              <w:t>гледна</w:t>
            </w:r>
            <w:proofErr w:type="spellEnd"/>
            <w:r w:rsidR="001E010A" w:rsidRPr="00B87054">
              <w:rPr>
                <w:lang w:val="ru-RU"/>
              </w:rPr>
              <w:t xml:space="preserve"> точка, да </w:t>
            </w:r>
            <w:r w:rsidR="00374754" w:rsidRPr="00B87054">
              <w:rPr>
                <w:lang w:val="ru-RU"/>
              </w:rPr>
              <w:t xml:space="preserve">се </w:t>
            </w:r>
            <w:r w:rsidR="001E010A" w:rsidRPr="00B87054">
              <w:rPr>
                <w:lang w:val="ru-RU"/>
              </w:rPr>
              <w:t>определят</w:t>
            </w:r>
            <w:r w:rsidR="00374754" w:rsidRPr="00B87054">
              <w:rPr>
                <w:lang w:val="ru-RU"/>
              </w:rPr>
              <w:t xml:space="preserve"> най-</w:t>
            </w:r>
            <w:proofErr w:type="spellStart"/>
            <w:r w:rsidR="00BC6AC5" w:rsidRPr="00B87054">
              <w:rPr>
                <w:lang w:val="ru-RU"/>
              </w:rPr>
              <w:t>разходо</w:t>
            </w:r>
            <w:r w:rsidR="00374754" w:rsidRPr="00B87054">
              <w:rPr>
                <w:lang w:val="ru-RU"/>
              </w:rPr>
              <w:t>ефективните</w:t>
            </w:r>
            <w:proofErr w:type="spellEnd"/>
            <w:r w:rsidR="00374754" w:rsidRPr="00B87054">
              <w:rPr>
                <w:lang w:val="ru-RU"/>
              </w:rPr>
              <w:t xml:space="preserve"> решения</w:t>
            </w:r>
            <w:r w:rsidR="001E010A" w:rsidRPr="00B87054">
              <w:rPr>
                <w:lang w:val="ru-RU"/>
              </w:rPr>
              <w:t xml:space="preserve">, </w:t>
            </w:r>
            <w:proofErr w:type="spellStart"/>
            <w:r w:rsidR="001E010A" w:rsidRPr="00B87054">
              <w:rPr>
                <w:lang w:val="ru-RU"/>
              </w:rPr>
              <w:t>които</w:t>
            </w:r>
            <w:proofErr w:type="spellEnd"/>
            <w:r w:rsidR="001E010A" w:rsidRPr="00B87054">
              <w:rPr>
                <w:lang w:val="ru-RU"/>
              </w:rPr>
              <w:t xml:space="preserve"> </w:t>
            </w:r>
            <w:proofErr w:type="spellStart"/>
            <w:r w:rsidR="001E010A" w:rsidRPr="00B87054">
              <w:rPr>
                <w:lang w:val="ru-RU"/>
              </w:rPr>
              <w:t>мо</w:t>
            </w:r>
            <w:r w:rsidR="00BC6AC5" w:rsidRPr="00B87054">
              <w:rPr>
                <w:lang w:val="ru-RU"/>
              </w:rPr>
              <w:t>же</w:t>
            </w:r>
            <w:proofErr w:type="spellEnd"/>
            <w:r w:rsidR="001E010A" w:rsidRPr="00B87054">
              <w:rPr>
                <w:lang w:val="ru-RU"/>
              </w:rPr>
              <w:t xml:space="preserve"> да </w:t>
            </w:r>
            <w:proofErr w:type="spellStart"/>
            <w:r w:rsidR="001E010A" w:rsidRPr="00B87054">
              <w:rPr>
                <w:lang w:val="ru-RU"/>
              </w:rPr>
              <w:t>б</w:t>
            </w:r>
            <w:r w:rsidR="00BC6AC5" w:rsidRPr="00B87054">
              <w:rPr>
                <w:lang w:val="ru-RU"/>
              </w:rPr>
              <w:t>ъдат</w:t>
            </w:r>
            <w:proofErr w:type="spellEnd"/>
            <w:r w:rsidR="00BC6AC5" w:rsidRPr="00B87054">
              <w:rPr>
                <w:lang w:val="ru-RU"/>
              </w:rPr>
              <w:t xml:space="preserve"> </w:t>
            </w:r>
            <w:proofErr w:type="spellStart"/>
            <w:r w:rsidR="00BC6AC5" w:rsidRPr="00B87054">
              <w:rPr>
                <w:lang w:val="ru-RU"/>
              </w:rPr>
              <w:t>приложени</w:t>
            </w:r>
            <w:proofErr w:type="spellEnd"/>
            <w:r w:rsidR="00BC6AC5" w:rsidRPr="00B87054">
              <w:rPr>
                <w:lang w:val="ru-RU"/>
              </w:rPr>
              <w:t xml:space="preserve"> в </w:t>
            </w:r>
            <w:proofErr w:type="spellStart"/>
            <w:r w:rsidR="00BC6AC5" w:rsidRPr="00B87054">
              <w:rPr>
                <w:lang w:val="ru-RU"/>
              </w:rPr>
              <w:t>една</w:t>
            </w:r>
            <w:proofErr w:type="spellEnd"/>
            <w:r w:rsidR="00BC6AC5" w:rsidRPr="00B87054">
              <w:rPr>
                <w:lang w:val="ru-RU"/>
              </w:rPr>
              <w:t xml:space="preserve"> </w:t>
            </w:r>
            <w:proofErr w:type="spellStart"/>
            <w:r w:rsidR="00BC6AC5" w:rsidRPr="00B87054">
              <w:rPr>
                <w:lang w:val="ru-RU"/>
              </w:rPr>
              <w:t>област</w:t>
            </w:r>
            <w:proofErr w:type="spellEnd"/>
            <w:r w:rsidR="00BC6AC5" w:rsidRPr="00B87054">
              <w:rPr>
                <w:lang w:val="ru-RU"/>
              </w:rPr>
              <w:t xml:space="preserve"> и </w:t>
            </w:r>
            <w:r w:rsidR="001E010A" w:rsidRPr="00B87054">
              <w:rPr>
                <w:lang w:val="ru-RU"/>
              </w:rPr>
              <w:t xml:space="preserve">да </w:t>
            </w:r>
            <w:proofErr w:type="spellStart"/>
            <w:r w:rsidR="001E010A" w:rsidRPr="00B87054">
              <w:rPr>
                <w:lang w:val="ru-RU"/>
              </w:rPr>
              <w:t>допринесат</w:t>
            </w:r>
            <w:proofErr w:type="spellEnd"/>
            <w:r w:rsidR="001E010A" w:rsidRPr="00B87054">
              <w:rPr>
                <w:lang w:val="ru-RU"/>
              </w:rPr>
              <w:t xml:space="preserve"> за </w:t>
            </w:r>
            <w:proofErr w:type="spellStart"/>
            <w:r w:rsidR="001E010A" w:rsidRPr="00B87054">
              <w:rPr>
                <w:lang w:val="ru-RU"/>
              </w:rPr>
              <w:t>постигане</w:t>
            </w:r>
            <w:proofErr w:type="spellEnd"/>
            <w:r w:rsidR="001E010A" w:rsidRPr="00B87054">
              <w:rPr>
                <w:lang w:val="ru-RU"/>
              </w:rPr>
              <w:t xml:space="preserve"> на </w:t>
            </w:r>
            <w:proofErr w:type="spellStart"/>
            <w:r w:rsidR="001E010A" w:rsidRPr="00B87054">
              <w:rPr>
                <w:lang w:val="ru-RU"/>
              </w:rPr>
              <w:t>съответс</w:t>
            </w:r>
            <w:r w:rsidR="00BC6AC5" w:rsidRPr="00B87054">
              <w:rPr>
                <w:lang w:val="ru-RU"/>
              </w:rPr>
              <w:t>т</w:t>
            </w:r>
            <w:r w:rsidR="001E010A" w:rsidRPr="00B87054">
              <w:rPr>
                <w:lang w:val="ru-RU"/>
              </w:rPr>
              <w:t>вие</w:t>
            </w:r>
            <w:proofErr w:type="spellEnd"/>
            <w:r w:rsidR="001E010A" w:rsidRPr="00B87054">
              <w:rPr>
                <w:lang w:val="ru-RU"/>
              </w:rPr>
              <w:t xml:space="preserve"> с </w:t>
            </w:r>
            <w:proofErr w:type="spellStart"/>
            <w:r w:rsidR="001E010A" w:rsidRPr="00B87054">
              <w:rPr>
                <w:lang w:val="ru-RU"/>
              </w:rPr>
              <w:t>националното</w:t>
            </w:r>
            <w:proofErr w:type="spellEnd"/>
            <w:r w:rsidR="001E010A" w:rsidRPr="00B87054">
              <w:rPr>
                <w:lang w:val="ru-RU"/>
              </w:rPr>
              <w:t xml:space="preserve"> и </w:t>
            </w:r>
            <w:proofErr w:type="spellStart"/>
            <w:r w:rsidR="001E010A" w:rsidRPr="00B87054">
              <w:rPr>
                <w:lang w:val="ru-RU"/>
              </w:rPr>
              <w:t>европейско</w:t>
            </w:r>
            <w:r w:rsidR="00BC6AC5" w:rsidRPr="00B87054">
              <w:rPr>
                <w:lang w:val="ru-RU"/>
              </w:rPr>
              <w:t>то</w:t>
            </w:r>
            <w:proofErr w:type="spellEnd"/>
            <w:r w:rsidR="001E010A" w:rsidRPr="00B87054">
              <w:rPr>
                <w:lang w:val="ru-RU"/>
              </w:rPr>
              <w:t xml:space="preserve"> </w:t>
            </w:r>
            <w:proofErr w:type="spellStart"/>
            <w:r w:rsidR="001E010A" w:rsidRPr="00B87054">
              <w:rPr>
                <w:lang w:val="ru-RU"/>
              </w:rPr>
              <w:t>законодателство</w:t>
            </w:r>
            <w:proofErr w:type="spellEnd"/>
            <w:r w:rsidR="001E010A" w:rsidRPr="00B87054">
              <w:rPr>
                <w:lang w:val="ru-RU"/>
              </w:rPr>
              <w:t xml:space="preserve"> за </w:t>
            </w:r>
            <w:proofErr w:type="spellStart"/>
            <w:r w:rsidR="001E010A" w:rsidRPr="00B87054">
              <w:rPr>
                <w:lang w:val="ru-RU"/>
              </w:rPr>
              <w:t>опазване</w:t>
            </w:r>
            <w:proofErr w:type="spellEnd"/>
            <w:r w:rsidR="001E010A" w:rsidRPr="00B87054">
              <w:rPr>
                <w:lang w:val="ru-RU"/>
              </w:rPr>
              <w:t xml:space="preserve"> на водите.</w:t>
            </w:r>
          </w:p>
          <w:p w14:paraId="410C9F5B" w14:textId="77777777" w:rsidR="001E010A" w:rsidRPr="00B87054" w:rsidRDefault="001E010A" w:rsidP="000B53CA">
            <w:pPr>
              <w:spacing w:before="0" w:after="0"/>
              <w:rPr>
                <w:lang w:val="ru-RU"/>
              </w:rPr>
            </w:pPr>
          </w:p>
          <w:p w14:paraId="1C4A2F1E" w14:textId="77777777" w:rsidR="001E010A" w:rsidRPr="00B87054" w:rsidRDefault="009C2E60" w:rsidP="000B53CA">
            <w:pPr>
              <w:spacing w:before="0" w:after="0"/>
            </w:pPr>
            <w:r w:rsidRPr="00B87054">
              <w:lastRenderedPageBreak/>
              <w:t>По</w:t>
            </w:r>
            <w:r w:rsidR="001E010A" w:rsidRPr="00B87054">
              <w:t xml:space="preserve"> ОПОС 2007</w:t>
            </w:r>
            <w:r w:rsidR="00511EB2" w:rsidRPr="00B87054">
              <w:t>-</w:t>
            </w:r>
            <w:r w:rsidR="001E010A" w:rsidRPr="00B87054">
              <w:t>2013 г. е</w:t>
            </w:r>
            <w:r w:rsidRPr="00B87054">
              <w:t xml:space="preserve"> разработен</w:t>
            </w:r>
            <w:r w:rsidR="00FA0331" w:rsidRPr="00B87054">
              <w:t>о</w:t>
            </w:r>
            <w:r w:rsidRPr="00B87054">
              <w:t xml:space="preserve"> едно пилотно регионално ПИП за агломерация Смолян, идентифициращо приоритетни мерки, чието изпълнение може да стартира след приемането му. </w:t>
            </w:r>
          </w:p>
          <w:p w14:paraId="64FE4932" w14:textId="77777777" w:rsidR="001E010A" w:rsidRPr="00B87054" w:rsidRDefault="001E010A" w:rsidP="000B53CA">
            <w:pPr>
              <w:spacing w:before="0" w:after="0"/>
            </w:pPr>
          </w:p>
          <w:p w14:paraId="0A4ADEF4" w14:textId="77777777" w:rsidR="00D90DAC" w:rsidRPr="00B87054" w:rsidRDefault="001E010A" w:rsidP="000B53CA">
            <w:pPr>
              <w:spacing w:before="0" w:after="0"/>
            </w:pPr>
            <w:r w:rsidRPr="00B87054">
              <w:t>Р</w:t>
            </w:r>
            <w:r w:rsidR="00830E37" w:rsidRPr="00B87054">
              <w:t xml:space="preserve">егионалните </w:t>
            </w:r>
            <w:r w:rsidR="00511641" w:rsidRPr="00B87054">
              <w:t>ПИП</w:t>
            </w:r>
            <w:r w:rsidRPr="00B87054">
              <w:t xml:space="preserve"> ще бъдат разработени в партньорство с</w:t>
            </w:r>
            <w:r w:rsidR="00F72267" w:rsidRPr="00B87054">
              <w:t xml:space="preserve"> </w:t>
            </w:r>
            <w:r w:rsidR="008B2CAA" w:rsidRPr="00B87054">
              <w:t>ВиК операторите, представители на общините</w:t>
            </w:r>
            <w:r w:rsidR="00130585" w:rsidRPr="00B87054">
              <w:t>,</w:t>
            </w:r>
            <w:r w:rsidR="008B2CAA" w:rsidRPr="00B87054">
              <w:t xml:space="preserve"> държавния регулатор и други заинтересовани страни и </w:t>
            </w:r>
            <w:r w:rsidRPr="00B87054">
              <w:t>ще бъдат одобрявани от МРРБ и</w:t>
            </w:r>
            <w:r w:rsidR="008B2CAA" w:rsidRPr="00B87054">
              <w:t xml:space="preserve"> МОСВ</w:t>
            </w:r>
            <w:r w:rsidRPr="00B87054">
              <w:t xml:space="preserve">. </w:t>
            </w:r>
            <w:r w:rsidR="00A464C5" w:rsidRPr="00B87054">
              <w:t xml:space="preserve">Към </w:t>
            </w:r>
            <w:r w:rsidR="004C6130" w:rsidRPr="00B87054">
              <w:t>април</w:t>
            </w:r>
            <w:r w:rsidR="00EA4835" w:rsidRPr="00B87054">
              <w:t xml:space="preserve"> </w:t>
            </w:r>
            <w:r w:rsidR="00EB5CBE" w:rsidRPr="00B87054">
              <w:t>201</w:t>
            </w:r>
            <w:r w:rsidR="00A02712" w:rsidRPr="00B87054">
              <w:t>5</w:t>
            </w:r>
            <w:r w:rsidR="00EB5CBE" w:rsidRPr="00B87054">
              <w:t xml:space="preserve"> г.</w:t>
            </w:r>
            <w:r w:rsidR="00A464C5" w:rsidRPr="00B87054">
              <w:t xml:space="preserve"> на територията на страната действат 1</w:t>
            </w:r>
            <w:r w:rsidR="00A45DE0" w:rsidRPr="00B87054">
              <w:t>5</w:t>
            </w:r>
            <w:r w:rsidR="00A464C5" w:rsidRPr="00B87054">
              <w:t xml:space="preserve"> консолидирани регионални ВиК оператора</w:t>
            </w:r>
            <w:r w:rsidR="00DB6D5E" w:rsidRPr="00B87054">
              <w:t xml:space="preserve"> </w:t>
            </w:r>
            <w:r w:rsidR="00A45DE0" w:rsidRPr="00B87054">
              <w:t>и 1 ВиК оператор, обслужващ Столична община</w:t>
            </w:r>
            <w:r w:rsidR="0089471E" w:rsidRPr="00B87054">
              <w:t>, което ще бъде взето предвид при приоритизиране на инвестициите в сектора</w:t>
            </w:r>
            <w:r w:rsidR="00A464C5" w:rsidRPr="00B87054">
              <w:t xml:space="preserve">. </w:t>
            </w:r>
          </w:p>
          <w:p w14:paraId="7557FDAB" w14:textId="77777777" w:rsidR="00390EF5" w:rsidRPr="00B87054" w:rsidRDefault="00390EF5" w:rsidP="000B53CA">
            <w:pPr>
              <w:spacing w:before="0" w:after="0"/>
            </w:pPr>
          </w:p>
          <w:p w14:paraId="4BAB90D1" w14:textId="77777777" w:rsidR="009C2E60" w:rsidRPr="00B87054" w:rsidRDefault="009C2E60" w:rsidP="009C2E60">
            <w:pPr>
              <w:spacing w:before="0" w:after="0"/>
            </w:pPr>
            <w:r w:rsidRPr="00B87054">
              <w:t xml:space="preserve">До </w:t>
            </w:r>
            <w:r w:rsidR="00B92E74" w:rsidRPr="00B87054">
              <w:t xml:space="preserve">финализирането и </w:t>
            </w:r>
            <w:r w:rsidR="009C4887" w:rsidRPr="00B87054">
              <w:t>одобряването</w:t>
            </w:r>
            <w:r w:rsidRPr="00B87054">
              <w:t xml:space="preserve"> на регионални</w:t>
            </w:r>
            <w:r w:rsidR="009C4887" w:rsidRPr="00B87054">
              <w:t>те</w:t>
            </w:r>
            <w:r w:rsidRPr="00B87054">
              <w:t xml:space="preserve"> ПИП, с финансиране по оста </w:t>
            </w:r>
            <w:r w:rsidR="009C4887" w:rsidRPr="00B87054">
              <w:t xml:space="preserve">през 2016 г. </w:t>
            </w:r>
            <w:r w:rsidRPr="00B87054">
              <w:t>може да стартира изпълнението на следните групи проекти</w:t>
            </w:r>
            <w:r w:rsidR="009C4887" w:rsidRPr="00B87054">
              <w:t xml:space="preserve">, </w:t>
            </w:r>
            <w:r w:rsidR="00827E94" w:rsidRPr="00B87054">
              <w:t xml:space="preserve">в готовност </w:t>
            </w:r>
            <w:r w:rsidR="00CB238C" w:rsidRPr="00B87054">
              <w:t>за инвестиции</w:t>
            </w:r>
            <w:r w:rsidR="00716D7C" w:rsidRPr="00B87054">
              <w:t>,</w:t>
            </w:r>
            <w:r w:rsidRPr="00B87054">
              <w:rPr>
                <w:szCs w:val="24"/>
              </w:rPr>
              <w:t xml:space="preserve"> </w:t>
            </w:r>
            <w:r w:rsidR="009C4887" w:rsidRPr="00B87054">
              <w:rPr>
                <w:szCs w:val="24"/>
              </w:rPr>
              <w:t>с бенефициент общини</w:t>
            </w:r>
            <w:r w:rsidRPr="00B87054">
              <w:t>:</w:t>
            </w:r>
          </w:p>
          <w:p w14:paraId="0FDF79F8" w14:textId="77777777" w:rsidR="00390EF5" w:rsidRPr="00B87054" w:rsidRDefault="00390EF5" w:rsidP="009C2E60">
            <w:pPr>
              <w:spacing w:before="0" w:after="0"/>
            </w:pPr>
          </w:p>
          <w:p w14:paraId="0B56E2FB" w14:textId="77777777" w:rsidR="009C2E60" w:rsidRPr="00B87054" w:rsidRDefault="00716D7C" w:rsidP="00735856">
            <w:pPr>
              <w:pStyle w:val="ListParagraph"/>
              <w:numPr>
                <w:ilvl w:val="0"/>
                <w:numId w:val="61"/>
              </w:numPr>
              <w:spacing w:after="0"/>
            </w:pPr>
            <w:r w:rsidRPr="00B87054">
              <w:t>П</w:t>
            </w:r>
            <w:r w:rsidR="009C2E60" w:rsidRPr="00B87054">
              <w:t xml:space="preserve">роекти по смисъла на чл. 39 на Регламент (ЕС) № 1083/2006, които са били обект на преглед от ЕК през програмен период 2007-2013 г. (за агломерации Пловдив, Асеновград, Добрич и Плевен-Долна Митрополия);  </w:t>
            </w:r>
          </w:p>
          <w:p w14:paraId="1F4E8064" w14:textId="77777777" w:rsidR="00716D7C" w:rsidRPr="00B87054" w:rsidRDefault="00716D7C" w:rsidP="00735856">
            <w:pPr>
              <w:pStyle w:val="ListParagraph"/>
              <w:numPr>
                <w:ilvl w:val="0"/>
                <w:numId w:val="61"/>
              </w:numPr>
              <w:spacing w:after="0"/>
            </w:pPr>
            <w:r w:rsidRPr="00B87054">
              <w:t>П</w:t>
            </w:r>
            <w:r w:rsidR="009C2E60" w:rsidRPr="00B87054">
              <w:t>роекти за</w:t>
            </w:r>
            <w:r w:rsidRPr="00B87054">
              <w:t xml:space="preserve"> 5</w:t>
            </w:r>
            <w:r w:rsidR="009C2E60" w:rsidRPr="00B87054">
              <w:t xml:space="preserve"> агломерации </w:t>
            </w:r>
            <w:r w:rsidR="00680423" w:rsidRPr="00B87054">
              <w:t xml:space="preserve">с </w:t>
            </w:r>
            <w:r w:rsidR="009C2E60" w:rsidRPr="00B87054">
              <w:t>над 10 000 е</w:t>
            </w:r>
            <w:r w:rsidR="00C32AC1" w:rsidRPr="00B87054">
              <w:t>кв</w:t>
            </w:r>
            <w:r w:rsidR="009C2E60" w:rsidRPr="00B87054">
              <w:t>.ж.,</w:t>
            </w:r>
            <w:r w:rsidRPr="00B87054">
              <w:rPr>
                <w:lang w:val="ru-RU"/>
              </w:rPr>
              <w:t xml:space="preserve"> </w:t>
            </w:r>
            <w:r w:rsidRPr="00B87054">
              <w:t xml:space="preserve">които ще бъдат обект на преглед и </w:t>
            </w:r>
            <w:r w:rsidR="00E06BFC" w:rsidRPr="00B87054">
              <w:t xml:space="preserve">положителна оценка </w:t>
            </w:r>
            <w:r w:rsidRPr="00B87054">
              <w:t>от ДЖАСПЪРС</w:t>
            </w:r>
            <w:r w:rsidRPr="00B87054">
              <w:rPr>
                <w:lang w:val="ru-RU"/>
              </w:rPr>
              <w:t>.</w:t>
            </w:r>
            <w:r w:rsidRPr="00B87054">
              <w:t xml:space="preserve"> Предвид тяхната готовност да стартират през 2016 г., тези проекти възлизат на общо 5% от ресурса на приоритетната ос;</w:t>
            </w:r>
          </w:p>
          <w:p w14:paraId="21A04190" w14:textId="77777777" w:rsidR="009C2E60" w:rsidRPr="00B87054" w:rsidRDefault="00716D7C" w:rsidP="00735856">
            <w:pPr>
              <w:pStyle w:val="ListParagraph"/>
              <w:numPr>
                <w:ilvl w:val="0"/>
                <w:numId w:val="61"/>
              </w:numPr>
              <w:spacing w:after="0"/>
            </w:pPr>
            <w:r w:rsidRPr="00B87054">
              <w:t>Проекти, чието изпълнение е стартирало по ОПОС 2007</w:t>
            </w:r>
            <w:r w:rsidR="00EE54A0" w:rsidRPr="00B87054">
              <w:t>-</w:t>
            </w:r>
            <w:r w:rsidRPr="00B87054">
              <w:t>2013 г.</w:t>
            </w:r>
            <w:r w:rsidR="00EE54A0" w:rsidRPr="00B87054">
              <w:t>,</w:t>
            </w:r>
            <w:r w:rsidRPr="00B87054">
              <w:t xml:space="preserve"> тяхната втора фаза ще се изпълнява през програмен период 2014</w:t>
            </w:r>
            <w:r w:rsidR="00EE54A0" w:rsidRPr="00B87054">
              <w:t>-</w:t>
            </w:r>
            <w:r w:rsidRPr="00B87054">
              <w:t xml:space="preserve">2020 г. и възлизат на </w:t>
            </w:r>
            <w:r w:rsidR="00142632" w:rsidRPr="00B87054">
              <w:t xml:space="preserve">общо </w:t>
            </w:r>
            <w:r w:rsidRPr="00B87054">
              <w:t>10% от ресурса на приоритетната ос.</w:t>
            </w:r>
          </w:p>
          <w:p w14:paraId="1C0004DC" w14:textId="77777777" w:rsidR="00284FFB" w:rsidRPr="00B87054" w:rsidRDefault="00284FFB" w:rsidP="009C2E60">
            <w:pPr>
              <w:spacing w:before="0" w:after="0"/>
            </w:pPr>
          </w:p>
          <w:p w14:paraId="47C733B4" w14:textId="77777777" w:rsidR="00D90DAC" w:rsidRPr="00B87054" w:rsidRDefault="00D90DAC" w:rsidP="009B1D6B">
            <w:pPr>
              <w:spacing w:before="0" w:after="0"/>
            </w:pPr>
            <w:r w:rsidRPr="00B87054">
              <w:t xml:space="preserve">С цел изпълнение на поетите ангажименти и постигане на целта за недопускане увеличаването на емисиите от секторите извън </w:t>
            </w:r>
            <w:r w:rsidR="00404220" w:rsidRPr="00B87054">
              <w:t xml:space="preserve">Европейската схема за търговия с емисии </w:t>
            </w:r>
            <w:r w:rsidRPr="00B87054">
              <w:t>с повече от 20% спрямо 2005 г. и съгласно Националния план за действие по изменение на климата за периода 2013-2020 г.</w:t>
            </w:r>
            <w:r w:rsidR="004210B6" w:rsidRPr="00B87054">
              <w:t>,</w:t>
            </w:r>
            <w:r w:rsidRPr="00B87054">
              <w:t xml:space="preserve"> при големи пречиствателни станции (над 50</w:t>
            </w:r>
            <w:r w:rsidR="006E271B" w:rsidRPr="00B87054">
              <w:t xml:space="preserve"> </w:t>
            </w:r>
            <w:r w:rsidRPr="00B87054">
              <w:t>000 е</w:t>
            </w:r>
            <w:r w:rsidR="00C32AC1" w:rsidRPr="00B87054">
              <w:t>кв</w:t>
            </w:r>
            <w:r w:rsidRPr="00B87054">
              <w:t xml:space="preserve">.ж.) ще се изследва възможността отделяният в метан-танковете биогаз да се използва за производство на електроенергия за нуждите на ГПСОВ. При малки и средни пречиствателни станции ще се изследва възможността за въвеждане на анаеробна стабилизация на утайките с улавяне и изгаряне на биогаза. Конкретните мерки за намаляване на емисиите парникови газове са съобразени с политиката на страната в областта на изменението на климата и потенциала на националната икономика за редукция на емисиите. </w:t>
            </w:r>
          </w:p>
          <w:p w14:paraId="40175AAE" w14:textId="77777777" w:rsidR="009B1D6B" w:rsidRPr="00B87054" w:rsidRDefault="009B1D6B" w:rsidP="009B1D6B">
            <w:pPr>
              <w:spacing w:before="0" w:after="0"/>
            </w:pPr>
          </w:p>
          <w:p w14:paraId="5AFE9A54" w14:textId="77777777" w:rsidR="00D90DAC" w:rsidRPr="00B87054" w:rsidRDefault="00D90DAC" w:rsidP="009B1D6B">
            <w:pPr>
              <w:spacing w:before="0" w:after="0"/>
            </w:pPr>
            <w:r w:rsidRPr="00B87054">
              <w:t>Допустими за финансиране дейности:</w:t>
            </w:r>
          </w:p>
          <w:p w14:paraId="74736F8A" w14:textId="77777777" w:rsidR="00C73A57" w:rsidRPr="00B87054" w:rsidRDefault="0004123C" w:rsidP="00735856">
            <w:pPr>
              <w:pStyle w:val="Text1"/>
              <w:numPr>
                <w:ilvl w:val="0"/>
                <w:numId w:val="48"/>
              </w:numPr>
              <w:suppressAutoHyphens/>
              <w:spacing w:before="0" w:after="0"/>
            </w:pPr>
            <w:r w:rsidRPr="00B87054">
              <w:t xml:space="preserve">Разработване на регионални </w:t>
            </w:r>
            <w:r w:rsidR="002D1732" w:rsidRPr="00B87054">
              <w:t>ПИП</w:t>
            </w:r>
            <w:r w:rsidRPr="00B87054">
              <w:t xml:space="preserve"> (</w:t>
            </w:r>
            <w:proofErr w:type="spellStart"/>
            <w:r w:rsidRPr="00B87054">
              <w:t>feasibility</w:t>
            </w:r>
            <w:proofErr w:type="spellEnd"/>
            <w:r w:rsidRPr="00B87054">
              <w:t xml:space="preserve"> </w:t>
            </w:r>
            <w:proofErr w:type="spellStart"/>
            <w:r w:rsidRPr="00B87054">
              <w:t>studies</w:t>
            </w:r>
            <w:proofErr w:type="spellEnd"/>
            <w:r w:rsidRPr="00B87054">
              <w:t xml:space="preserve">), </w:t>
            </w:r>
            <w:r w:rsidR="00F110BF" w:rsidRPr="00B87054">
              <w:t xml:space="preserve">които ще определят дългосрочните приоритети за </w:t>
            </w:r>
            <w:r w:rsidR="007F2D6B" w:rsidRPr="00B87054">
              <w:t xml:space="preserve">оптимално </w:t>
            </w:r>
            <w:r w:rsidR="00F110BF" w:rsidRPr="00B87054">
              <w:t>финансиране</w:t>
            </w:r>
            <w:r w:rsidR="00691C3E" w:rsidRPr="00B87054">
              <w:t xml:space="preserve"> във ВиК инфраструктура</w:t>
            </w:r>
            <w:r w:rsidR="00F110BF" w:rsidRPr="00B87054">
              <w:t>, въз основа на разработените стратегически документи в сектора</w:t>
            </w:r>
            <w:r w:rsidR="004210B6" w:rsidRPr="00B87054">
              <w:t>;</w:t>
            </w:r>
          </w:p>
          <w:p w14:paraId="0B8AF7F9" w14:textId="77777777" w:rsidR="00D90DAC" w:rsidRPr="00B87054" w:rsidRDefault="00C73A57" w:rsidP="00735856">
            <w:pPr>
              <w:pStyle w:val="Text1"/>
              <w:numPr>
                <w:ilvl w:val="0"/>
                <w:numId w:val="48"/>
              </w:numPr>
              <w:suppressAutoHyphens/>
              <w:spacing w:before="0" w:after="0"/>
            </w:pPr>
            <w:r w:rsidRPr="00B87054">
              <w:t>Проектиране/</w:t>
            </w:r>
            <w:r w:rsidR="009C7510" w:rsidRPr="00B87054">
              <w:t>изграждане</w:t>
            </w:r>
            <w:r w:rsidR="00D90DAC" w:rsidRPr="00B87054">
              <w:t>/рехабилитация/реконструкция на съоръжения за пречистване на отпадъчните води, вкл. на съоръжения за третиране на утайки (съгласно изискванията на Директивата за пречистване на отпадъчните води и условията в разрешителното за заустване, вкл. осигуряване на по-строго пречистване с отстраняване на биогенни елементи от отпадъчните води</w:t>
            </w:r>
            <w:r w:rsidR="004210B6" w:rsidRPr="00B87054">
              <w:t xml:space="preserve"> – </w:t>
            </w:r>
            <w:r w:rsidR="00D90DAC" w:rsidRPr="00B87054">
              <w:t>за агломерации над 10,000 е</w:t>
            </w:r>
            <w:r w:rsidR="00C32AC1" w:rsidRPr="00B87054">
              <w:t>кв</w:t>
            </w:r>
            <w:r w:rsidR="00D90DAC" w:rsidRPr="00B87054">
              <w:t xml:space="preserve">.ж., </w:t>
            </w:r>
            <w:proofErr w:type="spellStart"/>
            <w:r w:rsidR="00D90DAC" w:rsidRPr="00B87054">
              <w:t>заустващи</w:t>
            </w:r>
            <w:proofErr w:type="spellEnd"/>
            <w:r w:rsidR="00D90DAC" w:rsidRPr="00B87054">
              <w:t xml:space="preserve"> в чувствителни зони);</w:t>
            </w:r>
          </w:p>
          <w:p w14:paraId="6D57C23A" w14:textId="77777777" w:rsidR="00D90DAC" w:rsidRPr="00B87054" w:rsidRDefault="00C73A57" w:rsidP="00735856">
            <w:pPr>
              <w:pStyle w:val="Text1"/>
              <w:numPr>
                <w:ilvl w:val="0"/>
                <w:numId w:val="48"/>
              </w:numPr>
              <w:suppressAutoHyphens/>
              <w:spacing w:before="0" w:after="0"/>
            </w:pPr>
            <w:r w:rsidRPr="00B87054">
              <w:lastRenderedPageBreak/>
              <w:t>Проектиране/</w:t>
            </w:r>
            <w:r w:rsidR="009C7510" w:rsidRPr="00B87054">
              <w:t>изграждане</w:t>
            </w:r>
            <w:r w:rsidR="00D90DAC" w:rsidRPr="00B87054">
              <w:t xml:space="preserve">/рехабилитация/реконструкция или подмяна на канализационни мрежи </w:t>
            </w:r>
            <w:r w:rsidR="00BD5B53" w:rsidRPr="00B87054">
              <w:t xml:space="preserve">и съоръжения </w:t>
            </w:r>
            <w:r w:rsidR="00D90DAC" w:rsidRPr="00B87054">
              <w:t>към или от ПСОВ с цел приоритетно осигуряване на екологосъобр</w:t>
            </w:r>
            <w:r w:rsidR="00C460B1" w:rsidRPr="00B87054">
              <w:t>а</w:t>
            </w:r>
            <w:r w:rsidR="00D90DAC" w:rsidRPr="00B87054">
              <w:t>зно и икономически ефективно функциониране на ВиК системите</w:t>
            </w:r>
            <w:r w:rsidR="004210B6" w:rsidRPr="00B87054">
              <w:t>,</w:t>
            </w:r>
            <w:r w:rsidR="00D90DAC" w:rsidRPr="00B87054">
              <w:t xml:space="preserve"> съобразно ангажиментите на страната по Директивата за пречистване на градските отпадъчни води;</w:t>
            </w:r>
          </w:p>
          <w:p w14:paraId="5AC322CE" w14:textId="77777777" w:rsidR="00D90DAC" w:rsidRPr="00B87054" w:rsidRDefault="00C73A57" w:rsidP="00735856">
            <w:pPr>
              <w:pStyle w:val="Text1"/>
              <w:numPr>
                <w:ilvl w:val="0"/>
                <w:numId w:val="48"/>
              </w:numPr>
              <w:suppressAutoHyphens/>
              <w:spacing w:before="0" w:after="0"/>
            </w:pPr>
            <w:r w:rsidRPr="00B87054">
              <w:t>Проектиране/</w:t>
            </w:r>
            <w:r w:rsidR="009C7510" w:rsidRPr="00B87054">
              <w:t>изграждане</w:t>
            </w:r>
            <w:r w:rsidR="00D90DAC" w:rsidRPr="00B87054">
              <w:t>/рехабилитация/реконструкция на съоръжения за пречистване на питейни води</w:t>
            </w:r>
            <w:r w:rsidR="004210B6" w:rsidRPr="00B87054">
              <w:t>,</w:t>
            </w:r>
            <w:r w:rsidR="00D90DAC" w:rsidRPr="00B87054">
              <w:t xml:space="preserve"> или ако е икономически по-ефективно</w:t>
            </w:r>
            <w:r w:rsidR="003A06A6" w:rsidRPr="00B87054">
              <w:t xml:space="preserve"> -</w:t>
            </w:r>
            <w:r w:rsidR="00D90DAC" w:rsidRPr="00B87054">
              <w:t xml:space="preserve"> изграждане на нови </w:t>
            </w:r>
            <w:proofErr w:type="spellStart"/>
            <w:r w:rsidR="00D90DAC" w:rsidRPr="00B87054">
              <w:t>водовземни</w:t>
            </w:r>
            <w:proofErr w:type="spellEnd"/>
            <w:r w:rsidR="00D90DAC" w:rsidRPr="00B87054">
              <w:t xml:space="preserve"> съоръжения;</w:t>
            </w:r>
          </w:p>
          <w:p w14:paraId="0B1B1CDE" w14:textId="77777777" w:rsidR="00D90DAC" w:rsidRPr="00B87054" w:rsidRDefault="00C73A57" w:rsidP="00735856">
            <w:pPr>
              <w:pStyle w:val="Text1"/>
              <w:numPr>
                <w:ilvl w:val="0"/>
                <w:numId w:val="48"/>
              </w:numPr>
              <w:suppressAutoHyphens/>
              <w:spacing w:before="0" w:after="0"/>
            </w:pPr>
            <w:r w:rsidRPr="00B87054">
              <w:t>Проектиране/</w:t>
            </w:r>
            <w:r w:rsidR="009C7510" w:rsidRPr="00B87054">
              <w:t>изграждане</w:t>
            </w:r>
            <w:r w:rsidR="00D90DAC" w:rsidRPr="00B87054">
              <w:t>/рехабилитация/реконструкция</w:t>
            </w:r>
            <w:r w:rsidR="005E665C" w:rsidRPr="00B87054">
              <w:t xml:space="preserve"> </w:t>
            </w:r>
            <w:r w:rsidR="00D90DAC" w:rsidRPr="00B87054">
              <w:t>на</w:t>
            </w:r>
            <w:r w:rsidR="00EC01DD" w:rsidRPr="00B87054">
              <w:t xml:space="preserve"> </w:t>
            </w:r>
            <w:r w:rsidR="00D90DAC" w:rsidRPr="00B87054">
              <w:t>водоснабдителни мрежи</w:t>
            </w:r>
            <w:r w:rsidR="008539B9" w:rsidRPr="00B87054">
              <w:t xml:space="preserve"> </w:t>
            </w:r>
            <w:r w:rsidR="00BD5B53" w:rsidRPr="00B87054">
              <w:t xml:space="preserve">и съоръжения </w:t>
            </w:r>
            <w:r w:rsidR="00A92734" w:rsidRPr="00B87054">
              <w:t xml:space="preserve">за питейни води </w:t>
            </w:r>
            <w:r w:rsidR="00C460B1" w:rsidRPr="00B87054">
              <w:t xml:space="preserve">с цел повишаване на ефективността на ползване на водите и намаляване на загубите на вода във водопреносните мрежи и </w:t>
            </w:r>
            <w:r w:rsidR="00D90DAC" w:rsidRPr="00B87054">
              <w:t>изпълнение на задълженията по Директива 98/83/ЕО;</w:t>
            </w:r>
          </w:p>
          <w:p w14:paraId="2A2F36EF" w14:textId="77777777" w:rsidR="00DD47B0" w:rsidRPr="00B87054" w:rsidRDefault="009C7510" w:rsidP="00735856">
            <w:pPr>
              <w:pStyle w:val="Text1"/>
              <w:numPr>
                <w:ilvl w:val="0"/>
                <w:numId w:val="48"/>
              </w:numPr>
              <w:suppressAutoHyphens/>
              <w:spacing w:before="0" w:after="0"/>
              <w:rPr>
                <w:b/>
              </w:rPr>
            </w:pPr>
            <w:r w:rsidRPr="00B87054">
              <w:t xml:space="preserve">Проектиране/изграждане </w:t>
            </w:r>
            <w:r w:rsidR="00D90DAC" w:rsidRPr="00B87054">
              <w:t>на съпътстваща инфраструктура (напр. електроснабдяване, път, водоснабдяване), която обслужва само изгражданите обекти (напр. ПСОВ, ПСПВ</w:t>
            </w:r>
            <w:r w:rsidR="000758F4" w:rsidRPr="00B87054">
              <w:t>, резервоари</w:t>
            </w:r>
            <w:r w:rsidR="00D90DAC" w:rsidRPr="00B87054">
              <w:t xml:space="preserve"> и помпени станции);</w:t>
            </w:r>
          </w:p>
          <w:p w14:paraId="705B30D5" w14:textId="77777777" w:rsidR="00D90DAC" w:rsidRPr="00B87054" w:rsidRDefault="009C7510" w:rsidP="00735856">
            <w:pPr>
              <w:pStyle w:val="Text1"/>
              <w:numPr>
                <w:ilvl w:val="0"/>
                <w:numId w:val="48"/>
              </w:numPr>
              <w:suppressAutoHyphens/>
              <w:spacing w:before="0" w:after="0"/>
              <w:rPr>
                <w:b/>
              </w:rPr>
            </w:pPr>
            <w:r w:rsidRPr="00B87054">
              <w:t xml:space="preserve">Подкрепа за </w:t>
            </w:r>
            <w:r w:rsidR="005E2C03" w:rsidRPr="00B87054">
              <w:t xml:space="preserve">реализиране на </w:t>
            </w:r>
            <w:r w:rsidR="002370EE" w:rsidRPr="00B87054">
              <w:t xml:space="preserve">ВиК </w:t>
            </w:r>
            <w:r w:rsidR="005E2C03" w:rsidRPr="00B87054">
              <w:t>реформа</w:t>
            </w:r>
            <w:r w:rsidR="002370EE" w:rsidRPr="00B87054">
              <w:t>та</w:t>
            </w:r>
            <w:r w:rsidR="00DD47B0" w:rsidRPr="00B87054">
              <w:t xml:space="preserve"> с оглед принос към </w:t>
            </w:r>
            <w:r w:rsidR="00E37096" w:rsidRPr="00B87054">
              <w:t xml:space="preserve">изпълнение на Плана за действие към </w:t>
            </w:r>
            <w:r w:rsidR="00DD47B0" w:rsidRPr="00B87054">
              <w:t xml:space="preserve">Стратегията за развитие и управление на водоснабдяването и канализацията в Република България 2014-2023 г. </w:t>
            </w:r>
            <w:r w:rsidRPr="00B87054">
              <w:t>и укрепване капацитета на заинтересованите страни</w:t>
            </w:r>
            <w:r w:rsidR="004007F1" w:rsidRPr="00B87054">
              <w:t>, в т.ч. ВиК оператори, асоциации по ВиК</w:t>
            </w:r>
            <w:r w:rsidR="009C2E60" w:rsidRPr="00B87054">
              <w:t>, Комисията за енергийно и водно регулиране</w:t>
            </w:r>
            <w:r w:rsidR="005E2C03" w:rsidRPr="00B87054">
              <w:t>.</w:t>
            </w:r>
          </w:p>
          <w:p w14:paraId="756D5C8D" w14:textId="77777777" w:rsidR="009B1D6B" w:rsidRPr="00B87054" w:rsidRDefault="009B1D6B" w:rsidP="009B1D6B">
            <w:pPr>
              <w:pStyle w:val="Text1"/>
              <w:suppressAutoHyphens/>
              <w:spacing w:before="0" w:after="0"/>
              <w:ind w:left="720"/>
              <w:rPr>
                <w:b/>
              </w:rPr>
            </w:pPr>
          </w:p>
          <w:p w14:paraId="7F84931E" w14:textId="77777777" w:rsidR="009C2E60" w:rsidRPr="00B87054" w:rsidRDefault="00D90DAC" w:rsidP="009B1D6B">
            <w:pPr>
              <w:pStyle w:val="Text1"/>
              <w:spacing w:before="0" w:after="0"/>
              <w:ind w:left="0"/>
            </w:pPr>
            <w:r w:rsidRPr="00B87054">
              <w:rPr>
                <w:b/>
              </w:rPr>
              <w:t>Бенефициенти</w:t>
            </w:r>
            <w:r w:rsidRPr="00B87054">
              <w:t xml:space="preserve">: </w:t>
            </w:r>
          </w:p>
          <w:p w14:paraId="1C0CD685" w14:textId="77777777" w:rsidR="009C2E60" w:rsidRPr="00B87054" w:rsidRDefault="009C2E60" w:rsidP="00735856">
            <w:pPr>
              <w:pStyle w:val="Text1"/>
              <w:numPr>
                <w:ilvl w:val="0"/>
                <w:numId w:val="58"/>
              </w:numPr>
              <w:spacing w:before="0" w:after="0"/>
            </w:pPr>
            <w:r w:rsidRPr="00B87054">
              <w:t>за разработване на регионални ПИП – МРРБ</w:t>
            </w:r>
            <w:r w:rsidR="0031420C" w:rsidRPr="00B87054">
              <w:t xml:space="preserve"> и</w:t>
            </w:r>
            <w:r w:rsidR="0008281E" w:rsidRPr="00B87054">
              <w:t xml:space="preserve"> </w:t>
            </w:r>
            <w:r w:rsidRPr="00B87054">
              <w:t xml:space="preserve"> Столична Община</w:t>
            </w:r>
            <w:r w:rsidR="0031420C" w:rsidRPr="00B87054">
              <w:t>;</w:t>
            </w:r>
            <w:r w:rsidR="0008281E" w:rsidRPr="00B87054">
              <w:t xml:space="preserve"> </w:t>
            </w:r>
          </w:p>
          <w:p w14:paraId="338E6018" w14:textId="77777777" w:rsidR="009C2E60" w:rsidRPr="00B87054" w:rsidRDefault="009C2E60" w:rsidP="00735856">
            <w:pPr>
              <w:pStyle w:val="Text1"/>
              <w:numPr>
                <w:ilvl w:val="0"/>
                <w:numId w:val="58"/>
              </w:numPr>
              <w:spacing w:before="0" w:after="0"/>
            </w:pPr>
            <w:r w:rsidRPr="00B87054">
              <w:t xml:space="preserve">за проекти, идентифицирани като приоритетни в РПИП - ВиК оператори и Столична община; </w:t>
            </w:r>
          </w:p>
          <w:p w14:paraId="78093FE6" w14:textId="77777777" w:rsidR="005A41E1" w:rsidRPr="00B87054" w:rsidRDefault="009C2E60" w:rsidP="00735856">
            <w:pPr>
              <w:pStyle w:val="Text1"/>
              <w:numPr>
                <w:ilvl w:val="0"/>
                <w:numId w:val="58"/>
              </w:numPr>
              <w:spacing w:before="0" w:after="0"/>
            </w:pPr>
            <w:r w:rsidRPr="00B87054">
              <w:t xml:space="preserve">за проекти, чието изпълнение може да стартира до приемането на регионални ПИП </w:t>
            </w:r>
            <w:r w:rsidR="00ED68E1" w:rsidRPr="00B87054">
              <w:rPr>
                <w:lang w:val="ru-RU"/>
              </w:rPr>
              <w:t>(</w:t>
            </w:r>
            <w:r w:rsidR="00ED68E1" w:rsidRPr="00B87054">
              <w:t>посочени по-горе</w:t>
            </w:r>
            <w:r w:rsidR="00ED68E1" w:rsidRPr="00B87054">
              <w:rPr>
                <w:lang w:val="ru-RU"/>
              </w:rPr>
              <w:t xml:space="preserve">) и за </w:t>
            </w:r>
            <w:proofErr w:type="spellStart"/>
            <w:r w:rsidR="00ED68E1" w:rsidRPr="00B87054">
              <w:rPr>
                <w:lang w:val="ru-RU"/>
              </w:rPr>
              <w:t>фазирани</w:t>
            </w:r>
            <w:proofErr w:type="spellEnd"/>
            <w:r w:rsidR="00ED68E1" w:rsidRPr="00B87054">
              <w:rPr>
                <w:lang w:val="ru-RU"/>
              </w:rPr>
              <w:t xml:space="preserve"> </w:t>
            </w:r>
            <w:proofErr w:type="spellStart"/>
            <w:r w:rsidR="00ED68E1" w:rsidRPr="00B87054">
              <w:rPr>
                <w:lang w:val="ru-RU"/>
              </w:rPr>
              <w:t>проекти</w:t>
            </w:r>
            <w:proofErr w:type="spellEnd"/>
            <w:r w:rsidR="00ED68E1" w:rsidRPr="00B87054">
              <w:rPr>
                <w:lang w:val="ru-RU"/>
              </w:rPr>
              <w:t xml:space="preserve"> </w:t>
            </w:r>
            <w:r w:rsidRPr="00B87054">
              <w:t xml:space="preserve">- </w:t>
            </w:r>
            <w:r w:rsidR="004210B6" w:rsidRPr="00B87054">
              <w:t>общини</w:t>
            </w:r>
            <w:r w:rsidRPr="00B87054">
              <w:t xml:space="preserve">; </w:t>
            </w:r>
          </w:p>
          <w:p w14:paraId="15E549D3" w14:textId="77777777" w:rsidR="002B2841" w:rsidRPr="00B87054" w:rsidRDefault="009C2E60" w:rsidP="00735856">
            <w:pPr>
              <w:pStyle w:val="Text1"/>
              <w:numPr>
                <w:ilvl w:val="0"/>
                <w:numId w:val="58"/>
              </w:numPr>
              <w:spacing w:before="0" w:after="0"/>
            </w:pPr>
            <w:r w:rsidRPr="00B87054">
              <w:t>за мерки, свързани с подкрепа за реализиране на ВиК реформата – МРРБ</w:t>
            </w:r>
            <w:r w:rsidR="002B2841" w:rsidRPr="00B87054">
              <w:rPr>
                <w:lang w:val="ru-RU"/>
              </w:rPr>
              <w:t>;</w:t>
            </w:r>
          </w:p>
          <w:p w14:paraId="184DF374" w14:textId="77777777" w:rsidR="009C2E60" w:rsidRPr="00B87054" w:rsidRDefault="002B2841" w:rsidP="00735856">
            <w:pPr>
              <w:pStyle w:val="Text1"/>
              <w:numPr>
                <w:ilvl w:val="0"/>
                <w:numId w:val="58"/>
              </w:numPr>
              <w:spacing w:before="0" w:after="0"/>
            </w:pPr>
            <w:r w:rsidRPr="00B87054">
              <w:t>МОСВ</w:t>
            </w:r>
            <w:r w:rsidR="00673C45" w:rsidRPr="00B87054">
              <w:t>,</w:t>
            </w:r>
            <w:r w:rsidRPr="00B87054">
              <w:t xml:space="preserve"> А</w:t>
            </w:r>
            <w:r w:rsidR="00673C45" w:rsidRPr="00B87054">
              <w:t xml:space="preserve">социации по </w:t>
            </w:r>
            <w:r w:rsidRPr="00B87054">
              <w:t xml:space="preserve">ВиК </w:t>
            </w:r>
            <w:r w:rsidRPr="00B87054">
              <w:rPr>
                <w:lang w:val="ru-RU"/>
              </w:rPr>
              <w:t>(</w:t>
            </w:r>
            <w:r w:rsidRPr="00B87054">
              <w:t>само за</w:t>
            </w:r>
            <w:r w:rsidR="00ED68E1" w:rsidRPr="00B87054">
              <w:t xml:space="preserve"> подкрепящи мерки</w:t>
            </w:r>
            <w:r w:rsidRPr="00B87054">
              <w:rPr>
                <w:lang w:val="ru-RU"/>
              </w:rPr>
              <w:t>)</w:t>
            </w:r>
            <w:r w:rsidR="009C2E60" w:rsidRPr="00B87054">
              <w:t>.</w:t>
            </w:r>
          </w:p>
          <w:p w14:paraId="01816DC7" w14:textId="77777777" w:rsidR="009C2E60" w:rsidRPr="00B87054" w:rsidRDefault="009C2E60" w:rsidP="009B1D6B">
            <w:pPr>
              <w:pStyle w:val="Text1"/>
              <w:spacing w:before="0" w:after="0"/>
              <w:ind w:left="0"/>
            </w:pPr>
          </w:p>
          <w:p w14:paraId="5D5D2D74" w14:textId="77777777" w:rsidR="00D90DAC" w:rsidRPr="00B87054" w:rsidRDefault="00D90DAC" w:rsidP="009B1D6B">
            <w:pPr>
              <w:pStyle w:val="Text1"/>
              <w:spacing w:before="0" w:after="0"/>
              <w:ind w:left="0"/>
            </w:pPr>
            <w:r w:rsidRPr="00B87054">
              <w:t>При предоставяне на средствата по тази приоритетна ос ще се използва и възможността за прилагане на финансови инструменти за дейности, отговарящи на условията по чл. 37 от Регламент (ЕС) №1303/2013.</w:t>
            </w:r>
          </w:p>
          <w:p w14:paraId="5AA5A3E4" w14:textId="77777777" w:rsidR="009B1D6B" w:rsidRPr="00B87054" w:rsidRDefault="009B1D6B" w:rsidP="009B1D6B">
            <w:pPr>
              <w:pStyle w:val="Text1"/>
              <w:spacing w:before="0" w:after="0"/>
              <w:ind w:left="0"/>
            </w:pPr>
          </w:p>
          <w:p w14:paraId="1F8D4496" w14:textId="77777777" w:rsidR="009B1D6B" w:rsidRPr="00B87054" w:rsidRDefault="00D90DAC" w:rsidP="009B1D6B">
            <w:pPr>
              <w:pStyle w:val="Text1"/>
              <w:tabs>
                <w:tab w:val="left" w:pos="7701"/>
              </w:tabs>
              <w:spacing w:before="0" w:after="0"/>
              <w:ind w:left="0"/>
            </w:pPr>
            <w:r w:rsidRPr="00B87054">
              <w:rPr>
                <w:b/>
              </w:rPr>
              <w:t>Основни целеви групи</w:t>
            </w:r>
            <w:r w:rsidRPr="00B87054">
              <w:t>: населението в страната.</w:t>
            </w:r>
          </w:p>
          <w:p w14:paraId="098CF168" w14:textId="77777777" w:rsidR="00422E73" w:rsidRPr="00B87054" w:rsidRDefault="00422E73" w:rsidP="009B1D6B">
            <w:pPr>
              <w:pStyle w:val="Text1"/>
              <w:tabs>
                <w:tab w:val="left" w:pos="7701"/>
              </w:tabs>
              <w:spacing w:before="0" w:after="0"/>
              <w:ind w:left="0"/>
              <w:rPr>
                <w:b/>
              </w:rPr>
            </w:pPr>
            <w:r w:rsidRPr="00B87054">
              <w:tab/>
            </w:r>
          </w:p>
          <w:p w14:paraId="7F15DE1F" w14:textId="77777777" w:rsidR="00422E73" w:rsidRPr="00B87054" w:rsidRDefault="00422E73" w:rsidP="009B1D6B">
            <w:pPr>
              <w:pStyle w:val="Text1"/>
              <w:spacing w:before="0" w:after="0"/>
              <w:ind w:left="0"/>
              <w:rPr>
                <w:b/>
              </w:rPr>
            </w:pPr>
            <w:r w:rsidRPr="00B87054">
              <w:rPr>
                <w:b/>
              </w:rPr>
              <w:t xml:space="preserve">2. Доизграждане на системите за мониторинг на водите </w:t>
            </w:r>
          </w:p>
          <w:p w14:paraId="04F74613" w14:textId="77777777" w:rsidR="009B1D6B" w:rsidRPr="00B87054" w:rsidRDefault="009B1D6B" w:rsidP="009B1D6B">
            <w:pPr>
              <w:pStyle w:val="Text1"/>
              <w:spacing w:before="0" w:after="0"/>
              <w:ind w:left="0"/>
              <w:rPr>
                <w:b/>
              </w:rPr>
            </w:pPr>
          </w:p>
          <w:p w14:paraId="1D47EF4B" w14:textId="77777777" w:rsidR="00422E73" w:rsidRPr="00B87054" w:rsidRDefault="00422E73" w:rsidP="009B1D6B">
            <w:pPr>
              <w:pStyle w:val="Text1"/>
              <w:spacing w:before="0" w:after="0"/>
              <w:ind w:left="0"/>
              <w:rPr>
                <w:b/>
              </w:rPr>
            </w:pPr>
            <w:r w:rsidRPr="00B87054">
              <w:rPr>
                <w:b/>
              </w:rPr>
              <w:t>2.1. Мониторинг на количественото състояние на водите</w:t>
            </w:r>
          </w:p>
          <w:p w14:paraId="6BB3C00C" w14:textId="77777777" w:rsidR="009B1D6B" w:rsidRPr="00B87054" w:rsidRDefault="009B1D6B" w:rsidP="009B1D6B">
            <w:pPr>
              <w:pStyle w:val="Text1"/>
              <w:spacing w:before="0" w:after="0"/>
              <w:ind w:left="0"/>
            </w:pPr>
          </w:p>
          <w:p w14:paraId="69DB8837" w14:textId="77777777" w:rsidR="00646316" w:rsidRPr="00B87054" w:rsidRDefault="004E7CD8" w:rsidP="009B1D6B">
            <w:pPr>
              <w:pStyle w:val="Text1"/>
              <w:spacing w:before="0" w:after="0"/>
              <w:ind w:left="0"/>
            </w:pPr>
            <w:r w:rsidRPr="00B87054">
              <w:t>В изпълнение на Рамковата директива за водите в България са определени около 1</w:t>
            </w:r>
            <w:r w:rsidR="006918E4" w:rsidRPr="00B87054">
              <w:t xml:space="preserve"> </w:t>
            </w:r>
            <w:r w:rsidRPr="00B87054">
              <w:t xml:space="preserve">000 повърхностни водни тела, за които следва да бъде установена система за мониторинг на количеството на водите, включително във връзка с осигуряването на изискващите се съпътстващи данни за количеството в местата на вземане на проби за анализ на биологичните, химичните и хидроморфологичните  </w:t>
            </w:r>
            <w:r w:rsidR="00B364CC" w:rsidRPr="00B87054">
              <w:t xml:space="preserve">показатели </w:t>
            </w:r>
            <w:r w:rsidRPr="00B87054">
              <w:t>за качество, по които се извършва оценката на тяхното състояние. Предвид големия брой водни тела</w:t>
            </w:r>
            <w:r w:rsidR="00B364CC" w:rsidRPr="00B87054">
              <w:t>,</w:t>
            </w:r>
            <w:r w:rsidRPr="00B87054">
              <w:t xml:space="preserve"> не е целесъобразно изграждането на нови стационарни хидрометрични станции, а реализиране на мониторинга чрез мобилни измервателни устройства. Предвид разнообразието на природните условия в България е необходимо да бъде изпълнен </w:t>
            </w:r>
            <w:r w:rsidRPr="00B87054">
              <w:lastRenderedPageBreak/>
              <w:t>анализ и</w:t>
            </w:r>
            <w:r w:rsidR="00B364CC" w:rsidRPr="00B87054">
              <w:t>,</w:t>
            </w:r>
            <w:r w:rsidRPr="00B87054">
              <w:t xml:space="preserve"> в зависимост от пространственото разположение на водните тела и техните характеристики</w:t>
            </w:r>
            <w:r w:rsidR="00B364CC" w:rsidRPr="00B87054">
              <w:t>,</w:t>
            </w:r>
            <w:r w:rsidRPr="00B87054">
              <w:t xml:space="preserve"> да бъдат обосновани и стабилизирани/изградени подходящи места за извършване на измервания, да се специфицира и закупи съответното мобилно оборудване</w:t>
            </w:r>
            <w:r w:rsidR="00646316" w:rsidRPr="00B87054">
              <w:t>.</w:t>
            </w:r>
          </w:p>
          <w:p w14:paraId="26058990" w14:textId="77777777" w:rsidR="00AA3481" w:rsidRPr="00B87054" w:rsidRDefault="00AA3481" w:rsidP="009B1D6B">
            <w:pPr>
              <w:pStyle w:val="Text1"/>
              <w:spacing w:before="0" w:after="0"/>
              <w:ind w:left="0"/>
            </w:pPr>
          </w:p>
          <w:p w14:paraId="3D7B1C26" w14:textId="77777777" w:rsidR="009B1D6B" w:rsidRPr="00B87054" w:rsidRDefault="00646316" w:rsidP="009B1D6B">
            <w:pPr>
              <w:pStyle w:val="Text1"/>
              <w:spacing w:before="0" w:after="0"/>
              <w:ind w:left="0"/>
            </w:pPr>
            <w:r w:rsidRPr="00B87054">
              <w:t xml:space="preserve">За мониторинг на количественото състояние на подземните води в страната по експертна оценка е необходимо изграждането на около 300 тръбни кладенеца, </w:t>
            </w:r>
            <w:r w:rsidR="005F07F4" w:rsidRPr="00B87054">
              <w:t xml:space="preserve">разположени в </w:t>
            </w:r>
            <w:proofErr w:type="spellStart"/>
            <w:r w:rsidR="005F07F4" w:rsidRPr="00B87054">
              <w:t>неповлияни</w:t>
            </w:r>
            <w:proofErr w:type="spellEnd"/>
            <w:r w:rsidR="005F07F4" w:rsidRPr="00B87054">
              <w:t xml:space="preserve"> от човешката дейност места и осигуряващи информация за естественото водно ниво на подземните води, </w:t>
            </w:r>
            <w:r w:rsidRPr="00B87054">
              <w:t>със средна дълбочина за различните водни тела между 15 и 150 м, с обща дължина повече от 15</w:t>
            </w:r>
            <w:r w:rsidR="006918E4" w:rsidRPr="00B87054">
              <w:t xml:space="preserve"> </w:t>
            </w:r>
            <w:r w:rsidRPr="00B87054">
              <w:t>000 м, като се има предвид и възможността за използване на съществуващите тръбни кладенци след тяхното възстановяване и прочистване.</w:t>
            </w:r>
          </w:p>
          <w:p w14:paraId="36F3B88B" w14:textId="77777777" w:rsidR="00646316" w:rsidRPr="00B87054" w:rsidRDefault="00646316" w:rsidP="009B1D6B">
            <w:pPr>
              <w:pStyle w:val="Text1"/>
              <w:spacing w:before="0" w:after="0"/>
              <w:ind w:left="0"/>
            </w:pPr>
            <w:r w:rsidRPr="00B87054">
              <w:t xml:space="preserve"> </w:t>
            </w:r>
          </w:p>
          <w:p w14:paraId="3EFB8510" w14:textId="77777777" w:rsidR="00417461" w:rsidRPr="00B87054" w:rsidRDefault="00422E73" w:rsidP="00735856">
            <w:pPr>
              <w:pStyle w:val="Text1"/>
              <w:numPr>
                <w:ilvl w:val="0"/>
                <w:numId w:val="48"/>
              </w:numPr>
              <w:suppressAutoHyphens/>
              <w:spacing w:before="0" w:after="0"/>
              <w:ind w:left="360"/>
            </w:pPr>
            <w:r w:rsidRPr="00B87054">
              <w:t>Доизграждане и/или оптимизиране на мрежите за мониторинг на количеството на подземните води, съгласно извършен</w:t>
            </w:r>
            <w:r w:rsidR="00CF0839" w:rsidRPr="00B87054">
              <w:t>и</w:t>
            </w:r>
            <w:r w:rsidR="00C21E09" w:rsidRPr="00B87054">
              <w:t xml:space="preserve"> националн</w:t>
            </w:r>
            <w:r w:rsidR="00CF0839" w:rsidRPr="00B87054">
              <w:t>и</w:t>
            </w:r>
            <w:r w:rsidRPr="00B87054">
              <w:t xml:space="preserve"> </w:t>
            </w:r>
            <w:r w:rsidR="00CF0839" w:rsidRPr="00B87054">
              <w:t xml:space="preserve">проучвания </w:t>
            </w:r>
            <w:r w:rsidRPr="00B87054">
              <w:t>и оценк</w:t>
            </w:r>
            <w:r w:rsidR="00CF0839" w:rsidRPr="00B87054">
              <w:t>и</w:t>
            </w:r>
            <w:r w:rsidR="00C21E09" w:rsidRPr="00B87054">
              <w:t xml:space="preserve"> по унифицирана методология за 4-те </w:t>
            </w:r>
            <w:r w:rsidR="00F819F5" w:rsidRPr="00B87054">
              <w:t>района за басейново управление (</w:t>
            </w:r>
            <w:r w:rsidR="00C21E09" w:rsidRPr="00B87054">
              <w:t>РБУ</w:t>
            </w:r>
            <w:r w:rsidR="00F819F5" w:rsidRPr="00B87054">
              <w:t>)</w:t>
            </w:r>
            <w:r w:rsidR="00CF0839" w:rsidRPr="00B87054">
              <w:rPr>
                <w:b/>
                <w:szCs w:val="24"/>
              </w:rPr>
              <w:t xml:space="preserve"> </w:t>
            </w:r>
            <w:r w:rsidR="00CF0839" w:rsidRPr="00B87054">
              <w:rPr>
                <w:szCs w:val="24"/>
              </w:rPr>
              <w:t>за целите на вторите и на третите ПУРБ</w:t>
            </w:r>
            <w:r w:rsidRPr="00B87054">
              <w:t>: планиране и проектиране на разширяването (оптимизацията)</w:t>
            </w:r>
            <w:r w:rsidR="00F819F5" w:rsidRPr="00B87054">
              <w:t>;</w:t>
            </w:r>
            <w:r w:rsidRPr="00B87054">
              <w:t xml:space="preserve"> изграждане на пунктове и станции,</w:t>
            </w:r>
            <w:r w:rsidR="000A5A02" w:rsidRPr="00B87054">
              <w:t xml:space="preserve"> включително за мониторинг в трансгранични водни тела</w:t>
            </w:r>
            <w:r w:rsidR="00F819F5" w:rsidRPr="00B87054">
              <w:t>;</w:t>
            </w:r>
            <w:r w:rsidR="000A5A02" w:rsidRPr="00B87054">
              <w:t xml:space="preserve"> </w:t>
            </w:r>
            <w:r w:rsidRPr="00B87054">
              <w:t xml:space="preserve"> оборудване на съществуващи и на </w:t>
            </w:r>
            <w:proofErr w:type="spellStart"/>
            <w:r w:rsidRPr="00B87054">
              <w:t>новоизграждани</w:t>
            </w:r>
            <w:proofErr w:type="spellEnd"/>
            <w:r w:rsidRPr="00B87054">
              <w:t xml:space="preserve"> пунктове и станции с измервателни устройства и устройства за автоматично съхранение и/или предаване на данните, </w:t>
            </w:r>
            <w:r w:rsidR="000A5A02" w:rsidRPr="00B87054">
              <w:t>при прилагане</w:t>
            </w:r>
            <w:r w:rsidR="0019147D" w:rsidRPr="00B87054">
              <w:t xml:space="preserve"> на</w:t>
            </w:r>
            <w:r w:rsidR="000A5A02" w:rsidRPr="00B87054">
              <w:t xml:space="preserve"> ИКТ</w:t>
            </w:r>
            <w:r w:rsidR="006D37A5" w:rsidRPr="00B87054">
              <w:t xml:space="preserve"> </w:t>
            </w:r>
            <w:r w:rsidR="0019147D" w:rsidRPr="00B87054">
              <w:t xml:space="preserve">- </w:t>
            </w:r>
            <w:r w:rsidR="000A5A02" w:rsidRPr="00B87054">
              <w:t>базирани решения</w:t>
            </w:r>
            <w:r w:rsidRPr="00B87054">
              <w:t xml:space="preserve">, вкл. осигуряване на техническа помощ, подпомагане и подкрепа при разработване на проектите. </w:t>
            </w:r>
          </w:p>
          <w:p w14:paraId="522C851D" w14:textId="77777777" w:rsidR="00422E73" w:rsidRPr="00B87054" w:rsidRDefault="00417461" w:rsidP="00735856">
            <w:pPr>
              <w:pStyle w:val="Text1"/>
              <w:numPr>
                <w:ilvl w:val="0"/>
                <w:numId w:val="48"/>
              </w:numPr>
              <w:suppressAutoHyphens/>
              <w:spacing w:before="0" w:after="0"/>
              <w:ind w:left="426" w:hanging="426"/>
            </w:pPr>
            <w:r w:rsidRPr="00B87054">
              <w:t xml:space="preserve">Анализ на пространственото положение на повърхностните водни тела, обосноваване на необходимите измервания на водното количество във връзка с оценката на състоянието на повърхностните водни тела; определяне на местата на измерване, </w:t>
            </w:r>
            <w:r w:rsidR="00CF0839" w:rsidRPr="00B87054">
              <w:t xml:space="preserve">като се вземат предвид планираните и изградени станции към Националната система за управление на водите в реално време </w:t>
            </w:r>
            <w:r w:rsidRPr="00B87054">
              <w:t xml:space="preserve">стабилизиране на профила на водния обект в точката на измерване и закупуване на уреди за измерване на място, като например преносими хидрометрични витла, кабелни хидрометрични уредби, </w:t>
            </w:r>
            <w:proofErr w:type="spellStart"/>
            <w:r w:rsidRPr="00B87054">
              <w:t>нивомери</w:t>
            </w:r>
            <w:proofErr w:type="spellEnd"/>
            <w:r w:rsidRPr="00B87054">
              <w:t xml:space="preserve"> и др.</w:t>
            </w:r>
          </w:p>
          <w:p w14:paraId="10FB7C42" w14:textId="77777777" w:rsidR="009B1D6B" w:rsidRPr="00B87054" w:rsidRDefault="009B1D6B" w:rsidP="009B1D6B">
            <w:pPr>
              <w:pStyle w:val="Text1"/>
              <w:suppressAutoHyphens/>
              <w:spacing w:before="0" w:after="0"/>
              <w:ind w:left="426"/>
            </w:pPr>
          </w:p>
          <w:p w14:paraId="1ADAB7D6" w14:textId="77777777" w:rsidR="00422E73" w:rsidRPr="00B87054" w:rsidRDefault="00422E73" w:rsidP="009B1D6B">
            <w:pPr>
              <w:pStyle w:val="Text1"/>
              <w:spacing w:before="0" w:after="0"/>
              <w:ind w:left="0"/>
            </w:pPr>
            <w:r w:rsidRPr="00B87054">
              <w:rPr>
                <w:b/>
              </w:rPr>
              <w:t>Бенефициенти</w:t>
            </w:r>
            <w:r w:rsidRPr="00B87054">
              <w:t xml:space="preserve">: </w:t>
            </w:r>
            <w:r w:rsidR="00020A31" w:rsidRPr="00B87054">
              <w:t>структури/звена в структурата на МОСВ</w:t>
            </w:r>
            <w:r w:rsidRPr="00B87054">
              <w:t>.</w:t>
            </w:r>
          </w:p>
          <w:p w14:paraId="53CB47A3" w14:textId="77777777" w:rsidR="009B1D6B" w:rsidRPr="00B87054" w:rsidRDefault="009B1D6B" w:rsidP="009B1D6B">
            <w:pPr>
              <w:pStyle w:val="Text1"/>
              <w:spacing w:before="0" w:after="0"/>
              <w:ind w:left="0"/>
              <w:rPr>
                <w:b/>
              </w:rPr>
            </w:pPr>
          </w:p>
          <w:p w14:paraId="38880937" w14:textId="77777777" w:rsidR="00422E73" w:rsidRPr="00B87054" w:rsidRDefault="00422E73" w:rsidP="009B1D6B">
            <w:pPr>
              <w:pStyle w:val="Text1"/>
              <w:spacing w:before="0" w:after="0"/>
              <w:ind w:left="0"/>
            </w:pPr>
            <w:r w:rsidRPr="00B87054">
              <w:rPr>
                <w:b/>
              </w:rPr>
              <w:t>Основни целеви групи:</w:t>
            </w:r>
            <w:r w:rsidRPr="00B87054">
              <w:t xml:space="preserve"> басейнови дирекции, </w:t>
            </w:r>
            <w:r w:rsidR="006D37A5" w:rsidRPr="00B87054">
              <w:t>Национа</w:t>
            </w:r>
            <w:r w:rsidR="002A7183" w:rsidRPr="00B87054">
              <w:t>л</w:t>
            </w:r>
            <w:r w:rsidR="006D37A5" w:rsidRPr="00B87054">
              <w:t>ен институт по метеорол</w:t>
            </w:r>
            <w:r w:rsidR="002A7183" w:rsidRPr="00B87054">
              <w:t>о</w:t>
            </w:r>
            <w:r w:rsidR="006D37A5" w:rsidRPr="00B87054">
              <w:t>гия и хи</w:t>
            </w:r>
            <w:r w:rsidR="002A7183" w:rsidRPr="00B87054">
              <w:t>д</w:t>
            </w:r>
            <w:r w:rsidR="006D37A5" w:rsidRPr="00B87054">
              <w:t xml:space="preserve">рология </w:t>
            </w:r>
            <w:r w:rsidR="006D37A5" w:rsidRPr="00B87054">
              <w:rPr>
                <w:lang w:val="ru-RU"/>
              </w:rPr>
              <w:t>(</w:t>
            </w:r>
            <w:r w:rsidRPr="00B87054">
              <w:t>НИМХ</w:t>
            </w:r>
            <w:r w:rsidR="006D37A5" w:rsidRPr="00B87054">
              <w:rPr>
                <w:lang w:val="ru-RU"/>
              </w:rPr>
              <w:t>)</w:t>
            </w:r>
            <w:r w:rsidRPr="00B87054">
              <w:t xml:space="preserve">, населението в страната. </w:t>
            </w:r>
          </w:p>
          <w:p w14:paraId="55D64404" w14:textId="77777777" w:rsidR="009B1D6B" w:rsidRPr="00B87054" w:rsidRDefault="009B1D6B" w:rsidP="009B1D6B">
            <w:pPr>
              <w:pStyle w:val="Text1"/>
              <w:spacing w:before="0" w:after="0"/>
              <w:ind w:left="0"/>
              <w:rPr>
                <w:b/>
              </w:rPr>
            </w:pPr>
          </w:p>
          <w:p w14:paraId="17FC40C5" w14:textId="77777777" w:rsidR="0093496A" w:rsidRPr="00B87054" w:rsidRDefault="00422E73" w:rsidP="009B1D6B">
            <w:pPr>
              <w:pStyle w:val="Text1"/>
              <w:spacing w:before="0" w:after="0"/>
              <w:ind w:left="0"/>
              <w:rPr>
                <w:b/>
              </w:rPr>
            </w:pPr>
            <w:r w:rsidRPr="00B87054">
              <w:rPr>
                <w:b/>
              </w:rPr>
              <w:t>2.2. Мониторинг на качеството на водите</w:t>
            </w:r>
          </w:p>
          <w:p w14:paraId="434D8DF2" w14:textId="77777777" w:rsidR="009B1D6B" w:rsidRPr="00B87054" w:rsidRDefault="009B1D6B" w:rsidP="009B1D6B">
            <w:pPr>
              <w:pStyle w:val="Text1"/>
              <w:spacing w:before="0" w:after="0"/>
              <w:ind w:left="0"/>
              <w:rPr>
                <w:b/>
              </w:rPr>
            </w:pPr>
          </w:p>
          <w:p w14:paraId="114B6897" w14:textId="77777777" w:rsidR="00422E73" w:rsidRPr="00B87054" w:rsidRDefault="00422E73" w:rsidP="009B1D6B">
            <w:pPr>
              <w:pStyle w:val="Text1"/>
              <w:spacing w:before="0" w:after="0"/>
              <w:ind w:left="0"/>
            </w:pPr>
            <w:r w:rsidRPr="00B87054">
              <w:t xml:space="preserve">С цел подобряване на мониторинга </w:t>
            </w:r>
            <w:r w:rsidR="00F93711" w:rsidRPr="00B87054">
              <w:t xml:space="preserve">на повърхностни, отпадъчни и питейни води </w:t>
            </w:r>
            <w:r w:rsidRPr="00B87054">
              <w:t>е планирано доизграждане на мрежите за мониторинг и подобряване на оборудването за мониторинг. Тези дейности ще допринесат за подобряване на оценките на състоянието на водите и планиране на точните мерки на точното място, както и оценката на ефекта от изпълнените мерки. За изпълнение на мониторинга на приоритетни вещества и специфични замърсители в повърхностни и подземни води (съгл. изискванията на европейското и българското законодателство) е необходимо да се осигури дейността на системата за мониторинг и лабораторно-аналитичната дейност, свързана с набиране и анализ на проби, в това число при необходимост</w:t>
            </w:r>
            <w:r w:rsidR="0019147D" w:rsidRPr="00B87054">
              <w:t xml:space="preserve"> –</w:t>
            </w:r>
            <w:r w:rsidRPr="00B87054">
              <w:t xml:space="preserve"> анализи и проучвания, свързани с качеството на повърхностни, подземни, отпадъчни и питейни води. </w:t>
            </w:r>
          </w:p>
          <w:p w14:paraId="14F81D02" w14:textId="77777777" w:rsidR="00390EF5" w:rsidRPr="00B87054" w:rsidRDefault="00390EF5" w:rsidP="009B1D6B">
            <w:pPr>
              <w:pStyle w:val="Text1"/>
              <w:spacing w:before="0" w:after="0"/>
              <w:ind w:left="0"/>
            </w:pPr>
          </w:p>
          <w:p w14:paraId="0D7D9964" w14:textId="77777777" w:rsidR="00422E73" w:rsidRPr="00B87054" w:rsidRDefault="00422E73" w:rsidP="009B1D6B">
            <w:pPr>
              <w:pStyle w:val="Text1"/>
              <w:spacing w:before="0" w:after="0"/>
              <w:ind w:left="0"/>
            </w:pPr>
            <w:r w:rsidRPr="00B87054">
              <w:t xml:space="preserve">Осигуряването на апарати за анализ на водите е необходимо, за да могат лабораториите да извършват задължителните измервания при рутинното </w:t>
            </w:r>
            <w:proofErr w:type="spellStart"/>
            <w:r w:rsidRPr="00B87054">
              <w:t>пробонабиране</w:t>
            </w:r>
            <w:proofErr w:type="spellEnd"/>
            <w:r w:rsidRPr="00B87054">
              <w:t xml:space="preserve"> и да могат да реагират адекватно и да извършват измервания на характеристики на основните физико-химични показатели във водни проби. По отношение дейности, свързани с радиационни измервания, е необходимо закупуване на апаратура за полеви (</w:t>
            </w:r>
            <w:proofErr w:type="spellStart"/>
            <w:r w:rsidRPr="00B87054">
              <w:t>in</w:t>
            </w:r>
            <w:proofErr w:type="spellEnd"/>
            <w:r w:rsidRPr="00B87054">
              <w:t xml:space="preserve"> </w:t>
            </w:r>
            <w:proofErr w:type="spellStart"/>
            <w:r w:rsidRPr="00B87054">
              <w:t>situ</w:t>
            </w:r>
            <w:proofErr w:type="spellEnd"/>
            <w:r w:rsidRPr="00B87054">
              <w:t>) измервания, за лабораторни радиометрични и радиохимични анализи и на оборудване за вземане на проби от ком</w:t>
            </w:r>
            <w:r w:rsidR="00132A58" w:rsidRPr="00B87054">
              <w:t>п</w:t>
            </w:r>
            <w:r w:rsidRPr="00B87054">
              <w:t xml:space="preserve">онентите на околната среда. Това включва и доставка на </w:t>
            </w:r>
            <w:proofErr w:type="spellStart"/>
            <w:r w:rsidRPr="00B87054">
              <w:t>пробовземни</w:t>
            </w:r>
            <w:proofErr w:type="spellEnd"/>
            <w:r w:rsidRPr="00B87054">
              <w:t xml:space="preserve"> мобилни лаборатории за взимане на проби по компонент води и при аварийни ситуации  с оборудване за експресни полеви изследвания. Закупуването на такава апаратура ще даде възможност на оперативните групи за действат адекватно при аварийни ситуации</w:t>
            </w:r>
            <w:r w:rsidR="0019147D" w:rsidRPr="00B87054">
              <w:t>,</w:t>
            </w:r>
            <w:r w:rsidRPr="00B87054">
              <w:t xml:space="preserve"> като бързо получават резултатите от концентрацията на вредните вещества във водите.</w:t>
            </w:r>
          </w:p>
          <w:p w14:paraId="267245A1" w14:textId="77777777" w:rsidR="009B1D6B" w:rsidRPr="00B87054" w:rsidRDefault="009B1D6B" w:rsidP="009B1D6B">
            <w:pPr>
              <w:pStyle w:val="Text1"/>
              <w:spacing w:before="0" w:after="0"/>
              <w:ind w:left="0"/>
            </w:pPr>
          </w:p>
          <w:p w14:paraId="08E60317" w14:textId="77777777" w:rsidR="00422E73" w:rsidRPr="00B87054" w:rsidRDefault="00422E73" w:rsidP="00735856">
            <w:pPr>
              <w:pStyle w:val="Text1"/>
              <w:numPr>
                <w:ilvl w:val="0"/>
                <w:numId w:val="48"/>
              </w:numPr>
              <w:suppressAutoHyphens/>
              <w:spacing w:before="0" w:after="0"/>
            </w:pPr>
            <w:r w:rsidRPr="00B87054">
              <w:t xml:space="preserve">Доизграждане и/или оптимизиране на мрежите за </w:t>
            </w:r>
            <w:r w:rsidR="004155B3" w:rsidRPr="00B87054">
              <w:rPr>
                <w:noProof/>
                <w:lang w:eastAsia="fr-BE"/>
              </w:rPr>
              <w:t>контролен и оперативен</w:t>
            </w:r>
            <w:r w:rsidR="004155B3" w:rsidRPr="00B87054">
              <w:t xml:space="preserve"> </w:t>
            </w:r>
            <w:r w:rsidRPr="00B87054">
              <w:t>мониторинг на химичното състояние на подземните води</w:t>
            </w:r>
            <w:r w:rsidR="0019147D" w:rsidRPr="00B87054">
              <w:t>,</w:t>
            </w:r>
            <w:r w:rsidR="000A5A02" w:rsidRPr="00B87054">
              <w:t xml:space="preserve"> съгласно извършен</w:t>
            </w:r>
            <w:r w:rsidR="00CF0839" w:rsidRPr="00B87054">
              <w:t>и</w:t>
            </w:r>
            <w:r w:rsidR="000A5A02" w:rsidRPr="00B87054">
              <w:t xml:space="preserve"> националн</w:t>
            </w:r>
            <w:r w:rsidR="00CF0839" w:rsidRPr="00B87054">
              <w:t>и</w:t>
            </w:r>
            <w:r w:rsidR="000A5A02" w:rsidRPr="00B87054">
              <w:t xml:space="preserve"> проучван</w:t>
            </w:r>
            <w:r w:rsidR="00CF0839" w:rsidRPr="00B87054">
              <w:t>ия</w:t>
            </w:r>
            <w:r w:rsidR="000A5A02" w:rsidRPr="00B87054">
              <w:t xml:space="preserve"> и оценк</w:t>
            </w:r>
            <w:r w:rsidR="00CF0839" w:rsidRPr="00B87054">
              <w:t xml:space="preserve">и </w:t>
            </w:r>
            <w:r w:rsidR="000A5A02" w:rsidRPr="00B87054">
              <w:t>по унифицирана методология за 4-те РБУ</w:t>
            </w:r>
            <w:r w:rsidR="00CF0839" w:rsidRPr="00B87054">
              <w:t xml:space="preserve"> за целите на вторите и на третите ПУРБ</w:t>
            </w:r>
            <w:r w:rsidRPr="00B87054">
              <w:t>: изграждане на пунктове</w:t>
            </w:r>
            <w:r w:rsidR="002F67FB" w:rsidRPr="00B87054">
              <w:t xml:space="preserve"> в райони</w:t>
            </w:r>
            <w:r w:rsidR="0019147D" w:rsidRPr="00B87054">
              <w:t>,</w:t>
            </w:r>
            <w:r w:rsidR="002F67FB" w:rsidRPr="00B87054">
              <w:t xml:space="preserve"> повлияни или в риск да бъдат повлияни от човешката дейност</w:t>
            </w:r>
            <w:r w:rsidRPr="00B87054">
              <w:t xml:space="preserve">, </w:t>
            </w:r>
            <w:r w:rsidR="00B52AF4" w:rsidRPr="00B87054">
              <w:t xml:space="preserve">както и в трансгранични водни тела, </w:t>
            </w:r>
            <w:r w:rsidRPr="00B87054">
              <w:t xml:space="preserve">оборудване на съществуващи и на </w:t>
            </w:r>
            <w:proofErr w:type="spellStart"/>
            <w:r w:rsidRPr="00B87054">
              <w:t>новоизграждани</w:t>
            </w:r>
            <w:proofErr w:type="spellEnd"/>
            <w:r w:rsidRPr="00B87054">
              <w:t xml:space="preserve"> пунктове с устройства за измерване, автоматично съхранение и/или предаване на данните, </w:t>
            </w:r>
            <w:r w:rsidR="00B52AF4" w:rsidRPr="00B87054">
              <w:t xml:space="preserve">при прилагане на ИКТ базирани решения, </w:t>
            </w:r>
            <w:r w:rsidRPr="00B87054">
              <w:t>вкл. осигуряване на техническа помощ, подпомагане и подкрепа при разработване на проектите.</w:t>
            </w:r>
          </w:p>
          <w:p w14:paraId="7B113569" w14:textId="77777777" w:rsidR="00422E73" w:rsidRPr="00B87054" w:rsidRDefault="00422E73" w:rsidP="00735856">
            <w:pPr>
              <w:pStyle w:val="Text1"/>
              <w:numPr>
                <w:ilvl w:val="0"/>
                <w:numId w:val="48"/>
              </w:numPr>
              <w:suppressAutoHyphens/>
              <w:spacing w:before="0" w:after="0"/>
            </w:pPr>
            <w:r w:rsidRPr="00B87054">
              <w:t xml:space="preserve">Мобилни лаборатории и лабораторно оборудване и материали. </w:t>
            </w:r>
          </w:p>
          <w:p w14:paraId="5E3AF5DA" w14:textId="77777777" w:rsidR="00BE1E7D" w:rsidRPr="00B87054" w:rsidRDefault="00BE1E7D" w:rsidP="00735856">
            <w:pPr>
              <w:pStyle w:val="Text1"/>
              <w:numPr>
                <w:ilvl w:val="0"/>
                <w:numId w:val="48"/>
              </w:numPr>
              <w:suppressAutoHyphens/>
              <w:spacing w:before="0" w:after="0"/>
            </w:pPr>
            <w:r w:rsidRPr="00B87054">
              <w:t xml:space="preserve">Обновяване и модернизиране на лабораториите на ИАОС с нови средства за измервания (напр. </w:t>
            </w:r>
            <w:proofErr w:type="spellStart"/>
            <w:r w:rsidRPr="00B87054">
              <w:t>йонхроматографски</w:t>
            </w:r>
            <w:proofErr w:type="spellEnd"/>
            <w:r w:rsidRPr="00B87054">
              <w:t xml:space="preserve"> системи за определяне на аниони и катиони във води, анализатори за определяне на общ органичен въглерод/общ азот (TOC/TN), стационарни </w:t>
            </w:r>
            <w:proofErr w:type="spellStart"/>
            <w:r w:rsidRPr="00B87054">
              <w:t>кондуктометри</w:t>
            </w:r>
            <w:proofErr w:type="spellEnd"/>
            <w:r w:rsidRPr="00B87054">
              <w:t xml:space="preserve">, портативни OXI – метри, </w:t>
            </w:r>
            <w:proofErr w:type="spellStart"/>
            <w:r w:rsidRPr="00B87054">
              <w:t>рН</w:t>
            </w:r>
            <w:proofErr w:type="spellEnd"/>
            <w:r w:rsidRPr="00B87054">
              <w:t xml:space="preserve"> – метри, </w:t>
            </w:r>
            <w:proofErr w:type="spellStart"/>
            <w:r w:rsidRPr="00B87054">
              <w:t>кондуктометри</w:t>
            </w:r>
            <w:proofErr w:type="spellEnd"/>
            <w:r w:rsidRPr="00B87054">
              <w:t xml:space="preserve">, </w:t>
            </w:r>
            <w:proofErr w:type="spellStart"/>
            <w:r w:rsidRPr="00B87054">
              <w:t>спектрофотометри</w:t>
            </w:r>
            <w:proofErr w:type="spellEnd"/>
            <w:r w:rsidRPr="00B87054">
              <w:t xml:space="preserve">, ICP-MS, </w:t>
            </w:r>
            <w:proofErr w:type="spellStart"/>
            <w:r w:rsidRPr="00B87054">
              <w:t>газхроматографски</w:t>
            </w:r>
            <w:proofErr w:type="spellEnd"/>
            <w:r w:rsidRPr="00B87054">
              <w:t xml:space="preserve"> системи, мобилни ла</w:t>
            </w:r>
            <w:r w:rsidR="00F038F0" w:rsidRPr="00B87054">
              <w:t xml:space="preserve">боратории за системата на ИАОС </w:t>
            </w:r>
            <w:r w:rsidRPr="00B87054">
              <w:t xml:space="preserve">и др.). За осигуряване качеството на измерванията и безопасни условия на труд в лабораториите за води на ИАОС е необходимо да бъдат подменени по-голямата част от лабораторните камини, вкл. спомагателно лабораторно оборудване като термостати, </w:t>
            </w:r>
            <w:proofErr w:type="spellStart"/>
            <w:r w:rsidRPr="00B87054">
              <w:t>термореактори</w:t>
            </w:r>
            <w:proofErr w:type="spellEnd"/>
            <w:r w:rsidRPr="00B87054">
              <w:t xml:space="preserve">, </w:t>
            </w:r>
            <w:proofErr w:type="spellStart"/>
            <w:r w:rsidRPr="00B87054">
              <w:t>дейонизатори</w:t>
            </w:r>
            <w:proofErr w:type="spellEnd"/>
            <w:r w:rsidRPr="00B87054">
              <w:t xml:space="preserve">, </w:t>
            </w:r>
            <w:proofErr w:type="spellStart"/>
            <w:r w:rsidRPr="00B87054">
              <w:t>вакуумизпарители</w:t>
            </w:r>
            <w:proofErr w:type="spellEnd"/>
            <w:r w:rsidRPr="00B87054">
              <w:t>, системи за микровълново разлагане, хладилници и специализирани шкафове за консумативи и химикали и др</w:t>
            </w:r>
            <w:r w:rsidR="00F038F0" w:rsidRPr="00B87054">
              <w:t>.</w:t>
            </w:r>
            <w:r w:rsidR="00F038F0" w:rsidRPr="00B87054">
              <w:rPr>
                <w:lang w:val="ru-RU"/>
              </w:rPr>
              <w:t>)</w:t>
            </w:r>
            <w:r w:rsidR="00B21B64" w:rsidRPr="00B87054">
              <w:rPr>
                <w:lang w:val="ru-RU"/>
              </w:rPr>
              <w:t>.</w:t>
            </w:r>
          </w:p>
          <w:p w14:paraId="16F69E04" w14:textId="77777777" w:rsidR="00261486" w:rsidRPr="00B87054" w:rsidRDefault="00261486" w:rsidP="00735856">
            <w:pPr>
              <w:pStyle w:val="Text1"/>
              <w:numPr>
                <w:ilvl w:val="0"/>
                <w:numId w:val="48"/>
              </w:numPr>
              <w:suppressAutoHyphens/>
              <w:spacing w:before="0" w:after="0"/>
            </w:pPr>
            <w:r w:rsidRPr="00B87054">
              <w:t xml:space="preserve">Обновяване и модернизиране на лабораториите на органите на Държавния здравен контрол с нови средства за измервания за целите на мониторинга на питейни води (в т.ч. ICP-MS-MS. ICP-MS, ICP-ОЕS, </w:t>
            </w:r>
            <w:proofErr w:type="spellStart"/>
            <w:r w:rsidRPr="00B87054">
              <w:t>газхроматографски</w:t>
            </w:r>
            <w:proofErr w:type="spellEnd"/>
            <w:r w:rsidRPr="00B87054">
              <w:t xml:space="preserve"> системи, </w:t>
            </w:r>
            <w:proofErr w:type="spellStart"/>
            <w:r w:rsidRPr="00B87054">
              <w:t>течнохроматографски</w:t>
            </w:r>
            <w:proofErr w:type="spellEnd"/>
            <w:r w:rsidRPr="00B87054">
              <w:t xml:space="preserve"> системи, </w:t>
            </w:r>
            <w:proofErr w:type="spellStart"/>
            <w:r w:rsidRPr="00B87054">
              <w:t>йонхроматографски</w:t>
            </w:r>
            <w:proofErr w:type="spellEnd"/>
            <w:r w:rsidRPr="00B87054">
              <w:t xml:space="preserve"> системи, анализатори за определяне на общ органичен въглерод, </w:t>
            </w:r>
            <w:proofErr w:type="spellStart"/>
            <w:r w:rsidRPr="00B87054">
              <w:t>кондуктометри</w:t>
            </w:r>
            <w:proofErr w:type="spellEnd"/>
            <w:r w:rsidRPr="00B87054">
              <w:t xml:space="preserve">, портативни OXI – метри, </w:t>
            </w:r>
            <w:proofErr w:type="spellStart"/>
            <w:r w:rsidRPr="00B87054">
              <w:t>рН</w:t>
            </w:r>
            <w:proofErr w:type="spellEnd"/>
            <w:r w:rsidRPr="00B87054">
              <w:t xml:space="preserve"> – метри, </w:t>
            </w:r>
            <w:proofErr w:type="spellStart"/>
            <w:r w:rsidRPr="00B87054">
              <w:t>спектрофотометри</w:t>
            </w:r>
            <w:proofErr w:type="spellEnd"/>
            <w:r w:rsidRPr="00B87054">
              <w:t>, н</w:t>
            </w:r>
            <w:proofErr w:type="spellStart"/>
            <w:r w:rsidRPr="00B87054">
              <w:rPr>
                <w:szCs w:val="24"/>
                <w:lang w:val="ru-RU" w:eastAsia="en-US"/>
              </w:rPr>
              <w:t>искофонови</w:t>
            </w:r>
            <w:proofErr w:type="spellEnd"/>
            <w:r w:rsidRPr="00B87054">
              <w:rPr>
                <w:szCs w:val="24"/>
                <w:lang w:val="ru-RU" w:eastAsia="en-US"/>
              </w:rPr>
              <w:t xml:space="preserve"> </w:t>
            </w:r>
            <w:proofErr w:type="spellStart"/>
            <w:r w:rsidRPr="00B87054">
              <w:rPr>
                <w:szCs w:val="24"/>
                <w:lang w:val="ru-RU" w:eastAsia="en-US"/>
              </w:rPr>
              <w:t>алфа</w:t>
            </w:r>
            <w:proofErr w:type="spellEnd"/>
            <w:r w:rsidRPr="00B87054">
              <w:rPr>
                <w:szCs w:val="24"/>
                <w:lang w:val="ru-RU" w:eastAsia="en-US"/>
              </w:rPr>
              <w:t xml:space="preserve">/бета </w:t>
            </w:r>
            <w:proofErr w:type="spellStart"/>
            <w:r w:rsidRPr="00B87054">
              <w:rPr>
                <w:szCs w:val="24"/>
                <w:lang w:val="ru-RU" w:eastAsia="en-US"/>
              </w:rPr>
              <w:t>броячни</w:t>
            </w:r>
            <w:proofErr w:type="spellEnd"/>
            <w:r w:rsidRPr="00B87054">
              <w:rPr>
                <w:szCs w:val="24"/>
                <w:lang w:val="ru-RU" w:eastAsia="en-US"/>
              </w:rPr>
              <w:t xml:space="preserve"> системи, </w:t>
            </w:r>
            <w:proofErr w:type="spellStart"/>
            <w:r w:rsidRPr="00B87054">
              <w:rPr>
                <w:szCs w:val="24"/>
                <w:lang w:val="ru-RU" w:eastAsia="en-US"/>
              </w:rPr>
              <w:t>нискофонови</w:t>
            </w:r>
            <w:proofErr w:type="spellEnd"/>
            <w:r w:rsidRPr="00B87054">
              <w:rPr>
                <w:szCs w:val="24"/>
                <w:lang w:val="ru-RU" w:eastAsia="en-US"/>
              </w:rPr>
              <w:t xml:space="preserve"> </w:t>
            </w:r>
            <w:proofErr w:type="spellStart"/>
            <w:r w:rsidRPr="00B87054">
              <w:rPr>
                <w:szCs w:val="24"/>
                <w:lang w:val="ru-RU" w:eastAsia="en-US"/>
              </w:rPr>
              <w:t>течносцинтилационни</w:t>
            </w:r>
            <w:proofErr w:type="spellEnd"/>
            <w:r w:rsidRPr="00B87054">
              <w:rPr>
                <w:szCs w:val="24"/>
                <w:lang w:val="ru-RU" w:eastAsia="en-US"/>
              </w:rPr>
              <w:t xml:space="preserve"> </w:t>
            </w:r>
            <w:proofErr w:type="spellStart"/>
            <w:r w:rsidRPr="00B87054">
              <w:rPr>
                <w:szCs w:val="24"/>
                <w:lang w:val="ru-RU" w:eastAsia="en-US"/>
              </w:rPr>
              <w:t>спектрометри</w:t>
            </w:r>
            <w:proofErr w:type="spellEnd"/>
            <w:r w:rsidRPr="00B87054">
              <w:rPr>
                <w:szCs w:val="24"/>
                <w:lang w:val="ru-RU" w:eastAsia="en-US"/>
              </w:rPr>
              <w:t xml:space="preserve">, </w:t>
            </w:r>
            <w:proofErr w:type="spellStart"/>
            <w:r w:rsidRPr="00B87054">
              <w:rPr>
                <w:szCs w:val="24"/>
                <w:lang w:val="ru-RU" w:eastAsia="en-US"/>
              </w:rPr>
              <w:t>нискофонови</w:t>
            </w:r>
            <w:proofErr w:type="spellEnd"/>
            <w:r w:rsidRPr="00B87054">
              <w:rPr>
                <w:szCs w:val="24"/>
                <w:lang w:val="ru-RU" w:eastAsia="en-US"/>
              </w:rPr>
              <w:t xml:space="preserve"> гама </w:t>
            </w:r>
            <w:proofErr w:type="spellStart"/>
            <w:r w:rsidRPr="00B87054">
              <w:rPr>
                <w:szCs w:val="24"/>
                <w:lang w:val="ru-RU" w:eastAsia="en-US"/>
              </w:rPr>
              <w:t>спектрометрични</w:t>
            </w:r>
            <w:proofErr w:type="spellEnd"/>
            <w:r w:rsidRPr="00B87054">
              <w:rPr>
                <w:szCs w:val="24"/>
                <w:lang w:val="ru-RU" w:eastAsia="en-US"/>
              </w:rPr>
              <w:t xml:space="preserve"> системи, </w:t>
            </w:r>
            <w:proofErr w:type="spellStart"/>
            <w:r w:rsidRPr="00B87054">
              <w:rPr>
                <w:szCs w:val="24"/>
                <w:lang w:val="ru-RU" w:eastAsia="en-US"/>
              </w:rPr>
              <w:t>алфа-спектрометрични</w:t>
            </w:r>
            <w:proofErr w:type="spellEnd"/>
            <w:r w:rsidRPr="00B87054">
              <w:rPr>
                <w:szCs w:val="24"/>
                <w:lang w:val="ru-RU" w:eastAsia="en-US"/>
              </w:rPr>
              <w:t xml:space="preserve"> системи, гама </w:t>
            </w:r>
            <w:proofErr w:type="spellStart"/>
            <w:r w:rsidRPr="00B87054">
              <w:rPr>
                <w:szCs w:val="24"/>
                <w:lang w:val="ru-RU" w:eastAsia="en-US"/>
              </w:rPr>
              <w:t>спектрометри</w:t>
            </w:r>
            <w:proofErr w:type="spellEnd"/>
            <w:r w:rsidRPr="00B87054">
              <w:rPr>
                <w:szCs w:val="24"/>
                <w:lang w:val="ru-RU" w:eastAsia="en-US"/>
              </w:rPr>
              <w:t xml:space="preserve">, </w:t>
            </w:r>
            <w:proofErr w:type="spellStart"/>
            <w:r w:rsidRPr="00B87054">
              <w:rPr>
                <w:szCs w:val="24"/>
                <w:lang w:val="ru-RU" w:eastAsia="en-US"/>
              </w:rPr>
              <w:t>сокслет</w:t>
            </w:r>
            <w:proofErr w:type="spellEnd"/>
            <w:r w:rsidRPr="00B87054">
              <w:rPr>
                <w:szCs w:val="24"/>
                <w:lang w:val="ru-RU" w:eastAsia="en-US"/>
              </w:rPr>
              <w:t xml:space="preserve"> </w:t>
            </w:r>
            <w:proofErr w:type="spellStart"/>
            <w:r w:rsidRPr="00B87054">
              <w:rPr>
                <w:szCs w:val="24"/>
                <w:lang w:val="ru-RU" w:eastAsia="en-US"/>
              </w:rPr>
              <w:t>апарати</w:t>
            </w:r>
            <w:proofErr w:type="spellEnd"/>
            <w:r w:rsidRPr="00B87054">
              <w:rPr>
                <w:szCs w:val="24"/>
                <w:lang w:val="ru-RU" w:eastAsia="en-US"/>
              </w:rPr>
              <w:t xml:space="preserve">, </w:t>
            </w:r>
            <w:proofErr w:type="spellStart"/>
            <w:r w:rsidRPr="00B87054">
              <w:rPr>
                <w:szCs w:val="24"/>
                <w:lang w:val="ru-RU" w:eastAsia="en-US"/>
              </w:rPr>
              <w:t>алфагард</w:t>
            </w:r>
            <w:proofErr w:type="spellEnd"/>
            <w:r w:rsidRPr="00B87054">
              <w:rPr>
                <w:szCs w:val="24"/>
                <w:lang w:val="ru-RU" w:eastAsia="en-US"/>
              </w:rPr>
              <w:t xml:space="preserve"> системи, </w:t>
            </w:r>
            <w:proofErr w:type="spellStart"/>
            <w:r w:rsidRPr="00B87054">
              <w:rPr>
                <w:szCs w:val="24"/>
                <w:lang w:val="ru-RU" w:eastAsia="en-US"/>
              </w:rPr>
              <w:t>радонометри</w:t>
            </w:r>
            <w:proofErr w:type="spellEnd"/>
            <w:r w:rsidRPr="00B87054">
              <w:t xml:space="preserve"> и доставка на спомагателно лабораторно оборудване (камини, термостати, </w:t>
            </w:r>
            <w:proofErr w:type="spellStart"/>
            <w:r w:rsidRPr="00B87054">
              <w:t>термореактори</w:t>
            </w:r>
            <w:proofErr w:type="spellEnd"/>
            <w:r w:rsidRPr="00B87054">
              <w:t xml:space="preserve">, </w:t>
            </w:r>
            <w:proofErr w:type="spellStart"/>
            <w:r w:rsidRPr="00B87054">
              <w:t>дейонизатори</w:t>
            </w:r>
            <w:proofErr w:type="spellEnd"/>
            <w:r w:rsidRPr="00B87054">
              <w:t xml:space="preserve">, </w:t>
            </w:r>
            <w:proofErr w:type="spellStart"/>
            <w:r w:rsidRPr="00B87054">
              <w:t>вакуумизпарители</w:t>
            </w:r>
            <w:proofErr w:type="spellEnd"/>
            <w:r w:rsidRPr="00B87054">
              <w:t>, системи за микровълново разлагане, климатици, хладилници и специализирани шкафове за консумативи и химикали и др.)</w:t>
            </w:r>
            <w:r w:rsidR="00B21B64" w:rsidRPr="00B87054">
              <w:rPr>
                <w:lang w:val="ru-RU"/>
              </w:rPr>
              <w:t>.</w:t>
            </w:r>
          </w:p>
          <w:p w14:paraId="0E18AF8F" w14:textId="77777777" w:rsidR="00422E73" w:rsidRPr="00B87054" w:rsidRDefault="00422E73" w:rsidP="00735856">
            <w:pPr>
              <w:pStyle w:val="Text1"/>
              <w:numPr>
                <w:ilvl w:val="0"/>
                <w:numId w:val="48"/>
              </w:numPr>
              <w:suppressAutoHyphens/>
              <w:spacing w:before="0" w:after="0"/>
              <w:rPr>
                <w:b/>
              </w:rPr>
            </w:pPr>
            <w:r w:rsidRPr="00B87054">
              <w:lastRenderedPageBreak/>
              <w:t>Изготвяне/осъвременяване и прилагане на методики за мониторинг на водите и обучение за прилагане на методиките за извършване на мониторинг – за разработване и въвеждане на методи за определяне на приоритетни вещества и специфични замърсители във води</w:t>
            </w:r>
            <w:r w:rsidR="00B74070" w:rsidRPr="00B87054">
              <w:t>, седименти</w:t>
            </w:r>
            <w:r w:rsidRPr="00B87054">
              <w:t xml:space="preserve"> и </w:t>
            </w:r>
            <w:proofErr w:type="spellStart"/>
            <w:r w:rsidRPr="00B87054">
              <w:t>биота</w:t>
            </w:r>
            <w:proofErr w:type="spellEnd"/>
            <w:r w:rsidRPr="00B87054">
              <w:t xml:space="preserve">. </w:t>
            </w:r>
          </w:p>
          <w:p w14:paraId="6413CBF3" w14:textId="77777777" w:rsidR="009B1D6B" w:rsidRPr="00B87054" w:rsidRDefault="009B1D6B" w:rsidP="009B1D6B">
            <w:pPr>
              <w:pStyle w:val="Text1"/>
              <w:suppressAutoHyphens/>
              <w:spacing w:before="0" w:after="0"/>
              <w:ind w:left="720"/>
              <w:rPr>
                <w:b/>
              </w:rPr>
            </w:pPr>
          </w:p>
          <w:p w14:paraId="668422A9" w14:textId="77777777" w:rsidR="00422E73" w:rsidRPr="00B87054" w:rsidRDefault="00422E73" w:rsidP="009B1D6B">
            <w:pPr>
              <w:pStyle w:val="Text1"/>
              <w:spacing w:before="0" w:after="0"/>
              <w:ind w:left="0"/>
            </w:pPr>
            <w:r w:rsidRPr="00B87054">
              <w:rPr>
                <w:b/>
              </w:rPr>
              <w:t>Бенефициент</w:t>
            </w:r>
            <w:r w:rsidRPr="00B87054">
              <w:t xml:space="preserve">: </w:t>
            </w:r>
            <w:r w:rsidR="00D658B3" w:rsidRPr="00B87054">
              <w:t>структури/звена в структурата на МОСВ</w:t>
            </w:r>
            <w:r w:rsidR="00A03E12" w:rsidRPr="00B87054">
              <w:t>; Органи на Държавния здравен контрол към МЗ</w:t>
            </w:r>
            <w:r w:rsidR="00C3343A" w:rsidRPr="00B87054">
              <w:t xml:space="preserve"> (</w:t>
            </w:r>
            <w:r w:rsidR="00134BB4" w:rsidRPr="00B87054">
              <w:t xml:space="preserve">за </w:t>
            </w:r>
            <w:r w:rsidR="009A509F" w:rsidRPr="00B87054">
              <w:t xml:space="preserve">посочената дейност за </w:t>
            </w:r>
            <w:r w:rsidR="00134BB4" w:rsidRPr="00B87054">
              <w:t xml:space="preserve">обновяване и модернизиране на лабораториите </w:t>
            </w:r>
            <w:r w:rsidR="00C3343A" w:rsidRPr="00B87054">
              <w:t>за целите на мониторинг на питейните води)</w:t>
            </w:r>
            <w:r w:rsidR="00A03E12" w:rsidRPr="00B87054">
              <w:t>.</w:t>
            </w:r>
          </w:p>
          <w:p w14:paraId="7632911F" w14:textId="77777777" w:rsidR="009B1D6B" w:rsidRPr="00B87054" w:rsidRDefault="009B1D6B" w:rsidP="009B1D6B">
            <w:pPr>
              <w:pStyle w:val="Text1"/>
              <w:spacing w:before="0" w:after="0"/>
              <w:ind w:left="0"/>
              <w:rPr>
                <w:b/>
              </w:rPr>
            </w:pPr>
          </w:p>
          <w:p w14:paraId="0CF64967" w14:textId="77777777" w:rsidR="00422E73" w:rsidRPr="00B87054" w:rsidRDefault="00422E73" w:rsidP="009B1D6B">
            <w:pPr>
              <w:pStyle w:val="Text1"/>
              <w:spacing w:before="0" w:after="0"/>
              <w:ind w:left="0"/>
            </w:pPr>
            <w:r w:rsidRPr="00B87054">
              <w:rPr>
                <w:b/>
              </w:rPr>
              <w:t>Основни целеви групи:</w:t>
            </w:r>
            <w:r w:rsidRPr="00B87054">
              <w:t xml:space="preserve"> басейнови дирекции, населението в страната. </w:t>
            </w:r>
          </w:p>
          <w:p w14:paraId="5F6AA0B3" w14:textId="77777777" w:rsidR="009B1D6B" w:rsidRPr="00B87054" w:rsidRDefault="009B1D6B" w:rsidP="009B1D6B">
            <w:pPr>
              <w:pStyle w:val="Text1"/>
              <w:spacing w:before="0" w:after="0"/>
              <w:ind w:left="0"/>
              <w:rPr>
                <w:b/>
              </w:rPr>
            </w:pPr>
          </w:p>
          <w:p w14:paraId="18A3DA48" w14:textId="77777777" w:rsidR="00422E73" w:rsidRPr="00B87054" w:rsidRDefault="00422E73" w:rsidP="009B1D6B">
            <w:pPr>
              <w:pStyle w:val="Text1"/>
              <w:spacing w:before="0" w:after="0"/>
              <w:ind w:left="0"/>
              <w:rPr>
                <w:b/>
              </w:rPr>
            </w:pPr>
            <w:r w:rsidRPr="00B87054">
              <w:rPr>
                <w:b/>
              </w:rPr>
              <w:t xml:space="preserve">3. </w:t>
            </w:r>
            <w:r w:rsidR="00ED06BD" w:rsidRPr="00B87054">
              <w:rPr>
                <w:b/>
              </w:rPr>
              <w:tab/>
              <w:t>Дейности, насочени към разработване на нови и/или актуализация на съществуващи стратегически документи във връзка с прилагането на Рамковата директива за водите (РДВ) и Рамковата Директива за морска стратегия (РДМС).</w:t>
            </w:r>
          </w:p>
          <w:p w14:paraId="60F9BB2B" w14:textId="77777777" w:rsidR="009B1D6B" w:rsidRPr="00B87054" w:rsidRDefault="009B1D6B" w:rsidP="009B1D6B">
            <w:pPr>
              <w:pStyle w:val="Text1"/>
              <w:spacing w:before="0" w:after="0"/>
              <w:ind w:left="0"/>
            </w:pPr>
          </w:p>
          <w:p w14:paraId="678E579B" w14:textId="77777777" w:rsidR="00422E73" w:rsidRPr="00B87054" w:rsidRDefault="00422E73" w:rsidP="009B1D6B">
            <w:pPr>
              <w:pStyle w:val="Text1"/>
              <w:spacing w:before="0" w:after="0"/>
              <w:ind w:left="0"/>
            </w:pPr>
            <w:r w:rsidRPr="00B87054">
              <w:t>Рамковата директива за водите установява политиката и инструментариума за интегрираното управление на водите на басейнов принцип. С цел постигане изискванията на правото на ЕС за управление на водите са планирани проучвания, свързани с разработването на Плановете, които представят актуалното състояние и предлагат мерките, гарантиращи постигането на добро състояние на водите. В изпълнение на РДВ през 2010 г. бяха разработени и впоследствие одобрени първите ПУРБ. Поради недо</w:t>
            </w:r>
            <w:r w:rsidR="0044263F" w:rsidRPr="00B87054">
              <w:t xml:space="preserve">статъчно </w:t>
            </w:r>
            <w:r w:rsidRPr="00B87054">
              <w:t xml:space="preserve">развита система за мониторинг и липсата на национални проучвания и </w:t>
            </w:r>
            <w:r w:rsidR="00AF5EF5" w:rsidRPr="00B87054">
              <w:t xml:space="preserve">национални </w:t>
            </w:r>
            <w:r w:rsidRPr="00B87054">
              <w:t>методологии по значими въпроси, свързани с управлението на водите</w:t>
            </w:r>
            <w:r w:rsidR="0044263F" w:rsidRPr="00B87054">
              <w:t>,</w:t>
            </w:r>
            <w:r w:rsidRPr="00B87054">
              <w:t xml:space="preserve"> те са разработени частично и на базата на експертни оценки. </w:t>
            </w:r>
          </w:p>
          <w:p w14:paraId="5AC3C03B" w14:textId="77777777" w:rsidR="009B1D6B" w:rsidRPr="00B87054" w:rsidRDefault="009B1D6B" w:rsidP="009B1D6B">
            <w:pPr>
              <w:pStyle w:val="Text1"/>
              <w:spacing w:before="0" w:after="0"/>
              <w:ind w:left="0"/>
            </w:pPr>
          </w:p>
          <w:p w14:paraId="22B278FE" w14:textId="77777777" w:rsidR="00422E73" w:rsidRPr="00B87054" w:rsidRDefault="00422E73" w:rsidP="00735856">
            <w:pPr>
              <w:pStyle w:val="Text1"/>
              <w:numPr>
                <w:ilvl w:val="0"/>
                <w:numId w:val="48"/>
              </w:numPr>
              <w:suppressAutoHyphens/>
              <w:spacing w:before="0" w:after="0"/>
              <w:rPr>
                <w:b/>
              </w:rPr>
            </w:pPr>
            <w:r w:rsidRPr="00B87054">
              <w:t xml:space="preserve">Изпълнение на проучвания и оценки </w:t>
            </w:r>
            <w:r w:rsidR="00E21103" w:rsidRPr="00B87054">
              <w:t xml:space="preserve">по унифицирана методология за 4-те РБУ </w:t>
            </w:r>
            <w:r w:rsidRPr="00B87054">
              <w:t>във връзка с разработване и прилагане на П</w:t>
            </w:r>
            <w:r w:rsidR="00132A58" w:rsidRPr="00B87054">
              <w:t>УРБ</w:t>
            </w:r>
            <w:r w:rsidRPr="00B87054">
              <w:t>, свързани с характеризирането на районите за басейново управление</w:t>
            </w:r>
            <w:r w:rsidR="00F35A9D" w:rsidRPr="00B87054">
              <w:t xml:space="preserve">; </w:t>
            </w:r>
            <w:r w:rsidR="00E21103" w:rsidRPr="00B87054">
              <w:rPr>
                <w:bCs/>
              </w:rPr>
              <w:t>разработване на модели и системи за управление на водите в пилотни водни тела, при ползването на иновативни и ИКТ</w:t>
            </w:r>
            <w:r w:rsidR="00F35A9D" w:rsidRPr="00B87054">
              <w:rPr>
                <w:bCs/>
              </w:rPr>
              <w:t>-</w:t>
            </w:r>
            <w:r w:rsidR="00E21103" w:rsidRPr="00B87054">
              <w:rPr>
                <w:bCs/>
              </w:rPr>
              <w:t>базирани решения</w:t>
            </w:r>
            <w:r w:rsidR="00F35A9D" w:rsidRPr="00B87054">
              <w:rPr>
                <w:bCs/>
              </w:rPr>
              <w:t xml:space="preserve">; </w:t>
            </w:r>
            <w:r w:rsidR="00E21103" w:rsidRPr="00B87054">
              <w:t>трансгранична координация</w:t>
            </w:r>
            <w:r w:rsidR="00F35A9D" w:rsidRPr="00B87054">
              <w:t xml:space="preserve">; </w:t>
            </w:r>
            <w:r w:rsidRPr="00B87054">
              <w:t>проучване на причините и изпълнени</w:t>
            </w:r>
            <w:r w:rsidR="00716B13" w:rsidRPr="00B87054">
              <w:t>е на</w:t>
            </w:r>
            <w:r w:rsidRPr="00B87054">
              <w:t xml:space="preserve"> допълнителни мерки </w:t>
            </w:r>
            <w:r w:rsidR="002A2784" w:rsidRPr="00B87054">
              <w:t xml:space="preserve">(обосновани във вторите ПУРБ) </w:t>
            </w:r>
            <w:r w:rsidRPr="00B87054">
              <w:t>за водни тела, които не могат да достигнат целите за опазване на околната среда (чл.11, ал.5 от РДВ)</w:t>
            </w:r>
            <w:r w:rsidR="00F35A9D" w:rsidRPr="00B87054">
              <w:t>;</w:t>
            </w:r>
            <w:r w:rsidRPr="00B87054">
              <w:t xml:space="preserve"> </w:t>
            </w:r>
            <w:r w:rsidR="00D04999" w:rsidRPr="00B87054">
              <w:rPr>
                <w:bCs/>
              </w:rPr>
              <w:t xml:space="preserve">прилагане на иновативни решения за управление на водите и мониторинг, с доказана ефективност и приложимост, включително разработени в рамките на приоритет 4.7 (подкрепящи решенията системи и мониторинг) от </w:t>
            </w:r>
            <w:r w:rsidR="00F35A9D" w:rsidRPr="00B87054">
              <w:rPr>
                <w:bCs/>
              </w:rPr>
              <w:t xml:space="preserve">Стратегическия </w:t>
            </w:r>
            <w:r w:rsidR="00D04999" w:rsidRPr="00B87054">
              <w:rPr>
                <w:bCs/>
              </w:rPr>
              <w:t xml:space="preserve">план за </w:t>
            </w:r>
            <w:r w:rsidR="00F35A9D" w:rsidRPr="00B87054">
              <w:rPr>
                <w:bCs/>
              </w:rPr>
              <w:t>изпълнение на</w:t>
            </w:r>
            <w:r w:rsidR="00D04999" w:rsidRPr="00B87054">
              <w:rPr>
                <w:bCs/>
              </w:rPr>
              <w:t xml:space="preserve"> Европейското партньорство за иновации </w:t>
            </w:r>
            <w:r w:rsidR="00F35A9D" w:rsidRPr="00B87054">
              <w:rPr>
                <w:bCs/>
              </w:rPr>
              <w:t xml:space="preserve">в сферата на </w:t>
            </w:r>
            <w:r w:rsidR="00D04999" w:rsidRPr="00B87054">
              <w:rPr>
                <w:bCs/>
              </w:rPr>
              <w:t>водите</w:t>
            </w:r>
            <w:r w:rsidR="00F35A9D" w:rsidRPr="00B87054">
              <w:rPr>
                <w:bCs/>
              </w:rPr>
              <w:t>;</w:t>
            </w:r>
            <w:r w:rsidR="00501E5B" w:rsidRPr="00B87054">
              <w:t xml:space="preserve"> </w:t>
            </w:r>
            <w:r w:rsidR="00501E5B" w:rsidRPr="00B87054">
              <w:rPr>
                <w:bCs/>
              </w:rPr>
              <w:t>екологична оценка на проектите на вторите и третите ПУРБ</w:t>
            </w:r>
            <w:r w:rsidR="000E1ADE" w:rsidRPr="00B87054">
              <w:rPr>
                <w:bCs/>
              </w:rPr>
              <w:t xml:space="preserve"> </w:t>
            </w:r>
            <w:r w:rsidRPr="00B87054">
              <w:t>и др. Изпълнението на тези мерки ще допринесе за изпълнение на неструктурни мерки от вторите ПУРБ, свързани с прилагането на РДВ, както и за навременно завършване на необходимите дейности за третите ПУРБ за периода 202</w:t>
            </w:r>
            <w:r w:rsidR="008C644B" w:rsidRPr="00B87054">
              <w:rPr>
                <w:lang w:val="ru-RU"/>
              </w:rPr>
              <w:t>1</w:t>
            </w:r>
            <w:r w:rsidRPr="00B87054">
              <w:t xml:space="preserve"> – 2027 г. (ще се разработват 2016-2021 г.);</w:t>
            </w:r>
          </w:p>
          <w:p w14:paraId="33D86EC8" w14:textId="77777777" w:rsidR="004C1B37" w:rsidRPr="00B87054" w:rsidRDefault="004C1B37" w:rsidP="00735856">
            <w:pPr>
              <w:numPr>
                <w:ilvl w:val="0"/>
                <w:numId w:val="48"/>
              </w:numPr>
              <w:suppressAutoHyphens/>
              <w:spacing w:before="0" w:after="0"/>
              <w:rPr>
                <w:b/>
              </w:rPr>
            </w:pPr>
            <w:r w:rsidRPr="00B87054">
              <w:t>Документи за целите на изпълнението на Рамковата директива за морска стратегия</w:t>
            </w:r>
            <w:r w:rsidR="00704EC8" w:rsidRPr="00B87054">
              <w:t>.</w:t>
            </w:r>
          </w:p>
          <w:p w14:paraId="111EC594" w14:textId="77777777" w:rsidR="009B1D6B" w:rsidRPr="00B87054" w:rsidRDefault="009B1D6B" w:rsidP="009B1D6B">
            <w:pPr>
              <w:suppressAutoHyphens/>
              <w:spacing w:before="0" w:after="0"/>
              <w:ind w:left="720"/>
              <w:rPr>
                <w:b/>
              </w:rPr>
            </w:pPr>
          </w:p>
          <w:p w14:paraId="648E66DA" w14:textId="77777777" w:rsidR="00422E73" w:rsidRPr="00B87054" w:rsidRDefault="00422E73" w:rsidP="009B1D6B">
            <w:pPr>
              <w:pStyle w:val="Text1"/>
              <w:spacing w:before="0" w:after="0"/>
              <w:ind w:left="0"/>
            </w:pPr>
            <w:r w:rsidRPr="00B87054">
              <w:rPr>
                <w:b/>
              </w:rPr>
              <w:t>Бенефициенти</w:t>
            </w:r>
            <w:r w:rsidRPr="00B87054">
              <w:t xml:space="preserve">: </w:t>
            </w:r>
            <w:r w:rsidR="00AB15A3" w:rsidRPr="00B87054">
              <w:t>С</w:t>
            </w:r>
            <w:r w:rsidRPr="00B87054">
              <w:t>труктури</w:t>
            </w:r>
            <w:r w:rsidR="00AB0A01" w:rsidRPr="00B87054">
              <w:t>/звена</w:t>
            </w:r>
            <w:r w:rsidRPr="00B87054">
              <w:t xml:space="preserve"> </w:t>
            </w:r>
            <w:r w:rsidR="00760BE7" w:rsidRPr="00B87054">
              <w:t>в структурата на</w:t>
            </w:r>
            <w:r w:rsidRPr="00B87054">
              <w:t xml:space="preserve"> МОСВ, отговорни за формиране, прилагане и изпълнение на политиките в областта на водите.</w:t>
            </w:r>
          </w:p>
          <w:p w14:paraId="460C99DA" w14:textId="77777777" w:rsidR="009B1D6B" w:rsidRPr="00B87054" w:rsidRDefault="009B1D6B" w:rsidP="009B1D6B">
            <w:pPr>
              <w:pStyle w:val="Text1"/>
              <w:spacing w:before="0" w:after="0"/>
              <w:ind w:left="0"/>
              <w:rPr>
                <w:b/>
              </w:rPr>
            </w:pPr>
          </w:p>
          <w:p w14:paraId="6C77262C" w14:textId="77777777" w:rsidR="00E74B3B" w:rsidRPr="00B87054" w:rsidRDefault="00422E73" w:rsidP="00132A58">
            <w:pPr>
              <w:pStyle w:val="Text1"/>
              <w:spacing w:before="0" w:after="0"/>
              <w:ind w:left="0"/>
            </w:pPr>
            <w:r w:rsidRPr="00B87054">
              <w:rPr>
                <w:b/>
              </w:rPr>
              <w:t>Основни целеви групи</w:t>
            </w:r>
            <w:r w:rsidRPr="00B87054">
              <w:t>: МОСВ, басейнови дирекции, ИАОС, РИОСВ, други министерства (МО, МВР, МЗХ</w:t>
            </w:r>
            <w:r w:rsidR="00F568EC" w:rsidRPr="00B87054">
              <w:t>Г</w:t>
            </w:r>
            <w:r w:rsidRPr="00B87054">
              <w:t>,</w:t>
            </w:r>
            <w:r w:rsidR="008D3DB0" w:rsidRPr="00B87054">
              <w:t xml:space="preserve"> ИАРА,</w:t>
            </w:r>
            <w:r w:rsidRPr="00B87054">
              <w:t xml:space="preserve"> МЗ, МТ</w:t>
            </w:r>
            <w:r w:rsidR="00FB5530" w:rsidRPr="00B87054">
              <w:t>И</w:t>
            </w:r>
            <w:r w:rsidRPr="00B87054">
              <w:t>Т</w:t>
            </w:r>
            <w:r w:rsidR="00FB5530" w:rsidRPr="00B87054">
              <w:t>С</w:t>
            </w:r>
            <w:r w:rsidRPr="00B87054">
              <w:t xml:space="preserve">, </w:t>
            </w:r>
            <w:r w:rsidR="006B5AED" w:rsidRPr="00B87054">
              <w:t>МРРБ</w:t>
            </w:r>
            <w:r w:rsidRPr="00B87054">
              <w:t xml:space="preserve">, МИ), </w:t>
            </w:r>
            <w:r w:rsidR="003044B0" w:rsidRPr="00B87054">
              <w:t xml:space="preserve">институтите </w:t>
            </w:r>
            <w:r w:rsidR="00B80D01" w:rsidRPr="00B87054">
              <w:t xml:space="preserve">към </w:t>
            </w:r>
            <w:r w:rsidR="00B80D01" w:rsidRPr="00B87054">
              <w:lastRenderedPageBreak/>
              <w:t>БАН,</w:t>
            </w:r>
            <w:r w:rsidRPr="00B87054">
              <w:t xml:space="preserve"> </w:t>
            </w:r>
            <w:r w:rsidR="003044B0" w:rsidRPr="00B87054">
              <w:t xml:space="preserve">участващи в разработването на национални методологии по прилагане на европейско законодателство, </w:t>
            </w:r>
            <w:r w:rsidRPr="00B87054">
              <w:t>НЕК</w:t>
            </w:r>
            <w:r w:rsidR="00132A58" w:rsidRPr="00B87054">
              <w:t xml:space="preserve"> ЕАД</w:t>
            </w:r>
            <w:r w:rsidRPr="00B87054">
              <w:t>, областни управители, общини, населението в страната.</w:t>
            </w:r>
          </w:p>
        </w:tc>
      </w:tr>
    </w:tbl>
    <w:p w14:paraId="4FD6A53A" w14:textId="77777777" w:rsidR="00AD4AED" w:rsidRPr="00B87054" w:rsidRDefault="00AD4AED" w:rsidP="001966AC"/>
    <w:p w14:paraId="788D869F" w14:textId="77777777" w:rsidR="002A3BE2" w:rsidRPr="00B87054" w:rsidRDefault="00AD4AED" w:rsidP="00BF3391">
      <w:pPr>
        <w:pStyle w:val="ManualHeading3"/>
        <w:tabs>
          <w:tab w:val="clear" w:pos="850"/>
        </w:tabs>
        <w:ind w:left="1418" w:hanging="1418"/>
        <w:rPr>
          <w:b/>
        </w:rPr>
      </w:pPr>
      <w:r w:rsidRPr="00B87054">
        <w:rPr>
          <w:b/>
        </w:rPr>
        <w:t xml:space="preserve">2.A.6.2 </w:t>
      </w:r>
      <w:r w:rsidRPr="00B87054">
        <w:tab/>
      </w:r>
      <w:r w:rsidRPr="00B87054">
        <w:rPr>
          <w:b/>
        </w:rPr>
        <w:t>Ръководни принципи за подбора на операциите</w:t>
      </w:r>
    </w:p>
    <w:p w14:paraId="687278D2" w14:textId="77777777" w:rsidR="00AD4AED" w:rsidRPr="00B87054" w:rsidRDefault="00AD4AED" w:rsidP="00BF3391">
      <w:pPr>
        <w:pStyle w:val="ManualHeading3"/>
        <w:tabs>
          <w:tab w:val="clear" w:pos="850"/>
        </w:tabs>
        <w:ind w:left="1418" w:hanging="1418"/>
        <w:rPr>
          <w:i w:val="0"/>
        </w:rPr>
      </w:pPr>
      <w:r w:rsidRPr="00B87054">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AD4AED" w:rsidRPr="00B87054" w14:paraId="35207789" w14:textId="77777777" w:rsidTr="002A51D1">
        <w:trPr>
          <w:trHeight w:val="518"/>
        </w:trPr>
        <w:tc>
          <w:tcPr>
            <w:tcW w:w="2235" w:type="dxa"/>
            <w:shd w:val="clear" w:color="auto" w:fill="auto"/>
          </w:tcPr>
          <w:p w14:paraId="0A920242" w14:textId="77777777" w:rsidR="00AD4AED" w:rsidRPr="00B87054" w:rsidRDefault="00AD4AED" w:rsidP="00F03C1E">
            <w:pPr>
              <w:rPr>
                <w:i/>
                <w:color w:val="8DB3E2"/>
                <w:sz w:val="18"/>
                <w:szCs w:val="18"/>
              </w:rPr>
            </w:pPr>
            <w:r w:rsidRPr="00B87054">
              <w:rPr>
                <w:i/>
              </w:rPr>
              <w:t>Инвестиционен приоритет</w:t>
            </w:r>
          </w:p>
        </w:tc>
        <w:tc>
          <w:tcPr>
            <w:tcW w:w="6832" w:type="dxa"/>
            <w:shd w:val="clear" w:color="auto" w:fill="auto"/>
          </w:tcPr>
          <w:p w14:paraId="1E6D5C05" w14:textId="77777777" w:rsidR="00AD4AED" w:rsidRPr="00B87054" w:rsidRDefault="00AD4AED" w:rsidP="00F03C1E">
            <w:pPr>
              <w:rPr>
                <w:i/>
                <w:color w:val="8DB3E2"/>
                <w:sz w:val="18"/>
              </w:rPr>
            </w:pPr>
            <w:r w:rsidRPr="00B87054">
              <w:rPr>
                <w:i/>
                <w:color w:val="8DB3E2"/>
                <w:sz w:val="18"/>
              </w:rPr>
              <w:t xml:space="preserve">&lt;2A.2.2.1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646FEE93" w14:textId="77777777" w:rsidR="003B593B" w:rsidRPr="00B87054" w:rsidRDefault="003B593B" w:rsidP="00F03C1E">
            <w:pPr>
              <w:rPr>
                <w:i/>
                <w:color w:val="8DB3E2"/>
                <w:sz w:val="18"/>
                <w:szCs w:val="18"/>
              </w:rPr>
            </w:pPr>
            <w:r w:rsidRPr="00B87054">
              <w:rPr>
                <w:b/>
              </w:rPr>
              <w:t>c (ii) към ТЦ 6 (КФ):</w:t>
            </w:r>
            <w:r w:rsidRPr="00B87054">
              <w:t xml:space="preserve"> </w:t>
            </w:r>
            <w:r w:rsidR="00D47047" w:rsidRPr="00B87054">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B87054" w14:paraId="60E14E7C" w14:textId="77777777" w:rsidTr="002A51D1">
        <w:trPr>
          <w:trHeight w:val="1088"/>
        </w:trPr>
        <w:tc>
          <w:tcPr>
            <w:tcW w:w="9067" w:type="dxa"/>
            <w:gridSpan w:val="2"/>
            <w:shd w:val="clear" w:color="auto" w:fill="auto"/>
          </w:tcPr>
          <w:p w14:paraId="39969F75" w14:textId="77777777" w:rsidR="00AD4AED" w:rsidRPr="00B87054" w:rsidRDefault="00AD4AED" w:rsidP="00DB3E3D">
            <w:pPr>
              <w:rPr>
                <w:i/>
                <w:color w:val="8DB3E2"/>
                <w:sz w:val="18"/>
              </w:rPr>
            </w:pPr>
            <w:r w:rsidRPr="00B87054">
              <w:rPr>
                <w:i/>
                <w:color w:val="8DB3E2"/>
                <w:sz w:val="18"/>
              </w:rPr>
              <w:t xml:space="preserve">&lt;2A.2.2.2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="5</w:t>
            </w:r>
            <w:r w:rsidR="00DB3E3D" w:rsidRPr="00B87054">
              <w:rPr>
                <w:i/>
                <w:color w:val="8DB3E2"/>
                <w:sz w:val="18"/>
              </w:rPr>
              <w:t>0</w:t>
            </w:r>
            <w:r w:rsidRPr="00B87054">
              <w:rPr>
                <w:i/>
                <w:color w:val="8DB3E2"/>
                <w:sz w:val="18"/>
              </w:rPr>
              <w:t xml:space="preserve">00" </w:t>
            </w:r>
            <w:proofErr w:type="spellStart"/>
            <w:r w:rsidRPr="00B87054">
              <w:rPr>
                <w:i/>
                <w:color w:val="8DB3E2"/>
                <w:sz w:val="18"/>
              </w:rPr>
              <w:t>input</w:t>
            </w:r>
            <w:proofErr w:type="spellEnd"/>
            <w:r w:rsidRPr="00B87054">
              <w:rPr>
                <w:i/>
                <w:color w:val="8DB3E2"/>
                <w:sz w:val="18"/>
              </w:rPr>
              <w:t>="M"&gt;</w:t>
            </w:r>
          </w:p>
          <w:p w14:paraId="6270196D" w14:textId="77777777" w:rsidR="00085A31" w:rsidRPr="00B87054" w:rsidRDefault="00085A31" w:rsidP="00085A31">
            <w:pPr>
              <w:spacing w:after="0"/>
            </w:pPr>
            <w:r w:rsidRPr="00B87054">
              <w:t>При предоставянето на безвъзмездна финансова помощ по инвестиционните приоритети в сектор „води“ ще се спазват основните хоризонтални принципи – законност, партньорство, прозрачност и публичност</w:t>
            </w:r>
            <w:r w:rsidR="001F32F8" w:rsidRPr="00B87054">
              <w:t>, равни възможности и предотвратяване на дискриминация</w:t>
            </w:r>
            <w:r w:rsidRPr="00B87054">
              <w:t>, както и принципите за:</w:t>
            </w:r>
          </w:p>
          <w:p w14:paraId="018C6735" w14:textId="77777777" w:rsidR="00085A31" w:rsidRPr="00B87054" w:rsidRDefault="00085A31" w:rsidP="00735856">
            <w:pPr>
              <w:numPr>
                <w:ilvl w:val="0"/>
                <w:numId w:val="37"/>
              </w:numPr>
              <w:spacing w:before="0" w:afterLines="20" w:after="48"/>
              <w:ind w:left="0" w:firstLine="357"/>
            </w:pPr>
            <w:r w:rsidRPr="00B87054">
              <w:rPr>
                <w:b/>
              </w:rPr>
              <w:t>Финансиране, основано на законодателните ангажименти</w:t>
            </w:r>
            <w:r w:rsidRPr="00B87054">
              <w:t xml:space="preserve"> – ще се финансират приоритетно проекти, </w:t>
            </w:r>
            <w:r w:rsidR="00FB7610" w:rsidRPr="00B87054">
              <w:t>посредством</w:t>
            </w:r>
            <w:r w:rsidRPr="00B87054">
              <w:t xml:space="preserve"> които ще се постигне изпълнение на ангажиментите на страната съгласно законодателството на ЕС</w:t>
            </w:r>
            <w:r w:rsidR="00553DD5" w:rsidRPr="00B87054">
              <w:t xml:space="preserve"> </w:t>
            </w:r>
            <w:r w:rsidR="00E37096" w:rsidRPr="00B87054">
              <w:t>и приложимото национално законодателство в областта на ВиК</w:t>
            </w:r>
            <w:r w:rsidRPr="00B87054">
              <w:t xml:space="preserve">, насочени </w:t>
            </w:r>
            <w:r w:rsidR="00FB7610" w:rsidRPr="00B87054">
              <w:t xml:space="preserve">са </w:t>
            </w:r>
            <w:r w:rsidRPr="00B87054">
              <w:t xml:space="preserve">към изпълнение на мерките, залегнали в ПУРБ, и </w:t>
            </w:r>
            <w:r w:rsidR="00FB7610" w:rsidRPr="00B87054">
              <w:t xml:space="preserve">са </w:t>
            </w:r>
            <w:r w:rsidRPr="00B87054">
              <w:t>в съответствие с регионалните генерални планове</w:t>
            </w:r>
            <w:r w:rsidR="007F56EC" w:rsidRPr="00B87054">
              <w:t xml:space="preserve"> за ВиК</w:t>
            </w:r>
            <w:r w:rsidR="00930059" w:rsidRPr="00B87054">
              <w:t>, с оглед принос за изпълнение целите на Стратегията за развитие и управление на водоснабдяването и канализацията в Република България за периода 2014-2023</w:t>
            </w:r>
            <w:r w:rsidR="00FB7610" w:rsidRPr="00B87054">
              <w:t xml:space="preserve"> г.</w:t>
            </w:r>
          </w:p>
          <w:p w14:paraId="0260125B" w14:textId="77777777" w:rsidR="0087336E" w:rsidRPr="00B87054" w:rsidRDefault="005E665C" w:rsidP="00735856">
            <w:pPr>
              <w:numPr>
                <w:ilvl w:val="0"/>
                <w:numId w:val="37"/>
              </w:numPr>
              <w:spacing w:before="0" w:afterLines="20" w:after="48"/>
              <w:ind w:left="0" w:firstLine="357"/>
            </w:pPr>
            <w:r w:rsidRPr="00B87054">
              <w:rPr>
                <w:b/>
              </w:rPr>
              <w:t xml:space="preserve">  </w:t>
            </w:r>
            <w:r w:rsidR="0087336E" w:rsidRPr="00B87054">
              <w:rPr>
                <w:b/>
              </w:rPr>
              <w:t>Регионализация</w:t>
            </w:r>
            <w:r w:rsidR="0087336E" w:rsidRPr="00B87054">
              <w:t xml:space="preserve"> – ще се финансират приоритетно проекти </w:t>
            </w:r>
            <w:r w:rsidR="002A39CE" w:rsidRPr="00B87054">
              <w:t xml:space="preserve">въз основа </w:t>
            </w:r>
            <w:r w:rsidR="0087336E" w:rsidRPr="00B87054">
              <w:t>на регионален подход, прилагането на който ще допринесе за постиг</w:t>
            </w:r>
            <w:r w:rsidR="002A39CE" w:rsidRPr="00B87054">
              <w:t>а</w:t>
            </w:r>
            <w:r w:rsidR="0087336E" w:rsidRPr="00B87054">
              <w:t xml:space="preserve">не на устойчивост </w:t>
            </w:r>
            <w:r w:rsidR="002A39CE" w:rsidRPr="00B87054">
              <w:t xml:space="preserve">във </w:t>
            </w:r>
            <w:r w:rsidR="0087336E" w:rsidRPr="00B87054">
              <w:t>водния сектор, за реализиране на икономии от мащаба и за осигуряване възстановяването на инвестиционни разходи.</w:t>
            </w:r>
            <w:r w:rsidR="00EC5DAA" w:rsidRPr="00B87054">
              <w:t xml:space="preserve"> Техническите решения за новите инвестиции </w:t>
            </w:r>
            <w:r w:rsidR="002A39CE" w:rsidRPr="00B87054">
              <w:t xml:space="preserve">следва </w:t>
            </w:r>
            <w:r w:rsidR="00EC5DAA" w:rsidRPr="00B87054">
              <w:t xml:space="preserve">да </w:t>
            </w:r>
            <w:r w:rsidR="002A39CE" w:rsidRPr="00B87054">
              <w:t>отчитат</w:t>
            </w:r>
            <w:r w:rsidR="00EC5DAA" w:rsidRPr="00B87054">
              <w:t xml:space="preserve"> вече изградената инфраструктура през програмен период 2007 – 2013 г.</w:t>
            </w:r>
          </w:p>
          <w:p w14:paraId="3AACE615" w14:textId="77777777" w:rsidR="00A21211" w:rsidRPr="00B87054" w:rsidRDefault="0087336E" w:rsidP="00735856">
            <w:pPr>
              <w:numPr>
                <w:ilvl w:val="0"/>
                <w:numId w:val="37"/>
              </w:numPr>
              <w:spacing w:before="0" w:afterLines="20" w:after="48"/>
              <w:ind w:left="0" w:firstLine="357"/>
            </w:pPr>
            <w:r w:rsidRPr="00B87054">
              <w:rPr>
                <w:b/>
              </w:rPr>
              <w:t>Интегрираност на инвестициите</w:t>
            </w:r>
            <w:r w:rsidRPr="00B87054">
              <w:t xml:space="preserve"> – интегрирани проекти </w:t>
            </w:r>
            <w:r w:rsidR="002A39CE" w:rsidRPr="00B87054">
              <w:t xml:space="preserve">може </w:t>
            </w:r>
            <w:r w:rsidRPr="00B87054">
              <w:t>да се финансират с оглед постигане на цялостен синергичен ефект</w:t>
            </w:r>
            <w:r w:rsidR="00237D9D" w:rsidRPr="00B87054">
              <w:t>, когато това е подходящо и приложимо</w:t>
            </w:r>
            <w:r w:rsidR="00EC5DAA" w:rsidRPr="00B87054">
              <w:t>, както и ефективност от гледна точка на разходите</w:t>
            </w:r>
            <w:r w:rsidRPr="00B87054">
              <w:t>.</w:t>
            </w:r>
          </w:p>
          <w:p w14:paraId="16037B60" w14:textId="77777777" w:rsidR="00A21211" w:rsidRPr="00B87054" w:rsidRDefault="0087336E" w:rsidP="00735856">
            <w:pPr>
              <w:numPr>
                <w:ilvl w:val="0"/>
                <w:numId w:val="37"/>
              </w:numPr>
              <w:spacing w:before="0" w:afterLines="20" w:after="48"/>
              <w:ind w:left="0" w:firstLine="357"/>
              <w:rPr>
                <w:szCs w:val="24"/>
              </w:rPr>
            </w:pPr>
            <w:r w:rsidRPr="00B87054">
              <w:rPr>
                <w:b/>
              </w:rPr>
              <w:t>Устойчиво развитие</w:t>
            </w:r>
            <w:r w:rsidRPr="00B87054">
              <w:t xml:space="preserve"> </w:t>
            </w:r>
            <w:r w:rsidR="00EE0D8C" w:rsidRPr="00B87054">
              <w:rPr>
                <w:b/>
              </w:rPr>
              <w:t>и ресурсна ефективност</w:t>
            </w:r>
            <w:r w:rsidR="00EE0D8C" w:rsidRPr="00B87054">
              <w:t xml:space="preserve"> </w:t>
            </w:r>
            <w:r w:rsidRPr="00B87054">
              <w:t xml:space="preserve">– ще се финансират приоритетно проекти, които допринасят за постигане на ресурсна ефективност и за подобряване на околната среда, като се насърчават </w:t>
            </w:r>
            <w:r w:rsidR="0029169F" w:rsidRPr="00B87054">
              <w:t>технологични</w:t>
            </w:r>
            <w:r w:rsidR="00D3056C" w:rsidRPr="00B87054">
              <w:t xml:space="preserve"> </w:t>
            </w:r>
            <w:r w:rsidRPr="00B87054">
              <w:t>решения, изискващи по-малко инвестиционни и експлоатационни разходи, за откриване на нови работни места, развитие на устойчиви икономически дейности, вкл. устойчив туризъм, и намаляване на емисиите парникови газове, с което ще се подпомогне постигането на целите по изменение на климата.</w:t>
            </w:r>
            <w:r w:rsidR="00EC5DAA" w:rsidRPr="00B87054">
              <w:t xml:space="preserve"> По отношение на мерките </w:t>
            </w:r>
            <w:r w:rsidR="00655687" w:rsidRPr="00B87054">
              <w:t>з</w:t>
            </w:r>
            <w:r w:rsidR="00EC5DAA" w:rsidRPr="00B87054">
              <w:t>а питейни води, инвестиции в нови съоръжения за питейни води ще бъдат финансирани при съ</w:t>
            </w:r>
            <w:r w:rsidR="00142EE4" w:rsidRPr="00B87054">
              <w:t>о</w:t>
            </w:r>
            <w:r w:rsidR="00EC5DAA" w:rsidRPr="00B87054">
              <w:t>бразяване с плана за намаляване на те</w:t>
            </w:r>
            <w:r w:rsidR="00142EE4" w:rsidRPr="00B87054">
              <w:t>човете.</w:t>
            </w:r>
          </w:p>
          <w:p w14:paraId="1EA0BE89" w14:textId="77777777" w:rsidR="00A21211" w:rsidRPr="00B87054" w:rsidRDefault="00A21211" w:rsidP="00735856">
            <w:pPr>
              <w:numPr>
                <w:ilvl w:val="0"/>
                <w:numId w:val="37"/>
              </w:numPr>
              <w:spacing w:before="0" w:afterLines="20" w:after="48"/>
              <w:ind w:left="0" w:firstLine="357"/>
              <w:rPr>
                <w:szCs w:val="24"/>
              </w:rPr>
            </w:pPr>
            <w:r w:rsidRPr="00B87054">
              <w:rPr>
                <w:b/>
                <w:szCs w:val="24"/>
              </w:rPr>
              <w:t xml:space="preserve">Устойчивост на инвестициите – </w:t>
            </w:r>
            <w:r w:rsidR="00634A59" w:rsidRPr="00B87054">
              <w:rPr>
                <w:szCs w:val="24"/>
              </w:rPr>
              <w:t xml:space="preserve">за </w:t>
            </w:r>
            <w:r w:rsidRPr="00B87054">
              <w:rPr>
                <w:szCs w:val="24"/>
              </w:rPr>
              <w:t xml:space="preserve">да се гарантира ефективност и устойчиво въздействие на интервенцията по ОПОС, при избора на операции ще се предвидят </w:t>
            </w:r>
            <w:r w:rsidRPr="00B87054">
              <w:rPr>
                <w:szCs w:val="24"/>
              </w:rPr>
              <w:lastRenderedPageBreak/>
              <w:t xml:space="preserve">разпоредби, които да гарантират </w:t>
            </w:r>
            <w:proofErr w:type="spellStart"/>
            <w:r w:rsidRPr="00B87054">
              <w:rPr>
                <w:szCs w:val="24"/>
              </w:rPr>
              <w:t>дългосрочността</w:t>
            </w:r>
            <w:proofErr w:type="spellEnd"/>
            <w:r w:rsidRPr="00B87054">
              <w:rPr>
                <w:szCs w:val="24"/>
              </w:rPr>
              <w:t xml:space="preserve"> на инвестициите в областта на управление на водите</w:t>
            </w:r>
            <w:r w:rsidR="00D3056C" w:rsidRPr="00B87054">
              <w:rPr>
                <w:szCs w:val="24"/>
              </w:rPr>
              <w:t>, включително оценка на инвестицията от гледна точка устойчивостта й във връзка с промените на климата</w:t>
            </w:r>
            <w:r w:rsidRPr="00B87054">
              <w:rPr>
                <w:szCs w:val="24"/>
              </w:rPr>
              <w:t>.</w:t>
            </w:r>
            <w:r w:rsidR="00210819" w:rsidRPr="00B87054">
              <w:rPr>
                <w:szCs w:val="24"/>
              </w:rPr>
              <w:t xml:space="preserve"> Задължително условие за допустимост на проектите</w:t>
            </w:r>
            <w:r w:rsidR="002264B9" w:rsidRPr="00B87054">
              <w:rPr>
                <w:szCs w:val="24"/>
              </w:rPr>
              <w:t>,</w:t>
            </w:r>
            <w:r w:rsidR="00210819" w:rsidRPr="00B87054">
              <w:rPr>
                <w:szCs w:val="24"/>
              </w:rPr>
              <w:t xml:space="preserve"> основани на </w:t>
            </w:r>
            <w:r w:rsidR="002264B9" w:rsidRPr="00B87054">
              <w:rPr>
                <w:szCs w:val="24"/>
              </w:rPr>
              <w:t>Р</w:t>
            </w:r>
            <w:r w:rsidR="00210819" w:rsidRPr="00B87054">
              <w:rPr>
                <w:szCs w:val="24"/>
              </w:rPr>
              <w:t>ПИП</w:t>
            </w:r>
            <w:r w:rsidR="002264B9" w:rsidRPr="00B87054">
              <w:rPr>
                <w:szCs w:val="24"/>
              </w:rPr>
              <w:t>,</w:t>
            </w:r>
            <w:r w:rsidR="00210819" w:rsidRPr="00B87054">
              <w:rPr>
                <w:szCs w:val="24"/>
              </w:rPr>
              <w:t xml:space="preserve"> е наличието на </w:t>
            </w:r>
            <w:r w:rsidR="002264B9" w:rsidRPr="00B87054">
              <w:rPr>
                <w:szCs w:val="24"/>
              </w:rPr>
              <w:t>подписан договор</w:t>
            </w:r>
            <w:r w:rsidR="00210819" w:rsidRPr="00B87054">
              <w:rPr>
                <w:szCs w:val="24"/>
              </w:rPr>
              <w:t xml:space="preserve"> между </w:t>
            </w:r>
            <w:r w:rsidR="002264B9" w:rsidRPr="00B87054">
              <w:rPr>
                <w:szCs w:val="24"/>
              </w:rPr>
              <w:t xml:space="preserve">асоциацията по </w:t>
            </w:r>
            <w:r w:rsidR="00210819" w:rsidRPr="00B87054">
              <w:rPr>
                <w:szCs w:val="24"/>
              </w:rPr>
              <w:t xml:space="preserve">ВиК и регионалния ВиК оператор, </w:t>
            </w:r>
            <w:r w:rsidR="002264B9" w:rsidRPr="00B87054">
              <w:rPr>
                <w:szCs w:val="24"/>
              </w:rPr>
              <w:t>предвижда</w:t>
            </w:r>
            <w:r w:rsidR="002B2E4F" w:rsidRPr="00B87054">
              <w:rPr>
                <w:szCs w:val="24"/>
              </w:rPr>
              <w:t>щ</w:t>
            </w:r>
            <w:r w:rsidR="002264B9" w:rsidRPr="00B87054">
              <w:rPr>
                <w:szCs w:val="24"/>
              </w:rPr>
              <w:t xml:space="preserve"> </w:t>
            </w:r>
            <w:r w:rsidR="00210819" w:rsidRPr="00B87054">
              <w:rPr>
                <w:szCs w:val="24"/>
              </w:rPr>
              <w:t xml:space="preserve">механизъм </w:t>
            </w:r>
            <w:r w:rsidR="00210819" w:rsidRPr="00B87054">
              <w:rPr>
                <w:rStyle w:val="hps"/>
              </w:rPr>
              <w:t>за</w:t>
            </w:r>
            <w:r w:rsidR="00210819" w:rsidRPr="00B87054">
              <w:t xml:space="preserve"> </w:t>
            </w:r>
            <w:r w:rsidR="00210819" w:rsidRPr="00B87054">
              <w:rPr>
                <w:rStyle w:val="hps"/>
              </w:rPr>
              <w:t>обособяване на</w:t>
            </w:r>
            <w:r w:rsidR="00210819" w:rsidRPr="00B87054">
              <w:t xml:space="preserve"> </w:t>
            </w:r>
            <w:r w:rsidR="00210819" w:rsidRPr="00B87054">
              <w:rPr>
                <w:rStyle w:val="hps"/>
              </w:rPr>
              <w:t xml:space="preserve">приходите, на базата на </w:t>
            </w:r>
            <w:r w:rsidR="002264B9" w:rsidRPr="00B87054">
              <w:rPr>
                <w:rStyle w:val="hps"/>
              </w:rPr>
              <w:t>пълна амортизация</w:t>
            </w:r>
            <w:r w:rsidR="00210819" w:rsidRPr="00B87054">
              <w:rPr>
                <w:rStyle w:val="hps"/>
              </w:rPr>
              <w:t xml:space="preserve"> на</w:t>
            </w:r>
            <w:r w:rsidR="00210819" w:rsidRPr="00B87054">
              <w:t xml:space="preserve"> </w:t>
            </w:r>
            <w:r w:rsidR="00210819" w:rsidRPr="00B87054">
              <w:rPr>
                <w:rStyle w:val="hps"/>
              </w:rPr>
              <w:t>активи</w:t>
            </w:r>
            <w:r w:rsidR="002264B9" w:rsidRPr="00B87054">
              <w:rPr>
                <w:rStyle w:val="hps"/>
              </w:rPr>
              <w:t>те</w:t>
            </w:r>
            <w:r w:rsidR="00210819" w:rsidRPr="00B87054">
              <w:t xml:space="preserve">, </w:t>
            </w:r>
            <w:r w:rsidR="00210819" w:rsidRPr="00B87054">
              <w:rPr>
                <w:rStyle w:val="hps"/>
              </w:rPr>
              <w:t>включително</w:t>
            </w:r>
            <w:r w:rsidR="00210819" w:rsidRPr="00B87054">
              <w:t xml:space="preserve"> </w:t>
            </w:r>
            <w:r w:rsidR="00210819" w:rsidRPr="00B87054">
              <w:rPr>
                <w:rStyle w:val="hps"/>
              </w:rPr>
              <w:t>активи</w:t>
            </w:r>
            <w:r w:rsidR="00210819" w:rsidRPr="00B87054">
              <w:t xml:space="preserve">, финансирани от </w:t>
            </w:r>
            <w:r w:rsidR="00210819" w:rsidRPr="00B87054">
              <w:rPr>
                <w:rStyle w:val="hps"/>
              </w:rPr>
              <w:t>безвъзмездна помощ</w:t>
            </w:r>
            <w:r w:rsidR="00210819" w:rsidRPr="00B87054">
              <w:t xml:space="preserve">, </w:t>
            </w:r>
            <w:r w:rsidR="002264B9" w:rsidRPr="00B87054">
              <w:t xml:space="preserve">които </w:t>
            </w:r>
            <w:r w:rsidR="00210819" w:rsidRPr="00B87054">
              <w:rPr>
                <w:rStyle w:val="hps"/>
              </w:rPr>
              <w:t>да</w:t>
            </w:r>
            <w:r w:rsidR="00210819" w:rsidRPr="00B87054">
              <w:t xml:space="preserve"> </w:t>
            </w:r>
            <w:r w:rsidR="00210819" w:rsidRPr="00B87054">
              <w:rPr>
                <w:rStyle w:val="hps"/>
              </w:rPr>
              <w:t>бъдат използвани за</w:t>
            </w:r>
            <w:r w:rsidR="00210819" w:rsidRPr="00B87054">
              <w:t xml:space="preserve"> </w:t>
            </w:r>
            <w:r w:rsidR="00210819" w:rsidRPr="00B87054">
              <w:rPr>
                <w:rStyle w:val="hps"/>
              </w:rPr>
              <w:t>реинвестиране</w:t>
            </w:r>
            <w:r w:rsidR="00210819" w:rsidRPr="00B87054">
              <w:t xml:space="preserve"> </w:t>
            </w:r>
            <w:r w:rsidR="00210819" w:rsidRPr="00B87054">
              <w:rPr>
                <w:rStyle w:val="hps"/>
              </w:rPr>
              <w:t>във ВиК инфраструктура</w:t>
            </w:r>
            <w:r w:rsidR="00210819" w:rsidRPr="00B87054">
              <w:t>.</w:t>
            </w:r>
          </w:p>
          <w:p w14:paraId="17BA4B23" w14:textId="77777777" w:rsidR="00F739CC" w:rsidRPr="00B87054" w:rsidRDefault="00F739CC" w:rsidP="00735856">
            <w:pPr>
              <w:numPr>
                <w:ilvl w:val="0"/>
                <w:numId w:val="37"/>
              </w:numPr>
              <w:spacing w:before="0" w:afterLines="20" w:after="48"/>
              <w:ind w:left="0" w:firstLine="357"/>
              <w:rPr>
                <w:szCs w:val="24"/>
              </w:rPr>
            </w:pPr>
            <w:r w:rsidRPr="00B87054">
              <w:rPr>
                <w:b/>
                <w:lang w:eastAsia="en-US"/>
              </w:rPr>
              <w:t>Борба с изменението на климата</w:t>
            </w:r>
            <w:r w:rsidR="000316D6" w:rsidRPr="00B87054">
              <w:rPr>
                <w:b/>
                <w:lang w:eastAsia="en-US"/>
              </w:rPr>
              <w:t xml:space="preserve">, </w:t>
            </w:r>
            <w:r w:rsidRPr="00B87054">
              <w:rPr>
                <w:b/>
                <w:lang w:eastAsia="en-US"/>
              </w:rPr>
              <w:t>адаптация</w:t>
            </w:r>
            <w:r w:rsidR="00D77577" w:rsidRPr="00B87054">
              <w:rPr>
                <w:b/>
                <w:lang w:eastAsia="en-US"/>
              </w:rPr>
              <w:t xml:space="preserve"> и</w:t>
            </w:r>
            <w:r w:rsidRPr="00B87054">
              <w:rPr>
                <w:b/>
                <w:lang w:eastAsia="en-US"/>
              </w:rPr>
              <w:t xml:space="preserve"> устойчивост към бедствия. </w:t>
            </w:r>
            <w:r w:rsidR="00D77577" w:rsidRPr="00B87054">
              <w:rPr>
                <w:lang w:eastAsia="en-US"/>
              </w:rPr>
              <w:t xml:space="preserve">При финансирането на проекти, там където е приложимо, ще се </w:t>
            </w:r>
            <w:r w:rsidR="0062150D" w:rsidRPr="00B87054">
              <w:rPr>
                <w:lang w:eastAsia="en-US"/>
              </w:rPr>
              <w:t>цели</w:t>
            </w:r>
            <w:r w:rsidR="00D77577" w:rsidRPr="00B87054">
              <w:rPr>
                <w:lang w:eastAsia="en-US"/>
              </w:rPr>
              <w:t xml:space="preserve"> </w:t>
            </w:r>
            <w:r w:rsidR="00D77577" w:rsidRPr="00B87054">
              <w:t xml:space="preserve">намаляване на емисиите на парникови газове и </w:t>
            </w:r>
            <w:r w:rsidR="00D77577" w:rsidRPr="00B87054">
              <w:rPr>
                <w:lang w:eastAsia="en-US"/>
              </w:rPr>
              <w:t xml:space="preserve">адаптация към изменението на климата, както и постигане на устойчивост на инфраструктурата към бедствия. </w:t>
            </w:r>
            <w:r w:rsidRPr="00B87054">
              <w:rPr>
                <w:lang w:eastAsia="en-US"/>
              </w:rPr>
              <w:t xml:space="preserve"> </w:t>
            </w:r>
          </w:p>
        </w:tc>
      </w:tr>
    </w:tbl>
    <w:p w14:paraId="3E8CE3E8" w14:textId="77777777" w:rsidR="00AD4AED" w:rsidRPr="00B87054" w:rsidRDefault="00AD4AED" w:rsidP="00F03C1E">
      <w:pPr>
        <w:pStyle w:val="Text3"/>
        <w:ind w:left="0"/>
        <w:rPr>
          <w:szCs w:val="24"/>
        </w:rPr>
      </w:pPr>
    </w:p>
    <w:p w14:paraId="3E101499" w14:textId="77777777" w:rsidR="00842FD5" w:rsidRPr="00B87054" w:rsidRDefault="00AD4AED" w:rsidP="00842FD5">
      <w:pPr>
        <w:pStyle w:val="Text1"/>
        <w:ind w:left="0"/>
      </w:pPr>
      <w:r w:rsidRPr="00B87054">
        <w:rPr>
          <w:b/>
          <w:i/>
        </w:rPr>
        <w:t>2.A.6.3</w:t>
      </w:r>
      <w:r w:rsidRPr="00B87054">
        <w:tab/>
      </w:r>
      <w:r w:rsidRPr="00B87054">
        <w:rPr>
          <w:b/>
          <w:i/>
        </w:rPr>
        <w:t xml:space="preserve"> </w:t>
      </w:r>
      <w:r w:rsidRPr="00B87054">
        <w:rPr>
          <w:b/>
        </w:rPr>
        <w:t>Планирано използване на финансови инструменти</w:t>
      </w:r>
      <w:r w:rsidRPr="00B87054">
        <w:t xml:space="preserve"> (когато е целесъобразно)</w:t>
      </w:r>
    </w:p>
    <w:p w14:paraId="09F2F8D8" w14:textId="77777777" w:rsidR="001F158B" w:rsidRPr="00B87054" w:rsidRDefault="00AD4AED" w:rsidP="001F158B">
      <w:pPr>
        <w:pStyle w:val="CM1"/>
        <w:spacing w:before="200" w:after="200"/>
        <w:jc w:val="center"/>
        <w:rPr>
          <w:rFonts w:cs="EUAlbertina"/>
          <w:color w:val="000000"/>
          <w:lang w:val="bg-BG"/>
        </w:rPr>
      </w:pPr>
      <w:r w:rsidRPr="00B87054">
        <w:rPr>
          <w:rFonts w:ascii="Times New Roman" w:hAnsi="Times New Roman"/>
          <w:szCs w:val="20"/>
          <w:lang w:val="bg-BG" w:eastAsia="en-GB"/>
        </w:rPr>
        <w:t xml:space="preserve">(Позоваване: член 96, параграф 2, първа алинея, буква б), подточка iii) от Регламент (EС) № 1303/2013)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AD4AED" w:rsidRPr="00B87054" w14:paraId="6108725B" w14:textId="77777777" w:rsidTr="002A51D1">
        <w:trPr>
          <w:trHeight w:val="518"/>
        </w:trPr>
        <w:tc>
          <w:tcPr>
            <w:tcW w:w="3085" w:type="dxa"/>
            <w:shd w:val="clear" w:color="auto" w:fill="auto"/>
          </w:tcPr>
          <w:p w14:paraId="49411FFB" w14:textId="77777777" w:rsidR="00AD4AED" w:rsidRPr="00B87054" w:rsidRDefault="00AD4AED" w:rsidP="00F03C1E">
            <w:pPr>
              <w:rPr>
                <w:i/>
                <w:color w:val="8DB3E2"/>
                <w:sz w:val="18"/>
                <w:szCs w:val="18"/>
              </w:rPr>
            </w:pPr>
            <w:r w:rsidRPr="00B87054">
              <w:rPr>
                <w:i/>
              </w:rPr>
              <w:t>Инвестиционен приоритет</w:t>
            </w:r>
          </w:p>
        </w:tc>
        <w:tc>
          <w:tcPr>
            <w:tcW w:w="5982" w:type="dxa"/>
            <w:shd w:val="clear" w:color="auto" w:fill="auto"/>
          </w:tcPr>
          <w:p w14:paraId="6274ABC9" w14:textId="77777777" w:rsidR="00AD4AED" w:rsidRPr="00B87054" w:rsidRDefault="00AD4AED" w:rsidP="00F03C1E">
            <w:pPr>
              <w:rPr>
                <w:i/>
                <w:color w:val="8DB3E2"/>
                <w:sz w:val="18"/>
              </w:rPr>
            </w:pPr>
            <w:r w:rsidRPr="00B87054">
              <w:rPr>
                <w:i/>
                <w:color w:val="8DB3E2"/>
                <w:sz w:val="18"/>
              </w:rPr>
              <w:t xml:space="preserve">&lt;2A.2.3.1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30EF226D" w14:textId="77777777" w:rsidR="007846F9" w:rsidRPr="00B87054" w:rsidRDefault="007846F9" w:rsidP="001F158B">
            <w:pPr>
              <w:rPr>
                <w:i/>
                <w:color w:val="8DB3E2"/>
                <w:sz w:val="18"/>
                <w:szCs w:val="18"/>
              </w:rPr>
            </w:pPr>
            <w:r w:rsidRPr="00B87054">
              <w:rPr>
                <w:b/>
              </w:rPr>
              <w:t>c (ii) към ТЦ 6 (КФ):</w:t>
            </w:r>
            <w:r w:rsidRPr="00B87054">
              <w:t xml:space="preserve"> </w:t>
            </w:r>
            <w:r w:rsidR="00D47047" w:rsidRPr="00B87054">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AD4AED" w:rsidRPr="00B87054" w14:paraId="3415757C" w14:textId="77777777" w:rsidTr="002A51D1">
        <w:trPr>
          <w:trHeight w:val="379"/>
        </w:trPr>
        <w:tc>
          <w:tcPr>
            <w:tcW w:w="3085" w:type="dxa"/>
            <w:shd w:val="clear" w:color="auto" w:fill="auto"/>
          </w:tcPr>
          <w:p w14:paraId="1C180732" w14:textId="77777777" w:rsidR="00AD4AED" w:rsidRPr="00B87054" w:rsidRDefault="00AD4AED" w:rsidP="00F03C1E">
            <w:pPr>
              <w:rPr>
                <w:i/>
                <w:color w:val="8DB3E2"/>
                <w:sz w:val="18"/>
                <w:szCs w:val="18"/>
              </w:rPr>
            </w:pPr>
            <w:r w:rsidRPr="00B87054">
              <w:rPr>
                <w:b/>
                <w:i/>
              </w:rPr>
              <w:t>Планирано използване на финансови инструменти</w:t>
            </w:r>
          </w:p>
        </w:tc>
        <w:tc>
          <w:tcPr>
            <w:tcW w:w="5982" w:type="dxa"/>
            <w:shd w:val="clear" w:color="auto" w:fill="auto"/>
          </w:tcPr>
          <w:p w14:paraId="60D8BF7C" w14:textId="77777777" w:rsidR="00EF5F90" w:rsidRPr="00B87054" w:rsidRDefault="00AD4AED" w:rsidP="00D30FE9">
            <w:pPr>
              <w:rPr>
                <w:i/>
                <w:color w:val="8DB3E2"/>
                <w:sz w:val="18"/>
              </w:rPr>
            </w:pPr>
            <w:r w:rsidRPr="00B87054">
              <w:rPr>
                <w:i/>
                <w:color w:val="8DB3E2"/>
                <w:sz w:val="18"/>
              </w:rPr>
              <w:t xml:space="preserve">&lt;2A.2.3.2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p w14:paraId="7636EC55" w14:textId="77777777" w:rsidR="000E2F7E" w:rsidRPr="00B87054" w:rsidRDefault="000E2F7E" w:rsidP="000026E8">
            <w:pPr>
              <w:rPr>
                <w:i/>
                <w:color w:val="8DB3E2"/>
                <w:sz w:val="18"/>
              </w:rPr>
            </w:pPr>
          </w:p>
        </w:tc>
      </w:tr>
      <w:tr w:rsidR="00AD4AED" w:rsidRPr="00B87054" w14:paraId="6EE2C54E" w14:textId="77777777" w:rsidTr="002A51D1">
        <w:trPr>
          <w:trHeight w:val="1407"/>
        </w:trPr>
        <w:tc>
          <w:tcPr>
            <w:tcW w:w="9067" w:type="dxa"/>
            <w:gridSpan w:val="2"/>
            <w:shd w:val="clear" w:color="auto" w:fill="auto"/>
          </w:tcPr>
          <w:p w14:paraId="3648F296" w14:textId="77777777" w:rsidR="00AD4AED" w:rsidRPr="00B87054" w:rsidRDefault="00AD4AED" w:rsidP="00BF3391">
            <w:pPr>
              <w:rPr>
                <w:i/>
                <w:color w:val="8DB3E2"/>
                <w:sz w:val="18"/>
              </w:rPr>
            </w:pPr>
            <w:r w:rsidRPr="00B87054">
              <w:rPr>
                <w:i/>
                <w:color w:val="8DB3E2"/>
                <w:sz w:val="18"/>
              </w:rPr>
              <w:t xml:space="preserve">&lt;2A.2.3.3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278F247C" w14:textId="618587DA" w:rsidR="00575A71" w:rsidRPr="00B87054" w:rsidRDefault="005371EA" w:rsidP="005371EA">
            <w:r w:rsidRPr="00B87054">
              <w:t xml:space="preserve">Въз основа на актуализираната Предварителна оценка на финансови инструменти и Инвестиционна стратегия за финансови инструменти по Оперативна програма „Околна среда 2014-2020 г.“, извършена от Европейската банка за възстановяване и развитие през 2018 г., </w:t>
            </w:r>
            <w:r w:rsidR="007D5874" w:rsidRPr="00CB73F9">
              <w:t xml:space="preserve">7,12 </w:t>
            </w:r>
            <w:r w:rsidR="004C4221" w:rsidRPr="00B87054">
              <w:t xml:space="preserve">% от </w:t>
            </w:r>
            <w:proofErr w:type="spellStart"/>
            <w:r w:rsidR="004C4221" w:rsidRPr="00B87054">
              <w:t>алокирания</w:t>
            </w:r>
            <w:proofErr w:type="spellEnd"/>
            <w:r w:rsidR="004C4221" w:rsidRPr="00B87054">
              <w:t xml:space="preserve"> ресурс по </w:t>
            </w:r>
            <w:proofErr w:type="spellStart"/>
            <w:r w:rsidR="004C4221" w:rsidRPr="00B87054">
              <w:t>ПО</w:t>
            </w:r>
            <w:proofErr w:type="spellEnd"/>
            <w:r w:rsidR="004C4221" w:rsidRPr="00B87054">
              <w:t xml:space="preserve"> 1 е предвидено да бъдат използвани под формата на финансови инструменти в подкрепа на дейности по инвестиционния приоритет. </w:t>
            </w:r>
          </w:p>
          <w:p w14:paraId="33D78A56" w14:textId="7AF751A2" w:rsidR="00E55D44" w:rsidRPr="00B87054" w:rsidRDefault="00E55D44" w:rsidP="007D6A0C"/>
        </w:tc>
      </w:tr>
    </w:tbl>
    <w:p w14:paraId="0CB826CB" w14:textId="77777777" w:rsidR="00AD4AED" w:rsidRPr="00B87054" w:rsidRDefault="00AD4AED" w:rsidP="00B27067"/>
    <w:p w14:paraId="0FB4EB21" w14:textId="77777777" w:rsidR="00842FD5" w:rsidRPr="00B87054" w:rsidRDefault="00AD4AED" w:rsidP="00842FD5">
      <w:pPr>
        <w:pStyle w:val="Text1"/>
        <w:ind w:left="0"/>
      </w:pPr>
      <w:r w:rsidRPr="00B87054">
        <w:rPr>
          <w:b/>
          <w:i/>
        </w:rPr>
        <w:t xml:space="preserve">2.A.6.4 </w:t>
      </w:r>
      <w:r w:rsidRPr="00B87054">
        <w:tab/>
      </w:r>
      <w:r w:rsidRPr="00B87054">
        <w:rPr>
          <w:b/>
        </w:rPr>
        <w:t>Планирано използване на големи проекти</w:t>
      </w:r>
      <w:r w:rsidRPr="00B87054">
        <w:t xml:space="preserve"> (когато е целесъобразно)</w:t>
      </w:r>
    </w:p>
    <w:p w14:paraId="2AACF900" w14:textId="77777777" w:rsidR="00AD4AED" w:rsidRPr="00B87054" w:rsidRDefault="00AD4AED" w:rsidP="00BF3391">
      <w:pPr>
        <w:pStyle w:val="ManualHeading3"/>
        <w:tabs>
          <w:tab w:val="clear" w:pos="850"/>
        </w:tabs>
        <w:ind w:left="1418" w:hanging="1418"/>
        <w:rPr>
          <w:i w:val="0"/>
        </w:rPr>
      </w:pPr>
      <w:r w:rsidRPr="00B87054">
        <w:rPr>
          <w:i w:val="0"/>
        </w:rPr>
        <w:t xml:space="preserve">(Позоваване: член 96, параграф 2, първа алинея, буква б), подточка iii) от Регламент (EС) № 1303/2013)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9"/>
        <w:gridCol w:w="4728"/>
      </w:tblGrid>
      <w:tr w:rsidR="00AD4AED" w:rsidRPr="00B87054" w14:paraId="10A01D66" w14:textId="77777777" w:rsidTr="002A51D1">
        <w:trPr>
          <w:trHeight w:val="518"/>
        </w:trPr>
        <w:tc>
          <w:tcPr>
            <w:tcW w:w="4339" w:type="dxa"/>
            <w:shd w:val="clear" w:color="auto" w:fill="auto"/>
          </w:tcPr>
          <w:p w14:paraId="48D94EB0" w14:textId="77777777" w:rsidR="00AD4AED" w:rsidRPr="00B87054" w:rsidRDefault="00AD4AED" w:rsidP="00F03C1E">
            <w:pPr>
              <w:rPr>
                <w:i/>
                <w:color w:val="8DB3E2"/>
                <w:sz w:val="18"/>
                <w:szCs w:val="18"/>
              </w:rPr>
            </w:pPr>
            <w:r w:rsidRPr="00B87054">
              <w:rPr>
                <w:i/>
              </w:rPr>
              <w:t>Инвестиционен приоритет</w:t>
            </w:r>
          </w:p>
        </w:tc>
        <w:tc>
          <w:tcPr>
            <w:tcW w:w="4728" w:type="dxa"/>
            <w:shd w:val="clear" w:color="auto" w:fill="auto"/>
          </w:tcPr>
          <w:p w14:paraId="53ACA009" w14:textId="77777777" w:rsidR="00AD4AED" w:rsidRPr="00B87054" w:rsidRDefault="00AD4AED" w:rsidP="00F03C1E">
            <w:pPr>
              <w:rPr>
                <w:i/>
                <w:color w:val="8DB3E2"/>
                <w:sz w:val="18"/>
              </w:rPr>
            </w:pPr>
            <w:r w:rsidRPr="00B87054">
              <w:rPr>
                <w:i/>
                <w:color w:val="8DB3E2"/>
                <w:sz w:val="18"/>
              </w:rPr>
              <w:t xml:space="preserve">&lt;2A.2.4.1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20845AE7" w14:textId="77777777" w:rsidR="004A3732" w:rsidRPr="00B87054" w:rsidRDefault="004A3732" w:rsidP="00F03C1E">
            <w:pPr>
              <w:rPr>
                <w:i/>
                <w:color w:val="8DB3E2"/>
                <w:sz w:val="18"/>
                <w:szCs w:val="18"/>
              </w:rPr>
            </w:pPr>
            <w:r w:rsidRPr="00B87054">
              <w:rPr>
                <w:b/>
              </w:rPr>
              <w:t>c (ii) към ТЦ 6 (КФ):</w:t>
            </w:r>
            <w:r w:rsidRPr="00B87054">
              <w:t xml:space="preserve"> </w:t>
            </w:r>
            <w:r w:rsidR="00D47047" w:rsidRPr="00B87054">
              <w:t xml:space="preserve">Инвестиране във водния сектор за съобразяване с изискванията на законодателството на Съюза в областта на околната среда и </w:t>
            </w:r>
            <w:r w:rsidR="00D47047" w:rsidRPr="00B87054">
              <w:lastRenderedPageBreak/>
              <w:t>удовлетворяване на нуждите, идентифицирани от държавите-членки за инвестиции, които надхвърлят тези изисквания.</w:t>
            </w:r>
          </w:p>
        </w:tc>
      </w:tr>
      <w:tr w:rsidR="00AD4AED" w:rsidRPr="00B87054" w14:paraId="2CA3EAEF" w14:textId="77777777" w:rsidTr="002A51D1">
        <w:trPr>
          <w:trHeight w:val="980"/>
        </w:trPr>
        <w:tc>
          <w:tcPr>
            <w:tcW w:w="9067" w:type="dxa"/>
            <w:gridSpan w:val="2"/>
            <w:shd w:val="clear" w:color="auto" w:fill="auto"/>
          </w:tcPr>
          <w:p w14:paraId="69947E7C" w14:textId="77777777" w:rsidR="00AD4AED" w:rsidRPr="00B87054" w:rsidRDefault="00AD4AED" w:rsidP="00BF3391">
            <w:pPr>
              <w:rPr>
                <w:i/>
                <w:color w:val="8DB3E2"/>
                <w:sz w:val="18"/>
              </w:rPr>
            </w:pPr>
            <w:r w:rsidRPr="00B87054">
              <w:rPr>
                <w:i/>
                <w:color w:val="8DB3E2"/>
                <w:sz w:val="18"/>
              </w:rPr>
              <w:lastRenderedPageBreak/>
              <w:t xml:space="preserve">&lt;2A.2.4.2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="M"&gt;</w:t>
            </w:r>
          </w:p>
          <w:p w14:paraId="00C5503D" w14:textId="77777777" w:rsidR="004A3732" w:rsidRPr="00B87054" w:rsidRDefault="004C4A56" w:rsidP="00A03E12">
            <w:r w:rsidRPr="00B87054">
              <w:t xml:space="preserve">Чрез прилагането на регионалния подход и </w:t>
            </w:r>
            <w:r w:rsidR="006C03F3" w:rsidRPr="00B87054">
              <w:t xml:space="preserve">разработването </w:t>
            </w:r>
            <w:r w:rsidRPr="00B87054">
              <w:t>на регионални ПИП се очаква подгот</w:t>
            </w:r>
            <w:r w:rsidR="006C03F3" w:rsidRPr="00B87054">
              <w:t>о</w:t>
            </w:r>
            <w:r w:rsidRPr="00B87054">
              <w:t>вката на големи проекти</w:t>
            </w:r>
            <w:r w:rsidR="006C03F3" w:rsidRPr="00B87054">
              <w:t xml:space="preserve">. </w:t>
            </w:r>
          </w:p>
        </w:tc>
      </w:tr>
    </w:tbl>
    <w:p w14:paraId="2778A433" w14:textId="77777777" w:rsidR="006A6520" w:rsidRPr="00B87054" w:rsidRDefault="006A6520" w:rsidP="00BE6C47">
      <w:pPr>
        <w:rPr>
          <w:b/>
          <w:i/>
        </w:rPr>
      </w:pPr>
    </w:p>
    <w:p w14:paraId="5A40018B" w14:textId="77777777" w:rsidR="002A3BE2" w:rsidRPr="00B87054" w:rsidRDefault="00686A86" w:rsidP="00BE6C47">
      <w:pPr>
        <w:rPr>
          <w:b/>
          <w:i/>
        </w:rPr>
      </w:pPr>
      <w:r w:rsidRPr="00B87054">
        <w:rPr>
          <w:b/>
          <w:i/>
        </w:rPr>
        <w:t>2.A.6.5</w:t>
      </w:r>
      <w:r w:rsidRPr="00B87054">
        <w:tab/>
      </w:r>
      <w:r w:rsidRPr="00B87054">
        <w:rPr>
          <w:b/>
          <w:i/>
        </w:rPr>
        <w:t xml:space="preserve">  Показатели за изпълнението по инвестиционни приоритети и когато е целесъобразно — по категории региони</w:t>
      </w:r>
    </w:p>
    <w:p w14:paraId="64881EDA" w14:textId="77777777" w:rsidR="00AD4AED" w:rsidRPr="00B87054" w:rsidRDefault="00AD4AED" w:rsidP="00BE6C47">
      <w:r w:rsidRPr="00B87054">
        <w:t>(Позоваване: член 96, параграф 2, първа алинея, буква б), подточка iv) от Регламент (EС) № 1303/2013)</w:t>
      </w:r>
    </w:p>
    <w:p w14:paraId="55148230" w14:textId="77777777" w:rsidR="00261A02" w:rsidRPr="00B87054" w:rsidRDefault="00261A02" w:rsidP="00686A86">
      <w:pPr>
        <w:rPr>
          <w:i/>
        </w:rPr>
      </w:pPr>
    </w:p>
    <w:p w14:paraId="0ED341FC" w14:textId="77777777" w:rsidR="00D00827" w:rsidRPr="00B87054" w:rsidRDefault="00AD4AED" w:rsidP="00FD59D6">
      <w:pPr>
        <w:rPr>
          <w:b/>
        </w:rPr>
      </w:pPr>
      <w:r w:rsidRPr="00B87054">
        <w:rPr>
          <w:b/>
        </w:rPr>
        <w:t xml:space="preserve">Таблица 5: </w:t>
      </w:r>
      <w:r w:rsidRPr="00B87054">
        <w:tab/>
      </w:r>
      <w:r w:rsidRPr="00B87054">
        <w:rPr>
          <w:b/>
        </w:rPr>
        <w:t xml:space="preserve">Общи и специфични за програмата показатели за изпълнението </w:t>
      </w:r>
    </w:p>
    <w:p w14:paraId="59970C27" w14:textId="77777777" w:rsidR="00AD4AED" w:rsidRPr="00B87054" w:rsidRDefault="00AD4AED" w:rsidP="00FD59D6">
      <w:r w:rsidRPr="00B87054">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6"/>
        <w:gridCol w:w="1661"/>
        <w:gridCol w:w="690"/>
        <w:gridCol w:w="692"/>
        <w:gridCol w:w="968"/>
        <w:gridCol w:w="278"/>
        <w:gridCol w:w="276"/>
        <w:gridCol w:w="1245"/>
        <w:gridCol w:w="1659"/>
        <w:gridCol w:w="1399"/>
      </w:tblGrid>
      <w:tr w:rsidR="00102306" w:rsidRPr="00B87054" w14:paraId="2261CDB1" w14:textId="77777777" w:rsidTr="001958B4">
        <w:trPr>
          <w:trHeight w:val="787"/>
          <w:jc w:val="center"/>
        </w:trPr>
        <w:tc>
          <w:tcPr>
            <w:tcW w:w="436" w:type="pct"/>
            <w:vMerge w:val="restart"/>
          </w:tcPr>
          <w:p w14:paraId="12BA296F" w14:textId="77777777" w:rsidR="00AD4AED" w:rsidRPr="00B87054" w:rsidRDefault="00AD4AED" w:rsidP="00E16FE1">
            <w:pPr>
              <w:pStyle w:val="ListDash"/>
              <w:numPr>
                <w:ilvl w:val="0"/>
                <w:numId w:val="0"/>
              </w:numPr>
              <w:rPr>
                <w:b/>
                <w:i/>
                <w:sz w:val="16"/>
                <w:szCs w:val="16"/>
              </w:rPr>
            </w:pPr>
            <w:r w:rsidRPr="00B87054">
              <w:rPr>
                <w:b/>
                <w:i/>
                <w:sz w:val="16"/>
              </w:rPr>
              <w:t>Идентификация</w:t>
            </w:r>
          </w:p>
        </w:tc>
        <w:tc>
          <w:tcPr>
            <w:tcW w:w="855" w:type="pct"/>
            <w:vMerge w:val="restart"/>
            <w:shd w:val="clear" w:color="auto" w:fill="auto"/>
          </w:tcPr>
          <w:p w14:paraId="0AD44512" w14:textId="77777777" w:rsidR="00AD4AED" w:rsidRPr="00B87054" w:rsidRDefault="00AD4AED" w:rsidP="00BF3391">
            <w:pPr>
              <w:pStyle w:val="ListDash"/>
              <w:numPr>
                <w:ilvl w:val="0"/>
                <w:numId w:val="0"/>
              </w:numPr>
              <w:ind w:left="283" w:hanging="283"/>
              <w:rPr>
                <w:b/>
                <w:i/>
                <w:sz w:val="16"/>
                <w:szCs w:val="16"/>
              </w:rPr>
            </w:pPr>
            <w:r w:rsidRPr="00B87054">
              <w:rPr>
                <w:b/>
                <w:i/>
                <w:sz w:val="16"/>
              </w:rPr>
              <w:t xml:space="preserve">Показател </w:t>
            </w:r>
          </w:p>
        </w:tc>
        <w:tc>
          <w:tcPr>
            <w:tcW w:w="355" w:type="pct"/>
            <w:vMerge w:val="restart"/>
            <w:shd w:val="clear" w:color="auto" w:fill="auto"/>
          </w:tcPr>
          <w:p w14:paraId="0C6A6A6E" w14:textId="77777777" w:rsidR="00AD4AED" w:rsidRPr="00B87054" w:rsidRDefault="00AD4AED" w:rsidP="00BF3391">
            <w:pPr>
              <w:pStyle w:val="ListDash"/>
              <w:numPr>
                <w:ilvl w:val="0"/>
                <w:numId w:val="0"/>
              </w:numPr>
              <w:rPr>
                <w:b/>
                <w:i/>
                <w:sz w:val="16"/>
                <w:szCs w:val="16"/>
              </w:rPr>
            </w:pPr>
            <w:r w:rsidRPr="00B87054">
              <w:rPr>
                <w:b/>
                <w:i/>
                <w:sz w:val="16"/>
              </w:rPr>
              <w:t>Мерна единица</w:t>
            </w:r>
          </w:p>
        </w:tc>
        <w:tc>
          <w:tcPr>
            <w:tcW w:w="356" w:type="pct"/>
            <w:vMerge w:val="restart"/>
          </w:tcPr>
          <w:p w14:paraId="6981BBD9" w14:textId="77777777" w:rsidR="00AD4AED" w:rsidRPr="00B87054" w:rsidRDefault="00AD4AED" w:rsidP="00BF3391">
            <w:pPr>
              <w:pStyle w:val="ListDash"/>
              <w:numPr>
                <w:ilvl w:val="0"/>
                <w:numId w:val="0"/>
              </w:numPr>
              <w:rPr>
                <w:b/>
                <w:i/>
                <w:sz w:val="16"/>
                <w:szCs w:val="16"/>
              </w:rPr>
            </w:pPr>
            <w:r w:rsidRPr="00B87054">
              <w:rPr>
                <w:b/>
                <w:i/>
                <w:sz w:val="16"/>
              </w:rPr>
              <w:t xml:space="preserve">Фонд </w:t>
            </w:r>
          </w:p>
        </w:tc>
        <w:tc>
          <w:tcPr>
            <w:tcW w:w="498" w:type="pct"/>
            <w:vMerge w:val="restart"/>
          </w:tcPr>
          <w:p w14:paraId="31107562" w14:textId="77777777" w:rsidR="00AD4AED" w:rsidRPr="00B87054" w:rsidRDefault="00AD4AED" w:rsidP="00DB3E3D">
            <w:pPr>
              <w:pStyle w:val="ListDash"/>
              <w:numPr>
                <w:ilvl w:val="0"/>
                <w:numId w:val="0"/>
              </w:numPr>
              <w:rPr>
                <w:b/>
                <w:i/>
                <w:sz w:val="16"/>
                <w:szCs w:val="16"/>
              </w:rPr>
            </w:pPr>
            <w:r w:rsidRPr="00B87054">
              <w:rPr>
                <w:b/>
                <w:i/>
                <w:sz w:val="16"/>
              </w:rPr>
              <w:t>Категория региони (когато е уместно)</w:t>
            </w:r>
          </w:p>
        </w:tc>
        <w:tc>
          <w:tcPr>
            <w:tcW w:w="926" w:type="pct"/>
            <w:gridSpan w:val="3"/>
            <w:shd w:val="clear" w:color="auto" w:fill="auto"/>
          </w:tcPr>
          <w:p w14:paraId="5F740C9D" w14:textId="77777777" w:rsidR="00AD4AED" w:rsidRPr="00B87054" w:rsidRDefault="00AD4AED" w:rsidP="00BF3391">
            <w:pPr>
              <w:pStyle w:val="ListDash"/>
              <w:numPr>
                <w:ilvl w:val="0"/>
                <w:numId w:val="0"/>
              </w:numPr>
              <w:rPr>
                <w:b/>
                <w:i/>
                <w:sz w:val="16"/>
                <w:szCs w:val="16"/>
              </w:rPr>
            </w:pPr>
            <w:r w:rsidRPr="00B87054">
              <w:rPr>
                <w:b/>
                <w:i/>
                <w:sz w:val="16"/>
              </w:rPr>
              <w:t>Целева стойност (2023 г.)</w:t>
            </w:r>
            <w:r w:rsidRPr="00B87054">
              <w:rPr>
                <w:rStyle w:val="FootnoteReference"/>
                <w:b/>
                <w:i/>
                <w:sz w:val="16"/>
              </w:rPr>
              <w:footnoteReference w:id="16"/>
            </w:r>
          </w:p>
        </w:tc>
        <w:tc>
          <w:tcPr>
            <w:tcW w:w="854" w:type="pct"/>
            <w:shd w:val="clear" w:color="auto" w:fill="auto"/>
          </w:tcPr>
          <w:p w14:paraId="0214BEFA" w14:textId="77777777" w:rsidR="00AD4AED" w:rsidRPr="00B87054" w:rsidRDefault="00AD4AED" w:rsidP="00BF3391">
            <w:pPr>
              <w:pStyle w:val="ListDash"/>
              <w:numPr>
                <w:ilvl w:val="0"/>
                <w:numId w:val="0"/>
              </w:numPr>
              <w:rPr>
                <w:b/>
                <w:i/>
                <w:sz w:val="16"/>
                <w:szCs w:val="16"/>
              </w:rPr>
            </w:pPr>
            <w:r w:rsidRPr="00B87054">
              <w:rPr>
                <w:b/>
                <w:i/>
                <w:sz w:val="16"/>
              </w:rPr>
              <w:t>Източник на данните</w:t>
            </w:r>
          </w:p>
        </w:tc>
        <w:tc>
          <w:tcPr>
            <w:tcW w:w="720" w:type="pct"/>
          </w:tcPr>
          <w:p w14:paraId="70EF2B6C" w14:textId="77777777" w:rsidR="00AD4AED" w:rsidRPr="00B87054" w:rsidRDefault="00AD4AED" w:rsidP="00BF3391">
            <w:pPr>
              <w:pStyle w:val="ListDash"/>
              <w:numPr>
                <w:ilvl w:val="0"/>
                <w:numId w:val="0"/>
              </w:numPr>
              <w:rPr>
                <w:b/>
                <w:i/>
                <w:sz w:val="16"/>
                <w:szCs w:val="16"/>
              </w:rPr>
            </w:pPr>
            <w:r w:rsidRPr="00B87054">
              <w:rPr>
                <w:b/>
                <w:i/>
                <w:sz w:val="16"/>
              </w:rPr>
              <w:t>Честота на отчитане</w:t>
            </w:r>
          </w:p>
        </w:tc>
      </w:tr>
      <w:tr w:rsidR="00102306" w:rsidRPr="00B87054" w14:paraId="7245DD88" w14:textId="77777777" w:rsidTr="001958B4">
        <w:trPr>
          <w:trHeight w:val="787"/>
          <w:jc w:val="center"/>
        </w:trPr>
        <w:tc>
          <w:tcPr>
            <w:tcW w:w="436" w:type="pct"/>
            <w:vMerge/>
          </w:tcPr>
          <w:p w14:paraId="1D1CC8A8" w14:textId="77777777" w:rsidR="00AD4AED" w:rsidRPr="00B87054" w:rsidRDefault="00AD4AED" w:rsidP="00F03C1E">
            <w:pPr>
              <w:pStyle w:val="ListDash"/>
              <w:numPr>
                <w:ilvl w:val="0"/>
                <w:numId w:val="0"/>
              </w:numPr>
              <w:ind w:left="283" w:hanging="283"/>
              <w:jc w:val="center"/>
              <w:rPr>
                <w:b/>
                <w:sz w:val="16"/>
                <w:szCs w:val="16"/>
              </w:rPr>
            </w:pPr>
          </w:p>
        </w:tc>
        <w:tc>
          <w:tcPr>
            <w:tcW w:w="855" w:type="pct"/>
            <w:vMerge/>
            <w:shd w:val="clear" w:color="auto" w:fill="auto"/>
          </w:tcPr>
          <w:p w14:paraId="744AA833" w14:textId="77777777" w:rsidR="00AD4AED" w:rsidRPr="00B87054" w:rsidRDefault="00AD4AED" w:rsidP="00F03C1E">
            <w:pPr>
              <w:pStyle w:val="ListDash"/>
              <w:numPr>
                <w:ilvl w:val="0"/>
                <w:numId w:val="0"/>
              </w:numPr>
              <w:ind w:left="283" w:hanging="283"/>
              <w:jc w:val="center"/>
              <w:rPr>
                <w:b/>
                <w:sz w:val="16"/>
                <w:szCs w:val="16"/>
              </w:rPr>
            </w:pPr>
          </w:p>
        </w:tc>
        <w:tc>
          <w:tcPr>
            <w:tcW w:w="355" w:type="pct"/>
            <w:vMerge/>
            <w:shd w:val="clear" w:color="auto" w:fill="auto"/>
          </w:tcPr>
          <w:p w14:paraId="6F239E31" w14:textId="77777777" w:rsidR="00AD4AED" w:rsidRPr="00B87054" w:rsidRDefault="00AD4AED" w:rsidP="00F03C1E">
            <w:pPr>
              <w:pStyle w:val="ListDash"/>
              <w:numPr>
                <w:ilvl w:val="0"/>
                <w:numId w:val="0"/>
              </w:numPr>
              <w:jc w:val="center"/>
              <w:rPr>
                <w:b/>
                <w:sz w:val="16"/>
                <w:szCs w:val="16"/>
              </w:rPr>
            </w:pPr>
          </w:p>
        </w:tc>
        <w:tc>
          <w:tcPr>
            <w:tcW w:w="356" w:type="pct"/>
            <w:vMerge/>
          </w:tcPr>
          <w:p w14:paraId="4478ACC5" w14:textId="77777777" w:rsidR="00AD4AED" w:rsidRPr="00B87054" w:rsidRDefault="00AD4AED" w:rsidP="00F03C1E">
            <w:pPr>
              <w:pStyle w:val="ListDash"/>
              <w:numPr>
                <w:ilvl w:val="0"/>
                <w:numId w:val="0"/>
              </w:numPr>
              <w:jc w:val="center"/>
              <w:rPr>
                <w:b/>
                <w:sz w:val="16"/>
                <w:szCs w:val="16"/>
              </w:rPr>
            </w:pPr>
          </w:p>
        </w:tc>
        <w:tc>
          <w:tcPr>
            <w:tcW w:w="498" w:type="pct"/>
            <w:vMerge/>
          </w:tcPr>
          <w:p w14:paraId="6488DBDA" w14:textId="77777777" w:rsidR="00AD4AED" w:rsidRPr="00B87054" w:rsidRDefault="00AD4AED" w:rsidP="00F03C1E">
            <w:pPr>
              <w:pStyle w:val="ListDash"/>
              <w:numPr>
                <w:ilvl w:val="0"/>
                <w:numId w:val="0"/>
              </w:numPr>
              <w:jc w:val="center"/>
              <w:rPr>
                <w:b/>
                <w:sz w:val="16"/>
                <w:szCs w:val="16"/>
              </w:rPr>
            </w:pPr>
          </w:p>
        </w:tc>
        <w:tc>
          <w:tcPr>
            <w:tcW w:w="143" w:type="pct"/>
            <w:shd w:val="clear" w:color="auto" w:fill="auto"/>
          </w:tcPr>
          <w:p w14:paraId="716735AD" w14:textId="77777777" w:rsidR="00AD4AED" w:rsidRPr="00B87054" w:rsidRDefault="00AD4AED" w:rsidP="00F03C1E">
            <w:pPr>
              <w:pStyle w:val="ListDash"/>
              <w:numPr>
                <w:ilvl w:val="0"/>
                <w:numId w:val="0"/>
              </w:numPr>
              <w:jc w:val="center"/>
              <w:rPr>
                <w:b/>
                <w:sz w:val="16"/>
                <w:szCs w:val="16"/>
              </w:rPr>
            </w:pPr>
            <w:r w:rsidRPr="00B87054">
              <w:rPr>
                <w:b/>
                <w:sz w:val="16"/>
              </w:rPr>
              <w:t>M</w:t>
            </w:r>
          </w:p>
        </w:tc>
        <w:tc>
          <w:tcPr>
            <w:tcW w:w="142" w:type="pct"/>
            <w:shd w:val="clear" w:color="auto" w:fill="auto"/>
          </w:tcPr>
          <w:p w14:paraId="1F8314E0" w14:textId="77777777" w:rsidR="00AD4AED" w:rsidRPr="00B87054" w:rsidRDefault="00AD4AED" w:rsidP="00F03C1E">
            <w:pPr>
              <w:pStyle w:val="ListDash"/>
              <w:numPr>
                <w:ilvl w:val="0"/>
                <w:numId w:val="0"/>
              </w:numPr>
              <w:jc w:val="center"/>
              <w:rPr>
                <w:b/>
                <w:sz w:val="16"/>
                <w:szCs w:val="16"/>
              </w:rPr>
            </w:pPr>
            <w:r w:rsidRPr="00B87054">
              <w:rPr>
                <w:b/>
                <w:sz w:val="16"/>
              </w:rPr>
              <w:t>Ж</w:t>
            </w:r>
          </w:p>
        </w:tc>
        <w:tc>
          <w:tcPr>
            <w:tcW w:w="641" w:type="pct"/>
            <w:shd w:val="clear" w:color="auto" w:fill="auto"/>
          </w:tcPr>
          <w:p w14:paraId="02C4A5ED" w14:textId="77777777" w:rsidR="00AD4AED" w:rsidRPr="00B87054" w:rsidRDefault="00AD4AED" w:rsidP="00F03C1E">
            <w:pPr>
              <w:pStyle w:val="ListDash"/>
              <w:numPr>
                <w:ilvl w:val="0"/>
                <w:numId w:val="0"/>
              </w:numPr>
              <w:jc w:val="center"/>
              <w:rPr>
                <w:b/>
                <w:sz w:val="16"/>
                <w:szCs w:val="16"/>
              </w:rPr>
            </w:pPr>
            <w:r w:rsidRPr="00B87054">
              <w:rPr>
                <w:b/>
                <w:sz w:val="16"/>
              </w:rPr>
              <w:t>О</w:t>
            </w:r>
          </w:p>
        </w:tc>
        <w:tc>
          <w:tcPr>
            <w:tcW w:w="854" w:type="pct"/>
            <w:shd w:val="clear" w:color="auto" w:fill="auto"/>
          </w:tcPr>
          <w:p w14:paraId="4D1E32B0" w14:textId="77777777" w:rsidR="00AD4AED" w:rsidRPr="00B87054" w:rsidRDefault="00AD4AED" w:rsidP="00F03C1E">
            <w:pPr>
              <w:pStyle w:val="ListDash"/>
              <w:numPr>
                <w:ilvl w:val="0"/>
                <w:numId w:val="0"/>
              </w:numPr>
              <w:jc w:val="center"/>
              <w:rPr>
                <w:b/>
                <w:sz w:val="16"/>
                <w:szCs w:val="16"/>
              </w:rPr>
            </w:pPr>
          </w:p>
        </w:tc>
        <w:tc>
          <w:tcPr>
            <w:tcW w:w="720" w:type="pct"/>
          </w:tcPr>
          <w:p w14:paraId="1A8B6F9F" w14:textId="77777777" w:rsidR="00AD4AED" w:rsidRPr="00B87054" w:rsidRDefault="00AD4AED" w:rsidP="00F03C1E">
            <w:pPr>
              <w:pStyle w:val="ListDash"/>
              <w:numPr>
                <w:ilvl w:val="0"/>
                <w:numId w:val="0"/>
              </w:numPr>
              <w:jc w:val="center"/>
              <w:rPr>
                <w:b/>
                <w:sz w:val="16"/>
                <w:szCs w:val="16"/>
              </w:rPr>
            </w:pPr>
          </w:p>
        </w:tc>
      </w:tr>
      <w:tr w:rsidR="00102306" w:rsidRPr="00B87054" w14:paraId="5F6A0A1E" w14:textId="77777777" w:rsidTr="001958B4">
        <w:trPr>
          <w:trHeight w:val="706"/>
          <w:jc w:val="center"/>
        </w:trPr>
        <w:tc>
          <w:tcPr>
            <w:tcW w:w="436" w:type="pct"/>
          </w:tcPr>
          <w:p w14:paraId="7D50A223" w14:textId="77777777" w:rsidR="00AD4AED" w:rsidRPr="00B87054" w:rsidRDefault="00AD4AED" w:rsidP="00F03C1E">
            <w:pPr>
              <w:pStyle w:val="ListDash"/>
              <w:numPr>
                <w:ilvl w:val="0"/>
                <w:numId w:val="0"/>
              </w:numPr>
              <w:jc w:val="left"/>
              <w:rPr>
                <w:b/>
                <w:sz w:val="20"/>
              </w:rPr>
            </w:pPr>
            <w:r w:rsidRPr="00B87054">
              <w:rPr>
                <w:i/>
                <w:color w:val="8DB3E2"/>
                <w:sz w:val="18"/>
              </w:rPr>
              <w:t xml:space="preserve">&lt;2A.2.5.1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855" w:type="pct"/>
            <w:shd w:val="clear" w:color="auto" w:fill="auto"/>
          </w:tcPr>
          <w:p w14:paraId="1969231C" w14:textId="77777777" w:rsidR="00AD4AED" w:rsidRPr="00B87054" w:rsidRDefault="00AD4AED" w:rsidP="00BF3391">
            <w:pPr>
              <w:pStyle w:val="Text1"/>
              <w:ind w:left="0"/>
              <w:jc w:val="left"/>
              <w:rPr>
                <w:b/>
                <w:sz w:val="20"/>
              </w:rPr>
            </w:pPr>
            <w:r w:rsidRPr="00B87054">
              <w:rPr>
                <w:i/>
                <w:color w:val="8DB3E2"/>
                <w:sz w:val="18"/>
              </w:rPr>
              <w:t xml:space="preserve">&lt;2A.2.5.2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355" w:type="pct"/>
            <w:shd w:val="clear" w:color="auto" w:fill="auto"/>
          </w:tcPr>
          <w:p w14:paraId="7174AF87" w14:textId="77777777" w:rsidR="00AD4AED" w:rsidRPr="00B87054" w:rsidRDefault="00AD4AED" w:rsidP="00F03C1E">
            <w:pPr>
              <w:pStyle w:val="ListDash"/>
              <w:numPr>
                <w:ilvl w:val="0"/>
                <w:numId w:val="0"/>
              </w:numPr>
              <w:jc w:val="left"/>
              <w:rPr>
                <w:b/>
                <w:sz w:val="20"/>
              </w:rPr>
            </w:pPr>
            <w:r w:rsidRPr="00B87054">
              <w:rPr>
                <w:i/>
                <w:color w:val="8DB3E2"/>
                <w:sz w:val="18"/>
              </w:rPr>
              <w:t xml:space="preserve">&lt;2A.2.5.3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356" w:type="pct"/>
          </w:tcPr>
          <w:p w14:paraId="247EBD63" w14:textId="77777777" w:rsidR="00AD4AED" w:rsidRPr="00B87054" w:rsidRDefault="00AD4AED" w:rsidP="00F03C1E">
            <w:pPr>
              <w:pStyle w:val="ListDash"/>
              <w:numPr>
                <w:ilvl w:val="0"/>
                <w:numId w:val="0"/>
              </w:numPr>
              <w:jc w:val="left"/>
              <w:rPr>
                <w:b/>
                <w:sz w:val="20"/>
              </w:rPr>
            </w:pPr>
            <w:r w:rsidRPr="00B87054">
              <w:rPr>
                <w:i/>
                <w:color w:val="8DB3E2"/>
                <w:sz w:val="18"/>
              </w:rPr>
              <w:t xml:space="preserve">&lt;2A.2.5.4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498" w:type="pct"/>
          </w:tcPr>
          <w:p w14:paraId="2D3455CF" w14:textId="77777777" w:rsidR="00AD4AED" w:rsidRPr="00B87054" w:rsidRDefault="00AD4AED" w:rsidP="00F03C1E">
            <w:pPr>
              <w:pStyle w:val="ListDash"/>
              <w:numPr>
                <w:ilvl w:val="0"/>
                <w:numId w:val="0"/>
              </w:numPr>
              <w:jc w:val="left"/>
              <w:rPr>
                <w:b/>
                <w:sz w:val="20"/>
              </w:rPr>
            </w:pPr>
            <w:r w:rsidRPr="00B87054">
              <w:rPr>
                <w:i/>
                <w:color w:val="8DB3E2"/>
                <w:sz w:val="18"/>
              </w:rPr>
              <w:t xml:space="preserve">&lt;2A.2.5.5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926" w:type="pct"/>
            <w:gridSpan w:val="3"/>
            <w:shd w:val="clear" w:color="auto" w:fill="auto"/>
          </w:tcPr>
          <w:p w14:paraId="4BCCADAE" w14:textId="77777777" w:rsidR="00AD4AED" w:rsidRPr="00B87054" w:rsidRDefault="00AD4AED" w:rsidP="00F03C1E">
            <w:pPr>
              <w:pStyle w:val="ListDash"/>
              <w:numPr>
                <w:ilvl w:val="0"/>
                <w:numId w:val="0"/>
              </w:numPr>
              <w:jc w:val="left"/>
              <w:rPr>
                <w:b/>
                <w:sz w:val="20"/>
              </w:rPr>
            </w:pPr>
            <w:r w:rsidRPr="00B87054">
              <w:rPr>
                <w:i/>
                <w:color w:val="8DB3E2"/>
                <w:sz w:val="18"/>
              </w:rPr>
              <w:t xml:space="preserve">&lt;2A.2.5.6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c>
          <w:tcPr>
            <w:tcW w:w="854" w:type="pct"/>
            <w:shd w:val="clear" w:color="auto" w:fill="auto"/>
          </w:tcPr>
          <w:p w14:paraId="062FD0FE" w14:textId="77777777" w:rsidR="00AD4AED" w:rsidRPr="00B87054" w:rsidRDefault="00AD4AED" w:rsidP="00F03C1E">
            <w:pPr>
              <w:pStyle w:val="ListDash"/>
              <w:numPr>
                <w:ilvl w:val="0"/>
                <w:numId w:val="0"/>
              </w:numPr>
              <w:jc w:val="left"/>
              <w:rPr>
                <w:b/>
                <w:sz w:val="20"/>
              </w:rPr>
            </w:pPr>
            <w:r w:rsidRPr="00B87054">
              <w:rPr>
                <w:i/>
                <w:color w:val="8DB3E2"/>
                <w:sz w:val="18"/>
              </w:rPr>
              <w:t xml:space="preserve">&lt;2A.2.5.7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c>
          <w:tcPr>
            <w:tcW w:w="720" w:type="pct"/>
          </w:tcPr>
          <w:p w14:paraId="73715F83" w14:textId="77777777" w:rsidR="00AD4AED" w:rsidRPr="00B87054" w:rsidRDefault="00AD4AED" w:rsidP="00F03C1E">
            <w:pPr>
              <w:pStyle w:val="ListDash"/>
              <w:numPr>
                <w:ilvl w:val="0"/>
                <w:numId w:val="0"/>
              </w:numPr>
              <w:jc w:val="left"/>
              <w:rPr>
                <w:i/>
                <w:color w:val="8DB3E2"/>
                <w:sz w:val="18"/>
                <w:szCs w:val="18"/>
              </w:rPr>
            </w:pPr>
            <w:r w:rsidRPr="00B87054">
              <w:rPr>
                <w:i/>
                <w:color w:val="8DB3E2"/>
                <w:sz w:val="18"/>
              </w:rPr>
              <w:t xml:space="preserve">&lt;2A.2.5.8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r>
      <w:tr w:rsidR="001958B4" w:rsidRPr="00B87054" w14:paraId="06482925" w14:textId="77777777" w:rsidTr="001958B4">
        <w:trPr>
          <w:trHeight w:val="1900"/>
          <w:jc w:val="center"/>
        </w:trPr>
        <w:tc>
          <w:tcPr>
            <w:tcW w:w="436" w:type="pct"/>
            <w:vAlign w:val="center"/>
          </w:tcPr>
          <w:p w14:paraId="0212FF89" w14:textId="77777777" w:rsidR="001958B4" w:rsidRPr="00B87054" w:rsidRDefault="001958B4" w:rsidP="00EC01DD">
            <w:pPr>
              <w:pStyle w:val="ListDash"/>
              <w:numPr>
                <w:ilvl w:val="0"/>
                <w:numId w:val="0"/>
              </w:numPr>
              <w:spacing w:after="120"/>
              <w:jc w:val="center"/>
              <w:rPr>
                <w:sz w:val="20"/>
              </w:rPr>
            </w:pPr>
            <w:r w:rsidRPr="00B87054">
              <w:rPr>
                <w:sz w:val="20"/>
              </w:rPr>
              <w:t>CO18</w:t>
            </w:r>
          </w:p>
        </w:tc>
        <w:tc>
          <w:tcPr>
            <w:tcW w:w="855" w:type="pct"/>
            <w:shd w:val="clear" w:color="auto" w:fill="auto"/>
            <w:vAlign w:val="center"/>
          </w:tcPr>
          <w:p w14:paraId="2DE1EE0E" w14:textId="77777777" w:rsidR="001958B4" w:rsidRPr="00B87054" w:rsidRDefault="001958B4" w:rsidP="00EC01DD">
            <w:pPr>
              <w:pStyle w:val="ListDash"/>
              <w:numPr>
                <w:ilvl w:val="0"/>
                <w:numId w:val="0"/>
              </w:numPr>
              <w:spacing w:after="120"/>
              <w:jc w:val="center"/>
              <w:rPr>
                <w:sz w:val="20"/>
              </w:rPr>
            </w:pPr>
            <w:r w:rsidRPr="00B87054">
              <w:rPr>
                <w:sz w:val="20"/>
              </w:rPr>
              <w:t>Допълнителен  брой жители с достъп до подобрено водоснабдяване</w:t>
            </w:r>
          </w:p>
        </w:tc>
        <w:tc>
          <w:tcPr>
            <w:tcW w:w="355" w:type="pct"/>
            <w:shd w:val="clear" w:color="auto" w:fill="auto"/>
            <w:vAlign w:val="center"/>
          </w:tcPr>
          <w:p w14:paraId="4F766D46" w14:textId="77777777" w:rsidR="001958B4" w:rsidRPr="00B87054" w:rsidRDefault="001958B4" w:rsidP="00EC01DD">
            <w:pPr>
              <w:pStyle w:val="ListDash"/>
              <w:numPr>
                <w:ilvl w:val="0"/>
                <w:numId w:val="0"/>
              </w:numPr>
              <w:spacing w:after="120"/>
              <w:jc w:val="center"/>
              <w:rPr>
                <w:sz w:val="20"/>
              </w:rPr>
            </w:pPr>
            <w:r w:rsidRPr="00B87054">
              <w:rPr>
                <w:sz w:val="20"/>
              </w:rPr>
              <w:t>лица</w:t>
            </w:r>
          </w:p>
        </w:tc>
        <w:tc>
          <w:tcPr>
            <w:tcW w:w="356" w:type="pct"/>
            <w:vAlign w:val="center"/>
          </w:tcPr>
          <w:p w14:paraId="0D4AED46" w14:textId="77777777" w:rsidR="001958B4" w:rsidRPr="00B87054" w:rsidRDefault="001958B4" w:rsidP="00EC01DD">
            <w:pPr>
              <w:pStyle w:val="ListDash"/>
              <w:numPr>
                <w:ilvl w:val="0"/>
                <w:numId w:val="0"/>
              </w:numPr>
              <w:spacing w:after="120"/>
              <w:jc w:val="center"/>
              <w:rPr>
                <w:sz w:val="20"/>
              </w:rPr>
            </w:pPr>
            <w:r w:rsidRPr="00B87054">
              <w:rPr>
                <w:sz w:val="20"/>
              </w:rPr>
              <w:t>КФ</w:t>
            </w:r>
          </w:p>
        </w:tc>
        <w:tc>
          <w:tcPr>
            <w:tcW w:w="498" w:type="pct"/>
            <w:vAlign w:val="center"/>
          </w:tcPr>
          <w:p w14:paraId="0E7D5DEA" w14:textId="77777777" w:rsidR="001958B4" w:rsidRPr="00B87054" w:rsidRDefault="001958B4" w:rsidP="00EC01DD">
            <w:pPr>
              <w:pStyle w:val="ListDash"/>
              <w:numPr>
                <w:ilvl w:val="0"/>
                <w:numId w:val="0"/>
              </w:numPr>
              <w:spacing w:after="120"/>
              <w:jc w:val="center"/>
              <w:rPr>
                <w:sz w:val="20"/>
              </w:rPr>
            </w:pPr>
            <w:r w:rsidRPr="00B87054">
              <w:rPr>
                <w:sz w:val="20"/>
              </w:rPr>
              <w:t>Н.П.</w:t>
            </w:r>
          </w:p>
        </w:tc>
        <w:tc>
          <w:tcPr>
            <w:tcW w:w="143" w:type="pct"/>
            <w:shd w:val="clear" w:color="auto" w:fill="auto"/>
            <w:vAlign w:val="center"/>
          </w:tcPr>
          <w:p w14:paraId="7A88986B" w14:textId="77777777" w:rsidR="001958B4" w:rsidRPr="00B87054" w:rsidRDefault="001958B4" w:rsidP="00EC01DD">
            <w:pPr>
              <w:pStyle w:val="ListDash"/>
              <w:numPr>
                <w:ilvl w:val="0"/>
                <w:numId w:val="0"/>
              </w:numPr>
              <w:spacing w:after="120"/>
              <w:jc w:val="center"/>
              <w:rPr>
                <w:sz w:val="20"/>
              </w:rPr>
            </w:pPr>
          </w:p>
        </w:tc>
        <w:tc>
          <w:tcPr>
            <w:tcW w:w="142" w:type="pct"/>
            <w:shd w:val="clear" w:color="auto" w:fill="auto"/>
            <w:vAlign w:val="center"/>
          </w:tcPr>
          <w:p w14:paraId="654C4CD6" w14:textId="77777777" w:rsidR="001958B4" w:rsidRPr="00B87054" w:rsidRDefault="001958B4" w:rsidP="00EC01DD">
            <w:pPr>
              <w:pStyle w:val="ListDash"/>
              <w:numPr>
                <w:ilvl w:val="0"/>
                <w:numId w:val="0"/>
              </w:numPr>
              <w:spacing w:after="120"/>
              <w:jc w:val="center"/>
              <w:rPr>
                <w:sz w:val="20"/>
              </w:rPr>
            </w:pPr>
          </w:p>
        </w:tc>
        <w:tc>
          <w:tcPr>
            <w:tcW w:w="641" w:type="pct"/>
            <w:shd w:val="clear" w:color="auto" w:fill="auto"/>
            <w:vAlign w:val="center"/>
          </w:tcPr>
          <w:p w14:paraId="3B2C9345" w14:textId="2A16F34E" w:rsidR="001958B4" w:rsidRPr="00B87054" w:rsidRDefault="00665978" w:rsidP="00EC01DD">
            <w:pPr>
              <w:pStyle w:val="ListDash"/>
              <w:numPr>
                <w:ilvl w:val="0"/>
                <w:numId w:val="0"/>
              </w:numPr>
              <w:spacing w:after="120"/>
              <w:jc w:val="center"/>
              <w:rPr>
                <w:sz w:val="20"/>
              </w:rPr>
            </w:pPr>
            <w:r>
              <w:rPr>
                <w:sz w:val="20"/>
                <w:lang w:val="en-US"/>
              </w:rPr>
              <w:t> </w:t>
            </w:r>
            <w:r>
              <w:rPr>
                <w:sz w:val="20"/>
              </w:rPr>
              <w:t xml:space="preserve">1 800 000 </w:t>
            </w:r>
          </w:p>
        </w:tc>
        <w:tc>
          <w:tcPr>
            <w:tcW w:w="854" w:type="pct"/>
            <w:shd w:val="clear" w:color="auto" w:fill="auto"/>
            <w:vAlign w:val="center"/>
          </w:tcPr>
          <w:p w14:paraId="381A9CA0" w14:textId="6514FD0A" w:rsidR="001958B4" w:rsidRPr="00894962" w:rsidRDefault="001958B4" w:rsidP="00EC01DD">
            <w:pPr>
              <w:pStyle w:val="ListDash"/>
              <w:numPr>
                <w:ilvl w:val="0"/>
                <w:numId w:val="0"/>
              </w:numPr>
              <w:spacing w:after="120"/>
              <w:jc w:val="center"/>
              <w:rPr>
                <w:sz w:val="20"/>
              </w:rPr>
            </w:pPr>
            <w:r w:rsidRPr="00BF7DBB">
              <w:rPr>
                <w:sz w:val="20"/>
              </w:rPr>
              <w:t xml:space="preserve">МОСВ; </w:t>
            </w:r>
            <w:r w:rsidRPr="00894962">
              <w:rPr>
                <w:sz w:val="20"/>
              </w:rPr>
              <w:t>бенефициент; формуляри за кандидатстване; доклади за напредъка по одобрените проекти</w:t>
            </w:r>
            <w:r w:rsidR="00100193" w:rsidRPr="00C17A61">
              <w:rPr>
                <w:sz w:val="20"/>
              </w:rPr>
              <w:t>;</w:t>
            </w:r>
            <w:r w:rsidR="00BF7DBB" w:rsidRPr="00665978">
              <w:rPr>
                <w:rFonts w:eastAsia="Calibri"/>
                <w:sz w:val="20"/>
              </w:rPr>
              <w:t xml:space="preserve"> </w:t>
            </w:r>
            <w:r w:rsidR="00BF7DBB" w:rsidRPr="00BF7DBB">
              <w:rPr>
                <w:sz w:val="20"/>
              </w:rPr>
              <w:t>УО на ОПОС</w:t>
            </w:r>
          </w:p>
        </w:tc>
        <w:tc>
          <w:tcPr>
            <w:tcW w:w="720" w:type="pct"/>
            <w:vAlign w:val="center"/>
          </w:tcPr>
          <w:p w14:paraId="6FF788CE" w14:textId="77777777" w:rsidR="001958B4" w:rsidRPr="00B87054" w:rsidRDefault="001958B4" w:rsidP="00EC01DD">
            <w:pPr>
              <w:pStyle w:val="ListDash"/>
              <w:numPr>
                <w:ilvl w:val="0"/>
                <w:numId w:val="0"/>
              </w:numPr>
              <w:spacing w:after="120"/>
              <w:jc w:val="center"/>
              <w:rPr>
                <w:sz w:val="20"/>
              </w:rPr>
            </w:pPr>
            <w:r w:rsidRPr="00B87054">
              <w:rPr>
                <w:sz w:val="20"/>
              </w:rPr>
              <w:t>Годишно</w:t>
            </w:r>
          </w:p>
        </w:tc>
      </w:tr>
      <w:tr w:rsidR="001958B4" w:rsidRPr="00B87054" w14:paraId="36090589" w14:textId="77777777" w:rsidTr="001958B4">
        <w:trPr>
          <w:trHeight w:val="1900"/>
          <w:jc w:val="center"/>
        </w:trPr>
        <w:tc>
          <w:tcPr>
            <w:tcW w:w="436" w:type="pct"/>
            <w:vAlign w:val="center"/>
          </w:tcPr>
          <w:p w14:paraId="195F2FE9" w14:textId="77777777" w:rsidR="001958B4" w:rsidRPr="00B87054" w:rsidRDefault="001958B4" w:rsidP="00EC01DD">
            <w:pPr>
              <w:pStyle w:val="ListDash"/>
              <w:numPr>
                <w:ilvl w:val="0"/>
                <w:numId w:val="0"/>
              </w:numPr>
              <w:spacing w:after="120"/>
              <w:jc w:val="center"/>
              <w:rPr>
                <w:sz w:val="20"/>
              </w:rPr>
            </w:pPr>
            <w:r w:rsidRPr="00B87054">
              <w:rPr>
                <w:sz w:val="20"/>
              </w:rPr>
              <w:lastRenderedPageBreak/>
              <w:t>CO19</w:t>
            </w:r>
          </w:p>
        </w:tc>
        <w:tc>
          <w:tcPr>
            <w:tcW w:w="855" w:type="pct"/>
            <w:shd w:val="clear" w:color="auto" w:fill="auto"/>
            <w:vAlign w:val="center"/>
          </w:tcPr>
          <w:p w14:paraId="73BDAB59" w14:textId="77777777" w:rsidR="001958B4" w:rsidRPr="00B87054" w:rsidRDefault="001958B4" w:rsidP="00EC01DD">
            <w:pPr>
              <w:pStyle w:val="ListDash"/>
              <w:numPr>
                <w:ilvl w:val="0"/>
                <w:numId w:val="0"/>
              </w:numPr>
              <w:spacing w:after="120"/>
              <w:jc w:val="center"/>
              <w:rPr>
                <w:sz w:val="20"/>
              </w:rPr>
            </w:pPr>
            <w:r w:rsidRPr="00B87054">
              <w:rPr>
                <w:sz w:val="20"/>
              </w:rPr>
              <w:t>Допълнителен  брой жители с достъп до подобрено пречистване на отпадъчни води</w:t>
            </w:r>
          </w:p>
        </w:tc>
        <w:tc>
          <w:tcPr>
            <w:tcW w:w="355" w:type="pct"/>
            <w:shd w:val="clear" w:color="auto" w:fill="auto"/>
            <w:vAlign w:val="center"/>
          </w:tcPr>
          <w:p w14:paraId="4E636DE4" w14:textId="77777777" w:rsidR="001958B4" w:rsidRPr="00B87054" w:rsidRDefault="001958B4" w:rsidP="0059111E">
            <w:pPr>
              <w:pStyle w:val="ListDash"/>
              <w:numPr>
                <w:ilvl w:val="0"/>
                <w:numId w:val="0"/>
              </w:numPr>
              <w:spacing w:after="120"/>
              <w:jc w:val="center"/>
              <w:rPr>
                <w:sz w:val="20"/>
              </w:rPr>
            </w:pPr>
            <w:r w:rsidRPr="00B87054">
              <w:rPr>
                <w:sz w:val="20"/>
              </w:rPr>
              <w:t>е</w:t>
            </w:r>
            <w:r w:rsidR="009C3FC5" w:rsidRPr="00B87054">
              <w:rPr>
                <w:sz w:val="20"/>
              </w:rPr>
              <w:t>кв</w:t>
            </w:r>
            <w:r w:rsidRPr="00B87054">
              <w:rPr>
                <w:sz w:val="20"/>
              </w:rPr>
              <w:t>.</w:t>
            </w:r>
            <w:r w:rsidR="009C3FC5" w:rsidRPr="00B87054">
              <w:rPr>
                <w:sz w:val="20"/>
              </w:rPr>
              <w:t xml:space="preserve"> ж</w:t>
            </w:r>
            <w:r w:rsidRPr="00B87054">
              <w:rPr>
                <w:sz w:val="20"/>
              </w:rPr>
              <w:t>.</w:t>
            </w:r>
          </w:p>
        </w:tc>
        <w:tc>
          <w:tcPr>
            <w:tcW w:w="356" w:type="pct"/>
            <w:vAlign w:val="center"/>
          </w:tcPr>
          <w:p w14:paraId="577BA7B5" w14:textId="77777777" w:rsidR="001958B4" w:rsidRPr="00B87054" w:rsidRDefault="001958B4" w:rsidP="00EC01DD">
            <w:pPr>
              <w:pStyle w:val="ListDash"/>
              <w:numPr>
                <w:ilvl w:val="0"/>
                <w:numId w:val="0"/>
              </w:numPr>
              <w:spacing w:after="120"/>
              <w:jc w:val="center"/>
              <w:rPr>
                <w:sz w:val="20"/>
              </w:rPr>
            </w:pPr>
            <w:r w:rsidRPr="00B87054">
              <w:rPr>
                <w:sz w:val="20"/>
              </w:rPr>
              <w:t>КФ</w:t>
            </w:r>
          </w:p>
        </w:tc>
        <w:tc>
          <w:tcPr>
            <w:tcW w:w="498" w:type="pct"/>
            <w:vAlign w:val="center"/>
          </w:tcPr>
          <w:p w14:paraId="3DDDA977" w14:textId="77777777" w:rsidR="001958B4" w:rsidRPr="00B87054" w:rsidRDefault="001958B4" w:rsidP="00EC01DD">
            <w:pPr>
              <w:pStyle w:val="ListDash"/>
              <w:numPr>
                <w:ilvl w:val="0"/>
                <w:numId w:val="0"/>
              </w:numPr>
              <w:spacing w:after="120"/>
              <w:jc w:val="center"/>
              <w:rPr>
                <w:sz w:val="20"/>
              </w:rPr>
            </w:pPr>
            <w:r w:rsidRPr="00B87054">
              <w:rPr>
                <w:sz w:val="20"/>
              </w:rPr>
              <w:t>Н.П.</w:t>
            </w:r>
          </w:p>
        </w:tc>
        <w:tc>
          <w:tcPr>
            <w:tcW w:w="143" w:type="pct"/>
            <w:shd w:val="clear" w:color="auto" w:fill="auto"/>
            <w:vAlign w:val="center"/>
          </w:tcPr>
          <w:p w14:paraId="7BBB047B" w14:textId="77777777" w:rsidR="001958B4" w:rsidRPr="00B87054" w:rsidRDefault="001958B4" w:rsidP="00EC01DD">
            <w:pPr>
              <w:pStyle w:val="ListDash"/>
              <w:numPr>
                <w:ilvl w:val="0"/>
                <w:numId w:val="0"/>
              </w:numPr>
              <w:spacing w:after="120"/>
              <w:jc w:val="center"/>
              <w:rPr>
                <w:sz w:val="20"/>
              </w:rPr>
            </w:pPr>
          </w:p>
        </w:tc>
        <w:tc>
          <w:tcPr>
            <w:tcW w:w="142" w:type="pct"/>
            <w:shd w:val="clear" w:color="auto" w:fill="auto"/>
            <w:vAlign w:val="center"/>
          </w:tcPr>
          <w:p w14:paraId="50A7E31C" w14:textId="77777777" w:rsidR="001958B4" w:rsidRPr="00B87054" w:rsidRDefault="001958B4" w:rsidP="00EC01DD">
            <w:pPr>
              <w:pStyle w:val="ListDash"/>
              <w:numPr>
                <w:ilvl w:val="0"/>
                <w:numId w:val="0"/>
              </w:numPr>
              <w:spacing w:after="120"/>
              <w:jc w:val="center"/>
              <w:rPr>
                <w:sz w:val="20"/>
              </w:rPr>
            </w:pPr>
          </w:p>
        </w:tc>
        <w:tc>
          <w:tcPr>
            <w:tcW w:w="641" w:type="pct"/>
            <w:shd w:val="clear" w:color="auto" w:fill="auto"/>
            <w:vAlign w:val="center"/>
          </w:tcPr>
          <w:p w14:paraId="53C08FE6" w14:textId="4D80B7EC" w:rsidR="001958B4" w:rsidRPr="00B87054" w:rsidRDefault="00665978" w:rsidP="00EC01DD">
            <w:pPr>
              <w:pStyle w:val="ListDash"/>
              <w:numPr>
                <w:ilvl w:val="0"/>
                <w:numId w:val="0"/>
              </w:numPr>
              <w:spacing w:after="120"/>
              <w:jc w:val="center"/>
              <w:rPr>
                <w:sz w:val="20"/>
              </w:rPr>
            </w:pPr>
            <w:r>
              <w:rPr>
                <w:sz w:val="20"/>
                <w:lang w:val="en-US"/>
              </w:rPr>
              <w:t> </w:t>
            </w:r>
            <w:r>
              <w:rPr>
                <w:sz w:val="20"/>
              </w:rPr>
              <w:t xml:space="preserve">1 900 000 </w:t>
            </w:r>
          </w:p>
        </w:tc>
        <w:tc>
          <w:tcPr>
            <w:tcW w:w="854" w:type="pct"/>
            <w:shd w:val="clear" w:color="auto" w:fill="auto"/>
            <w:vAlign w:val="center"/>
          </w:tcPr>
          <w:p w14:paraId="1D5D4585" w14:textId="7480F7B2" w:rsidR="001958B4" w:rsidRPr="00894962" w:rsidRDefault="001958B4" w:rsidP="00EC01DD">
            <w:pPr>
              <w:pStyle w:val="ListDash"/>
              <w:numPr>
                <w:ilvl w:val="0"/>
                <w:numId w:val="0"/>
              </w:numPr>
              <w:spacing w:after="120"/>
              <w:jc w:val="center"/>
              <w:rPr>
                <w:sz w:val="20"/>
              </w:rPr>
            </w:pPr>
            <w:r w:rsidRPr="00BF7DBB">
              <w:rPr>
                <w:sz w:val="20"/>
              </w:rPr>
              <w:t xml:space="preserve">МОСВ; бенефициент; формуляри за </w:t>
            </w:r>
            <w:r w:rsidRPr="00894962">
              <w:rPr>
                <w:sz w:val="20"/>
              </w:rPr>
              <w:t>кандидатстване; доклади за напредъка по одобрените проекти</w:t>
            </w:r>
            <w:r w:rsidR="00BF7DBB" w:rsidRPr="00C17A61">
              <w:rPr>
                <w:sz w:val="20"/>
              </w:rPr>
              <w:t>;</w:t>
            </w:r>
            <w:r w:rsidR="00BF7DBB" w:rsidRPr="00665978">
              <w:rPr>
                <w:rFonts w:eastAsia="Calibri"/>
                <w:sz w:val="20"/>
              </w:rPr>
              <w:t xml:space="preserve"> </w:t>
            </w:r>
            <w:r w:rsidR="00BF7DBB" w:rsidRPr="00BF7DBB">
              <w:rPr>
                <w:sz w:val="20"/>
              </w:rPr>
              <w:t>УО на ОПОС</w:t>
            </w:r>
          </w:p>
        </w:tc>
        <w:tc>
          <w:tcPr>
            <w:tcW w:w="720" w:type="pct"/>
            <w:vAlign w:val="center"/>
          </w:tcPr>
          <w:p w14:paraId="1E40C66D" w14:textId="77777777" w:rsidR="001958B4" w:rsidRPr="00B87054" w:rsidRDefault="001958B4" w:rsidP="00EC01DD">
            <w:pPr>
              <w:pStyle w:val="ListDash"/>
              <w:numPr>
                <w:ilvl w:val="0"/>
                <w:numId w:val="0"/>
              </w:numPr>
              <w:spacing w:after="120"/>
              <w:jc w:val="center"/>
              <w:rPr>
                <w:sz w:val="20"/>
              </w:rPr>
            </w:pPr>
            <w:r w:rsidRPr="00B87054">
              <w:rPr>
                <w:sz w:val="20"/>
              </w:rPr>
              <w:t>Годишно</w:t>
            </w:r>
          </w:p>
        </w:tc>
      </w:tr>
      <w:tr w:rsidR="001958B4" w:rsidRPr="00B87054" w14:paraId="49EC5054" w14:textId="77777777" w:rsidTr="001958B4">
        <w:trPr>
          <w:trHeight w:val="79"/>
          <w:jc w:val="center"/>
        </w:trPr>
        <w:tc>
          <w:tcPr>
            <w:tcW w:w="436" w:type="pct"/>
            <w:vAlign w:val="center"/>
          </w:tcPr>
          <w:p w14:paraId="13262C9E" w14:textId="77777777" w:rsidR="001958B4" w:rsidRPr="00B87054" w:rsidRDefault="001958B4" w:rsidP="00EC01DD">
            <w:pPr>
              <w:pStyle w:val="ListDash"/>
              <w:numPr>
                <w:ilvl w:val="0"/>
                <w:numId w:val="0"/>
              </w:numPr>
              <w:spacing w:after="120"/>
              <w:jc w:val="center"/>
              <w:rPr>
                <w:sz w:val="20"/>
              </w:rPr>
            </w:pPr>
            <w:r w:rsidRPr="00B87054">
              <w:rPr>
                <w:sz w:val="18"/>
                <w:szCs w:val="18"/>
              </w:rPr>
              <w:t>1</w:t>
            </w:r>
            <w:r w:rsidRPr="00B87054">
              <w:rPr>
                <w:sz w:val="18"/>
                <w:szCs w:val="18"/>
                <w:lang w:val="en-US"/>
              </w:rPr>
              <w:t>.</w:t>
            </w:r>
            <w:r w:rsidRPr="00B87054">
              <w:rPr>
                <w:sz w:val="18"/>
                <w:szCs w:val="18"/>
              </w:rPr>
              <w:t>4</w:t>
            </w:r>
          </w:p>
        </w:tc>
        <w:tc>
          <w:tcPr>
            <w:tcW w:w="855" w:type="pct"/>
            <w:shd w:val="clear" w:color="auto" w:fill="auto"/>
            <w:vAlign w:val="center"/>
          </w:tcPr>
          <w:p w14:paraId="3A8A66B1" w14:textId="77777777" w:rsidR="001958B4" w:rsidRPr="00B87054" w:rsidRDefault="001958B4" w:rsidP="00EC01DD">
            <w:pPr>
              <w:pStyle w:val="ListDash"/>
              <w:numPr>
                <w:ilvl w:val="0"/>
                <w:numId w:val="0"/>
              </w:numPr>
              <w:spacing w:after="120"/>
              <w:jc w:val="center"/>
              <w:rPr>
                <w:sz w:val="20"/>
              </w:rPr>
            </w:pPr>
            <w:r w:rsidRPr="00B87054">
              <w:rPr>
                <w:sz w:val="20"/>
              </w:rPr>
              <w:t>Изградени/реха билитирани/ре конструирани ПСОВ</w:t>
            </w:r>
          </w:p>
        </w:tc>
        <w:tc>
          <w:tcPr>
            <w:tcW w:w="355" w:type="pct"/>
            <w:shd w:val="clear" w:color="auto" w:fill="auto"/>
            <w:vAlign w:val="center"/>
          </w:tcPr>
          <w:p w14:paraId="6A925E1A" w14:textId="77777777" w:rsidR="001958B4" w:rsidRPr="00B87054" w:rsidRDefault="001958B4" w:rsidP="00EC01DD">
            <w:pPr>
              <w:pStyle w:val="ListDash"/>
              <w:numPr>
                <w:ilvl w:val="0"/>
                <w:numId w:val="0"/>
              </w:numPr>
              <w:spacing w:after="120"/>
              <w:jc w:val="center"/>
              <w:rPr>
                <w:sz w:val="20"/>
              </w:rPr>
            </w:pPr>
            <w:r w:rsidRPr="00B87054">
              <w:rPr>
                <w:sz w:val="20"/>
              </w:rPr>
              <w:t>Брой</w:t>
            </w:r>
          </w:p>
        </w:tc>
        <w:tc>
          <w:tcPr>
            <w:tcW w:w="356" w:type="pct"/>
            <w:vAlign w:val="center"/>
          </w:tcPr>
          <w:p w14:paraId="0C31086E" w14:textId="77777777" w:rsidR="001958B4" w:rsidRPr="00B87054" w:rsidRDefault="001958B4" w:rsidP="00EC01DD">
            <w:pPr>
              <w:pStyle w:val="ListDash"/>
              <w:numPr>
                <w:ilvl w:val="0"/>
                <w:numId w:val="0"/>
              </w:numPr>
              <w:spacing w:after="120"/>
              <w:jc w:val="center"/>
              <w:rPr>
                <w:sz w:val="20"/>
              </w:rPr>
            </w:pPr>
            <w:r w:rsidRPr="00B87054">
              <w:rPr>
                <w:sz w:val="20"/>
              </w:rPr>
              <w:t>КФ</w:t>
            </w:r>
          </w:p>
        </w:tc>
        <w:tc>
          <w:tcPr>
            <w:tcW w:w="498" w:type="pct"/>
            <w:vAlign w:val="center"/>
          </w:tcPr>
          <w:p w14:paraId="501D1689" w14:textId="77777777" w:rsidR="001958B4" w:rsidRPr="00B87054" w:rsidDel="0073561B" w:rsidRDefault="001958B4" w:rsidP="00EC01DD">
            <w:pPr>
              <w:pStyle w:val="ListDash"/>
              <w:numPr>
                <w:ilvl w:val="0"/>
                <w:numId w:val="0"/>
              </w:numPr>
              <w:spacing w:after="120"/>
              <w:jc w:val="center"/>
              <w:rPr>
                <w:sz w:val="20"/>
              </w:rPr>
            </w:pPr>
            <w:r w:rsidRPr="00B87054">
              <w:rPr>
                <w:sz w:val="20"/>
              </w:rPr>
              <w:t>Н.П</w:t>
            </w:r>
          </w:p>
        </w:tc>
        <w:tc>
          <w:tcPr>
            <w:tcW w:w="143" w:type="pct"/>
            <w:shd w:val="clear" w:color="auto" w:fill="auto"/>
            <w:vAlign w:val="center"/>
          </w:tcPr>
          <w:p w14:paraId="06F676EA" w14:textId="77777777" w:rsidR="001958B4" w:rsidRPr="00B87054" w:rsidRDefault="001958B4" w:rsidP="00EC01DD">
            <w:pPr>
              <w:pStyle w:val="ListDash"/>
              <w:numPr>
                <w:ilvl w:val="0"/>
                <w:numId w:val="0"/>
              </w:numPr>
              <w:spacing w:after="120"/>
              <w:jc w:val="center"/>
              <w:rPr>
                <w:i/>
                <w:sz w:val="20"/>
              </w:rPr>
            </w:pPr>
          </w:p>
        </w:tc>
        <w:tc>
          <w:tcPr>
            <w:tcW w:w="142" w:type="pct"/>
            <w:shd w:val="clear" w:color="auto" w:fill="auto"/>
            <w:vAlign w:val="center"/>
          </w:tcPr>
          <w:p w14:paraId="383CAD20" w14:textId="77777777" w:rsidR="001958B4" w:rsidRPr="00B87054" w:rsidRDefault="001958B4" w:rsidP="00EC01DD">
            <w:pPr>
              <w:pStyle w:val="ListDash"/>
              <w:numPr>
                <w:ilvl w:val="0"/>
                <w:numId w:val="0"/>
              </w:numPr>
              <w:spacing w:after="120"/>
              <w:jc w:val="center"/>
              <w:rPr>
                <w:i/>
                <w:sz w:val="20"/>
              </w:rPr>
            </w:pPr>
          </w:p>
        </w:tc>
        <w:tc>
          <w:tcPr>
            <w:tcW w:w="641" w:type="pct"/>
            <w:shd w:val="clear" w:color="auto" w:fill="auto"/>
            <w:vAlign w:val="center"/>
          </w:tcPr>
          <w:p w14:paraId="0ACA6E5C" w14:textId="5AB9A1F1" w:rsidR="001958B4" w:rsidRPr="00B87054" w:rsidRDefault="00F34BD0" w:rsidP="00EC01DD">
            <w:pPr>
              <w:pStyle w:val="ListDash"/>
              <w:numPr>
                <w:ilvl w:val="0"/>
                <w:numId w:val="0"/>
              </w:numPr>
              <w:spacing w:after="120"/>
              <w:jc w:val="center"/>
              <w:rPr>
                <w:sz w:val="20"/>
              </w:rPr>
            </w:pPr>
            <w:r w:rsidRPr="00B87054">
              <w:rPr>
                <w:sz w:val="20"/>
                <w:lang w:val="en-US"/>
              </w:rPr>
              <w:t>2</w:t>
            </w:r>
            <w:r w:rsidR="00665978">
              <w:rPr>
                <w:sz w:val="20"/>
              </w:rPr>
              <w:t xml:space="preserve">5 </w:t>
            </w:r>
          </w:p>
        </w:tc>
        <w:tc>
          <w:tcPr>
            <w:tcW w:w="854" w:type="pct"/>
            <w:shd w:val="clear" w:color="auto" w:fill="auto"/>
            <w:vAlign w:val="center"/>
          </w:tcPr>
          <w:p w14:paraId="12F868B6" w14:textId="7FA36AF9" w:rsidR="001958B4" w:rsidRPr="00894962" w:rsidRDefault="001958B4" w:rsidP="00EC01DD">
            <w:pPr>
              <w:pStyle w:val="ListDash"/>
              <w:numPr>
                <w:ilvl w:val="0"/>
                <w:numId w:val="0"/>
              </w:numPr>
              <w:spacing w:after="120"/>
              <w:jc w:val="center"/>
              <w:rPr>
                <w:sz w:val="20"/>
              </w:rPr>
            </w:pPr>
            <w:r w:rsidRPr="00BF7DBB">
              <w:rPr>
                <w:sz w:val="20"/>
              </w:rPr>
              <w:t>МОСВ, бенефициент, доклади за напредъка</w:t>
            </w:r>
            <w:r w:rsidR="00BF7DBB" w:rsidRPr="00BF7DBB">
              <w:rPr>
                <w:sz w:val="20"/>
              </w:rPr>
              <w:t>;</w:t>
            </w:r>
            <w:r w:rsidR="00BF7DBB" w:rsidRPr="00665978">
              <w:rPr>
                <w:rFonts w:eastAsia="Calibri"/>
                <w:sz w:val="20"/>
              </w:rPr>
              <w:t xml:space="preserve"> </w:t>
            </w:r>
            <w:r w:rsidR="00BF7DBB" w:rsidRPr="00BF7DBB">
              <w:rPr>
                <w:sz w:val="20"/>
              </w:rPr>
              <w:t>УО на ОПОС</w:t>
            </w:r>
          </w:p>
        </w:tc>
        <w:tc>
          <w:tcPr>
            <w:tcW w:w="720" w:type="pct"/>
            <w:vAlign w:val="center"/>
          </w:tcPr>
          <w:p w14:paraId="5ED5C4D0" w14:textId="77777777" w:rsidR="001958B4" w:rsidRPr="00B87054" w:rsidDel="007E64B7" w:rsidRDefault="001958B4" w:rsidP="00EC01DD">
            <w:pPr>
              <w:pStyle w:val="ListDash"/>
              <w:numPr>
                <w:ilvl w:val="0"/>
                <w:numId w:val="0"/>
              </w:numPr>
              <w:spacing w:after="120"/>
              <w:jc w:val="center"/>
              <w:rPr>
                <w:sz w:val="20"/>
              </w:rPr>
            </w:pPr>
            <w:r w:rsidRPr="00B87054">
              <w:rPr>
                <w:sz w:val="20"/>
              </w:rPr>
              <w:t>Годишно</w:t>
            </w:r>
          </w:p>
        </w:tc>
      </w:tr>
      <w:tr w:rsidR="001958B4" w:rsidRPr="00B87054" w14:paraId="628C4947" w14:textId="77777777" w:rsidTr="001958B4">
        <w:trPr>
          <w:trHeight w:val="79"/>
          <w:jc w:val="center"/>
        </w:trPr>
        <w:tc>
          <w:tcPr>
            <w:tcW w:w="436" w:type="pct"/>
            <w:vAlign w:val="center"/>
          </w:tcPr>
          <w:p w14:paraId="09D28E85" w14:textId="77777777" w:rsidR="001958B4" w:rsidRPr="00B87054" w:rsidRDefault="001958B4" w:rsidP="00EC01DD">
            <w:pPr>
              <w:pStyle w:val="ListDash"/>
              <w:numPr>
                <w:ilvl w:val="0"/>
                <w:numId w:val="0"/>
              </w:numPr>
              <w:spacing w:after="120"/>
              <w:jc w:val="center"/>
              <w:rPr>
                <w:sz w:val="18"/>
                <w:szCs w:val="18"/>
              </w:rPr>
            </w:pPr>
          </w:p>
          <w:p w14:paraId="6DB23C49" w14:textId="77777777" w:rsidR="001958B4" w:rsidRPr="00B87054" w:rsidRDefault="001958B4" w:rsidP="00EC01DD">
            <w:pPr>
              <w:pStyle w:val="ListDash"/>
              <w:numPr>
                <w:ilvl w:val="0"/>
                <w:numId w:val="0"/>
              </w:numPr>
              <w:spacing w:after="120"/>
              <w:jc w:val="center"/>
              <w:rPr>
                <w:sz w:val="20"/>
              </w:rPr>
            </w:pPr>
            <w:r w:rsidRPr="00B87054">
              <w:rPr>
                <w:sz w:val="18"/>
                <w:szCs w:val="18"/>
              </w:rPr>
              <w:t>1</w:t>
            </w:r>
            <w:r w:rsidRPr="00B87054">
              <w:rPr>
                <w:sz w:val="18"/>
                <w:szCs w:val="18"/>
                <w:lang w:val="en-US"/>
              </w:rPr>
              <w:t>.</w:t>
            </w:r>
            <w:r w:rsidRPr="00B87054">
              <w:rPr>
                <w:sz w:val="18"/>
                <w:szCs w:val="18"/>
              </w:rPr>
              <w:t>5</w:t>
            </w:r>
          </w:p>
        </w:tc>
        <w:tc>
          <w:tcPr>
            <w:tcW w:w="855" w:type="pct"/>
            <w:shd w:val="clear" w:color="auto" w:fill="auto"/>
            <w:vAlign w:val="center"/>
          </w:tcPr>
          <w:p w14:paraId="69BFB0A8" w14:textId="77777777" w:rsidR="001958B4" w:rsidRPr="00B87054" w:rsidRDefault="001958B4" w:rsidP="00EC01DD">
            <w:pPr>
              <w:pStyle w:val="ListDash"/>
              <w:numPr>
                <w:ilvl w:val="0"/>
                <w:numId w:val="0"/>
              </w:numPr>
              <w:spacing w:after="120"/>
              <w:jc w:val="center"/>
              <w:rPr>
                <w:sz w:val="20"/>
              </w:rPr>
            </w:pPr>
            <w:r w:rsidRPr="00B87054">
              <w:rPr>
                <w:sz w:val="20"/>
              </w:rPr>
              <w:t xml:space="preserve">Нови/Актуализирани аналитични/про </w:t>
            </w:r>
            <w:proofErr w:type="spellStart"/>
            <w:r w:rsidRPr="00B87054">
              <w:rPr>
                <w:sz w:val="20"/>
              </w:rPr>
              <w:t>грамни</w:t>
            </w:r>
            <w:proofErr w:type="spellEnd"/>
            <w:r w:rsidRPr="00B87054">
              <w:rPr>
                <w:sz w:val="20"/>
              </w:rPr>
              <w:t>/стратегически документи</w:t>
            </w:r>
          </w:p>
        </w:tc>
        <w:tc>
          <w:tcPr>
            <w:tcW w:w="355" w:type="pct"/>
            <w:shd w:val="clear" w:color="auto" w:fill="auto"/>
            <w:vAlign w:val="center"/>
          </w:tcPr>
          <w:p w14:paraId="79E90BD9" w14:textId="77777777" w:rsidR="001958B4" w:rsidRPr="00B87054" w:rsidRDefault="001958B4" w:rsidP="00EC01DD">
            <w:pPr>
              <w:pStyle w:val="ListDash"/>
              <w:numPr>
                <w:ilvl w:val="0"/>
                <w:numId w:val="0"/>
              </w:numPr>
              <w:spacing w:after="120"/>
              <w:jc w:val="center"/>
              <w:rPr>
                <w:sz w:val="20"/>
              </w:rPr>
            </w:pPr>
            <w:r w:rsidRPr="00B87054">
              <w:rPr>
                <w:sz w:val="20"/>
              </w:rPr>
              <w:t>Брой</w:t>
            </w:r>
          </w:p>
        </w:tc>
        <w:tc>
          <w:tcPr>
            <w:tcW w:w="356" w:type="pct"/>
            <w:vAlign w:val="center"/>
          </w:tcPr>
          <w:p w14:paraId="7C787678" w14:textId="77777777" w:rsidR="001958B4" w:rsidRPr="00B87054" w:rsidRDefault="001958B4" w:rsidP="00EC01DD">
            <w:pPr>
              <w:pStyle w:val="ListDash"/>
              <w:numPr>
                <w:ilvl w:val="0"/>
                <w:numId w:val="0"/>
              </w:numPr>
              <w:spacing w:after="120"/>
              <w:jc w:val="center"/>
              <w:rPr>
                <w:sz w:val="20"/>
              </w:rPr>
            </w:pPr>
            <w:r w:rsidRPr="00B87054">
              <w:rPr>
                <w:sz w:val="20"/>
              </w:rPr>
              <w:t>КФ</w:t>
            </w:r>
          </w:p>
        </w:tc>
        <w:tc>
          <w:tcPr>
            <w:tcW w:w="498" w:type="pct"/>
            <w:vAlign w:val="center"/>
          </w:tcPr>
          <w:p w14:paraId="3465D680" w14:textId="77777777" w:rsidR="001958B4" w:rsidRPr="00B87054" w:rsidRDefault="001958B4" w:rsidP="00EC01DD">
            <w:pPr>
              <w:pStyle w:val="ListDash"/>
              <w:numPr>
                <w:ilvl w:val="0"/>
                <w:numId w:val="0"/>
              </w:numPr>
              <w:spacing w:after="120"/>
              <w:jc w:val="center"/>
              <w:rPr>
                <w:sz w:val="20"/>
              </w:rPr>
            </w:pPr>
            <w:r w:rsidRPr="00B87054">
              <w:rPr>
                <w:sz w:val="20"/>
              </w:rPr>
              <w:t>Н.П.</w:t>
            </w:r>
          </w:p>
        </w:tc>
        <w:tc>
          <w:tcPr>
            <w:tcW w:w="143" w:type="pct"/>
            <w:shd w:val="clear" w:color="auto" w:fill="auto"/>
            <w:vAlign w:val="center"/>
          </w:tcPr>
          <w:p w14:paraId="41E2BE8C" w14:textId="77777777" w:rsidR="001958B4" w:rsidRPr="00B87054" w:rsidRDefault="001958B4" w:rsidP="00EC01DD">
            <w:pPr>
              <w:pStyle w:val="ListDash"/>
              <w:numPr>
                <w:ilvl w:val="0"/>
                <w:numId w:val="0"/>
              </w:numPr>
              <w:spacing w:after="120"/>
              <w:jc w:val="center"/>
              <w:rPr>
                <w:i/>
                <w:sz w:val="20"/>
              </w:rPr>
            </w:pPr>
          </w:p>
        </w:tc>
        <w:tc>
          <w:tcPr>
            <w:tcW w:w="142" w:type="pct"/>
            <w:shd w:val="clear" w:color="auto" w:fill="auto"/>
            <w:vAlign w:val="center"/>
          </w:tcPr>
          <w:p w14:paraId="32B4D6BA" w14:textId="77777777" w:rsidR="001958B4" w:rsidRPr="00B87054" w:rsidRDefault="001958B4" w:rsidP="00EC01DD">
            <w:pPr>
              <w:pStyle w:val="ListDash"/>
              <w:numPr>
                <w:ilvl w:val="0"/>
                <w:numId w:val="0"/>
              </w:numPr>
              <w:spacing w:after="120"/>
              <w:jc w:val="center"/>
              <w:rPr>
                <w:i/>
                <w:sz w:val="20"/>
              </w:rPr>
            </w:pPr>
          </w:p>
        </w:tc>
        <w:tc>
          <w:tcPr>
            <w:tcW w:w="641" w:type="pct"/>
            <w:shd w:val="clear" w:color="auto" w:fill="auto"/>
            <w:vAlign w:val="center"/>
          </w:tcPr>
          <w:p w14:paraId="5E9E7D8D" w14:textId="77777777" w:rsidR="001958B4" w:rsidRPr="00B87054" w:rsidRDefault="001958B4" w:rsidP="00EC01DD">
            <w:pPr>
              <w:pStyle w:val="ListDash"/>
              <w:numPr>
                <w:ilvl w:val="0"/>
                <w:numId w:val="0"/>
              </w:numPr>
              <w:spacing w:after="120"/>
              <w:jc w:val="center"/>
              <w:rPr>
                <w:sz w:val="20"/>
              </w:rPr>
            </w:pPr>
            <w:r w:rsidRPr="00B87054">
              <w:rPr>
                <w:sz w:val="20"/>
              </w:rPr>
              <w:t>18</w:t>
            </w:r>
          </w:p>
        </w:tc>
        <w:tc>
          <w:tcPr>
            <w:tcW w:w="854" w:type="pct"/>
            <w:shd w:val="clear" w:color="auto" w:fill="auto"/>
            <w:vAlign w:val="center"/>
          </w:tcPr>
          <w:p w14:paraId="01437E37" w14:textId="59531279" w:rsidR="001958B4" w:rsidRPr="00894962" w:rsidRDefault="001958B4" w:rsidP="00EC01DD">
            <w:pPr>
              <w:pStyle w:val="ListDash"/>
              <w:numPr>
                <w:ilvl w:val="0"/>
                <w:numId w:val="0"/>
              </w:numPr>
              <w:spacing w:after="120"/>
              <w:jc w:val="center"/>
              <w:rPr>
                <w:sz w:val="20"/>
              </w:rPr>
            </w:pPr>
            <w:r w:rsidRPr="00BF7DBB">
              <w:rPr>
                <w:sz w:val="20"/>
              </w:rPr>
              <w:t>МОСВ, доклади за напредък</w:t>
            </w:r>
            <w:r w:rsidR="00BF7DBB" w:rsidRPr="00BF7DBB">
              <w:rPr>
                <w:sz w:val="20"/>
              </w:rPr>
              <w:t>;</w:t>
            </w:r>
            <w:r w:rsidR="00BF7DBB" w:rsidRPr="00665978">
              <w:rPr>
                <w:rFonts w:eastAsia="Calibri"/>
                <w:sz w:val="20"/>
              </w:rPr>
              <w:t xml:space="preserve"> </w:t>
            </w:r>
            <w:r w:rsidR="00BF7DBB" w:rsidRPr="00BF7DBB">
              <w:rPr>
                <w:sz w:val="20"/>
              </w:rPr>
              <w:t>УО на ОПОС</w:t>
            </w:r>
          </w:p>
        </w:tc>
        <w:tc>
          <w:tcPr>
            <w:tcW w:w="720" w:type="pct"/>
            <w:vAlign w:val="center"/>
          </w:tcPr>
          <w:p w14:paraId="154DBE5A" w14:textId="77777777" w:rsidR="001958B4" w:rsidRPr="00B87054" w:rsidDel="007E64B7" w:rsidRDefault="001958B4" w:rsidP="00EC01DD">
            <w:pPr>
              <w:pStyle w:val="ListDash"/>
              <w:numPr>
                <w:ilvl w:val="0"/>
                <w:numId w:val="0"/>
              </w:numPr>
              <w:spacing w:after="120"/>
              <w:jc w:val="center"/>
              <w:rPr>
                <w:sz w:val="20"/>
              </w:rPr>
            </w:pPr>
            <w:r w:rsidRPr="00B87054">
              <w:rPr>
                <w:sz w:val="20"/>
              </w:rPr>
              <w:t>Годишно</w:t>
            </w:r>
          </w:p>
        </w:tc>
      </w:tr>
    </w:tbl>
    <w:p w14:paraId="3AE4122E" w14:textId="77777777" w:rsidR="00DB3E3D" w:rsidRPr="00B87054" w:rsidRDefault="00DB3E3D" w:rsidP="001966AC"/>
    <w:p w14:paraId="5A9A47B9" w14:textId="77777777" w:rsidR="00C7527F" w:rsidRPr="00B87054" w:rsidRDefault="00AD4AED" w:rsidP="00BF3391">
      <w:pPr>
        <w:ind w:left="1418" w:hanging="1418"/>
        <w:rPr>
          <w:b/>
        </w:rPr>
      </w:pPr>
      <w:r w:rsidRPr="00B87054">
        <w:rPr>
          <w:b/>
        </w:rPr>
        <w:t xml:space="preserve">2.А.7 </w:t>
      </w:r>
      <w:r w:rsidRPr="00B87054">
        <w:tab/>
      </w:r>
      <w:r w:rsidRPr="00B87054">
        <w:rPr>
          <w:b/>
        </w:rPr>
        <w:t>Социални иновации, транснационално сътрудничество и принос по тематични цели 1—7</w:t>
      </w:r>
      <w:r w:rsidRPr="00B87054">
        <w:rPr>
          <w:rStyle w:val="FootnoteReference"/>
          <w:b/>
        </w:rPr>
        <w:footnoteReference w:id="17"/>
      </w:r>
    </w:p>
    <w:p w14:paraId="6BBE7C51" w14:textId="77777777" w:rsidR="00AD4AED" w:rsidRPr="00B87054" w:rsidRDefault="00AD4AED" w:rsidP="008C66F2">
      <w:r w:rsidRPr="00B87054">
        <w:t>Специфични разпоредби за ЕСФ</w:t>
      </w:r>
      <w:r w:rsidRPr="00B87054">
        <w:rPr>
          <w:rStyle w:val="FootnoteReference"/>
        </w:rPr>
        <w:footnoteReference w:id="18"/>
      </w:r>
      <w:r w:rsidRPr="00B87054">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05B40FCA" w14:textId="77777777" w:rsidR="00AD4AED" w:rsidRPr="00B87054" w:rsidRDefault="00AD4AED" w:rsidP="001966AC">
      <w:r w:rsidRPr="00B87054">
        <w:t xml:space="preserve">Описание на приноса на планираните действия по приоритетната ос за: </w:t>
      </w:r>
    </w:p>
    <w:p w14:paraId="67CE5C45" w14:textId="77777777" w:rsidR="00AD4AED" w:rsidRPr="00B87054" w:rsidRDefault="00AD4AED" w:rsidP="00F03C1E">
      <w:pPr>
        <w:pStyle w:val="ListDash"/>
        <w:tabs>
          <w:tab w:val="clear" w:pos="283"/>
          <w:tab w:val="num" w:pos="851"/>
        </w:tabs>
        <w:spacing w:before="120" w:after="120"/>
        <w:ind w:left="851"/>
      </w:pPr>
      <w:r w:rsidRPr="00B87054">
        <w:t>социалните иновации (ако не са включени в специално предвидена за тях приоритетна ос);</w:t>
      </w:r>
    </w:p>
    <w:p w14:paraId="72B6C37E" w14:textId="77777777" w:rsidR="00AD4AED" w:rsidRPr="00B87054" w:rsidRDefault="00AD4AED" w:rsidP="00F03C1E">
      <w:pPr>
        <w:pStyle w:val="ListDash"/>
        <w:tabs>
          <w:tab w:val="clear" w:pos="283"/>
          <w:tab w:val="num" w:pos="851"/>
        </w:tabs>
        <w:spacing w:before="120" w:after="120"/>
        <w:ind w:left="851"/>
      </w:pPr>
      <w:r w:rsidRPr="00B87054">
        <w:t xml:space="preserve"> транснационалното сътрудничество (ако не е включено в специално предвидена за него приоритетна ос);</w:t>
      </w:r>
    </w:p>
    <w:p w14:paraId="68769F59" w14:textId="77777777" w:rsidR="00AD4AED" w:rsidRPr="00B87054" w:rsidRDefault="00AD4AED" w:rsidP="00F03C1E">
      <w:pPr>
        <w:pStyle w:val="ListDash"/>
        <w:tabs>
          <w:tab w:val="clear" w:pos="283"/>
          <w:tab w:val="num" w:pos="851"/>
        </w:tabs>
        <w:spacing w:before="120" w:after="120"/>
        <w:ind w:left="851"/>
      </w:pPr>
      <w:r w:rsidRPr="00B87054">
        <w:t>тематични цели, посочени в член 9, първа алинея, точки 1) — 7) от Регламент (ЕС) № 1303/2013.</w:t>
      </w:r>
    </w:p>
    <w:p w14:paraId="29CC0CCC" w14:textId="77777777" w:rsidR="00AD4AED" w:rsidRPr="00B87054" w:rsidRDefault="00AD4AED" w:rsidP="00A14D00"/>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AD4AED" w:rsidRPr="00B87054" w14:paraId="625A80CE" w14:textId="77777777" w:rsidTr="002A51D1">
        <w:trPr>
          <w:trHeight w:val="518"/>
        </w:trPr>
        <w:tc>
          <w:tcPr>
            <w:tcW w:w="2235" w:type="dxa"/>
            <w:shd w:val="clear" w:color="auto" w:fill="auto"/>
          </w:tcPr>
          <w:p w14:paraId="1413C46E" w14:textId="77777777" w:rsidR="00AD4AED" w:rsidRPr="00B87054" w:rsidRDefault="00055AC8" w:rsidP="00F03C1E">
            <w:pPr>
              <w:rPr>
                <w:i/>
                <w:color w:val="8DB3E2"/>
                <w:sz w:val="18"/>
                <w:szCs w:val="18"/>
              </w:rPr>
            </w:pPr>
            <w:r w:rsidRPr="00B87054">
              <w:rPr>
                <w:i/>
              </w:rPr>
              <w:t>Приоритетна ос</w:t>
            </w:r>
          </w:p>
        </w:tc>
        <w:tc>
          <w:tcPr>
            <w:tcW w:w="6832" w:type="dxa"/>
            <w:shd w:val="clear" w:color="auto" w:fill="auto"/>
          </w:tcPr>
          <w:p w14:paraId="55636D07" w14:textId="77777777" w:rsidR="00AD4AED" w:rsidRPr="00B87054" w:rsidRDefault="00AD4AED" w:rsidP="00F03C1E">
            <w:pPr>
              <w:rPr>
                <w:i/>
                <w:color w:val="8DB3E2"/>
                <w:sz w:val="18"/>
                <w:szCs w:val="18"/>
              </w:rPr>
            </w:pPr>
            <w:r w:rsidRPr="00B87054">
              <w:rPr>
                <w:i/>
                <w:color w:val="8DB3E2"/>
                <w:sz w:val="18"/>
              </w:rPr>
              <w:t xml:space="preserve">&lt;2A.3.1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r>
      <w:tr w:rsidR="00AD4AED" w:rsidRPr="00B87054" w14:paraId="49E63C5E" w14:textId="77777777" w:rsidTr="002A51D1">
        <w:trPr>
          <w:trHeight w:val="917"/>
        </w:trPr>
        <w:tc>
          <w:tcPr>
            <w:tcW w:w="9067" w:type="dxa"/>
            <w:gridSpan w:val="2"/>
            <w:shd w:val="clear" w:color="auto" w:fill="auto"/>
          </w:tcPr>
          <w:p w14:paraId="450C41D1" w14:textId="77777777" w:rsidR="00AD4AED" w:rsidRPr="00B87054" w:rsidRDefault="00AD4AED" w:rsidP="00BF3391">
            <w:pPr>
              <w:rPr>
                <w:i/>
                <w:color w:val="8DB3E2"/>
                <w:sz w:val="18"/>
              </w:rPr>
            </w:pPr>
            <w:r w:rsidRPr="00B87054">
              <w:rPr>
                <w:i/>
                <w:color w:val="8DB3E2"/>
                <w:sz w:val="18"/>
              </w:rPr>
              <w:t xml:space="preserve">&lt;2A.3.2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0245C6BF" w14:textId="77777777" w:rsidR="00731934" w:rsidRPr="00B87054" w:rsidRDefault="0063255B" w:rsidP="0063255B">
            <w:pPr>
              <w:pStyle w:val="ListBullet"/>
              <w:numPr>
                <w:ilvl w:val="0"/>
                <w:numId w:val="0"/>
              </w:numPr>
              <w:rPr>
                <w:b/>
              </w:rPr>
            </w:pPr>
            <w:r w:rsidRPr="00B87054">
              <w:rPr>
                <w:b/>
              </w:rPr>
              <w:t>НЕПРИЛОЖИМО</w:t>
            </w:r>
          </w:p>
        </w:tc>
      </w:tr>
    </w:tbl>
    <w:p w14:paraId="20A6B7B9" w14:textId="77777777" w:rsidR="00AD4AED" w:rsidRPr="00B87054" w:rsidRDefault="00AD4AED" w:rsidP="00A14D00"/>
    <w:p w14:paraId="36E2E8F5" w14:textId="77777777" w:rsidR="00AD4AED" w:rsidRPr="00B87054" w:rsidRDefault="00AD4AED" w:rsidP="00F03C1E">
      <w:pPr>
        <w:suppressAutoHyphens/>
        <w:rPr>
          <w:b/>
        </w:rPr>
        <w:sectPr w:rsidR="00AD4AED" w:rsidRPr="00B87054" w:rsidSect="00C50033">
          <w:headerReference w:type="default" r:id="rId25"/>
          <w:footerReference w:type="default" r:id="rId26"/>
          <w:headerReference w:type="first" r:id="rId27"/>
          <w:footerReference w:type="first" r:id="rId28"/>
          <w:pgSz w:w="11906" w:h="16838"/>
          <w:pgMar w:top="1021" w:right="1418" w:bottom="1021" w:left="1418" w:header="601" w:footer="1077" w:gutter="0"/>
          <w:cols w:space="720"/>
          <w:docGrid w:linePitch="326"/>
        </w:sectPr>
      </w:pPr>
    </w:p>
    <w:p w14:paraId="3A0FD40C" w14:textId="77777777" w:rsidR="006C7FF1" w:rsidRPr="00B87054" w:rsidRDefault="00AD4AED" w:rsidP="00BF3391">
      <w:pPr>
        <w:ind w:left="1418" w:hanging="1418"/>
        <w:rPr>
          <w:b/>
        </w:rPr>
      </w:pPr>
      <w:r w:rsidRPr="00B87054">
        <w:rPr>
          <w:b/>
        </w:rPr>
        <w:lastRenderedPageBreak/>
        <w:t xml:space="preserve">2.А.8 </w:t>
      </w:r>
      <w:r w:rsidRPr="00B87054">
        <w:tab/>
      </w:r>
      <w:r w:rsidRPr="00B87054">
        <w:rPr>
          <w:b/>
        </w:rPr>
        <w:t xml:space="preserve">Рамка на изпълнението </w:t>
      </w:r>
    </w:p>
    <w:p w14:paraId="0C46B06C" w14:textId="77777777" w:rsidR="00AD4AED" w:rsidRPr="00B87054" w:rsidRDefault="00AD4AED" w:rsidP="00BF3391">
      <w:pPr>
        <w:ind w:left="1418" w:hanging="1418"/>
      </w:pPr>
      <w:r w:rsidRPr="00B87054">
        <w:t>(Позоваване: член 96, параграф 2, първа алинея, буква б), подточка v) и приложение II към Регламент (EС) № 1303/2013)</w:t>
      </w:r>
    </w:p>
    <w:p w14:paraId="0EEACD78" w14:textId="77777777" w:rsidR="006C7FF1" w:rsidRPr="00B87054" w:rsidRDefault="00AD4AED" w:rsidP="0029451D">
      <w:pPr>
        <w:rPr>
          <w:b/>
        </w:rPr>
      </w:pPr>
      <w:r w:rsidRPr="00B87054">
        <w:rPr>
          <w:b/>
        </w:rPr>
        <w:t xml:space="preserve">Таблица 6: </w:t>
      </w:r>
      <w:r w:rsidRPr="00B87054">
        <w:tab/>
      </w:r>
      <w:r w:rsidRPr="00B87054">
        <w:rPr>
          <w:b/>
        </w:rPr>
        <w:t>Рамка на изпълнението на приоритетната ос</w:t>
      </w:r>
    </w:p>
    <w:p w14:paraId="60D92AD7" w14:textId="77777777" w:rsidR="00AD4AED" w:rsidRPr="00B87054" w:rsidRDefault="00AD4AED" w:rsidP="00261A02">
      <w:pPr>
        <w:pStyle w:val="TableTitle"/>
        <w:jc w:val="left"/>
        <w:rPr>
          <w:b w:val="0"/>
        </w:rPr>
      </w:pPr>
      <w:r w:rsidRPr="00B87054">
        <w:rPr>
          <w:b w:val="0"/>
        </w:rPr>
        <w:t xml:space="preserve"> (по фондове и</w:t>
      </w:r>
      <w:r w:rsidR="00DB3E3D" w:rsidRPr="00B87054">
        <w:rPr>
          <w:b w:val="0"/>
        </w:rPr>
        <w:t xml:space="preserve">, за </w:t>
      </w:r>
      <w:r w:rsidR="0033287D" w:rsidRPr="00B87054">
        <w:rPr>
          <w:b w:val="0"/>
        </w:rPr>
        <w:t>ЕФРР и ЕСФ, по</w:t>
      </w:r>
      <w:r w:rsidRPr="00B87054">
        <w:rPr>
          <w:b w:val="0"/>
        </w:rPr>
        <w:t xml:space="preserve"> категории региони)</w:t>
      </w:r>
      <w:r w:rsidRPr="00B87054">
        <w:rPr>
          <w:rStyle w:val="FootnoteReference"/>
          <w:b w:val="0"/>
        </w:rPr>
        <w:footnoteReference w:id="19"/>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4"/>
        <w:gridCol w:w="1258"/>
        <w:gridCol w:w="839"/>
        <w:gridCol w:w="1258"/>
        <w:gridCol w:w="977"/>
        <w:gridCol w:w="696"/>
        <w:gridCol w:w="980"/>
        <w:gridCol w:w="418"/>
        <w:gridCol w:w="418"/>
        <w:gridCol w:w="839"/>
        <w:gridCol w:w="278"/>
        <w:gridCol w:w="137"/>
        <w:gridCol w:w="278"/>
        <w:gridCol w:w="143"/>
        <w:gridCol w:w="1813"/>
        <w:gridCol w:w="1398"/>
        <w:gridCol w:w="2229"/>
      </w:tblGrid>
      <w:tr w:rsidR="00664455" w:rsidRPr="00B87054" w14:paraId="59886EC2" w14:textId="77777777" w:rsidTr="0063255B">
        <w:trPr>
          <w:trHeight w:val="913"/>
        </w:trPr>
        <w:tc>
          <w:tcPr>
            <w:tcW w:w="227" w:type="pct"/>
            <w:vMerge w:val="restart"/>
          </w:tcPr>
          <w:p w14:paraId="064D676E" w14:textId="77777777" w:rsidR="009E46BD" w:rsidRPr="00B87054" w:rsidRDefault="009E46BD" w:rsidP="00BF3391">
            <w:pPr>
              <w:pStyle w:val="Text1"/>
              <w:ind w:left="0"/>
              <w:rPr>
                <w:b/>
                <w:i/>
                <w:sz w:val="18"/>
                <w:szCs w:val="18"/>
              </w:rPr>
            </w:pPr>
            <w:r w:rsidRPr="00B87054">
              <w:rPr>
                <w:b/>
                <w:i/>
                <w:sz w:val="18"/>
              </w:rPr>
              <w:t>Приоритетна ос</w:t>
            </w:r>
          </w:p>
        </w:tc>
        <w:tc>
          <w:tcPr>
            <w:tcW w:w="430" w:type="pct"/>
            <w:vMerge w:val="restart"/>
          </w:tcPr>
          <w:p w14:paraId="62859AF6" w14:textId="77777777" w:rsidR="009E46BD" w:rsidRPr="00B87054" w:rsidRDefault="009E46BD" w:rsidP="00BF3391">
            <w:pPr>
              <w:pStyle w:val="Text1"/>
              <w:ind w:left="0"/>
              <w:rPr>
                <w:b/>
                <w:i/>
                <w:sz w:val="18"/>
                <w:szCs w:val="18"/>
              </w:rPr>
            </w:pPr>
            <w:r w:rsidRPr="00B87054">
              <w:rPr>
                <w:b/>
                <w:i/>
                <w:sz w:val="18"/>
              </w:rPr>
              <w:t>Вид показател</w:t>
            </w:r>
          </w:p>
          <w:p w14:paraId="3A96AB74" w14:textId="77777777" w:rsidR="009E46BD" w:rsidRPr="00B87054" w:rsidRDefault="009E46BD" w:rsidP="00BF3391">
            <w:pPr>
              <w:pStyle w:val="Text1"/>
              <w:ind w:left="0"/>
              <w:rPr>
                <w:b/>
                <w:i/>
                <w:sz w:val="18"/>
                <w:szCs w:val="18"/>
              </w:rPr>
            </w:pPr>
            <w:r w:rsidRPr="00B87054">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87" w:type="pct"/>
            <w:vMerge w:val="restart"/>
          </w:tcPr>
          <w:p w14:paraId="413C640C" w14:textId="77777777" w:rsidR="009E46BD" w:rsidRPr="00B87054" w:rsidRDefault="009E46BD" w:rsidP="008C66F2">
            <w:pPr>
              <w:pStyle w:val="Text1"/>
              <w:ind w:left="0"/>
              <w:rPr>
                <w:b/>
                <w:i/>
                <w:sz w:val="20"/>
              </w:rPr>
            </w:pPr>
            <w:r w:rsidRPr="00B87054">
              <w:rPr>
                <w:b/>
                <w:i/>
                <w:sz w:val="20"/>
              </w:rPr>
              <w:t>Идентификация</w:t>
            </w:r>
          </w:p>
        </w:tc>
        <w:tc>
          <w:tcPr>
            <w:tcW w:w="430" w:type="pct"/>
            <w:vMerge w:val="restart"/>
            <w:shd w:val="clear" w:color="auto" w:fill="auto"/>
          </w:tcPr>
          <w:p w14:paraId="44D6F135" w14:textId="77777777" w:rsidR="009E46BD" w:rsidRPr="00B87054" w:rsidRDefault="009E46BD" w:rsidP="008C66F2">
            <w:pPr>
              <w:pStyle w:val="Text1"/>
              <w:ind w:left="0"/>
              <w:rPr>
                <w:b/>
                <w:i/>
                <w:sz w:val="20"/>
              </w:rPr>
            </w:pPr>
            <w:r w:rsidRPr="00B87054">
              <w:rPr>
                <w:b/>
                <w:i/>
                <w:sz w:val="20"/>
              </w:rPr>
              <w:t xml:space="preserve">Показател или основна стъпка за изпълнението </w:t>
            </w:r>
          </w:p>
        </w:tc>
        <w:tc>
          <w:tcPr>
            <w:tcW w:w="334" w:type="pct"/>
            <w:vMerge w:val="restart"/>
          </w:tcPr>
          <w:p w14:paraId="04F057B9" w14:textId="77777777" w:rsidR="009E46BD" w:rsidRPr="00B87054" w:rsidRDefault="009E46BD" w:rsidP="008C66F2">
            <w:pPr>
              <w:pStyle w:val="Text1"/>
              <w:ind w:left="0"/>
              <w:rPr>
                <w:b/>
                <w:i/>
                <w:sz w:val="20"/>
              </w:rPr>
            </w:pPr>
            <w:r w:rsidRPr="00B87054">
              <w:rPr>
                <w:b/>
                <w:i/>
                <w:sz w:val="20"/>
              </w:rPr>
              <w:t xml:space="preserve">Мерна единица, когато е целесъобразно </w:t>
            </w:r>
          </w:p>
        </w:tc>
        <w:tc>
          <w:tcPr>
            <w:tcW w:w="238" w:type="pct"/>
            <w:vMerge w:val="restart"/>
          </w:tcPr>
          <w:p w14:paraId="1362030A" w14:textId="77777777" w:rsidR="009E46BD" w:rsidRPr="00B87054" w:rsidRDefault="009E46BD" w:rsidP="008C66F2">
            <w:pPr>
              <w:pStyle w:val="Text1"/>
              <w:ind w:left="0"/>
              <w:rPr>
                <w:b/>
                <w:i/>
                <w:sz w:val="20"/>
              </w:rPr>
            </w:pPr>
            <w:r w:rsidRPr="00B87054">
              <w:rPr>
                <w:b/>
                <w:i/>
                <w:sz w:val="20"/>
              </w:rPr>
              <w:t>Фонд</w:t>
            </w:r>
          </w:p>
        </w:tc>
        <w:tc>
          <w:tcPr>
            <w:tcW w:w="335" w:type="pct"/>
            <w:vMerge w:val="restart"/>
          </w:tcPr>
          <w:p w14:paraId="321B5E44" w14:textId="77777777" w:rsidR="009E46BD" w:rsidRPr="00B87054" w:rsidRDefault="009E46BD" w:rsidP="00BF3391">
            <w:pPr>
              <w:pStyle w:val="Text1"/>
              <w:ind w:left="0"/>
              <w:rPr>
                <w:b/>
                <w:i/>
                <w:sz w:val="20"/>
              </w:rPr>
            </w:pPr>
            <w:r w:rsidRPr="00B87054">
              <w:rPr>
                <w:b/>
                <w:i/>
                <w:sz w:val="20"/>
              </w:rPr>
              <w:t>Категория региони</w:t>
            </w:r>
          </w:p>
        </w:tc>
        <w:tc>
          <w:tcPr>
            <w:tcW w:w="573" w:type="pct"/>
            <w:gridSpan w:val="3"/>
            <w:shd w:val="clear" w:color="auto" w:fill="auto"/>
          </w:tcPr>
          <w:p w14:paraId="5EFC230E" w14:textId="77777777" w:rsidR="009E46BD" w:rsidRPr="00B87054" w:rsidRDefault="009E46BD" w:rsidP="00967356">
            <w:pPr>
              <w:pStyle w:val="Text1"/>
              <w:ind w:left="0"/>
              <w:rPr>
                <w:b/>
                <w:i/>
                <w:sz w:val="20"/>
              </w:rPr>
            </w:pPr>
            <w:r w:rsidRPr="00B87054">
              <w:rPr>
                <w:b/>
                <w:i/>
                <w:sz w:val="20"/>
              </w:rPr>
              <w:t xml:space="preserve">Етапна цел за 2018 г. </w:t>
            </w:r>
            <w:r w:rsidRPr="00B87054">
              <w:rPr>
                <w:rStyle w:val="FootnoteReference"/>
                <w:b/>
                <w:i/>
                <w:sz w:val="20"/>
              </w:rPr>
              <w:footnoteReference w:id="20"/>
            </w:r>
            <w:r w:rsidRPr="00B87054">
              <w:rPr>
                <w:b/>
                <w:i/>
                <w:sz w:val="20"/>
              </w:rPr>
              <w:t> .</w:t>
            </w:r>
          </w:p>
        </w:tc>
        <w:tc>
          <w:tcPr>
            <w:tcW w:w="906" w:type="pct"/>
            <w:gridSpan w:val="5"/>
            <w:shd w:val="clear" w:color="auto" w:fill="auto"/>
          </w:tcPr>
          <w:p w14:paraId="09D9AD73" w14:textId="77777777" w:rsidR="009E46BD" w:rsidRPr="00B87054" w:rsidRDefault="009E46BD" w:rsidP="008C66F2">
            <w:pPr>
              <w:pStyle w:val="Text1"/>
              <w:ind w:left="0"/>
              <w:rPr>
                <w:b/>
                <w:i/>
                <w:sz w:val="20"/>
              </w:rPr>
            </w:pPr>
            <w:r w:rsidRPr="00B87054">
              <w:rPr>
                <w:b/>
                <w:i/>
                <w:sz w:val="20"/>
              </w:rPr>
              <w:t>Крайна цел (2023 г.)</w:t>
            </w:r>
            <w:r w:rsidRPr="00B87054">
              <w:rPr>
                <w:rStyle w:val="FootnoteReference"/>
                <w:b/>
                <w:i/>
                <w:sz w:val="20"/>
              </w:rPr>
              <w:footnoteReference w:id="21"/>
            </w:r>
          </w:p>
        </w:tc>
        <w:tc>
          <w:tcPr>
            <w:tcW w:w="478" w:type="pct"/>
            <w:vMerge w:val="restart"/>
            <w:shd w:val="clear" w:color="auto" w:fill="auto"/>
          </w:tcPr>
          <w:p w14:paraId="7EDFD4B0" w14:textId="77777777" w:rsidR="009E46BD" w:rsidRPr="00B87054" w:rsidRDefault="009E46BD" w:rsidP="003A058F">
            <w:pPr>
              <w:pStyle w:val="Text1"/>
              <w:spacing w:line="480" w:lineRule="auto"/>
              <w:ind w:left="0"/>
              <w:rPr>
                <w:b/>
                <w:i/>
                <w:sz w:val="20"/>
              </w:rPr>
            </w:pPr>
            <w:r w:rsidRPr="00B87054">
              <w:rPr>
                <w:b/>
                <w:i/>
                <w:sz w:val="20"/>
              </w:rPr>
              <w:t>Източник на данните</w:t>
            </w:r>
          </w:p>
        </w:tc>
        <w:tc>
          <w:tcPr>
            <w:tcW w:w="762" w:type="pct"/>
            <w:vMerge w:val="restart"/>
          </w:tcPr>
          <w:p w14:paraId="6BEF61D1" w14:textId="77777777" w:rsidR="009E46BD" w:rsidRPr="00B87054" w:rsidRDefault="009E46BD" w:rsidP="008C66F2">
            <w:pPr>
              <w:rPr>
                <w:b/>
                <w:i/>
                <w:sz w:val="20"/>
              </w:rPr>
            </w:pPr>
            <w:r w:rsidRPr="00B87054">
              <w:rPr>
                <w:b/>
                <w:i/>
                <w:sz w:val="20"/>
              </w:rPr>
              <w:t>Обяснение за значението на показателя, по целесъобразност</w:t>
            </w:r>
          </w:p>
        </w:tc>
      </w:tr>
      <w:tr w:rsidR="0063255B" w:rsidRPr="00B87054" w14:paraId="372B50D6" w14:textId="77777777" w:rsidTr="0063255B">
        <w:trPr>
          <w:trHeight w:val="912"/>
        </w:trPr>
        <w:tc>
          <w:tcPr>
            <w:tcW w:w="227" w:type="pct"/>
            <w:vMerge/>
          </w:tcPr>
          <w:p w14:paraId="620DEE9A" w14:textId="77777777" w:rsidR="0063255B" w:rsidRPr="00B87054" w:rsidRDefault="0063255B" w:rsidP="00F03C1E">
            <w:pPr>
              <w:pStyle w:val="Text1"/>
              <w:ind w:left="0"/>
              <w:jc w:val="left"/>
              <w:rPr>
                <w:b/>
                <w:sz w:val="18"/>
                <w:szCs w:val="18"/>
              </w:rPr>
            </w:pPr>
          </w:p>
        </w:tc>
        <w:tc>
          <w:tcPr>
            <w:tcW w:w="430" w:type="pct"/>
            <w:vMerge/>
          </w:tcPr>
          <w:p w14:paraId="4B8779E3" w14:textId="77777777" w:rsidR="0063255B" w:rsidRPr="00B87054" w:rsidRDefault="0063255B" w:rsidP="00F03C1E">
            <w:pPr>
              <w:pStyle w:val="Text1"/>
              <w:ind w:left="0"/>
              <w:jc w:val="left"/>
              <w:rPr>
                <w:b/>
                <w:sz w:val="18"/>
                <w:szCs w:val="18"/>
              </w:rPr>
            </w:pPr>
          </w:p>
        </w:tc>
        <w:tc>
          <w:tcPr>
            <w:tcW w:w="287" w:type="pct"/>
            <w:vMerge/>
          </w:tcPr>
          <w:p w14:paraId="275BE18B" w14:textId="77777777" w:rsidR="0063255B" w:rsidRPr="00B87054" w:rsidRDefault="0063255B" w:rsidP="00F03C1E">
            <w:pPr>
              <w:pStyle w:val="Text1"/>
              <w:ind w:left="0"/>
              <w:rPr>
                <w:b/>
                <w:sz w:val="20"/>
              </w:rPr>
            </w:pPr>
          </w:p>
        </w:tc>
        <w:tc>
          <w:tcPr>
            <w:tcW w:w="430" w:type="pct"/>
            <w:vMerge/>
            <w:shd w:val="clear" w:color="auto" w:fill="auto"/>
          </w:tcPr>
          <w:p w14:paraId="0AE85070" w14:textId="77777777" w:rsidR="0063255B" w:rsidRPr="00B87054" w:rsidRDefault="0063255B" w:rsidP="00F03C1E">
            <w:pPr>
              <w:pStyle w:val="Text1"/>
              <w:ind w:left="0"/>
              <w:rPr>
                <w:b/>
                <w:sz w:val="20"/>
              </w:rPr>
            </w:pPr>
          </w:p>
        </w:tc>
        <w:tc>
          <w:tcPr>
            <w:tcW w:w="334" w:type="pct"/>
            <w:vMerge/>
          </w:tcPr>
          <w:p w14:paraId="0D62A258" w14:textId="77777777" w:rsidR="0063255B" w:rsidRPr="00B87054" w:rsidRDefault="0063255B" w:rsidP="00F03C1E">
            <w:pPr>
              <w:pStyle w:val="Text1"/>
              <w:ind w:left="0"/>
              <w:rPr>
                <w:b/>
                <w:sz w:val="20"/>
              </w:rPr>
            </w:pPr>
          </w:p>
        </w:tc>
        <w:tc>
          <w:tcPr>
            <w:tcW w:w="238" w:type="pct"/>
            <w:vMerge/>
          </w:tcPr>
          <w:p w14:paraId="1BFAD2A7" w14:textId="77777777" w:rsidR="0063255B" w:rsidRPr="00B87054" w:rsidRDefault="0063255B" w:rsidP="00F03C1E">
            <w:pPr>
              <w:pStyle w:val="Text1"/>
              <w:ind w:left="0"/>
              <w:rPr>
                <w:b/>
                <w:sz w:val="20"/>
              </w:rPr>
            </w:pPr>
          </w:p>
        </w:tc>
        <w:tc>
          <w:tcPr>
            <w:tcW w:w="335" w:type="pct"/>
            <w:vMerge/>
          </w:tcPr>
          <w:p w14:paraId="00700B7E" w14:textId="77777777" w:rsidR="0063255B" w:rsidRPr="00B87054" w:rsidRDefault="0063255B" w:rsidP="00F03C1E">
            <w:pPr>
              <w:pStyle w:val="Text1"/>
              <w:ind w:left="0"/>
              <w:rPr>
                <w:b/>
                <w:sz w:val="20"/>
              </w:rPr>
            </w:pPr>
          </w:p>
        </w:tc>
        <w:tc>
          <w:tcPr>
            <w:tcW w:w="143" w:type="pct"/>
            <w:shd w:val="clear" w:color="auto" w:fill="auto"/>
          </w:tcPr>
          <w:p w14:paraId="65758470" w14:textId="77777777" w:rsidR="0063255B" w:rsidRPr="00B87054" w:rsidRDefault="0063255B" w:rsidP="00F03C1E">
            <w:pPr>
              <w:pStyle w:val="Text1"/>
              <w:ind w:left="0"/>
              <w:rPr>
                <w:b/>
                <w:sz w:val="20"/>
              </w:rPr>
            </w:pPr>
            <w:r w:rsidRPr="00B87054">
              <w:rPr>
                <w:b/>
                <w:sz w:val="20"/>
              </w:rPr>
              <w:t>М</w:t>
            </w:r>
          </w:p>
        </w:tc>
        <w:tc>
          <w:tcPr>
            <w:tcW w:w="143" w:type="pct"/>
            <w:shd w:val="clear" w:color="auto" w:fill="auto"/>
          </w:tcPr>
          <w:p w14:paraId="6866A835" w14:textId="77777777" w:rsidR="0063255B" w:rsidRPr="00B87054" w:rsidRDefault="0063255B" w:rsidP="00F03C1E">
            <w:pPr>
              <w:pStyle w:val="Text1"/>
              <w:ind w:left="0"/>
              <w:rPr>
                <w:b/>
                <w:sz w:val="20"/>
              </w:rPr>
            </w:pPr>
            <w:r w:rsidRPr="00B87054">
              <w:rPr>
                <w:b/>
                <w:sz w:val="20"/>
              </w:rPr>
              <w:t>Ж</w:t>
            </w:r>
          </w:p>
        </w:tc>
        <w:tc>
          <w:tcPr>
            <w:tcW w:w="287" w:type="pct"/>
            <w:shd w:val="clear" w:color="auto" w:fill="auto"/>
          </w:tcPr>
          <w:p w14:paraId="454FF7A8" w14:textId="77777777" w:rsidR="0063255B" w:rsidRPr="00B87054" w:rsidRDefault="0063255B" w:rsidP="00F03C1E">
            <w:pPr>
              <w:pStyle w:val="Text1"/>
              <w:ind w:left="0"/>
              <w:rPr>
                <w:b/>
                <w:sz w:val="20"/>
              </w:rPr>
            </w:pPr>
            <w:r w:rsidRPr="00B87054">
              <w:rPr>
                <w:b/>
                <w:sz w:val="20"/>
              </w:rPr>
              <w:t>О</w:t>
            </w:r>
          </w:p>
        </w:tc>
        <w:tc>
          <w:tcPr>
            <w:tcW w:w="142" w:type="pct"/>
            <w:gridSpan w:val="2"/>
            <w:shd w:val="clear" w:color="auto" w:fill="auto"/>
          </w:tcPr>
          <w:p w14:paraId="27DCD248" w14:textId="77777777" w:rsidR="0063255B" w:rsidRPr="00B87054" w:rsidRDefault="0063255B" w:rsidP="00F03C1E">
            <w:pPr>
              <w:pStyle w:val="Text1"/>
              <w:ind w:left="0"/>
              <w:rPr>
                <w:b/>
                <w:sz w:val="20"/>
              </w:rPr>
            </w:pPr>
            <w:r w:rsidRPr="00B87054">
              <w:rPr>
                <w:b/>
                <w:sz w:val="20"/>
              </w:rPr>
              <w:t>М</w:t>
            </w:r>
          </w:p>
        </w:tc>
        <w:tc>
          <w:tcPr>
            <w:tcW w:w="144" w:type="pct"/>
            <w:gridSpan w:val="2"/>
            <w:shd w:val="clear" w:color="auto" w:fill="auto"/>
          </w:tcPr>
          <w:p w14:paraId="5D7BDD5C" w14:textId="77777777" w:rsidR="0063255B" w:rsidRPr="00B87054" w:rsidRDefault="0063255B" w:rsidP="00426C48">
            <w:pPr>
              <w:pStyle w:val="Text1"/>
              <w:ind w:left="0"/>
              <w:rPr>
                <w:b/>
                <w:sz w:val="20"/>
              </w:rPr>
            </w:pPr>
            <w:r w:rsidRPr="00B87054">
              <w:rPr>
                <w:b/>
                <w:sz w:val="20"/>
              </w:rPr>
              <w:t>Ж</w:t>
            </w:r>
          </w:p>
        </w:tc>
        <w:tc>
          <w:tcPr>
            <w:tcW w:w="620" w:type="pct"/>
            <w:shd w:val="clear" w:color="auto" w:fill="auto"/>
          </w:tcPr>
          <w:p w14:paraId="73E7FE04" w14:textId="77777777" w:rsidR="0063255B" w:rsidRPr="00B87054" w:rsidRDefault="0063255B" w:rsidP="00426C48">
            <w:pPr>
              <w:pStyle w:val="Text1"/>
              <w:ind w:left="0"/>
              <w:rPr>
                <w:b/>
                <w:sz w:val="20"/>
              </w:rPr>
            </w:pPr>
            <w:r w:rsidRPr="00B87054">
              <w:rPr>
                <w:b/>
                <w:sz w:val="20"/>
              </w:rPr>
              <w:t>О</w:t>
            </w:r>
          </w:p>
        </w:tc>
        <w:tc>
          <w:tcPr>
            <w:tcW w:w="478" w:type="pct"/>
            <w:vMerge/>
            <w:shd w:val="clear" w:color="auto" w:fill="auto"/>
          </w:tcPr>
          <w:p w14:paraId="2608D95D" w14:textId="77777777" w:rsidR="0063255B" w:rsidRPr="00B87054" w:rsidRDefault="0063255B" w:rsidP="00F03C1E">
            <w:pPr>
              <w:pStyle w:val="Text1"/>
              <w:spacing w:line="480" w:lineRule="auto"/>
              <w:ind w:left="0"/>
              <w:rPr>
                <w:b/>
                <w:sz w:val="20"/>
              </w:rPr>
            </w:pPr>
          </w:p>
        </w:tc>
        <w:tc>
          <w:tcPr>
            <w:tcW w:w="762" w:type="pct"/>
            <w:vMerge/>
          </w:tcPr>
          <w:p w14:paraId="3C878CA4" w14:textId="77777777" w:rsidR="0063255B" w:rsidRPr="00B87054" w:rsidRDefault="0063255B" w:rsidP="00F03C1E">
            <w:pPr>
              <w:rPr>
                <w:b/>
                <w:sz w:val="20"/>
              </w:rPr>
            </w:pPr>
          </w:p>
        </w:tc>
      </w:tr>
      <w:tr w:rsidR="0063255B" w:rsidRPr="00B87054" w14:paraId="4B0164C5" w14:textId="77777777" w:rsidTr="0063255B">
        <w:tc>
          <w:tcPr>
            <w:tcW w:w="227" w:type="pct"/>
          </w:tcPr>
          <w:p w14:paraId="13C8F2BE" w14:textId="77777777" w:rsidR="0063255B" w:rsidRPr="00B87054" w:rsidRDefault="0063255B" w:rsidP="00F03C1E">
            <w:pPr>
              <w:pStyle w:val="Text1"/>
              <w:ind w:left="0"/>
              <w:jc w:val="left"/>
              <w:rPr>
                <w:sz w:val="20"/>
              </w:rPr>
            </w:pPr>
            <w:r w:rsidRPr="00B87054">
              <w:rPr>
                <w:i/>
                <w:color w:val="8DB3E2"/>
                <w:sz w:val="18"/>
              </w:rPr>
              <w:t xml:space="preserve">&lt;2A.4.1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lastRenderedPageBreak/>
              <w:t>="S"&gt;</w:t>
            </w:r>
          </w:p>
        </w:tc>
        <w:tc>
          <w:tcPr>
            <w:tcW w:w="430" w:type="pct"/>
          </w:tcPr>
          <w:p w14:paraId="1F152410" w14:textId="77777777" w:rsidR="0063255B" w:rsidRPr="00B87054" w:rsidRDefault="0063255B" w:rsidP="00F03C1E">
            <w:pPr>
              <w:pStyle w:val="Text1"/>
              <w:ind w:left="0"/>
              <w:jc w:val="left"/>
              <w:rPr>
                <w:i/>
                <w:color w:val="8DB3E2"/>
                <w:sz w:val="18"/>
                <w:szCs w:val="18"/>
              </w:rPr>
            </w:pPr>
            <w:r w:rsidRPr="00B87054">
              <w:rPr>
                <w:i/>
                <w:color w:val="8DB3E2"/>
                <w:sz w:val="18"/>
              </w:rPr>
              <w:lastRenderedPageBreak/>
              <w:t xml:space="preserve">&lt;2A.4.2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287" w:type="pct"/>
          </w:tcPr>
          <w:p w14:paraId="091546C4" w14:textId="77777777" w:rsidR="0063255B" w:rsidRPr="00B87054" w:rsidRDefault="0063255B" w:rsidP="00F03C1E">
            <w:pPr>
              <w:pStyle w:val="Text1"/>
              <w:ind w:left="0"/>
              <w:jc w:val="left"/>
              <w:rPr>
                <w:i/>
                <w:color w:val="8DB3E2"/>
                <w:sz w:val="18"/>
                <w:szCs w:val="18"/>
              </w:rPr>
            </w:pPr>
            <w:r w:rsidRPr="00B87054">
              <w:rPr>
                <w:i/>
                <w:color w:val="8DB3E2"/>
                <w:sz w:val="18"/>
              </w:rPr>
              <w:t>Стъпка за изпълнение или финанс</w:t>
            </w:r>
            <w:r w:rsidRPr="00B87054">
              <w:rPr>
                <w:i/>
                <w:color w:val="8DB3E2"/>
                <w:sz w:val="18"/>
              </w:rPr>
              <w:lastRenderedPageBreak/>
              <w:t xml:space="preserve">ов показател &lt;2A.4.3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="M"&gt;</w:t>
            </w:r>
          </w:p>
          <w:p w14:paraId="10489596" w14:textId="77777777" w:rsidR="0063255B" w:rsidRPr="00B87054" w:rsidRDefault="0063255B" w:rsidP="00F03C1E">
            <w:pPr>
              <w:pStyle w:val="Text1"/>
              <w:ind w:left="0"/>
              <w:rPr>
                <w:b/>
                <w:sz w:val="20"/>
              </w:rPr>
            </w:pPr>
            <w:r w:rsidRPr="00B87054">
              <w:rPr>
                <w:i/>
                <w:color w:val="8DB3E2"/>
                <w:sz w:val="18"/>
              </w:rPr>
              <w:t xml:space="preserve">Изпълнение или резултат&lt;2A.4.3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30" w:type="pct"/>
            <w:shd w:val="clear" w:color="auto" w:fill="auto"/>
          </w:tcPr>
          <w:p w14:paraId="4B9F60CD" w14:textId="77777777" w:rsidR="0063255B" w:rsidRPr="00B87054" w:rsidRDefault="0063255B" w:rsidP="00F03C1E">
            <w:pPr>
              <w:pStyle w:val="Text1"/>
              <w:ind w:left="0"/>
              <w:jc w:val="left"/>
              <w:rPr>
                <w:i/>
                <w:color w:val="8DB3E2"/>
                <w:sz w:val="18"/>
                <w:szCs w:val="18"/>
              </w:rPr>
            </w:pPr>
            <w:r w:rsidRPr="00B87054">
              <w:rPr>
                <w:i/>
                <w:color w:val="8DB3E2"/>
                <w:sz w:val="18"/>
              </w:rPr>
              <w:lastRenderedPageBreak/>
              <w:t xml:space="preserve">Стъпка за изпълнение или финансов показател &lt;2A.4.4 </w:t>
            </w:r>
            <w:proofErr w:type="spellStart"/>
            <w:r w:rsidRPr="00B87054">
              <w:rPr>
                <w:i/>
                <w:color w:val="8DB3E2"/>
                <w:sz w:val="18"/>
              </w:rPr>
              <w:lastRenderedPageBreak/>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3C5172FD" w14:textId="77777777" w:rsidR="0063255B" w:rsidRPr="00B87054" w:rsidRDefault="0063255B" w:rsidP="00F03C1E">
            <w:pPr>
              <w:pStyle w:val="Text1"/>
              <w:ind w:left="0"/>
              <w:rPr>
                <w:b/>
                <w:sz w:val="20"/>
              </w:rPr>
            </w:pPr>
            <w:r w:rsidRPr="00B87054">
              <w:rPr>
                <w:i/>
                <w:color w:val="8DB3E2"/>
                <w:sz w:val="18"/>
              </w:rPr>
              <w:t xml:space="preserve">Изпълнение или резултат &lt;2A.4.4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="G" </w:t>
            </w:r>
            <w:proofErr w:type="spellStart"/>
            <w:r w:rsidRPr="00B87054">
              <w:rPr>
                <w:i/>
                <w:color w:val="8DB3E2"/>
                <w:sz w:val="18"/>
              </w:rPr>
              <w:t>or</w:t>
            </w:r>
            <w:proofErr w:type="spellEnd"/>
            <w:r w:rsidRPr="00B87054">
              <w:rPr>
                <w:i/>
                <w:color w:val="8DB3E2"/>
                <w:sz w:val="18"/>
              </w:rPr>
              <w:t xml:space="preserve"> “M”&gt;</w:t>
            </w:r>
          </w:p>
        </w:tc>
        <w:tc>
          <w:tcPr>
            <w:tcW w:w="334" w:type="pct"/>
          </w:tcPr>
          <w:p w14:paraId="1BB51793" w14:textId="77777777" w:rsidR="0063255B" w:rsidRPr="00B87054" w:rsidRDefault="0063255B" w:rsidP="00F03C1E">
            <w:pPr>
              <w:pStyle w:val="Text1"/>
              <w:ind w:left="0"/>
              <w:jc w:val="left"/>
              <w:rPr>
                <w:i/>
                <w:color w:val="8DB3E2"/>
                <w:sz w:val="18"/>
                <w:szCs w:val="18"/>
              </w:rPr>
            </w:pPr>
            <w:r w:rsidRPr="00B87054">
              <w:rPr>
                <w:i/>
                <w:color w:val="8DB3E2"/>
                <w:sz w:val="18"/>
              </w:rPr>
              <w:lastRenderedPageBreak/>
              <w:t xml:space="preserve">Стъпка за изпълнение или финансов </w:t>
            </w:r>
            <w:r w:rsidRPr="00B87054">
              <w:rPr>
                <w:i/>
                <w:color w:val="8DB3E2"/>
                <w:sz w:val="18"/>
              </w:rPr>
              <w:lastRenderedPageBreak/>
              <w:t xml:space="preserve">показател&lt;2A.4.5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0D5616B5" w14:textId="77777777" w:rsidR="0063255B" w:rsidRPr="00B87054" w:rsidRDefault="0063255B" w:rsidP="00F03C1E">
            <w:pPr>
              <w:pStyle w:val="Text1"/>
              <w:ind w:left="0"/>
              <w:rPr>
                <w:b/>
                <w:sz w:val="20"/>
              </w:rPr>
            </w:pPr>
            <w:r w:rsidRPr="00B87054">
              <w:rPr>
                <w:i/>
                <w:color w:val="8DB3E2"/>
                <w:sz w:val="18"/>
              </w:rPr>
              <w:t xml:space="preserve">Изпълнение или резултат&lt;2A.4.5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="G" </w:t>
            </w:r>
            <w:proofErr w:type="spellStart"/>
            <w:r w:rsidRPr="00B87054">
              <w:rPr>
                <w:i/>
                <w:color w:val="8DB3E2"/>
                <w:sz w:val="18"/>
              </w:rPr>
              <w:t>or</w:t>
            </w:r>
            <w:proofErr w:type="spellEnd"/>
            <w:r w:rsidRPr="00B87054">
              <w:rPr>
                <w:i/>
                <w:color w:val="8DB3E2"/>
                <w:sz w:val="18"/>
              </w:rPr>
              <w:t xml:space="preserve"> “M”&gt;</w:t>
            </w:r>
          </w:p>
        </w:tc>
        <w:tc>
          <w:tcPr>
            <w:tcW w:w="238" w:type="pct"/>
          </w:tcPr>
          <w:p w14:paraId="3AB1C8FD" w14:textId="77777777" w:rsidR="0063255B" w:rsidRPr="00B87054" w:rsidRDefault="0063255B" w:rsidP="00F03C1E">
            <w:pPr>
              <w:pStyle w:val="ListDash"/>
              <w:numPr>
                <w:ilvl w:val="0"/>
                <w:numId w:val="0"/>
              </w:numPr>
              <w:jc w:val="left"/>
              <w:rPr>
                <w:b/>
                <w:sz w:val="20"/>
              </w:rPr>
            </w:pPr>
            <w:r w:rsidRPr="00B87054">
              <w:rPr>
                <w:i/>
                <w:color w:val="8DB3E2"/>
                <w:sz w:val="18"/>
              </w:rPr>
              <w:lastRenderedPageBreak/>
              <w:t xml:space="preserve">&lt;2A.4.6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lastRenderedPageBreak/>
              <w:t>="S"&gt;</w:t>
            </w:r>
          </w:p>
        </w:tc>
        <w:tc>
          <w:tcPr>
            <w:tcW w:w="335" w:type="pct"/>
          </w:tcPr>
          <w:p w14:paraId="51786455" w14:textId="77777777" w:rsidR="0063255B" w:rsidRPr="00B87054" w:rsidRDefault="0063255B" w:rsidP="00F03C1E">
            <w:pPr>
              <w:pStyle w:val="ListDash"/>
              <w:numPr>
                <w:ilvl w:val="0"/>
                <w:numId w:val="0"/>
              </w:numPr>
              <w:jc w:val="left"/>
              <w:rPr>
                <w:b/>
                <w:sz w:val="20"/>
              </w:rPr>
            </w:pPr>
            <w:r w:rsidRPr="00B87054">
              <w:rPr>
                <w:i/>
                <w:color w:val="8DB3E2"/>
                <w:sz w:val="18"/>
              </w:rPr>
              <w:lastRenderedPageBreak/>
              <w:t xml:space="preserve">&lt;2A.4.7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73" w:type="pct"/>
            <w:gridSpan w:val="3"/>
            <w:shd w:val="clear" w:color="auto" w:fill="auto"/>
          </w:tcPr>
          <w:p w14:paraId="12ADE33A" w14:textId="77777777" w:rsidR="0063255B" w:rsidRPr="00B87054" w:rsidRDefault="0063255B" w:rsidP="00F03C1E">
            <w:pPr>
              <w:pStyle w:val="Text1"/>
              <w:ind w:left="0"/>
              <w:rPr>
                <w:b/>
                <w:sz w:val="20"/>
              </w:rPr>
            </w:pPr>
            <w:r w:rsidRPr="00B87054">
              <w:rPr>
                <w:i/>
                <w:color w:val="8DB3E2"/>
                <w:sz w:val="18"/>
              </w:rPr>
              <w:t xml:space="preserve">&lt;2A.4.8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tc>
        <w:tc>
          <w:tcPr>
            <w:tcW w:w="906" w:type="pct"/>
            <w:gridSpan w:val="5"/>
            <w:shd w:val="clear" w:color="auto" w:fill="auto"/>
          </w:tcPr>
          <w:p w14:paraId="33F2F373" w14:textId="77777777" w:rsidR="0063255B" w:rsidRPr="00B87054" w:rsidRDefault="0063255B" w:rsidP="00F03C1E">
            <w:pPr>
              <w:pStyle w:val="Text1"/>
              <w:ind w:left="0"/>
              <w:jc w:val="left"/>
              <w:rPr>
                <w:i/>
                <w:color w:val="8DB3E2"/>
                <w:sz w:val="18"/>
                <w:szCs w:val="18"/>
              </w:rPr>
            </w:pPr>
            <w:r w:rsidRPr="00B87054">
              <w:rPr>
                <w:i/>
                <w:color w:val="8DB3E2"/>
                <w:sz w:val="18"/>
              </w:rPr>
              <w:t xml:space="preserve">Стъпка за изпълнение или финансов показател &lt;2A.4.9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0A725248" w14:textId="77777777" w:rsidR="0063255B" w:rsidRPr="00B87054" w:rsidRDefault="0063255B" w:rsidP="00F03C1E">
            <w:pPr>
              <w:pStyle w:val="Text1"/>
              <w:ind w:left="0"/>
              <w:rPr>
                <w:b/>
                <w:sz w:val="20"/>
              </w:rPr>
            </w:pPr>
            <w:r w:rsidRPr="00B87054">
              <w:rPr>
                <w:i/>
                <w:color w:val="8DB3E2"/>
                <w:sz w:val="18"/>
              </w:rPr>
              <w:lastRenderedPageBreak/>
              <w:t xml:space="preserve">Изпълнение или резултат &lt;2A.4.8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478" w:type="pct"/>
            <w:shd w:val="clear" w:color="auto" w:fill="auto"/>
          </w:tcPr>
          <w:p w14:paraId="5ECB3CEA" w14:textId="77777777" w:rsidR="0063255B" w:rsidRPr="00B87054" w:rsidRDefault="0063255B" w:rsidP="00F03C1E">
            <w:pPr>
              <w:pStyle w:val="Text1"/>
              <w:ind w:left="0"/>
              <w:jc w:val="left"/>
              <w:rPr>
                <w:i/>
                <w:color w:val="8DB3E2"/>
                <w:sz w:val="18"/>
                <w:szCs w:val="18"/>
              </w:rPr>
            </w:pPr>
            <w:r w:rsidRPr="00B87054">
              <w:rPr>
                <w:i/>
                <w:color w:val="8DB3E2"/>
                <w:sz w:val="18"/>
              </w:rPr>
              <w:lastRenderedPageBreak/>
              <w:t xml:space="preserve">Стъпка за изпълнение или финансов показател &lt;2A.4.10 </w:t>
            </w:r>
            <w:proofErr w:type="spellStart"/>
            <w:r w:rsidRPr="00B87054">
              <w:rPr>
                <w:i/>
                <w:color w:val="8DB3E2"/>
                <w:sz w:val="18"/>
              </w:rPr>
              <w:lastRenderedPageBreak/>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p w14:paraId="35ECD605" w14:textId="77777777" w:rsidR="0063255B" w:rsidRPr="00B87054" w:rsidRDefault="0063255B" w:rsidP="00F03C1E">
            <w:pPr>
              <w:pStyle w:val="Text1"/>
              <w:ind w:left="0"/>
              <w:jc w:val="left"/>
              <w:rPr>
                <w:b/>
                <w:sz w:val="20"/>
              </w:rPr>
            </w:pPr>
            <w:r w:rsidRPr="00B87054">
              <w:rPr>
                <w:i/>
                <w:color w:val="8DB3E2"/>
                <w:sz w:val="18"/>
              </w:rPr>
              <w:t xml:space="preserve">Изпълнение или резултат &lt;2A.4.10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762" w:type="pct"/>
          </w:tcPr>
          <w:p w14:paraId="59DB3EB4" w14:textId="77777777" w:rsidR="0063255B" w:rsidRPr="00B87054" w:rsidRDefault="0063255B" w:rsidP="00F03C1E">
            <w:pPr>
              <w:rPr>
                <w:b/>
                <w:sz w:val="20"/>
              </w:rPr>
            </w:pPr>
            <w:r w:rsidRPr="00B87054">
              <w:rPr>
                <w:i/>
                <w:color w:val="8DB3E2"/>
                <w:sz w:val="18"/>
              </w:rPr>
              <w:lastRenderedPageBreak/>
              <w:t xml:space="preserve">&lt;2A.4.11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="M"&gt;</w:t>
            </w:r>
          </w:p>
        </w:tc>
      </w:tr>
      <w:tr w:rsidR="001958B4" w:rsidRPr="00B87054" w14:paraId="22E3059D" w14:textId="77777777" w:rsidTr="001958B4">
        <w:tc>
          <w:tcPr>
            <w:tcW w:w="227" w:type="pct"/>
            <w:tcBorders>
              <w:top w:val="single" w:sz="4" w:space="0" w:color="auto"/>
              <w:left w:val="single" w:sz="4" w:space="0" w:color="auto"/>
              <w:bottom w:val="single" w:sz="4" w:space="0" w:color="auto"/>
              <w:right w:val="single" w:sz="4" w:space="0" w:color="auto"/>
            </w:tcBorders>
            <w:vAlign w:val="center"/>
          </w:tcPr>
          <w:p w14:paraId="0F83AA31" w14:textId="77777777" w:rsidR="001958B4" w:rsidRPr="00B87054" w:rsidRDefault="001958B4" w:rsidP="002570F0">
            <w:pPr>
              <w:pStyle w:val="Text1"/>
              <w:spacing w:before="0" w:after="0"/>
              <w:ind w:left="0"/>
              <w:jc w:val="center"/>
              <w:rPr>
                <w:sz w:val="20"/>
              </w:rPr>
            </w:pPr>
          </w:p>
        </w:tc>
        <w:tc>
          <w:tcPr>
            <w:tcW w:w="430" w:type="pct"/>
            <w:tcBorders>
              <w:top w:val="single" w:sz="4" w:space="0" w:color="auto"/>
              <w:left w:val="single" w:sz="4" w:space="0" w:color="auto"/>
              <w:bottom w:val="single" w:sz="4" w:space="0" w:color="auto"/>
              <w:right w:val="single" w:sz="4" w:space="0" w:color="auto"/>
            </w:tcBorders>
            <w:vAlign w:val="center"/>
          </w:tcPr>
          <w:p w14:paraId="4924DE5C" w14:textId="77777777" w:rsidR="001958B4" w:rsidRPr="00B87054" w:rsidRDefault="00670AF7" w:rsidP="00670AF7">
            <w:pPr>
              <w:pStyle w:val="Text1"/>
              <w:spacing w:before="0" w:after="0"/>
              <w:ind w:left="0"/>
              <w:jc w:val="center"/>
              <w:rPr>
                <w:sz w:val="20"/>
              </w:rPr>
            </w:pPr>
            <w:r w:rsidRPr="00B87054">
              <w:rPr>
                <w:sz w:val="20"/>
              </w:rPr>
              <w:t>Показател за и</w:t>
            </w:r>
            <w:r w:rsidR="001958B4" w:rsidRPr="00B87054">
              <w:rPr>
                <w:sz w:val="20"/>
              </w:rPr>
              <w:t>зпълнение</w:t>
            </w:r>
          </w:p>
        </w:tc>
        <w:tc>
          <w:tcPr>
            <w:tcW w:w="287" w:type="pct"/>
            <w:tcBorders>
              <w:top w:val="single" w:sz="4" w:space="0" w:color="auto"/>
              <w:left w:val="single" w:sz="4" w:space="0" w:color="auto"/>
              <w:bottom w:val="single" w:sz="4" w:space="0" w:color="auto"/>
              <w:right w:val="single" w:sz="4" w:space="0" w:color="auto"/>
            </w:tcBorders>
            <w:vAlign w:val="center"/>
          </w:tcPr>
          <w:p w14:paraId="267350FB" w14:textId="77777777" w:rsidR="001958B4" w:rsidRPr="00B87054" w:rsidRDefault="001958B4" w:rsidP="002570F0">
            <w:pPr>
              <w:pStyle w:val="Text1"/>
              <w:spacing w:before="0" w:after="0"/>
              <w:ind w:left="0"/>
              <w:jc w:val="center"/>
              <w:rPr>
                <w:sz w:val="20"/>
              </w:rPr>
            </w:pPr>
            <w:r w:rsidRPr="00B87054">
              <w:rPr>
                <w:sz w:val="20"/>
              </w:rPr>
              <w:t>CO18</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30F673B1" w14:textId="77777777" w:rsidR="001958B4" w:rsidRPr="00B87054" w:rsidRDefault="001958B4" w:rsidP="002570F0">
            <w:pPr>
              <w:pStyle w:val="ListDash"/>
              <w:numPr>
                <w:ilvl w:val="0"/>
                <w:numId w:val="0"/>
              </w:numPr>
              <w:spacing w:after="0"/>
              <w:jc w:val="center"/>
              <w:rPr>
                <w:sz w:val="20"/>
              </w:rPr>
            </w:pPr>
            <w:r w:rsidRPr="00B87054">
              <w:rPr>
                <w:sz w:val="20"/>
              </w:rPr>
              <w:t>Допълнителен брой жители с достъп до подобрено водоснабдяване</w:t>
            </w:r>
          </w:p>
        </w:tc>
        <w:tc>
          <w:tcPr>
            <w:tcW w:w="334" w:type="pct"/>
            <w:tcBorders>
              <w:top w:val="single" w:sz="4" w:space="0" w:color="auto"/>
              <w:left w:val="single" w:sz="4" w:space="0" w:color="auto"/>
              <w:bottom w:val="single" w:sz="4" w:space="0" w:color="auto"/>
              <w:right w:val="single" w:sz="4" w:space="0" w:color="auto"/>
            </w:tcBorders>
            <w:vAlign w:val="center"/>
          </w:tcPr>
          <w:p w14:paraId="79C12437" w14:textId="77777777" w:rsidR="001958B4" w:rsidRPr="00B87054" w:rsidRDefault="001958B4" w:rsidP="002570F0">
            <w:pPr>
              <w:pStyle w:val="ListDash"/>
              <w:numPr>
                <w:ilvl w:val="0"/>
                <w:numId w:val="0"/>
              </w:numPr>
              <w:spacing w:after="0"/>
              <w:jc w:val="center"/>
              <w:rPr>
                <w:sz w:val="20"/>
              </w:rPr>
            </w:pPr>
          </w:p>
          <w:p w14:paraId="019746CC" w14:textId="77777777" w:rsidR="001958B4" w:rsidRPr="00B87054" w:rsidRDefault="001958B4" w:rsidP="002570F0">
            <w:pPr>
              <w:pStyle w:val="ListDash"/>
              <w:numPr>
                <w:ilvl w:val="0"/>
                <w:numId w:val="0"/>
              </w:numPr>
              <w:spacing w:after="0"/>
              <w:jc w:val="center"/>
              <w:rPr>
                <w:sz w:val="20"/>
              </w:rPr>
            </w:pPr>
            <w:r w:rsidRPr="00B87054">
              <w:rPr>
                <w:sz w:val="20"/>
              </w:rPr>
              <w:t>лица</w:t>
            </w:r>
          </w:p>
        </w:tc>
        <w:tc>
          <w:tcPr>
            <w:tcW w:w="238" w:type="pct"/>
            <w:tcBorders>
              <w:top w:val="single" w:sz="4" w:space="0" w:color="auto"/>
              <w:left w:val="single" w:sz="4" w:space="0" w:color="auto"/>
              <w:bottom w:val="single" w:sz="4" w:space="0" w:color="auto"/>
              <w:right w:val="single" w:sz="4" w:space="0" w:color="auto"/>
            </w:tcBorders>
            <w:vAlign w:val="center"/>
          </w:tcPr>
          <w:p w14:paraId="2383BA7B" w14:textId="77777777" w:rsidR="001958B4" w:rsidRPr="00B87054" w:rsidRDefault="001958B4" w:rsidP="002570F0">
            <w:pPr>
              <w:spacing w:before="0" w:after="0"/>
              <w:jc w:val="center"/>
              <w:rPr>
                <w:sz w:val="20"/>
              </w:rPr>
            </w:pPr>
            <w:r w:rsidRPr="00B87054">
              <w:rPr>
                <w:sz w:val="20"/>
              </w:rPr>
              <w:t>КФ</w:t>
            </w:r>
          </w:p>
        </w:tc>
        <w:tc>
          <w:tcPr>
            <w:tcW w:w="335" w:type="pct"/>
            <w:tcBorders>
              <w:top w:val="single" w:sz="4" w:space="0" w:color="auto"/>
              <w:left w:val="single" w:sz="4" w:space="0" w:color="auto"/>
              <w:bottom w:val="single" w:sz="4" w:space="0" w:color="auto"/>
              <w:right w:val="single" w:sz="4" w:space="0" w:color="auto"/>
            </w:tcBorders>
            <w:vAlign w:val="center"/>
          </w:tcPr>
          <w:p w14:paraId="0F95C745" w14:textId="77777777" w:rsidR="001958B4" w:rsidRPr="00B87054" w:rsidRDefault="001958B4" w:rsidP="002570F0">
            <w:pPr>
              <w:spacing w:before="0" w:after="0"/>
              <w:jc w:val="center"/>
            </w:pPr>
          </w:p>
        </w:tc>
        <w:tc>
          <w:tcPr>
            <w:tcW w:w="5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000A6518" w14:textId="77777777" w:rsidR="001958B4" w:rsidRPr="00B87054" w:rsidRDefault="001958B4" w:rsidP="002570F0">
            <w:pPr>
              <w:pStyle w:val="Text1"/>
              <w:spacing w:before="0" w:after="0"/>
              <w:ind w:left="0"/>
              <w:jc w:val="center"/>
              <w:rPr>
                <w:sz w:val="20"/>
              </w:rPr>
            </w:pPr>
            <w:r w:rsidRPr="00B87054">
              <w:rPr>
                <w:sz w:val="20"/>
              </w:rPr>
              <w:t>89 000</w:t>
            </w:r>
          </w:p>
        </w:tc>
        <w:tc>
          <w:tcPr>
            <w:tcW w:w="95" w:type="pct"/>
            <w:tcBorders>
              <w:top w:val="single" w:sz="4" w:space="0" w:color="auto"/>
              <w:left w:val="single" w:sz="4" w:space="0" w:color="auto"/>
              <w:bottom w:val="single" w:sz="4" w:space="0" w:color="auto"/>
              <w:right w:val="single" w:sz="4" w:space="0" w:color="auto"/>
            </w:tcBorders>
            <w:shd w:val="clear" w:color="auto" w:fill="auto"/>
            <w:vAlign w:val="center"/>
          </w:tcPr>
          <w:p w14:paraId="29D4FC56" w14:textId="77777777" w:rsidR="001958B4" w:rsidRPr="00B87054" w:rsidRDefault="001958B4" w:rsidP="002570F0">
            <w:pPr>
              <w:pStyle w:val="Text1"/>
              <w:spacing w:before="0" w:after="0"/>
              <w:ind w:left="0"/>
              <w:jc w:val="center"/>
              <w:rPr>
                <w:sz w:val="20"/>
              </w:rPr>
            </w:pPr>
          </w:p>
        </w:tc>
        <w:tc>
          <w:tcPr>
            <w:tcW w:w="1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E12A52" w14:textId="77777777" w:rsidR="001958B4" w:rsidRPr="00B87054" w:rsidRDefault="001958B4" w:rsidP="002570F0">
            <w:pPr>
              <w:pStyle w:val="Text1"/>
              <w:spacing w:before="0" w:after="0"/>
              <w:ind w:left="0"/>
              <w:jc w:val="center"/>
              <w:rPr>
                <w:sz w:val="20"/>
              </w:rPr>
            </w:pPr>
          </w:p>
        </w:tc>
        <w:tc>
          <w:tcPr>
            <w:tcW w:w="6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218F06" w14:textId="5007A889" w:rsidR="001958B4" w:rsidRPr="00B87054" w:rsidRDefault="00665978" w:rsidP="002570F0">
            <w:pPr>
              <w:pStyle w:val="Text1"/>
              <w:spacing w:before="0" w:after="0"/>
              <w:ind w:left="0"/>
              <w:jc w:val="center"/>
              <w:rPr>
                <w:sz w:val="20"/>
              </w:rPr>
            </w:pPr>
            <w:r>
              <w:rPr>
                <w:sz w:val="20"/>
                <w:lang w:val="en-US"/>
              </w:rPr>
              <w:t xml:space="preserve">1 800 000 </w:t>
            </w:r>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3178CBBF" w14:textId="77777777" w:rsidR="001958B4" w:rsidRPr="00B87054" w:rsidRDefault="001958B4" w:rsidP="002570F0">
            <w:pPr>
              <w:pStyle w:val="Text1"/>
              <w:spacing w:before="0" w:after="0"/>
              <w:ind w:left="0"/>
              <w:jc w:val="center"/>
              <w:rPr>
                <w:sz w:val="20"/>
              </w:rPr>
            </w:pPr>
            <w:r w:rsidRPr="00B87054">
              <w:rPr>
                <w:sz w:val="20"/>
              </w:rPr>
              <w:t>МОСВ,</w:t>
            </w:r>
          </w:p>
          <w:p w14:paraId="022D2DD1" w14:textId="50D960FE" w:rsidR="001958B4" w:rsidRPr="00B87054" w:rsidRDefault="001958B4" w:rsidP="002570F0">
            <w:pPr>
              <w:pStyle w:val="Text1"/>
              <w:spacing w:before="0" w:after="0"/>
              <w:ind w:left="0"/>
              <w:jc w:val="center"/>
              <w:rPr>
                <w:sz w:val="20"/>
              </w:rPr>
            </w:pPr>
            <w:r w:rsidRPr="00B87054">
              <w:rPr>
                <w:sz w:val="20"/>
              </w:rPr>
              <w:t xml:space="preserve">Проектни </w:t>
            </w:r>
            <w:r w:rsidRPr="00BF7DBB">
              <w:rPr>
                <w:sz w:val="20"/>
              </w:rPr>
              <w:t>предложени</w:t>
            </w:r>
            <w:r w:rsidR="0019605D">
              <w:rPr>
                <w:sz w:val="20"/>
              </w:rPr>
              <w:t>;</w:t>
            </w:r>
            <w:r w:rsidR="00BF7DBB" w:rsidRPr="00665978">
              <w:rPr>
                <w:sz w:val="20"/>
              </w:rPr>
              <w:t xml:space="preserve"> </w:t>
            </w:r>
            <w:r w:rsidR="00BF7DBB" w:rsidRPr="00BF7DBB">
              <w:rPr>
                <w:sz w:val="20"/>
              </w:rPr>
              <w:t>УО на ОПОС</w:t>
            </w:r>
          </w:p>
        </w:tc>
        <w:tc>
          <w:tcPr>
            <w:tcW w:w="762" w:type="pct"/>
            <w:tcBorders>
              <w:top w:val="single" w:sz="4" w:space="0" w:color="auto"/>
              <w:left w:val="single" w:sz="4" w:space="0" w:color="auto"/>
              <w:bottom w:val="single" w:sz="4" w:space="0" w:color="auto"/>
              <w:right w:val="single" w:sz="4" w:space="0" w:color="auto"/>
            </w:tcBorders>
            <w:vAlign w:val="center"/>
          </w:tcPr>
          <w:p w14:paraId="1A434CB9" w14:textId="253A2455" w:rsidR="001958B4" w:rsidRPr="00B87054" w:rsidRDefault="001958B4" w:rsidP="002570F0">
            <w:pPr>
              <w:pStyle w:val="Text1"/>
              <w:spacing w:before="0" w:after="0"/>
              <w:ind w:left="0"/>
              <w:jc w:val="center"/>
              <w:rPr>
                <w:sz w:val="20"/>
              </w:rPr>
            </w:pPr>
            <w:r w:rsidRPr="00B87054">
              <w:rPr>
                <w:sz w:val="20"/>
              </w:rPr>
              <w:t>Етапната цел  е определена предвид възможността до 2018 г. да се изпълняват проекти, чието изпълнение може да започне преди приемането на РПИП.</w:t>
            </w:r>
            <w:r w:rsidRPr="00B87054" w:rsidDel="006C4506">
              <w:rPr>
                <w:sz w:val="20"/>
              </w:rPr>
              <w:t xml:space="preserve"> </w:t>
            </w:r>
            <w:r w:rsidRPr="00B87054">
              <w:rPr>
                <w:sz w:val="20"/>
              </w:rPr>
              <w:t xml:space="preserve">Крайната цел е определена въз основа на </w:t>
            </w:r>
            <w:r w:rsidR="00F34BD0" w:rsidRPr="00B87054">
              <w:rPr>
                <w:sz w:val="20"/>
              </w:rPr>
              <w:t xml:space="preserve">допълнителния брой жители, които ще имат достъп до подобрено водоснабдяване, съгласно заложеното в договорите за БФП и </w:t>
            </w:r>
            <w:r w:rsidR="00F34BD0" w:rsidRPr="00B87054">
              <w:rPr>
                <w:sz w:val="20"/>
              </w:rPr>
              <w:lastRenderedPageBreak/>
              <w:t>анализ на проектните предложения в оценка</w:t>
            </w:r>
          </w:p>
        </w:tc>
      </w:tr>
      <w:tr w:rsidR="0063255B" w:rsidRPr="00B87054" w14:paraId="39FEAB02" w14:textId="77777777" w:rsidTr="0063255B">
        <w:tc>
          <w:tcPr>
            <w:tcW w:w="227" w:type="pct"/>
            <w:vAlign w:val="center"/>
          </w:tcPr>
          <w:p w14:paraId="7A5B2F8C" w14:textId="77777777" w:rsidR="0063255B" w:rsidRPr="00B87054" w:rsidRDefault="0063255B" w:rsidP="002570F0">
            <w:pPr>
              <w:pStyle w:val="Text1"/>
              <w:spacing w:before="0" w:after="0"/>
              <w:ind w:left="0"/>
              <w:jc w:val="center"/>
              <w:rPr>
                <w:sz w:val="20"/>
              </w:rPr>
            </w:pPr>
          </w:p>
        </w:tc>
        <w:tc>
          <w:tcPr>
            <w:tcW w:w="430" w:type="pct"/>
            <w:vAlign w:val="center"/>
          </w:tcPr>
          <w:p w14:paraId="173C140F" w14:textId="77777777" w:rsidR="0063255B" w:rsidRPr="00B87054" w:rsidRDefault="00670AF7" w:rsidP="002570F0">
            <w:pPr>
              <w:pStyle w:val="Text1"/>
              <w:spacing w:before="0" w:after="0"/>
              <w:ind w:left="0"/>
              <w:jc w:val="center"/>
              <w:rPr>
                <w:sz w:val="20"/>
              </w:rPr>
            </w:pPr>
            <w:r w:rsidRPr="00B87054">
              <w:rPr>
                <w:sz w:val="20"/>
              </w:rPr>
              <w:t>Показател за и</w:t>
            </w:r>
            <w:r w:rsidR="0063255B" w:rsidRPr="00B87054">
              <w:rPr>
                <w:sz w:val="20"/>
              </w:rPr>
              <w:t>зпълнение</w:t>
            </w:r>
          </w:p>
        </w:tc>
        <w:tc>
          <w:tcPr>
            <w:tcW w:w="287" w:type="pct"/>
            <w:vAlign w:val="center"/>
          </w:tcPr>
          <w:p w14:paraId="76DA4336" w14:textId="77777777" w:rsidR="0063255B" w:rsidRPr="00B87054" w:rsidRDefault="00DB13DE" w:rsidP="002570F0">
            <w:pPr>
              <w:pStyle w:val="Text1"/>
              <w:spacing w:before="0" w:after="0"/>
              <w:ind w:left="0"/>
              <w:jc w:val="center"/>
              <w:rPr>
                <w:sz w:val="20"/>
              </w:rPr>
            </w:pPr>
            <w:r w:rsidRPr="00B87054">
              <w:rPr>
                <w:sz w:val="20"/>
              </w:rPr>
              <w:t>CO19</w:t>
            </w:r>
          </w:p>
        </w:tc>
        <w:tc>
          <w:tcPr>
            <w:tcW w:w="430" w:type="pct"/>
            <w:shd w:val="clear" w:color="auto" w:fill="auto"/>
            <w:vAlign w:val="center"/>
          </w:tcPr>
          <w:p w14:paraId="2E515E90" w14:textId="77777777" w:rsidR="0063255B" w:rsidRPr="00B87054" w:rsidRDefault="0063255B" w:rsidP="002570F0">
            <w:pPr>
              <w:pStyle w:val="ListDash"/>
              <w:numPr>
                <w:ilvl w:val="0"/>
                <w:numId w:val="0"/>
              </w:numPr>
              <w:spacing w:after="0"/>
              <w:jc w:val="center"/>
              <w:rPr>
                <w:sz w:val="20"/>
              </w:rPr>
            </w:pPr>
            <w:r w:rsidRPr="00B87054">
              <w:rPr>
                <w:sz w:val="20"/>
              </w:rPr>
              <w:t>Допълнителен брой жители с достъп до подобрено пречистване на отпадъчни води</w:t>
            </w:r>
          </w:p>
        </w:tc>
        <w:tc>
          <w:tcPr>
            <w:tcW w:w="334" w:type="pct"/>
            <w:vAlign w:val="center"/>
          </w:tcPr>
          <w:p w14:paraId="02A57C2E" w14:textId="77777777" w:rsidR="0063255B" w:rsidRPr="00B87054" w:rsidRDefault="0063255B" w:rsidP="0059111E">
            <w:pPr>
              <w:pStyle w:val="ListDash"/>
              <w:numPr>
                <w:ilvl w:val="0"/>
                <w:numId w:val="0"/>
              </w:numPr>
              <w:spacing w:after="0"/>
              <w:jc w:val="center"/>
              <w:rPr>
                <w:sz w:val="20"/>
              </w:rPr>
            </w:pPr>
            <w:r w:rsidRPr="00B87054">
              <w:rPr>
                <w:sz w:val="20"/>
              </w:rPr>
              <w:t>е</w:t>
            </w:r>
            <w:r w:rsidR="009C3FC5" w:rsidRPr="00B87054">
              <w:rPr>
                <w:sz w:val="20"/>
              </w:rPr>
              <w:t>кв</w:t>
            </w:r>
            <w:r w:rsidRPr="00B87054">
              <w:rPr>
                <w:sz w:val="20"/>
              </w:rPr>
              <w:t>.ж.</w:t>
            </w:r>
          </w:p>
        </w:tc>
        <w:tc>
          <w:tcPr>
            <w:tcW w:w="238" w:type="pct"/>
            <w:vAlign w:val="center"/>
          </w:tcPr>
          <w:p w14:paraId="2199973A" w14:textId="77777777" w:rsidR="0063255B" w:rsidRPr="00B87054" w:rsidRDefault="0063255B" w:rsidP="002570F0">
            <w:pPr>
              <w:spacing w:before="0" w:after="0"/>
              <w:jc w:val="center"/>
              <w:rPr>
                <w:sz w:val="20"/>
              </w:rPr>
            </w:pPr>
            <w:r w:rsidRPr="00B87054">
              <w:rPr>
                <w:sz w:val="20"/>
              </w:rPr>
              <w:t>КФ</w:t>
            </w:r>
          </w:p>
        </w:tc>
        <w:tc>
          <w:tcPr>
            <w:tcW w:w="335" w:type="pct"/>
            <w:vAlign w:val="center"/>
          </w:tcPr>
          <w:p w14:paraId="1C4B4D7D" w14:textId="77777777" w:rsidR="0063255B" w:rsidRPr="00B87054" w:rsidRDefault="0063255B" w:rsidP="002570F0">
            <w:pPr>
              <w:spacing w:before="0" w:after="0"/>
              <w:jc w:val="center"/>
            </w:pPr>
          </w:p>
        </w:tc>
        <w:tc>
          <w:tcPr>
            <w:tcW w:w="573" w:type="pct"/>
            <w:gridSpan w:val="3"/>
            <w:shd w:val="clear" w:color="auto" w:fill="auto"/>
            <w:vAlign w:val="center"/>
          </w:tcPr>
          <w:p w14:paraId="0FE86E7C" w14:textId="77777777" w:rsidR="0063255B" w:rsidRPr="00B87054" w:rsidRDefault="0063255B" w:rsidP="002570F0">
            <w:pPr>
              <w:pStyle w:val="Text1"/>
              <w:spacing w:before="0" w:after="0"/>
              <w:ind w:left="0"/>
              <w:jc w:val="center"/>
              <w:rPr>
                <w:sz w:val="20"/>
              </w:rPr>
            </w:pPr>
            <w:r w:rsidRPr="00B87054">
              <w:rPr>
                <w:sz w:val="20"/>
              </w:rPr>
              <w:t>100 000</w:t>
            </w:r>
          </w:p>
        </w:tc>
        <w:tc>
          <w:tcPr>
            <w:tcW w:w="95" w:type="pct"/>
            <w:shd w:val="clear" w:color="auto" w:fill="auto"/>
            <w:vAlign w:val="center"/>
          </w:tcPr>
          <w:p w14:paraId="62E335C1" w14:textId="77777777" w:rsidR="0063255B" w:rsidRPr="00B87054" w:rsidRDefault="0063255B" w:rsidP="002570F0">
            <w:pPr>
              <w:pStyle w:val="Text1"/>
              <w:spacing w:before="0" w:after="0"/>
              <w:ind w:left="0"/>
              <w:jc w:val="center"/>
              <w:rPr>
                <w:sz w:val="20"/>
              </w:rPr>
            </w:pPr>
          </w:p>
        </w:tc>
        <w:tc>
          <w:tcPr>
            <w:tcW w:w="142" w:type="pct"/>
            <w:gridSpan w:val="2"/>
            <w:shd w:val="clear" w:color="auto" w:fill="auto"/>
            <w:vAlign w:val="center"/>
          </w:tcPr>
          <w:p w14:paraId="41921B7C" w14:textId="77777777" w:rsidR="0063255B" w:rsidRPr="00B87054" w:rsidRDefault="0063255B" w:rsidP="002570F0">
            <w:pPr>
              <w:pStyle w:val="Text1"/>
              <w:spacing w:before="0" w:after="0"/>
              <w:ind w:left="0"/>
              <w:jc w:val="center"/>
              <w:rPr>
                <w:sz w:val="20"/>
              </w:rPr>
            </w:pPr>
          </w:p>
        </w:tc>
        <w:tc>
          <w:tcPr>
            <w:tcW w:w="669" w:type="pct"/>
            <w:gridSpan w:val="2"/>
            <w:shd w:val="clear" w:color="auto" w:fill="auto"/>
            <w:vAlign w:val="center"/>
          </w:tcPr>
          <w:p w14:paraId="1D352CE1" w14:textId="42908B9F" w:rsidR="0063255B" w:rsidRPr="00B87054" w:rsidRDefault="00665978" w:rsidP="002570F0">
            <w:pPr>
              <w:pStyle w:val="Text1"/>
              <w:spacing w:before="0" w:after="0"/>
              <w:ind w:left="0"/>
              <w:jc w:val="center"/>
              <w:rPr>
                <w:sz w:val="20"/>
              </w:rPr>
            </w:pPr>
            <w:r>
              <w:rPr>
                <w:sz w:val="20"/>
                <w:lang w:val="en-US"/>
              </w:rPr>
              <w:t xml:space="preserve">1 900 000 </w:t>
            </w:r>
          </w:p>
        </w:tc>
        <w:tc>
          <w:tcPr>
            <w:tcW w:w="478" w:type="pct"/>
            <w:shd w:val="clear" w:color="auto" w:fill="auto"/>
            <w:vAlign w:val="center"/>
          </w:tcPr>
          <w:p w14:paraId="1C077C7F" w14:textId="3E493C30" w:rsidR="0063255B" w:rsidRPr="00B87054" w:rsidRDefault="0063255B" w:rsidP="002570F0">
            <w:pPr>
              <w:pStyle w:val="Text1"/>
              <w:spacing w:before="0" w:after="0"/>
              <w:ind w:left="0"/>
              <w:jc w:val="center"/>
              <w:rPr>
                <w:sz w:val="20"/>
              </w:rPr>
            </w:pPr>
            <w:r w:rsidRPr="00B87054">
              <w:rPr>
                <w:sz w:val="20"/>
              </w:rPr>
              <w:t xml:space="preserve">МОСВ, Проектни </w:t>
            </w:r>
            <w:r w:rsidRPr="00BF7DBB">
              <w:rPr>
                <w:sz w:val="20"/>
              </w:rPr>
              <w:t>предложени</w:t>
            </w:r>
            <w:r w:rsidR="00BF7DBB" w:rsidRPr="00BF7DBB">
              <w:rPr>
                <w:sz w:val="20"/>
              </w:rPr>
              <w:t>;</w:t>
            </w:r>
            <w:r w:rsidR="00BF7DBB" w:rsidRPr="00665978">
              <w:rPr>
                <w:sz w:val="20"/>
              </w:rPr>
              <w:t xml:space="preserve"> </w:t>
            </w:r>
            <w:r w:rsidR="00BF7DBB" w:rsidRPr="00BF7DBB">
              <w:rPr>
                <w:sz w:val="20"/>
              </w:rPr>
              <w:t>УО на ОПОС</w:t>
            </w:r>
          </w:p>
        </w:tc>
        <w:tc>
          <w:tcPr>
            <w:tcW w:w="762" w:type="pct"/>
            <w:vAlign w:val="center"/>
          </w:tcPr>
          <w:p w14:paraId="663FD5EC" w14:textId="1DF2AB2E" w:rsidR="0063255B" w:rsidRPr="00B87054" w:rsidRDefault="0063255B" w:rsidP="002570F0">
            <w:pPr>
              <w:pStyle w:val="Text1"/>
              <w:spacing w:before="0" w:after="0"/>
              <w:ind w:left="0"/>
              <w:jc w:val="center"/>
              <w:rPr>
                <w:sz w:val="20"/>
              </w:rPr>
            </w:pPr>
            <w:r w:rsidRPr="00B87054">
              <w:rPr>
                <w:sz w:val="20"/>
              </w:rPr>
              <w:t>Етапната цел за 2018 г. е определена предвид възможността за изпълнение на проекти, чието изпълнение може да започне преди приемането на РПИП. Крайната цел е еквивалент жителите</w:t>
            </w:r>
            <w:r w:rsidR="00F34BD0" w:rsidRPr="00B87054">
              <w:rPr>
                <w:sz w:val="20"/>
              </w:rPr>
              <w:t>,</w:t>
            </w:r>
            <w:r w:rsidRPr="00B87054">
              <w:rPr>
                <w:sz w:val="20"/>
              </w:rPr>
              <w:t xml:space="preserve"> </w:t>
            </w:r>
            <w:r w:rsidR="00F34BD0" w:rsidRPr="00B87054">
              <w:rPr>
                <w:sz w:val="20"/>
              </w:rPr>
              <w:t>които ще бъдат с достъп до подобрено  пречистване, съгласно заложеното в договорите за БФП и анализ на проектните предложения в оценка</w:t>
            </w:r>
            <w:r w:rsidRPr="00B87054">
              <w:rPr>
                <w:sz w:val="20"/>
              </w:rPr>
              <w:t>.</w:t>
            </w:r>
          </w:p>
        </w:tc>
      </w:tr>
      <w:tr w:rsidR="0063255B" w:rsidRPr="00B87054" w14:paraId="7A31B1F0" w14:textId="77777777" w:rsidTr="00272067">
        <w:tc>
          <w:tcPr>
            <w:tcW w:w="227" w:type="pct"/>
            <w:vAlign w:val="center"/>
          </w:tcPr>
          <w:p w14:paraId="79F33142" w14:textId="77777777" w:rsidR="0063255B" w:rsidRPr="00B87054" w:rsidRDefault="0063255B" w:rsidP="002570F0">
            <w:pPr>
              <w:pStyle w:val="Text1"/>
              <w:spacing w:before="0" w:after="0"/>
              <w:ind w:left="0"/>
              <w:jc w:val="center"/>
              <w:rPr>
                <w:sz w:val="20"/>
              </w:rPr>
            </w:pPr>
          </w:p>
        </w:tc>
        <w:tc>
          <w:tcPr>
            <w:tcW w:w="430" w:type="pct"/>
            <w:vAlign w:val="center"/>
          </w:tcPr>
          <w:p w14:paraId="01B5A066" w14:textId="77777777" w:rsidR="0063255B" w:rsidRPr="00B87054" w:rsidRDefault="0063255B" w:rsidP="002570F0">
            <w:pPr>
              <w:pStyle w:val="Text1"/>
              <w:spacing w:before="0" w:after="0"/>
              <w:ind w:left="0"/>
              <w:jc w:val="center"/>
              <w:rPr>
                <w:sz w:val="20"/>
              </w:rPr>
            </w:pPr>
            <w:r w:rsidRPr="00B87054">
              <w:rPr>
                <w:sz w:val="20"/>
              </w:rPr>
              <w:t>Показател за изпълнение</w:t>
            </w:r>
          </w:p>
        </w:tc>
        <w:tc>
          <w:tcPr>
            <w:tcW w:w="287" w:type="pct"/>
            <w:vAlign w:val="center"/>
          </w:tcPr>
          <w:p w14:paraId="2FD7206E" w14:textId="77777777" w:rsidR="0063255B" w:rsidRPr="00B87054" w:rsidRDefault="00477257" w:rsidP="002570F0">
            <w:pPr>
              <w:pStyle w:val="Text1"/>
              <w:spacing w:before="0" w:after="0"/>
              <w:ind w:left="0"/>
              <w:jc w:val="center"/>
              <w:rPr>
                <w:sz w:val="20"/>
              </w:rPr>
            </w:pPr>
            <w:r w:rsidRPr="00B87054">
              <w:rPr>
                <w:sz w:val="20"/>
              </w:rPr>
              <w:t>1</w:t>
            </w:r>
            <w:r w:rsidRPr="00B87054">
              <w:rPr>
                <w:sz w:val="20"/>
                <w:lang w:val="en-US"/>
              </w:rPr>
              <w:t>.</w:t>
            </w:r>
            <w:r w:rsidR="00616520" w:rsidRPr="00B87054">
              <w:rPr>
                <w:sz w:val="20"/>
              </w:rPr>
              <w:t>5</w:t>
            </w:r>
          </w:p>
        </w:tc>
        <w:tc>
          <w:tcPr>
            <w:tcW w:w="430" w:type="pct"/>
            <w:shd w:val="clear" w:color="auto" w:fill="auto"/>
            <w:vAlign w:val="center"/>
          </w:tcPr>
          <w:p w14:paraId="6B03D85A" w14:textId="77777777" w:rsidR="0063255B" w:rsidRPr="00B87054" w:rsidRDefault="0063255B" w:rsidP="002570F0">
            <w:pPr>
              <w:pStyle w:val="ListDash"/>
              <w:numPr>
                <w:ilvl w:val="0"/>
                <w:numId w:val="0"/>
              </w:numPr>
              <w:spacing w:after="0"/>
              <w:jc w:val="center"/>
              <w:rPr>
                <w:sz w:val="20"/>
              </w:rPr>
            </w:pPr>
            <w:r w:rsidRPr="00B87054">
              <w:rPr>
                <w:sz w:val="20"/>
              </w:rPr>
              <w:t>Нови/Актуализирани аналитични/програмни/стратегически документи</w:t>
            </w:r>
          </w:p>
        </w:tc>
        <w:tc>
          <w:tcPr>
            <w:tcW w:w="334" w:type="pct"/>
            <w:vAlign w:val="center"/>
          </w:tcPr>
          <w:p w14:paraId="0D8FF4FA" w14:textId="77777777" w:rsidR="0063255B" w:rsidRPr="00B87054" w:rsidRDefault="0063255B" w:rsidP="002570F0">
            <w:pPr>
              <w:pStyle w:val="ListDash"/>
              <w:numPr>
                <w:ilvl w:val="0"/>
                <w:numId w:val="0"/>
              </w:numPr>
              <w:spacing w:after="0"/>
              <w:jc w:val="center"/>
              <w:rPr>
                <w:sz w:val="20"/>
              </w:rPr>
            </w:pPr>
            <w:r w:rsidRPr="00B87054">
              <w:rPr>
                <w:sz w:val="20"/>
              </w:rPr>
              <w:t>Брой</w:t>
            </w:r>
          </w:p>
        </w:tc>
        <w:tc>
          <w:tcPr>
            <w:tcW w:w="238" w:type="pct"/>
            <w:vAlign w:val="center"/>
          </w:tcPr>
          <w:p w14:paraId="66B5CD18" w14:textId="77777777" w:rsidR="0063255B" w:rsidRPr="00B87054" w:rsidRDefault="0063255B" w:rsidP="002570F0">
            <w:pPr>
              <w:spacing w:before="0" w:after="0"/>
              <w:jc w:val="center"/>
              <w:rPr>
                <w:sz w:val="20"/>
              </w:rPr>
            </w:pPr>
            <w:r w:rsidRPr="00B87054">
              <w:rPr>
                <w:sz w:val="20"/>
              </w:rPr>
              <w:t>КФ</w:t>
            </w:r>
          </w:p>
        </w:tc>
        <w:tc>
          <w:tcPr>
            <w:tcW w:w="335" w:type="pct"/>
            <w:vAlign w:val="center"/>
          </w:tcPr>
          <w:p w14:paraId="678A0D59" w14:textId="77777777" w:rsidR="0063255B" w:rsidRPr="00B87054" w:rsidDel="00664455" w:rsidRDefault="0063255B" w:rsidP="002570F0">
            <w:pPr>
              <w:spacing w:before="0" w:after="0"/>
              <w:jc w:val="center"/>
              <w:rPr>
                <w:sz w:val="20"/>
              </w:rPr>
            </w:pPr>
          </w:p>
        </w:tc>
        <w:tc>
          <w:tcPr>
            <w:tcW w:w="573" w:type="pct"/>
            <w:gridSpan w:val="3"/>
            <w:shd w:val="clear" w:color="auto" w:fill="auto"/>
            <w:vAlign w:val="center"/>
          </w:tcPr>
          <w:p w14:paraId="362F044C" w14:textId="77777777" w:rsidR="0063255B" w:rsidRPr="00B87054" w:rsidDel="00895C52" w:rsidRDefault="0063255B" w:rsidP="002570F0">
            <w:pPr>
              <w:pStyle w:val="Text1"/>
              <w:spacing w:before="0" w:after="0"/>
              <w:ind w:left="0"/>
              <w:jc w:val="center"/>
              <w:rPr>
                <w:sz w:val="20"/>
              </w:rPr>
            </w:pPr>
            <w:r w:rsidRPr="00B87054">
              <w:rPr>
                <w:sz w:val="20"/>
              </w:rPr>
              <w:t>10</w:t>
            </w:r>
          </w:p>
        </w:tc>
        <w:tc>
          <w:tcPr>
            <w:tcW w:w="95" w:type="pct"/>
            <w:shd w:val="clear" w:color="auto" w:fill="auto"/>
            <w:vAlign w:val="center"/>
          </w:tcPr>
          <w:p w14:paraId="44C49FD7" w14:textId="77777777" w:rsidR="0063255B" w:rsidRPr="00B87054" w:rsidRDefault="0063255B" w:rsidP="002570F0">
            <w:pPr>
              <w:pStyle w:val="Text1"/>
              <w:spacing w:before="0" w:after="0"/>
              <w:ind w:left="0"/>
              <w:jc w:val="center"/>
              <w:rPr>
                <w:sz w:val="20"/>
              </w:rPr>
            </w:pPr>
          </w:p>
        </w:tc>
        <w:tc>
          <w:tcPr>
            <w:tcW w:w="142" w:type="pct"/>
            <w:gridSpan w:val="2"/>
            <w:shd w:val="clear" w:color="auto" w:fill="auto"/>
            <w:vAlign w:val="center"/>
          </w:tcPr>
          <w:p w14:paraId="4634D8D7" w14:textId="77777777" w:rsidR="0063255B" w:rsidRPr="00B87054" w:rsidRDefault="0063255B" w:rsidP="002570F0">
            <w:pPr>
              <w:pStyle w:val="Text1"/>
              <w:spacing w:before="0" w:after="0"/>
              <w:ind w:left="0"/>
              <w:jc w:val="center"/>
              <w:rPr>
                <w:sz w:val="20"/>
              </w:rPr>
            </w:pPr>
          </w:p>
        </w:tc>
        <w:tc>
          <w:tcPr>
            <w:tcW w:w="669" w:type="pct"/>
            <w:gridSpan w:val="2"/>
            <w:shd w:val="clear" w:color="auto" w:fill="auto"/>
            <w:vAlign w:val="center"/>
          </w:tcPr>
          <w:p w14:paraId="746F92DC" w14:textId="77777777" w:rsidR="0063255B" w:rsidRPr="00B87054" w:rsidDel="00895C52" w:rsidRDefault="0063255B" w:rsidP="002570F0">
            <w:pPr>
              <w:pStyle w:val="Text1"/>
              <w:spacing w:before="0" w:after="0"/>
              <w:ind w:left="0"/>
              <w:jc w:val="center"/>
              <w:rPr>
                <w:sz w:val="20"/>
              </w:rPr>
            </w:pPr>
            <w:r w:rsidRPr="00B87054">
              <w:rPr>
                <w:sz w:val="20"/>
              </w:rPr>
              <w:t>18</w:t>
            </w:r>
          </w:p>
        </w:tc>
        <w:tc>
          <w:tcPr>
            <w:tcW w:w="478" w:type="pct"/>
            <w:shd w:val="clear" w:color="auto" w:fill="auto"/>
            <w:vAlign w:val="center"/>
          </w:tcPr>
          <w:p w14:paraId="7761EB31" w14:textId="67244893" w:rsidR="0063255B" w:rsidRPr="00B87054" w:rsidRDefault="0063255B" w:rsidP="002570F0">
            <w:pPr>
              <w:pStyle w:val="Text1"/>
              <w:spacing w:before="0" w:after="0"/>
              <w:ind w:left="0"/>
              <w:jc w:val="center"/>
              <w:rPr>
                <w:sz w:val="20"/>
              </w:rPr>
            </w:pPr>
            <w:r w:rsidRPr="00B87054">
              <w:rPr>
                <w:sz w:val="20"/>
              </w:rPr>
              <w:t>МОСВ, доклади за напредък</w:t>
            </w:r>
            <w:r w:rsidR="00BF7DBB">
              <w:rPr>
                <w:sz w:val="20"/>
              </w:rPr>
              <w:t>;</w:t>
            </w:r>
            <w:r w:rsidR="00BF7DBB" w:rsidRPr="00BF7DBB">
              <w:rPr>
                <w:sz w:val="20"/>
                <w:highlight w:val="yellow"/>
              </w:rPr>
              <w:t xml:space="preserve"> </w:t>
            </w:r>
            <w:r w:rsidR="00BF7DBB" w:rsidRPr="00BF7DBB">
              <w:rPr>
                <w:sz w:val="20"/>
              </w:rPr>
              <w:t>УО на ОПОС</w:t>
            </w:r>
          </w:p>
        </w:tc>
        <w:tc>
          <w:tcPr>
            <w:tcW w:w="762" w:type="pct"/>
            <w:vAlign w:val="center"/>
          </w:tcPr>
          <w:p w14:paraId="0288BEF3" w14:textId="77777777" w:rsidR="0063255B" w:rsidRPr="00B87054" w:rsidRDefault="0063255B" w:rsidP="002570F0">
            <w:pPr>
              <w:pStyle w:val="Text1"/>
              <w:spacing w:before="0" w:after="0"/>
              <w:ind w:left="29"/>
              <w:jc w:val="center"/>
              <w:rPr>
                <w:sz w:val="20"/>
              </w:rPr>
            </w:pPr>
            <w:r w:rsidRPr="00B87054">
              <w:rPr>
                <w:sz w:val="20"/>
              </w:rPr>
              <w:t>Етапната стойност представлява броя на  програмите за мониторинг, които ще бъдат разработени/актуализирани за целите на вторите ПУРБ.</w:t>
            </w:r>
          </w:p>
          <w:p w14:paraId="53122567" w14:textId="77777777" w:rsidR="0063255B" w:rsidRPr="00B87054" w:rsidRDefault="0063255B" w:rsidP="002570F0">
            <w:pPr>
              <w:pStyle w:val="Text1"/>
              <w:spacing w:before="0" w:after="0"/>
              <w:ind w:left="29"/>
              <w:jc w:val="center"/>
              <w:rPr>
                <w:sz w:val="20"/>
              </w:rPr>
            </w:pPr>
            <w:r w:rsidRPr="00B87054">
              <w:rPr>
                <w:sz w:val="20"/>
              </w:rPr>
              <w:t xml:space="preserve">Целевата стойност включва 10-те програми за мониторинг за целите на вторите ПУРБ и 8 документа, които ще бъдат разработени/актуализирани за целите на </w:t>
            </w:r>
            <w:r w:rsidRPr="00B87054">
              <w:rPr>
                <w:sz w:val="20"/>
              </w:rPr>
              <w:lastRenderedPageBreak/>
              <w:t>третите ПУРБ 202</w:t>
            </w:r>
            <w:r w:rsidR="008C644B" w:rsidRPr="00B87054">
              <w:rPr>
                <w:sz w:val="20"/>
                <w:lang w:val="ru-RU"/>
              </w:rPr>
              <w:t>1</w:t>
            </w:r>
            <w:r w:rsidRPr="00B87054">
              <w:rPr>
                <w:sz w:val="20"/>
              </w:rPr>
              <w:t>-2027 г.</w:t>
            </w:r>
          </w:p>
        </w:tc>
      </w:tr>
      <w:tr w:rsidR="001958B4" w:rsidRPr="00B87054" w14:paraId="0DF609F6" w14:textId="77777777" w:rsidTr="001958B4">
        <w:tc>
          <w:tcPr>
            <w:tcW w:w="227" w:type="pct"/>
            <w:tcBorders>
              <w:top w:val="single" w:sz="4" w:space="0" w:color="auto"/>
              <w:left w:val="single" w:sz="4" w:space="0" w:color="auto"/>
              <w:bottom w:val="single" w:sz="4" w:space="0" w:color="auto"/>
              <w:right w:val="single" w:sz="4" w:space="0" w:color="auto"/>
            </w:tcBorders>
            <w:vAlign w:val="center"/>
          </w:tcPr>
          <w:p w14:paraId="5F844D01" w14:textId="77777777" w:rsidR="001958B4" w:rsidRPr="00B87054" w:rsidRDefault="001958B4" w:rsidP="008759EA">
            <w:pPr>
              <w:pStyle w:val="Text1"/>
              <w:spacing w:before="0" w:after="0"/>
              <w:ind w:left="0"/>
              <w:jc w:val="center"/>
              <w:rPr>
                <w:sz w:val="20"/>
              </w:rPr>
            </w:pPr>
          </w:p>
        </w:tc>
        <w:tc>
          <w:tcPr>
            <w:tcW w:w="430" w:type="pct"/>
            <w:tcBorders>
              <w:top w:val="single" w:sz="4" w:space="0" w:color="auto"/>
              <w:left w:val="single" w:sz="4" w:space="0" w:color="auto"/>
              <w:bottom w:val="single" w:sz="4" w:space="0" w:color="auto"/>
              <w:right w:val="single" w:sz="4" w:space="0" w:color="auto"/>
            </w:tcBorders>
            <w:vAlign w:val="center"/>
          </w:tcPr>
          <w:p w14:paraId="718B1346" w14:textId="77777777" w:rsidR="001958B4" w:rsidRPr="00B87054" w:rsidRDefault="001958B4" w:rsidP="008759EA">
            <w:pPr>
              <w:pStyle w:val="Text1"/>
              <w:spacing w:before="0" w:after="0"/>
              <w:ind w:left="0"/>
              <w:jc w:val="center"/>
              <w:rPr>
                <w:sz w:val="20"/>
              </w:rPr>
            </w:pPr>
            <w:r w:rsidRPr="00B87054">
              <w:rPr>
                <w:sz w:val="20"/>
              </w:rPr>
              <w:t>Финансов</w:t>
            </w:r>
            <w:r w:rsidR="009C3FC5" w:rsidRPr="00B87054">
              <w:rPr>
                <w:sz w:val="20"/>
              </w:rPr>
              <w:t xml:space="preserve"> </w:t>
            </w:r>
            <w:r w:rsidR="00670AF7" w:rsidRPr="00B87054">
              <w:rPr>
                <w:sz w:val="20"/>
              </w:rPr>
              <w:t>показател</w:t>
            </w:r>
          </w:p>
        </w:tc>
        <w:tc>
          <w:tcPr>
            <w:tcW w:w="287" w:type="pct"/>
            <w:tcBorders>
              <w:top w:val="single" w:sz="4" w:space="0" w:color="auto"/>
              <w:left w:val="single" w:sz="4" w:space="0" w:color="auto"/>
              <w:bottom w:val="single" w:sz="4" w:space="0" w:color="auto"/>
              <w:right w:val="single" w:sz="4" w:space="0" w:color="auto"/>
            </w:tcBorders>
            <w:vAlign w:val="center"/>
          </w:tcPr>
          <w:p w14:paraId="7F6F648E" w14:textId="77777777" w:rsidR="001958B4" w:rsidRPr="00B87054" w:rsidRDefault="001958B4" w:rsidP="00C518FF">
            <w:pPr>
              <w:pStyle w:val="Text1"/>
              <w:spacing w:before="0" w:after="0"/>
              <w:ind w:left="0"/>
              <w:jc w:val="center"/>
              <w:rPr>
                <w:sz w:val="20"/>
              </w:rPr>
            </w:pPr>
            <w:r w:rsidRPr="00B87054">
              <w:rPr>
                <w:sz w:val="20"/>
              </w:rPr>
              <w:t>7</w:t>
            </w:r>
          </w:p>
        </w:tc>
        <w:tc>
          <w:tcPr>
            <w:tcW w:w="430" w:type="pct"/>
            <w:tcBorders>
              <w:top w:val="single" w:sz="4" w:space="0" w:color="auto"/>
              <w:left w:val="single" w:sz="4" w:space="0" w:color="auto"/>
              <w:bottom w:val="single" w:sz="4" w:space="0" w:color="auto"/>
              <w:right w:val="single" w:sz="4" w:space="0" w:color="auto"/>
            </w:tcBorders>
            <w:shd w:val="clear" w:color="auto" w:fill="auto"/>
            <w:vAlign w:val="center"/>
          </w:tcPr>
          <w:p w14:paraId="6F718CCD" w14:textId="77777777" w:rsidR="001958B4" w:rsidRPr="00B87054" w:rsidRDefault="001958B4">
            <w:pPr>
              <w:pStyle w:val="ListDash"/>
              <w:numPr>
                <w:ilvl w:val="0"/>
                <w:numId w:val="0"/>
              </w:numPr>
              <w:spacing w:after="0"/>
              <w:jc w:val="center"/>
              <w:rPr>
                <w:sz w:val="20"/>
              </w:rPr>
            </w:pPr>
            <w:r w:rsidRPr="00B87054">
              <w:rPr>
                <w:sz w:val="20"/>
              </w:rPr>
              <w:t>Общ размер на сертифицираните разходи от Сертифициращия орган</w:t>
            </w:r>
          </w:p>
        </w:tc>
        <w:tc>
          <w:tcPr>
            <w:tcW w:w="334" w:type="pct"/>
            <w:tcBorders>
              <w:top w:val="single" w:sz="4" w:space="0" w:color="auto"/>
              <w:left w:val="single" w:sz="4" w:space="0" w:color="auto"/>
              <w:bottom w:val="single" w:sz="4" w:space="0" w:color="auto"/>
              <w:right w:val="single" w:sz="4" w:space="0" w:color="auto"/>
            </w:tcBorders>
            <w:vAlign w:val="center"/>
          </w:tcPr>
          <w:p w14:paraId="72337FFE" w14:textId="77777777" w:rsidR="001958B4" w:rsidRPr="00B87054" w:rsidRDefault="001958B4" w:rsidP="008759EA">
            <w:pPr>
              <w:pStyle w:val="ListDash"/>
              <w:numPr>
                <w:ilvl w:val="0"/>
                <w:numId w:val="0"/>
              </w:numPr>
              <w:spacing w:after="0"/>
              <w:jc w:val="center"/>
              <w:rPr>
                <w:sz w:val="20"/>
              </w:rPr>
            </w:pPr>
            <w:r w:rsidRPr="00B87054">
              <w:rPr>
                <w:sz w:val="20"/>
              </w:rPr>
              <w:t>Евро</w:t>
            </w:r>
          </w:p>
        </w:tc>
        <w:tc>
          <w:tcPr>
            <w:tcW w:w="238" w:type="pct"/>
            <w:tcBorders>
              <w:top w:val="single" w:sz="4" w:space="0" w:color="auto"/>
              <w:left w:val="single" w:sz="4" w:space="0" w:color="auto"/>
              <w:bottom w:val="single" w:sz="4" w:space="0" w:color="auto"/>
              <w:right w:val="single" w:sz="4" w:space="0" w:color="auto"/>
            </w:tcBorders>
            <w:vAlign w:val="center"/>
          </w:tcPr>
          <w:p w14:paraId="3CC2264A" w14:textId="77777777" w:rsidR="001958B4" w:rsidRPr="00B87054" w:rsidRDefault="001958B4" w:rsidP="008759EA">
            <w:pPr>
              <w:spacing w:before="0" w:after="0"/>
              <w:rPr>
                <w:sz w:val="20"/>
              </w:rPr>
            </w:pPr>
            <w:r w:rsidRPr="00B87054">
              <w:rPr>
                <w:sz w:val="20"/>
              </w:rPr>
              <w:t>КФ</w:t>
            </w:r>
          </w:p>
        </w:tc>
        <w:tc>
          <w:tcPr>
            <w:tcW w:w="335" w:type="pct"/>
            <w:tcBorders>
              <w:top w:val="single" w:sz="4" w:space="0" w:color="auto"/>
              <w:left w:val="single" w:sz="4" w:space="0" w:color="auto"/>
              <w:bottom w:val="single" w:sz="4" w:space="0" w:color="auto"/>
              <w:right w:val="single" w:sz="4" w:space="0" w:color="auto"/>
            </w:tcBorders>
            <w:vAlign w:val="center"/>
          </w:tcPr>
          <w:p w14:paraId="7F43B7D3" w14:textId="77777777" w:rsidR="001958B4" w:rsidRPr="00B87054" w:rsidRDefault="001958B4" w:rsidP="00C518FF">
            <w:pPr>
              <w:spacing w:before="0" w:after="0"/>
              <w:rPr>
                <w:sz w:val="20"/>
              </w:rPr>
            </w:pPr>
          </w:p>
        </w:tc>
        <w:tc>
          <w:tcPr>
            <w:tcW w:w="5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63F01CC6" w14:textId="77777777" w:rsidR="001958B4" w:rsidRPr="00B87054" w:rsidRDefault="001958B4">
            <w:pPr>
              <w:pStyle w:val="Text1"/>
              <w:spacing w:before="0" w:after="0"/>
              <w:ind w:left="0"/>
              <w:jc w:val="center"/>
              <w:rPr>
                <w:sz w:val="20"/>
              </w:rPr>
            </w:pPr>
            <w:r w:rsidRPr="00B87054">
              <w:rPr>
                <w:sz w:val="20"/>
              </w:rPr>
              <w:t>169 764 705,88</w:t>
            </w:r>
          </w:p>
        </w:tc>
        <w:tc>
          <w:tcPr>
            <w:tcW w:w="95" w:type="pct"/>
            <w:tcBorders>
              <w:top w:val="single" w:sz="4" w:space="0" w:color="auto"/>
              <w:left w:val="single" w:sz="4" w:space="0" w:color="auto"/>
              <w:bottom w:val="single" w:sz="4" w:space="0" w:color="auto"/>
              <w:right w:val="single" w:sz="4" w:space="0" w:color="auto"/>
            </w:tcBorders>
            <w:shd w:val="clear" w:color="auto" w:fill="auto"/>
            <w:vAlign w:val="center"/>
          </w:tcPr>
          <w:p w14:paraId="0D8CD357" w14:textId="77777777" w:rsidR="001958B4" w:rsidRPr="00B87054" w:rsidRDefault="001958B4">
            <w:pPr>
              <w:pStyle w:val="Text1"/>
              <w:spacing w:before="0" w:after="0"/>
              <w:ind w:left="0"/>
              <w:jc w:val="center"/>
              <w:rPr>
                <w:sz w:val="20"/>
              </w:rPr>
            </w:pPr>
          </w:p>
        </w:tc>
        <w:tc>
          <w:tcPr>
            <w:tcW w:w="14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946A4C" w14:textId="77777777" w:rsidR="001958B4" w:rsidRPr="00B87054" w:rsidRDefault="001958B4">
            <w:pPr>
              <w:pStyle w:val="Text1"/>
              <w:spacing w:before="0" w:after="0"/>
              <w:ind w:left="0"/>
              <w:jc w:val="center"/>
              <w:rPr>
                <w:sz w:val="20"/>
              </w:rPr>
            </w:pPr>
          </w:p>
        </w:tc>
        <w:tc>
          <w:tcPr>
            <w:tcW w:w="66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BEE091" w14:textId="6C46BA93" w:rsidR="001958B4" w:rsidRPr="00B87054" w:rsidRDefault="001D1E7C">
            <w:pPr>
              <w:pStyle w:val="Text1"/>
              <w:spacing w:before="0" w:after="0"/>
              <w:ind w:left="0"/>
              <w:jc w:val="center"/>
              <w:rPr>
                <w:sz w:val="20"/>
              </w:rPr>
            </w:pPr>
            <w:ins w:id="63" w:author="Author">
              <w:r w:rsidRPr="001D1E7C">
                <w:rPr>
                  <w:sz w:val="20"/>
                </w:rPr>
                <w:t>920 363 144,00</w:t>
              </w:r>
              <w:r w:rsidRPr="001D1E7C" w:rsidDel="001D1E7C">
                <w:rPr>
                  <w:sz w:val="20"/>
                </w:rPr>
                <w:t xml:space="preserve"> </w:t>
              </w:r>
              <w:r w:rsidR="000858A4">
                <w:rPr>
                  <w:sz w:val="20"/>
                </w:rPr>
                <w:t xml:space="preserve"> </w:t>
              </w:r>
            </w:ins>
            <w:del w:id="64" w:author="Author">
              <w:r w:rsidR="00E37599" w:rsidRPr="00592534" w:rsidDel="00322FD9">
                <w:rPr>
                  <w:sz w:val="20"/>
                </w:rPr>
                <w:delText>957 687 451,00</w:delText>
              </w:r>
            </w:del>
          </w:p>
        </w:tc>
        <w:tc>
          <w:tcPr>
            <w:tcW w:w="478" w:type="pct"/>
            <w:tcBorders>
              <w:top w:val="single" w:sz="4" w:space="0" w:color="auto"/>
              <w:left w:val="single" w:sz="4" w:space="0" w:color="auto"/>
              <w:bottom w:val="single" w:sz="4" w:space="0" w:color="auto"/>
              <w:right w:val="single" w:sz="4" w:space="0" w:color="auto"/>
            </w:tcBorders>
            <w:shd w:val="clear" w:color="auto" w:fill="auto"/>
            <w:vAlign w:val="center"/>
          </w:tcPr>
          <w:p w14:paraId="0BB9F75E" w14:textId="77777777" w:rsidR="001958B4" w:rsidRPr="00B87054" w:rsidRDefault="001958B4">
            <w:pPr>
              <w:pStyle w:val="Text1"/>
              <w:spacing w:before="0" w:after="0"/>
              <w:ind w:left="0"/>
              <w:jc w:val="center"/>
              <w:rPr>
                <w:sz w:val="20"/>
              </w:rPr>
            </w:pPr>
            <w:r w:rsidRPr="00B87054">
              <w:rPr>
                <w:sz w:val="20"/>
              </w:rPr>
              <w:t>Сертифициращ орган</w:t>
            </w:r>
          </w:p>
        </w:tc>
        <w:tc>
          <w:tcPr>
            <w:tcW w:w="762" w:type="pct"/>
            <w:tcBorders>
              <w:top w:val="single" w:sz="4" w:space="0" w:color="auto"/>
              <w:left w:val="single" w:sz="4" w:space="0" w:color="auto"/>
              <w:bottom w:val="single" w:sz="4" w:space="0" w:color="auto"/>
              <w:right w:val="single" w:sz="4" w:space="0" w:color="auto"/>
            </w:tcBorders>
            <w:vAlign w:val="center"/>
          </w:tcPr>
          <w:p w14:paraId="785378B5" w14:textId="77777777" w:rsidR="001958B4" w:rsidRPr="00B87054" w:rsidRDefault="001958B4">
            <w:pPr>
              <w:pStyle w:val="Text1"/>
              <w:spacing w:before="0" w:after="0"/>
              <w:ind w:left="29"/>
              <w:jc w:val="center"/>
              <w:rPr>
                <w:sz w:val="20"/>
              </w:rPr>
            </w:pPr>
            <w:r w:rsidRPr="00B87054">
              <w:rPr>
                <w:sz w:val="20"/>
              </w:rPr>
              <w:t>Етапната цел  е определена на база възможността за изпълнение на проекти, чието изпълнение може да започне преди приемането на РПИП;  мерки, свързани с мониторинг на водите до 2018 г; подготовка на РПИП.</w:t>
            </w:r>
          </w:p>
          <w:p w14:paraId="354AB45C" w14:textId="77777777" w:rsidR="001958B4" w:rsidRPr="00B87054" w:rsidRDefault="001958B4">
            <w:pPr>
              <w:pStyle w:val="Text1"/>
              <w:spacing w:before="0" w:after="0"/>
              <w:ind w:left="29"/>
              <w:jc w:val="center"/>
              <w:rPr>
                <w:sz w:val="20"/>
              </w:rPr>
            </w:pPr>
            <w:r w:rsidRPr="00B87054">
              <w:rPr>
                <w:sz w:val="20"/>
              </w:rPr>
              <w:t>Етапната цел отчита и натрупания опит от програмен период 2007-2013 г.</w:t>
            </w:r>
          </w:p>
        </w:tc>
      </w:tr>
    </w:tbl>
    <w:p w14:paraId="32E8E25B" w14:textId="77777777" w:rsidR="00A84E6B" w:rsidRPr="00B87054" w:rsidRDefault="00AD4AED" w:rsidP="00F03C1E">
      <w:pPr>
        <w:suppressAutoHyphens/>
      </w:pPr>
      <w:r w:rsidRPr="00B87054">
        <w:t xml:space="preserve">Допълнителна информация за качествени показатели относно създаването на рамката на изпълнението </w:t>
      </w:r>
    </w:p>
    <w:p w14:paraId="2B409B8B" w14:textId="77777777" w:rsidR="00AD4AED" w:rsidRPr="00B87054" w:rsidRDefault="00A84E6B" w:rsidP="00F03C1E">
      <w:pPr>
        <w:suppressAutoHyphens/>
        <w:rPr>
          <w:b/>
        </w:rPr>
      </w:pPr>
      <w:r w:rsidRPr="00B87054">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AD4AED" w:rsidRPr="00B87054" w14:paraId="439A7AAE" w14:textId="77777777" w:rsidTr="00F03C1E">
        <w:trPr>
          <w:trHeight w:val="678"/>
        </w:trPr>
        <w:tc>
          <w:tcPr>
            <w:tcW w:w="14567" w:type="dxa"/>
            <w:shd w:val="clear" w:color="auto" w:fill="auto"/>
          </w:tcPr>
          <w:p w14:paraId="689BFF35" w14:textId="77777777" w:rsidR="00AD4AED" w:rsidRPr="00B87054" w:rsidRDefault="00AD4AED" w:rsidP="00F03C1E">
            <w:pPr>
              <w:pStyle w:val="Text1"/>
              <w:ind w:left="0"/>
              <w:rPr>
                <w:i/>
                <w:color w:val="8DB3E2"/>
                <w:sz w:val="18"/>
                <w:szCs w:val="18"/>
              </w:rPr>
            </w:pPr>
            <w:r w:rsidRPr="00B87054">
              <w:rPr>
                <w:i/>
                <w:color w:val="8DB3E2"/>
                <w:sz w:val="18"/>
              </w:rPr>
              <w:t xml:space="preserve">&lt;2A.4.12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tc>
      </w:tr>
    </w:tbl>
    <w:p w14:paraId="18614AAB" w14:textId="77777777" w:rsidR="00AD4AED" w:rsidRPr="00B87054" w:rsidRDefault="00AD4AED" w:rsidP="00F03C1E">
      <w:pPr>
        <w:suppressAutoHyphens/>
        <w:rPr>
          <w:b/>
        </w:rPr>
      </w:pPr>
    </w:p>
    <w:p w14:paraId="677A3359" w14:textId="77777777" w:rsidR="00AD4AED" w:rsidRPr="00B87054" w:rsidRDefault="00AD4AED" w:rsidP="00F03C1E">
      <w:pPr>
        <w:suppressAutoHyphens/>
        <w:rPr>
          <w:b/>
        </w:rPr>
        <w:sectPr w:rsidR="00AD4AED" w:rsidRPr="00B87054" w:rsidSect="00C50033">
          <w:headerReference w:type="default" r:id="rId29"/>
          <w:footerReference w:type="default" r:id="rId30"/>
          <w:headerReference w:type="first" r:id="rId31"/>
          <w:footerReference w:type="first" r:id="rId32"/>
          <w:pgSz w:w="16838" w:h="11906" w:orient="landscape"/>
          <w:pgMar w:top="1418" w:right="1021" w:bottom="1418" w:left="1021" w:header="601" w:footer="1077" w:gutter="0"/>
          <w:cols w:space="720"/>
          <w:docGrid w:linePitch="326"/>
        </w:sectPr>
      </w:pPr>
    </w:p>
    <w:p w14:paraId="5610C422" w14:textId="77777777" w:rsidR="00A44429" w:rsidRPr="00B87054" w:rsidRDefault="00AD4AED" w:rsidP="00BF3391">
      <w:pPr>
        <w:suppressAutoHyphens/>
        <w:ind w:left="1418" w:hanging="1418"/>
        <w:rPr>
          <w:b/>
        </w:rPr>
      </w:pPr>
      <w:r w:rsidRPr="00B87054">
        <w:rPr>
          <w:b/>
        </w:rPr>
        <w:lastRenderedPageBreak/>
        <w:t xml:space="preserve">2.А.9 </w:t>
      </w:r>
      <w:r w:rsidRPr="00B87054">
        <w:tab/>
      </w:r>
      <w:r w:rsidRPr="00B87054">
        <w:rPr>
          <w:b/>
        </w:rPr>
        <w:t xml:space="preserve">Категории интервенции </w:t>
      </w:r>
    </w:p>
    <w:p w14:paraId="5C412E48" w14:textId="77777777" w:rsidR="00AF4F22" w:rsidRPr="00B87054" w:rsidRDefault="00AD4AED" w:rsidP="00BF3391">
      <w:pPr>
        <w:suppressAutoHyphens/>
        <w:ind w:left="1418" w:hanging="1418"/>
      </w:pPr>
      <w:r w:rsidRPr="00B87054">
        <w:t>(Позоваване: член 96, параграф 2, буква б), подточка vi) от Регламент (EС) № 1303/2013)</w:t>
      </w:r>
    </w:p>
    <w:p w14:paraId="4B996981" w14:textId="77777777" w:rsidR="00AD4AED" w:rsidRPr="00B87054" w:rsidRDefault="00AD4AED" w:rsidP="00F03C1E">
      <w:pPr>
        <w:suppressAutoHyphens/>
        <w:rPr>
          <w:szCs w:val="24"/>
        </w:rPr>
      </w:pPr>
      <w:r w:rsidRPr="00B87054">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57716289" w14:textId="77777777" w:rsidR="003541C2" w:rsidRPr="00B87054" w:rsidRDefault="003541C2" w:rsidP="00BF3391">
      <w:pPr>
        <w:suppressAutoHyphens/>
        <w:ind w:left="1418" w:hanging="1418"/>
        <w:rPr>
          <w:b/>
        </w:rPr>
      </w:pPr>
    </w:p>
    <w:p w14:paraId="33DE1875" w14:textId="77777777" w:rsidR="00A44429" w:rsidRPr="00B87054" w:rsidRDefault="00AD4AED" w:rsidP="00BF3391">
      <w:pPr>
        <w:suppressAutoHyphens/>
        <w:ind w:left="1418" w:hanging="1418"/>
        <w:rPr>
          <w:b/>
          <w:szCs w:val="24"/>
        </w:rPr>
      </w:pPr>
      <w:r w:rsidRPr="00B87054">
        <w:rPr>
          <w:b/>
        </w:rPr>
        <w:t xml:space="preserve">Таблици 7—11: </w:t>
      </w:r>
      <w:r w:rsidRPr="00B87054">
        <w:tab/>
      </w:r>
      <w:r w:rsidRPr="00B87054">
        <w:rPr>
          <w:b/>
        </w:rPr>
        <w:t>Категории интервенции</w:t>
      </w:r>
      <w:r w:rsidRPr="00B87054">
        <w:rPr>
          <w:rStyle w:val="FootnoteReference"/>
          <w:b/>
        </w:rPr>
        <w:footnoteReference w:id="22"/>
      </w:r>
      <w:r w:rsidRPr="00B87054">
        <w:rPr>
          <w:b/>
        </w:rPr>
        <w:t xml:space="preserve"> </w:t>
      </w:r>
    </w:p>
    <w:p w14:paraId="6A5D0F8D" w14:textId="77777777" w:rsidR="00AD4AED" w:rsidRPr="00B87054" w:rsidRDefault="00AD4AED" w:rsidP="00BF3391">
      <w:pPr>
        <w:suppressAutoHyphens/>
        <w:ind w:left="1418" w:hanging="1418"/>
        <w:rPr>
          <w:szCs w:val="24"/>
        </w:rPr>
      </w:pPr>
      <w:r w:rsidRPr="00B87054">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3544"/>
        <w:gridCol w:w="2977"/>
      </w:tblGrid>
      <w:tr w:rsidR="00AD4AED" w:rsidRPr="00B87054" w14:paraId="6D6DA3B6" w14:textId="77777777" w:rsidTr="00F03C1E">
        <w:trPr>
          <w:trHeight w:val="364"/>
        </w:trPr>
        <w:tc>
          <w:tcPr>
            <w:tcW w:w="8472" w:type="dxa"/>
            <w:gridSpan w:val="3"/>
            <w:shd w:val="clear" w:color="auto" w:fill="auto"/>
          </w:tcPr>
          <w:p w14:paraId="0F2A8644" w14:textId="77777777" w:rsidR="00AD4AED" w:rsidRPr="00B87054" w:rsidRDefault="00AD4AED" w:rsidP="00F03C1E">
            <w:pPr>
              <w:autoSpaceDE w:val="0"/>
              <w:autoSpaceDN w:val="0"/>
              <w:adjustRightInd w:val="0"/>
              <w:spacing w:after="0"/>
              <w:jc w:val="left"/>
              <w:rPr>
                <w:b/>
                <w:color w:val="000000"/>
                <w:sz w:val="20"/>
              </w:rPr>
            </w:pPr>
            <w:r w:rsidRPr="00B87054">
              <w:rPr>
                <w:b/>
                <w:color w:val="000000"/>
                <w:sz w:val="20"/>
              </w:rPr>
              <w:t>Таблица 7: Измерение 1 – Област на интервенция</w:t>
            </w:r>
          </w:p>
        </w:tc>
      </w:tr>
      <w:tr w:rsidR="00AD4AED" w:rsidRPr="00B87054" w14:paraId="3B3055F2" w14:textId="77777777" w:rsidTr="0066052E">
        <w:trPr>
          <w:trHeight w:val="364"/>
        </w:trPr>
        <w:tc>
          <w:tcPr>
            <w:tcW w:w="1951" w:type="dxa"/>
            <w:shd w:val="clear" w:color="auto" w:fill="auto"/>
          </w:tcPr>
          <w:p w14:paraId="222E621F" w14:textId="77777777" w:rsidR="00AD4AED" w:rsidRPr="00B87054" w:rsidRDefault="00AD4AED" w:rsidP="00F03C1E">
            <w:pPr>
              <w:autoSpaceDE w:val="0"/>
              <w:autoSpaceDN w:val="0"/>
              <w:adjustRightInd w:val="0"/>
              <w:spacing w:after="0"/>
              <w:jc w:val="left"/>
              <w:rPr>
                <w:bCs/>
                <w:sz w:val="20"/>
              </w:rPr>
            </w:pPr>
            <w:r w:rsidRPr="00B87054">
              <w:rPr>
                <w:sz w:val="20"/>
              </w:rPr>
              <w:t>Фонд</w:t>
            </w:r>
          </w:p>
        </w:tc>
        <w:tc>
          <w:tcPr>
            <w:tcW w:w="6521" w:type="dxa"/>
            <w:gridSpan w:val="2"/>
            <w:shd w:val="clear" w:color="auto" w:fill="auto"/>
          </w:tcPr>
          <w:p w14:paraId="68771367" w14:textId="77777777" w:rsidR="00AD4AED" w:rsidRPr="00B87054" w:rsidRDefault="00AD4AED" w:rsidP="00F03C1E">
            <w:pPr>
              <w:autoSpaceDE w:val="0"/>
              <w:autoSpaceDN w:val="0"/>
              <w:adjustRightInd w:val="0"/>
              <w:spacing w:after="0"/>
              <w:jc w:val="left"/>
              <w:rPr>
                <w:bCs/>
                <w:sz w:val="20"/>
              </w:rPr>
            </w:pPr>
            <w:r w:rsidRPr="00B87054">
              <w:rPr>
                <w:i/>
                <w:color w:val="8DB3E2"/>
                <w:sz w:val="18"/>
              </w:rPr>
              <w:t xml:space="preserve">&lt;2A.5.1.1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AD4AED" w:rsidRPr="00B87054" w14:paraId="7D2952E1" w14:textId="77777777" w:rsidTr="0066052E">
        <w:trPr>
          <w:trHeight w:val="364"/>
        </w:trPr>
        <w:tc>
          <w:tcPr>
            <w:tcW w:w="1951" w:type="dxa"/>
            <w:shd w:val="clear" w:color="auto" w:fill="auto"/>
          </w:tcPr>
          <w:p w14:paraId="485E0499" w14:textId="77777777" w:rsidR="00AD4AED" w:rsidRPr="00B87054" w:rsidRDefault="00AD4AED" w:rsidP="00F03C1E">
            <w:pPr>
              <w:autoSpaceDE w:val="0"/>
              <w:autoSpaceDN w:val="0"/>
              <w:adjustRightInd w:val="0"/>
              <w:spacing w:after="0"/>
              <w:jc w:val="left"/>
              <w:rPr>
                <w:bCs/>
                <w:sz w:val="20"/>
              </w:rPr>
            </w:pPr>
            <w:r w:rsidRPr="00B87054">
              <w:rPr>
                <w:sz w:val="20"/>
              </w:rPr>
              <w:t>Категория региони</w:t>
            </w:r>
          </w:p>
        </w:tc>
        <w:tc>
          <w:tcPr>
            <w:tcW w:w="6521" w:type="dxa"/>
            <w:gridSpan w:val="2"/>
            <w:shd w:val="clear" w:color="auto" w:fill="auto"/>
          </w:tcPr>
          <w:p w14:paraId="59E339B2" w14:textId="77777777" w:rsidR="00AD4AED" w:rsidRPr="00B87054" w:rsidRDefault="00AD4AED" w:rsidP="00F03C1E">
            <w:pPr>
              <w:autoSpaceDE w:val="0"/>
              <w:autoSpaceDN w:val="0"/>
              <w:adjustRightInd w:val="0"/>
              <w:spacing w:after="0"/>
              <w:jc w:val="left"/>
              <w:rPr>
                <w:i/>
                <w:color w:val="8DB3E2"/>
                <w:sz w:val="18"/>
                <w:szCs w:val="18"/>
              </w:rPr>
            </w:pPr>
            <w:r w:rsidRPr="00B87054">
              <w:rPr>
                <w:i/>
                <w:color w:val="8DB3E2"/>
                <w:sz w:val="18"/>
              </w:rPr>
              <w:t xml:space="preserve">&lt;2A.5.1.2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AD4AED" w:rsidRPr="00B87054" w14:paraId="1F2218ED" w14:textId="77777777" w:rsidTr="0066052E">
        <w:trPr>
          <w:trHeight w:val="267"/>
        </w:trPr>
        <w:tc>
          <w:tcPr>
            <w:tcW w:w="1951" w:type="dxa"/>
            <w:shd w:val="clear" w:color="auto" w:fill="auto"/>
          </w:tcPr>
          <w:p w14:paraId="355D6D30" w14:textId="77777777" w:rsidR="00AD4AED" w:rsidRPr="00B87054" w:rsidRDefault="00055AC8" w:rsidP="00F03C1E">
            <w:pPr>
              <w:jc w:val="center"/>
              <w:rPr>
                <w:b/>
                <w:sz w:val="18"/>
                <w:szCs w:val="18"/>
              </w:rPr>
            </w:pPr>
            <w:r w:rsidRPr="00B87054">
              <w:rPr>
                <w:b/>
                <w:sz w:val="18"/>
              </w:rPr>
              <w:t>Приоритетна ос</w:t>
            </w:r>
          </w:p>
        </w:tc>
        <w:tc>
          <w:tcPr>
            <w:tcW w:w="3544" w:type="dxa"/>
            <w:shd w:val="clear" w:color="auto" w:fill="auto"/>
          </w:tcPr>
          <w:p w14:paraId="5C329032" w14:textId="77777777" w:rsidR="00AD4AED" w:rsidRPr="00B87054" w:rsidRDefault="00AD4AED" w:rsidP="00F03C1E">
            <w:pPr>
              <w:jc w:val="center"/>
              <w:rPr>
                <w:sz w:val="20"/>
              </w:rPr>
            </w:pPr>
            <w:r w:rsidRPr="00B87054">
              <w:rPr>
                <w:b/>
                <w:sz w:val="18"/>
              </w:rPr>
              <w:t>Код</w:t>
            </w:r>
          </w:p>
        </w:tc>
        <w:tc>
          <w:tcPr>
            <w:tcW w:w="2977" w:type="dxa"/>
            <w:shd w:val="clear" w:color="auto" w:fill="auto"/>
          </w:tcPr>
          <w:p w14:paraId="1AD2AC20" w14:textId="77777777" w:rsidR="00AD4AED" w:rsidRPr="00B87054" w:rsidRDefault="003D53BD" w:rsidP="003D53BD">
            <w:pPr>
              <w:jc w:val="center"/>
              <w:rPr>
                <w:sz w:val="20"/>
              </w:rPr>
            </w:pPr>
            <w:r w:rsidRPr="00B87054">
              <w:rPr>
                <w:b/>
                <w:sz w:val="18"/>
              </w:rPr>
              <w:t>Сума (в евро)</w:t>
            </w:r>
          </w:p>
        </w:tc>
      </w:tr>
      <w:tr w:rsidR="00AD4AED" w:rsidRPr="00B87054" w14:paraId="656B79A7" w14:textId="77777777" w:rsidTr="0066052E">
        <w:tc>
          <w:tcPr>
            <w:tcW w:w="1951" w:type="dxa"/>
            <w:shd w:val="clear" w:color="auto" w:fill="auto"/>
          </w:tcPr>
          <w:p w14:paraId="7A22F2A4" w14:textId="77777777" w:rsidR="00AD4AED" w:rsidRPr="00B87054" w:rsidRDefault="00AD4AED" w:rsidP="00F03C1E">
            <w:pPr>
              <w:suppressAutoHyphens/>
              <w:rPr>
                <w:i/>
                <w:color w:val="8DB3E2"/>
                <w:sz w:val="18"/>
                <w:szCs w:val="18"/>
              </w:rPr>
            </w:pPr>
            <w:r w:rsidRPr="00B87054">
              <w:rPr>
                <w:i/>
                <w:color w:val="8DB3E2"/>
                <w:sz w:val="18"/>
              </w:rPr>
              <w:t xml:space="preserve">&lt;2A.5.1.3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3544" w:type="dxa"/>
            <w:shd w:val="clear" w:color="auto" w:fill="auto"/>
          </w:tcPr>
          <w:p w14:paraId="29C386C6" w14:textId="77777777" w:rsidR="00AD4AED" w:rsidRPr="00B87054" w:rsidRDefault="00AD4AED" w:rsidP="00F03C1E">
            <w:pPr>
              <w:suppressAutoHyphens/>
              <w:rPr>
                <w:sz w:val="20"/>
              </w:rPr>
            </w:pPr>
            <w:r w:rsidRPr="00B87054">
              <w:rPr>
                <w:i/>
                <w:color w:val="8DB3E2"/>
                <w:sz w:val="18"/>
              </w:rPr>
              <w:t xml:space="preserve">&lt;2A.5.1.4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4D1623E2" w14:textId="77777777" w:rsidR="00AD4AED" w:rsidRPr="00B87054" w:rsidRDefault="00AD4AED" w:rsidP="00F03C1E">
            <w:pPr>
              <w:suppressAutoHyphens/>
              <w:rPr>
                <w:sz w:val="20"/>
              </w:rPr>
            </w:pPr>
            <w:r w:rsidRPr="00B87054">
              <w:rPr>
                <w:i/>
                <w:color w:val="8DB3E2"/>
                <w:sz w:val="18"/>
              </w:rPr>
              <w:t xml:space="preserve">&lt;2A.5.1.5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13662F" w:rsidRPr="00B87054" w14:paraId="313805BD" w14:textId="77777777" w:rsidTr="0066052E">
        <w:tc>
          <w:tcPr>
            <w:tcW w:w="1951" w:type="dxa"/>
            <w:shd w:val="clear" w:color="auto" w:fill="auto"/>
          </w:tcPr>
          <w:p w14:paraId="6726F2BA" w14:textId="77777777" w:rsidR="0013662F" w:rsidRPr="00B87054" w:rsidRDefault="00973CE5" w:rsidP="00F03C1E">
            <w:pPr>
              <w:pStyle w:val="Text1"/>
              <w:ind w:left="0"/>
              <w:jc w:val="left"/>
              <w:rPr>
                <w:sz w:val="18"/>
                <w:szCs w:val="18"/>
              </w:rPr>
            </w:pPr>
            <w:r w:rsidRPr="00B87054">
              <w:rPr>
                <w:sz w:val="18"/>
                <w:szCs w:val="18"/>
              </w:rPr>
              <w:t>Води</w:t>
            </w:r>
          </w:p>
        </w:tc>
        <w:tc>
          <w:tcPr>
            <w:tcW w:w="3544" w:type="dxa"/>
            <w:shd w:val="clear" w:color="auto" w:fill="auto"/>
          </w:tcPr>
          <w:p w14:paraId="5C3ABB76" w14:textId="77777777" w:rsidR="0013662F" w:rsidRPr="00B87054" w:rsidRDefault="0013662F" w:rsidP="003B23D5">
            <w:pPr>
              <w:pStyle w:val="CM1"/>
              <w:spacing w:before="200" w:after="200"/>
              <w:jc w:val="both"/>
              <w:rPr>
                <w:color w:val="000000"/>
                <w:sz w:val="16"/>
                <w:szCs w:val="16"/>
                <w:lang w:val="bg-BG"/>
              </w:rPr>
            </w:pPr>
            <w:r w:rsidRPr="00B87054">
              <w:rPr>
                <w:rFonts w:ascii="Times New Roman" w:hAnsi="Times New Roman"/>
                <w:color w:val="000000"/>
                <w:sz w:val="16"/>
                <w:szCs w:val="16"/>
                <w:lang w:val="bg-BG" w:eastAsia="en-GB"/>
              </w:rPr>
              <w:t xml:space="preserve">020 - </w:t>
            </w:r>
            <w:r w:rsidR="003B23D5" w:rsidRPr="00B87054">
              <w:rPr>
                <w:rFonts w:ascii="Times New Roman" w:hAnsi="Times New Roman"/>
                <w:color w:val="000000"/>
                <w:sz w:val="16"/>
                <w:szCs w:val="16"/>
                <w:lang w:val="bg-BG" w:eastAsia="en-GB"/>
              </w:rPr>
              <w:t>Осигуряване на питейна вода (инфраструктура за добив, пречистване, съхранение и водоразпределение)</w:t>
            </w:r>
          </w:p>
        </w:tc>
        <w:tc>
          <w:tcPr>
            <w:tcW w:w="2977" w:type="dxa"/>
            <w:shd w:val="clear" w:color="auto" w:fill="auto"/>
          </w:tcPr>
          <w:p w14:paraId="49252638" w14:textId="3D469FBA" w:rsidR="0013662F" w:rsidRPr="00B87054" w:rsidRDefault="001D1E7C" w:rsidP="00362432">
            <w:pPr>
              <w:rPr>
                <w:rFonts w:ascii="TimesNewRoman" w:hAnsi="TimesNewRoman"/>
                <w:color w:val="000000"/>
                <w:sz w:val="16"/>
                <w:szCs w:val="16"/>
              </w:rPr>
            </w:pPr>
            <w:ins w:id="65" w:author="Author">
              <w:r w:rsidRPr="001D1E7C">
                <w:rPr>
                  <w:color w:val="000000"/>
                  <w:sz w:val="16"/>
                  <w:szCs w:val="16"/>
                </w:rPr>
                <w:t>288 904 472,48</w:t>
              </w:r>
              <w:r w:rsidRPr="001D1E7C" w:rsidDel="001D1E7C">
                <w:rPr>
                  <w:color w:val="000000"/>
                  <w:sz w:val="16"/>
                  <w:szCs w:val="16"/>
                </w:rPr>
                <w:t xml:space="preserve"> </w:t>
              </w:r>
              <w:r w:rsidR="00233C82">
                <w:rPr>
                  <w:color w:val="000000"/>
                  <w:sz w:val="16"/>
                  <w:szCs w:val="16"/>
                </w:rPr>
                <w:t xml:space="preserve"> </w:t>
              </w:r>
            </w:ins>
            <w:del w:id="66" w:author="Author">
              <w:r w:rsidR="00E37599" w:rsidRPr="00592534" w:rsidDel="00322FD9">
                <w:rPr>
                  <w:color w:val="000000"/>
                  <w:sz w:val="16"/>
                  <w:szCs w:val="16"/>
                </w:rPr>
                <w:delText>318</w:delText>
              </w:r>
              <w:r w:rsidR="00E37599" w:rsidDel="00322FD9">
                <w:rPr>
                  <w:color w:val="000000"/>
                  <w:sz w:val="16"/>
                  <w:szCs w:val="16"/>
                </w:rPr>
                <w:delText xml:space="preserve"> </w:delText>
              </w:r>
              <w:r w:rsidR="00E37599" w:rsidRPr="00592534" w:rsidDel="00322FD9">
                <w:rPr>
                  <w:color w:val="000000"/>
                  <w:sz w:val="16"/>
                  <w:szCs w:val="16"/>
                </w:rPr>
                <w:delText>609</w:delText>
              </w:r>
              <w:r w:rsidR="00E37599" w:rsidDel="00322FD9">
                <w:rPr>
                  <w:color w:val="000000"/>
                  <w:sz w:val="16"/>
                  <w:szCs w:val="16"/>
                </w:rPr>
                <w:delText xml:space="preserve"> </w:delText>
              </w:r>
              <w:r w:rsidR="00E37599" w:rsidRPr="00592534" w:rsidDel="00322FD9">
                <w:rPr>
                  <w:color w:val="000000"/>
                  <w:sz w:val="16"/>
                  <w:szCs w:val="16"/>
                </w:rPr>
                <w:delText>600,13</w:delText>
              </w:r>
            </w:del>
          </w:p>
        </w:tc>
      </w:tr>
      <w:tr w:rsidR="0013662F" w:rsidRPr="00B87054" w14:paraId="7BC9468F" w14:textId="77777777" w:rsidTr="0066052E">
        <w:tc>
          <w:tcPr>
            <w:tcW w:w="1951" w:type="dxa"/>
            <w:shd w:val="clear" w:color="auto" w:fill="auto"/>
          </w:tcPr>
          <w:p w14:paraId="4D4103DE" w14:textId="77777777" w:rsidR="0013662F" w:rsidRPr="00B87054" w:rsidRDefault="0013662F" w:rsidP="00F03C1E">
            <w:pPr>
              <w:pStyle w:val="Text1"/>
              <w:ind w:left="0"/>
              <w:jc w:val="left"/>
              <w:rPr>
                <w:sz w:val="18"/>
                <w:szCs w:val="18"/>
              </w:rPr>
            </w:pPr>
          </w:p>
        </w:tc>
        <w:tc>
          <w:tcPr>
            <w:tcW w:w="3544" w:type="dxa"/>
            <w:shd w:val="clear" w:color="auto" w:fill="auto"/>
          </w:tcPr>
          <w:p w14:paraId="523E3E2E" w14:textId="77777777" w:rsidR="003B23D5" w:rsidRPr="00B87054" w:rsidRDefault="0013662F" w:rsidP="003B23D5">
            <w:pPr>
              <w:rPr>
                <w:color w:val="000000"/>
                <w:sz w:val="16"/>
                <w:szCs w:val="16"/>
              </w:rPr>
            </w:pPr>
            <w:r w:rsidRPr="00B87054">
              <w:rPr>
                <w:color w:val="000000"/>
                <w:sz w:val="16"/>
                <w:szCs w:val="16"/>
              </w:rPr>
              <w:t xml:space="preserve">021 - </w:t>
            </w:r>
            <w:r w:rsidR="003B23D5" w:rsidRPr="00B87054">
              <w:rPr>
                <w:color w:val="000000"/>
                <w:sz w:val="16"/>
                <w:szCs w:val="16"/>
              </w:rPr>
              <w:t>Управление на водите и опазване на питейната вода (включително управление на речните басейни, водоснабдяване, специфични мерки за адаптиране към изменението на климата, отчитане на потреблението на централно равнище и равнище отделен потребител, системи за таксуване и намаляване на течовете)</w:t>
            </w:r>
          </w:p>
        </w:tc>
        <w:tc>
          <w:tcPr>
            <w:tcW w:w="2977" w:type="dxa"/>
            <w:shd w:val="clear" w:color="auto" w:fill="auto"/>
          </w:tcPr>
          <w:p w14:paraId="2754D056" w14:textId="7D9211BD" w:rsidR="0013662F" w:rsidRPr="00B87054" w:rsidRDefault="001D1E7C" w:rsidP="00362432">
            <w:pPr>
              <w:rPr>
                <w:rFonts w:ascii="TimesNewRoman" w:hAnsi="TimesNewRoman"/>
                <w:color w:val="000000"/>
                <w:sz w:val="16"/>
                <w:szCs w:val="16"/>
              </w:rPr>
            </w:pPr>
            <w:ins w:id="67" w:author="Author">
              <w:r w:rsidRPr="001D1E7C">
                <w:rPr>
                  <w:rFonts w:ascii="TimesNewRoman" w:hAnsi="TimesNewRoman"/>
                  <w:color w:val="000000"/>
                  <w:sz w:val="16"/>
                  <w:szCs w:val="16"/>
                </w:rPr>
                <w:t>29 851 263,76</w:t>
              </w:r>
              <w:r w:rsidRPr="001D1E7C" w:rsidDel="001D1E7C">
                <w:rPr>
                  <w:rFonts w:ascii="TimesNewRoman" w:hAnsi="TimesNewRoman"/>
                  <w:color w:val="000000"/>
                  <w:sz w:val="16"/>
                  <w:szCs w:val="16"/>
                </w:rPr>
                <w:t xml:space="preserve"> </w:t>
              </w:r>
              <w:r w:rsidR="00233C82">
                <w:rPr>
                  <w:rFonts w:ascii="TimesNewRoman" w:hAnsi="TimesNewRoman"/>
                  <w:color w:val="000000"/>
                  <w:sz w:val="16"/>
                  <w:szCs w:val="16"/>
                </w:rPr>
                <w:t xml:space="preserve"> </w:t>
              </w:r>
            </w:ins>
            <w:del w:id="68" w:author="Author">
              <w:r w:rsidR="00E37599" w:rsidRPr="00592534" w:rsidDel="00322FD9">
                <w:rPr>
                  <w:rFonts w:ascii="TimesNewRoman" w:hAnsi="TimesNewRoman"/>
                  <w:color w:val="000000"/>
                  <w:sz w:val="16"/>
                  <w:szCs w:val="16"/>
                </w:rPr>
                <w:delText>29</w:delText>
              </w:r>
              <w:r w:rsidR="00E37599" w:rsidDel="00322FD9">
                <w:rPr>
                  <w:rFonts w:ascii="TimesNewRoman" w:hAnsi="TimesNewRoman"/>
                  <w:color w:val="000000"/>
                  <w:sz w:val="16"/>
                  <w:szCs w:val="16"/>
                </w:rPr>
                <w:delText xml:space="preserve"> </w:delText>
              </w:r>
              <w:r w:rsidR="00E37599" w:rsidRPr="00592534" w:rsidDel="00322FD9">
                <w:rPr>
                  <w:rFonts w:ascii="TimesNewRoman" w:hAnsi="TimesNewRoman"/>
                  <w:color w:val="000000"/>
                  <w:sz w:val="16"/>
                  <w:szCs w:val="16"/>
                </w:rPr>
                <w:delText>468</w:delText>
              </w:r>
              <w:r w:rsidR="00E37599" w:rsidDel="00322FD9">
                <w:rPr>
                  <w:rFonts w:ascii="TimesNewRoman" w:hAnsi="TimesNewRoman"/>
                  <w:color w:val="000000"/>
                  <w:sz w:val="16"/>
                  <w:szCs w:val="16"/>
                </w:rPr>
                <w:delText xml:space="preserve"> </w:delText>
              </w:r>
              <w:r w:rsidR="00E37599" w:rsidRPr="00592534" w:rsidDel="00322FD9">
                <w:rPr>
                  <w:rFonts w:ascii="TimesNewRoman" w:hAnsi="TimesNewRoman"/>
                  <w:color w:val="000000"/>
                  <w:sz w:val="16"/>
                  <w:szCs w:val="16"/>
                </w:rPr>
                <w:delText>085,8</w:delText>
              </w:r>
              <w:r w:rsidR="00E37599" w:rsidDel="00322FD9">
                <w:rPr>
                  <w:rFonts w:ascii="TimesNewRoman" w:hAnsi="TimesNewRoman"/>
                  <w:color w:val="000000"/>
                  <w:sz w:val="16"/>
                  <w:szCs w:val="16"/>
                </w:rPr>
                <w:delText>0</w:delText>
              </w:r>
            </w:del>
          </w:p>
        </w:tc>
      </w:tr>
      <w:tr w:rsidR="00973CE5" w:rsidRPr="00B87054" w14:paraId="006FC881" w14:textId="77777777" w:rsidTr="0066052E">
        <w:tc>
          <w:tcPr>
            <w:tcW w:w="1951" w:type="dxa"/>
            <w:shd w:val="clear" w:color="auto" w:fill="auto"/>
          </w:tcPr>
          <w:p w14:paraId="73A4DB8D" w14:textId="77777777" w:rsidR="00973CE5" w:rsidRPr="00B87054" w:rsidRDefault="00973CE5" w:rsidP="00F03C1E">
            <w:pPr>
              <w:pStyle w:val="Text1"/>
              <w:ind w:left="0"/>
              <w:jc w:val="left"/>
              <w:rPr>
                <w:sz w:val="18"/>
                <w:szCs w:val="18"/>
              </w:rPr>
            </w:pPr>
          </w:p>
        </w:tc>
        <w:tc>
          <w:tcPr>
            <w:tcW w:w="3544" w:type="dxa"/>
            <w:shd w:val="clear" w:color="auto" w:fill="auto"/>
          </w:tcPr>
          <w:p w14:paraId="168796F4" w14:textId="77777777" w:rsidR="00973CE5" w:rsidRPr="00B87054" w:rsidRDefault="00973CE5" w:rsidP="003B23D5">
            <w:pPr>
              <w:rPr>
                <w:color w:val="000000"/>
                <w:sz w:val="16"/>
                <w:szCs w:val="16"/>
              </w:rPr>
            </w:pPr>
            <w:r w:rsidRPr="00B87054">
              <w:rPr>
                <w:color w:val="000000"/>
                <w:sz w:val="16"/>
                <w:szCs w:val="16"/>
              </w:rPr>
              <w:t>022 - Пречистване на отпадъчни води</w:t>
            </w:r>
          </w:p>
        </w:tc>
        <w:tc>
          <w:tcPr>
            <w:tcW w:w="2977" w:type="dxa"/>
            <w:shd w:val="clear" w:color="auto" w:fill="auto"/>
          </w:tcPr>
          <w:p w14:paraId="6AB6C350" w14:textId="6D86D6BB" w:rsidR="00973CE5" w:rsidRPr="00B87054" w:rsidRDefault="001D1E7C" w:rsidP="003E16DB">
            <w:pPr>
              <w:rPr>
                <w:rFonts w:ascii="TimesNewRoman" w:hAnsi="TimesNewRoman"/>
                <w:color w:val="000000"/>
                <w:sz w:val="16"/>
                <w:szCs w:val="16"/>
              </w:rPr>
            </w:pPr>
            <w:ins w:id="69" w:author="Author">
              <w:r w:rsidRPr="001D1E7C">
                <w:rPr>
                  <w:rFonts w:ascii="TimesNewRoman" w:hAnsi="TimesNewRoman"/>
                  <w:color w:val="000000"/>
                  <w:sz w:val="16"/>
                  <w:szCs w:val="16"/>
                </w:rPr>
                <w:t>440 772 164,31</w:t>
              </w:r>
              <w:r w:rsidRPr="001D1E7C" w:rsidDel="001D1E7C">
                <w:rPr>
                  <w:rFonts w:ascii="TimesNewRoman" w:hAnsi="TimesNewRoman"/>
                  <w:color w:val="000000"/>
                  <w:sz w:val="16"/>
                  <w:szCs w:val="16"/>
                </w:rPr>
                <w:t xml:space="preserve"> </w:t>
              </w:r>
              <w:r w:rsidR="00233C82">
                <w:rPr>
                  <w:rFonts w:ascii="TimesNewRoman" w:hAnsi="TimesNewRoman"/>
                  <w:color w:val="000000"/>
                  <w:sz w:val="16"/>
                  <w:szCs w:val="16"/>
                </w:rPr>
                <w:t xml:space="preserve"> </w:t>
              </w:r>
            </w:ins>
            <w:del w:id="70" w:author="Author">
              <w:r w:rsidR="00E37599" w:rsidRPr="00592534" w:rsidDel="00322FD9">
                <w:rPr>
                  <w:rFonts w:ascii="TimesNewRoman" w:hAnsi="TimesNewRoman"/>
                  <w:color w:val="000000"/>
                  <w:sz w:val="16"/>
                  <w:szCs w:val="16"/>
                </w:rPr>
                <w:delText>452</w:delText>
              </w:r>
              <w:r w:rsidR="00E37599" w:rsidDel="00322FD9">
                <w:rPr>
                  <w:rFonts w:ascii="TimesNewRoman" w:hAnsi="TimesNewRoman"/>
                  <w:color w:val="000000"/>
                  <w:sz w:val="16"/>
                  <w:szCs w:val="16"/>
                </w:rPr>
                <w:delText xml:space="preserve"> </w:delText>
              </w:r>
              <w:r w:rsidR="00E37599" w:rsidRPr="00592534" w:rsidDel="00322FD9">
                <w:rPr>
                  <w:rFonts w:ascii="TimesNewRoman" w:hAnsi="TimesNewRoman"/>
                  <w:color w:val="000000"/>
                  <w:sz w:val="16"/>
                  <w:szCs w:val="16"/>
                </w:rPr>
                <w:delText>936</w:delText>
              </w:r>
              <w:r w:rsidR="00E37599" w:rsidDel="00322FD9">
                <w:rPr>
                  <w:rFonts w:ascii="TimesNewRoman" w:hAnsi="TimesNewRoman"/>
                  <w:color w:val="000000"/>
                  <w:sz w:val="16"/>
                  <w:szCs w:val="16"/>
                </w:rPr>
                <w:delText xml:space="preserve"> </w:delText>
              </w:r>
              <w:r w:rsidR="00E37599" w:rsidRPr="00592534" w:rsidDel="00322FD9">
                <w:rPr>
                  <w:rFonts w:ascii="TimesNewRoman" w:hAnsi="TimesNewRoman"/>
                  <w:color w:val="000000"/>
                  <w:sz w:val="16"/>
                  <w:szCs w:val="16"/>
                </w:rPr>
                <w:delText>115,95</w:delText>
              </w:r>
            </w:del>
          </w:p>
        </w:tc>
      </w:tr>
      <w:tr w:rsidR="00973CE5" w:rsidRPr="00B87054" w14:paraId="759BAD7E" w14:textId="77777777" w:rsidTr="0066052E">
        <w:tc>
          <w:tcPr>
            <w:tcW w:w="1951" w:type="dxa"/>
            <w:shd w:val="clear" w:color="auto" w:fill="auto"/>
          </w:tcPr>
          <w:p w14:paraId="5B6BBAAE" w14:textId="77777777" w:rsidR="00973CE5" w:rsidRPr="00B87054" w:rsidRDefault="00973CE5" w:rsidP="00F03C1E">
            <w:pPr>
              <w:pStyle w:val="Text1"/>
              <w:ind w:left="0"/>
              <w:jc w:val="left"/>
              <w:rPr>
                <w:sz w:val="18"/>
                <w:szCs w:val="18"/>
              </w:rPr>
            </w:pPr>
          </w:p>
        </w:tc>
        <w:tc>
          <w:tcPr>
            <w:tcW w:w="3544" w:type="dxa"/>
            <w:shd w:val="clear" w:color="auto" w:fill="auto"/>
          </w:tcPr>
          <w:p w14:paraId="4EE5796E" w14:textId="77777777" w:rsidR="00973CE5" w:rsidRPr="00B87054" w:rsidRDefault="00973CE5">
            <w:pPr>
              <w:rPr>
                <w:color w:val="000000"/>
                <w:sz w:val="16"/>
                <w:szCs w:val="16"/>
              </w:rPr>
            </w:pPr>
            <w:r w:rsidRPr="00B87054">
              <w:rPr>
                <w:color w:val="000000"/>
                <w:sz w:val="16"/>
                <w:szCs w:val="16"/>
              </w:rPr>
              <w:t>023 - Мерки, свързани с опазването на околната среда, които са насочени към намаляване и/или предотвратяване на емисиите на парникови газове (включващи обработка и съхранение на метан и компостиране)</w:t>
            </w:r>
          </w:p>
        </w:tc>
        <w:tc>
          <w:tcPr>
            <w:tcW w:w="2977" w:type="dxa"/>
            <w:shd w:val="clear" w:color="auto" w:fill="auto"/>
          </w:tcPr>
          <w:p w14:paraId="54705C8F" w14:textId="33CF5F8C" w:rsidR="00973CE5" w:rsidRPr="00B87054" w:rsidRDefault="001D1E7C" w:rsidP="00BB1B8D">
            <w:pPr>
              <w:rPr>
                <w:rFonts w:ascii="TimesNewRoman" w:hAnsi="TimesNewRoman"/>
                <w:color w:val="000000"/>
                <w:sz w:val="16"/>
                <w:szCs w:val="16"/>
              </w:rPr>
            </w:pPr>
            <w:ins w:id="71" w:author="Author">
              <w:r w:rsidRPr="001D1E7C">
                <w:rPr>
                  <w:rFonts w:ascii="TimesNewRoman" w:hAnsi="TimesNewRoman"/>
                  <w:color w:val="000000"/>
                  <w:sz w:val="16"/>
                  <w:szCs w:val="16"/>
                </w:rPr>
                <w:t>22 780 771,45</w:t>
              </w:r>
              <w:r w:rsidRPr="001D1E7C" w:rsidDel="001D1E7C">
                <w:rPr>
                  <w:rFonts w:ascii="TimesNewRoman" w:hAnsi="TimesNewRoman"/>
                  <w:color w:val="000000"/>
                  <w:sz w:val="16"/>
                  <w:szCs w:val="16"/>
                </w:rPr>
                <w:t xml:space="preserve"> </w:t>
              </w:r>
              <w:r w:rsidR="00233C82">
                <w:rPr>
                  <w:rFonts w:ascii="TimesNewRoman" w:hAnsi="TimesNewRoman"/>
                  <w:color w:val="000000"/>
                  <w:sz w:val="16"/>
                  <w:szCs w:val="16"/>
                </w:rPr>
                <w:t xml:space="preserve"> </w:t>
              </w:r>
            </w:ins>
            <w:del w:id="72" w:author="Author">
              <w:r w:rsidR="00E37599" w:rsidRPr="00592534" w:rsidDel="00322FD9">
                <w:rPr>
                  <w:rFonts w:ascii="TimesNewRoman" w:hAnsi="TimesNewRoman"/>
                  <w:color w:val="000000"/>
                  <w:sz w:val="16"/>
                  <w:szCs w:val="16"/>
                </w:rPr>
                <w:delText>13</w:delText>
              </w:r>
              <w:r w:rsidR="00E37599" w:rsidDel="00322FD9">
                <w:rPr>
                  <w:rFonts w:ascii="TimesNewRoman" w:hAnsi="TimesNewRoman"/>
                  <w:color w:val="000000"/>
                  <w:sz w:val="16"/>
                  <w:szCs w:val="16"/>
                </w:rPr>
                <w:delText xml:space="preserve"> </w:delText>
              </w:r>
              <w:r w:rsidR="00E37599" w:rsidRPr="00592534" w:rsidDel="00322FD9">
                <w:rPr>
                  <w:rFonts w:ascii="TimesNewRoman" w:hAnsi="TimesNewRoman"/>
                  <w:color w:val="000000"/>
                  <w:sz w:val="16"/>
                  <w:szCs w:val="16"/>
                </w:rPr>
                <w:delText>020</w:delText>
              </w:r>
              <w:r w:rsidR="00E37599" w:rsidDel="00322FD9">
                <w:rPr>
                  <w:rFonts w:ascii="TimesNewRoman" w:hAnsi="TimesNewRoman"/>
                  <w:color w:val="000000"/>
                  <w:sz w:val="16"/>
                  <w:szCs w:val="16"/>
                </w:rPr>
                <w:delText xml:space="preserve"> </w:delText>
              </w:r>
              <w:r w:rsidR="00E37599" w:rsidRPr="00592534" w:rsidDel="00322FD9">
                <w:rPr>
                  <w:rFonts w:ascii="TimesNewRoman" w:hAnsi="TimesNewRoman"/>
                  <w:color w:val="000000"/>
                  <w:sz w:val="16"/>
                  <w:szCs w:val="16"/>
                </w:rPr>
                <w:delText>531,12</w:delText>
              </w:r>
            </w:del>
          </w:p>
        </w:tc>
      </w:tr>
    </w:tbl>
    <w:p w14:paraId="705BA8EA" w14:textId="77777777" w:rsidR="00AD4AED" w:rsidRPr="00B87054"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B87054" w14:paraId="5926FD54" w14:textId="77777777" w:rsidTr="00F03C1E">
        <w:trPr>
          <w:trHeight w:val="364"/>
        </w:trPr>
        <w:tc>
          <w:tcPr>
            <w:tcW w:w="8472" w:type="dxa"/>
            <w:gridSpan w:val="3"/>
            <w:shd w:val="clear" w:color="auto" w:fill="auto"/>
          </w:tcPr>
          <w:p w14:paraId="076C19D0" w14:textId="77777777" w:rsidR="00AD4AED" w:rsidRPr="00B87054" w:rsidRDefault="00AD4AED" w:rsidP="00F03C1E">
            <w:pPr>
              <w:autoSpaceDE w:val="0"/>
              <w:autoSpaceDN w:val="0"/>
              <w:adjustRightInd w:val="0"/>
              <w:spacing w:after="0"/>
              <w:jc w:val="left"/>
              <w:rPr>
                <w:b/>
                <w:color w:val="000000"/>
                <w:sz w:val="20"/>
              </w:rPr>
            </w:pPr>
            <w:r w:rsidRPr="00B87054">
              <w:rPr>
                <w:b/>
                <w:color w:val="000000"/>
                <w:sz w:val="20"/>
              </w:rPr>
              <w:t>Таблица 8: Измерение 2 – Форма на финансиране</w:t>
            </w:r>
          </w:p>
        </w:tc>
      </w:tr>
      <w:tr w:rsidR="00AD4AED" w:rsidRPr="00B87054" w14:paraId="37CCA8F0" w14:textId="77777777" w:rsidTr="00F03C1E">
        <w:trPr>
          <w:trHeight w:val="364"/>
        </w:trPr>
        <w:tc>
          <w:tcPr>
            <w:tcW w:w="2802" w:type="dxa"/>
            <w:shd w:val="clear" w:color="auto" w:fill="auto"/>
          </w:tcPr>
          <w:p w14:paraId="47D16545" w14:textId="77777777" w:rsidR="00AD4AED" w:rsidRPr="00B87054" w:rsidRDefault="00AD4AED" w:rsidP="00F03C1E">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4726D52B" w14:textId="77777777" w:rsidR="00AD4AED" w:rsidRPr="00B87054" w:rsidRDefault="00AD4AED" w:rsidP="00F03C1E">
            <w:pPr>
              <w:autoSpaceDE w:val="0"/>
              <w:autoSpaceDN w:val="0"/>
              <w:adjustRightInd w:val="0"/>
              <w:spacing w:after="0"/>
              <w:jc w:val="left"/>
              <w:rPr>
                <w:bCs/>
                <w:sz w:val="20"/>
              </w:rPr>
            </w:pPr>
            <w:r w:rsidRPr="00B87054">
              <w:rPr>
                <w:i/>
                <w:color w:val="8DB3E2"/>
                <w:sz w:val="18"/>
              </w:rPr>
              <w:t xml:space="preserve">&lt;2A.5.2.1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AD4AED" w:rsidRPr="00B87054" w14:paraId="6628105F" w14:textId="77777777" w:rsidTr="00F03C1E">
        <w:trPr>
          <w:trHeight w:val="364"/>
        </w:trPr>
        <w:tc>
          <w:tcPr>
            <w:tcW w:w="2802" w:type="dxa"/>
            <w:shd w:val="clear" w:color="auto" w:fill="auto"/>
          </w:tcPr>
          <w:p w14:paraId="4179E29E" w14:textId="77777777" w:rsidR="00AD4AED" w:rsidRPr="00B87054" w:rsidRDefault="00AD4AED" w:rsidP="00F03C1E">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7BF7A2A8" w14:textId="77777777" w:rsidR="00AD4AED" w:rsidRPr="00B87054" w:rsidRDefault="00AD4AED" w:rsidP="00F03C1E">
            <w:pPr>
              <w:autoSpaceDE w:val="0"/>
              <w:autoSpaceDN w:val="0"/>
              <w:adjustRightInd w:val="0"/>
              <w:spacing w:after="0"/>
              <w:jc w:val="left"/>
              <w:rPr>
                <w:i/>
                <w:color w:val="8DB3E2"/>
                <w:sz w:val="18"/>
                <w:szCs w:val="18"/>
              </w:rPr>
            </w:pPr>
            <w:r w:rsidRPr="00B87054">
              <w:rPr>
                <w:i/>
                <w:color w:val="8DB3E2"/>
                <w:sz w:val="18"/>
              </w:rPr>
              <w:t xml:space="preserve">&lt;2A.5.2.2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AD4AED" w:rsidRPr="00B87054" w14:paraId="735E4DE6" w14:textId="77777777" w:rsidTr="00F03C1E">
        <w:trPr>
          <w:trHeight w:val="267"/>
        </w:trPr>
        <w:tc>
          <w:tcPr>
            <w:tcW w:w="2802" w:type="dxa"/>
            <w:shd w:val="clear" w:color="auto" w:fill="auto"/>
          </w:tcPr>
          <w:p w14:paraId="2A090AC4" w14:textId="77777777" w:rsidR="00AD4AED" w:rsidRPr="00B87054" w:rsidRDefault="00055AC8" w:rsidP="00F03C1E">
            <w:pPr>
              <w:jc w:val="center"/>
              <w:rPr>
                <w:b/>
                <w:sz w:val="18"/>
                <w:szCs w:val="18"/>
              </w:rPr>
            </w:pPr>
            <w:r w:rsidRPr="00B87054">
              <w:rPr>
                <w:b/>
                <w:sz w:val="18"/>
              </w:rPr>
              <w:t>Приоритетна ос</w:t>
            </w:r>
          </w:p>
        </w:tc>
        <w:tc>
          <w:tcPr>
            <w:tcW w:w="2693" w:type="dxa"/>
            <w:shd w:val="clear" w:color="auto" w:fill="auto"/>
          </w:tcPr>
          <w:p w14:paraId="37EEDD84" w14:textId="77777777" w:rsidR="00AD4AED" w:rsidRPr="00B87054" w:rsidRDefault="00AD4AED" w:rsidP="00F03C1E">
            <w:pPr>
              <w:jc w:val="center"/>
              <w:rPr>
                <w:sz w:val="20"/>
              </w:rPr>
            </w:pPr>
            <w:r w:rsidRPr="00B87054">
              <w:rPr>
                <w:b/>
                <w:sz w:val="18"/>
              </w:rPr>
              <w:t>Код</w:t>
            </w:r>
          </w:p>
        </w:tc>
        <w:tc>
          <w:tcPr>
            <w:tcW w:w="2977" w:type="dxa"/>
            <w:shd w:val="clear" w:color="auto" w:fill="auto"/>
          </w:tcPr>
          <w:p w14:paraId="61B4E266" w14:textId="77777777" w:rsidR="00AD4AED" w:rsidRPr="00B87054" w:rsidRDefault="003D53BD" w:rsidP="00F03C1E">
            <w:pPr>
              <w:jc w:val="center"/>
              <w:rPr>
                <w:sz w:val="20"/>
              </w:rPr>
            </w:pPr>
            <w:r w:rsidRPr="00B87054">
              <w:rPr>
                <w:b/>
                <w:sz w:val="18"/>
              </w:rPr>
              <w:t>Сума (в евро)</w:t>
            </w:r>
          </w:p>
        </w:tc>
      </w:tr>
      <w:tr w:rsidR="00AD4AED" w:rsidRPr="00B87054" w14:paraId="10C98B50" w14:textId="77777777" w:rsidTr="00F03C1E">
        <w:tc>
          <w:tcPr>
            <w:tcW w:w="2802" w:type="dxa"/>
            <w:shd w:val="clear" w:color="auto" w:fill="auto"/>
          </w:tcPr>
          <w:p w14:paraId="03DF7183" w14:textId="77777777" w:rsidR="00AD4AED" w:rsidRPr="00B87054" w:rsidRDefault="00AD4AED" w:rsidP="00F03C1E">
            <w:pPr>
              <w:suppressAutoHyphens/>
              <w:rPr>
                <w:i/>
                <w:color w:val="8DB3E2"/>
                <w:sz w:val="18"/>
                <w:szCs w:val="18"/>
              </w:rPr>
            </w:pPr>
            <w:r w:rsidRPr="00B87054">
              <w:rPr>
                <w:i/>
                <w:color w:val="8DB3E2"/>
                <w:sz w:val="18"/>
              </w:rPr>
              <w:t xml:space="preserve">&lt;2A.5.2.3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2E1252EE" w14:textId="77777777" w:rsidR="00AD4AED" w:rsidRPr="00B87054" w:rsidRDefault="00AD4AED" w:rsidP="00F03C1E">
            <w:pPr>
              <w:suppressAutoHyphens/>
              <w:rPr>
                <w:sz w:val="20"/>
              </w:rPr>
            </w:pPr>
            <w:r w:rsidRPr="00B87054">
              <w:rPr>
                <w:i/>
                <w:color w:val="8DB3E2"/>
                <w:sz w:val="18"/>
              </w:rPr>
              <w:t xml:space="preserve">&lt;2A.5.2.4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100451FA" w14:textId="77777777" w:rsidR="00AD4AED" w:rsidRPr="00B87054" w:rsidRDefault="00AD4AED" w:rsidP="00F03C1E">
            <w:pPr>
              <w:suppressAutoHyphens/>
              <w:rPr>
                <w:sz w:val="20"/>
              </w:rPr>
            </w:pPr>
            <w:r w:rsidRPr="00B87054">
              <w:rPr>
                <w:i/>
                <w:color w:val="8DB3E2"/>
                <w:sz w:val="18"/>
              </w:rPr>
              <w:t xml:space="preserve">&lt;2A.5.2.5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13662F" w:rsidRPr="00B87054" w14:paraId="7BC1CCB4" w14:textId="77777777" w:rsidTr="00F03C1E">
        <w:tc>
          <w:tcPr>
            <w:tcW w:w="2802" w:type="dxa"/>
            <w:shd w:val="clear" w:color="auto" w:fill="auto"/>
          </w:tcPr>
          <w:p w14:paraId="1EF224FA" w14:textId="77777777" w:rsidR="0013662F" w:rsidRPr="00B87054" w:rsidRDefault="0013662F" w:rsidP="00F03C1E">
            <w:pPr>
              <w:pStyle w:val="Text1"/>
              <w:ind w:left="0"/>
              <w:jc w:val="left"/>
              <w:rPr>
                <w:sz w:val="18"/>
                <w:szCs w:val="18"/>
              </w:rPr>
            </w:pPr>
            <w:r w:rsidRPr="00B87054">
              <w:rPr>
                <w:sz w:val="18"/>
                <w:szCs w:val="18"/>
              </w:rPr>
              <w:lastRenderedPageBreak/>
              <w:t>Води</w:t>
            </w:r>
          </w:p>
        </w:tc>
        <w:tc>
          <w:tcPr>
            <w:tcW w:w="2693" w:type="dxa"/>
            <w:shd w:val="clear" w:color="auto" w:fill="auto"/>
          </w:tcPr>
          <w:p w14:paraId="4A81450A" w14:textId="77777777" w:rsidR="0013662F" w:rsidRPr="00B87054" w:rsidRDefault="0013662F" w:rsidP="009D1706">
            <w:pPr>
              <w:jc w:val="center"/>
              <w:rPr>
                <w:sz w:val="20"/>
              </w:rPr>
            </w:pPr>
            <w:r w:rsidRPr="00B87054">
              <w:rPr>
                <w:b/>
                <w:sz w:val="18"/>
              </w:rPr>
              <w:t>Код</w:t>
            </w:r>
          </w:p>
        </w:tc>
        <w:tc>
          <w:tcPr>
            <w:tcW w:w="2977" w:type="dxa"/>
            <w:shd w:val="clear" w:color="auto" w:fill="auto"/>
          </w:tcPr>
          <w:p w14:paraId="5C426FA4" w14:textId="77777777" w:rsidR="0013662F" w:rsidRPr="00B87054" w:rsidRDefault="0013662F" w:rsidP="009D1706">
            <w:pPr>
              <w:jc w:val="center"/>
              <w:rPr>
                <w:sz w:val="20"/>
              </w:rPr>
            </w:pPr>
            <w:r w:rsidRPr="00B87054">
              <w:rPr>
                <w:b/>
                <w:sz w:val="18"/>
              </w:rPr>
              <w:t>Сума (в евро)</w:t>
            </w:r>
          </w:p>
        </w:tc>
      </w:tr>
      <w:tr w:rsidR="006B6856" w:rsidRPr="00B87054" w14:paraId="04643F5B" w14:textId="77777777" w:rsidTr="00F03C1E">
        <w:tc>
          <w:tcPr>
            <w:tcW w:w="2802" w:type="dxa"/>
            <w:shd w:val="clear" w:color="auto" w:fill="auto"/>
          </w:tcPr>
          <w:p w14:paraId="54D70555" w14:textId="77777777" w:rsidR="006B6856" w:rsidRPr="00B87054" w:rsidRDefault="006B6856" w:rsidP="00F03C1E">
            <w:pPr>
              <w:pStyle w:val="Text1"/>
              <w:ind w:left="0"/>
              <w:jc w:val="left"/>
              <w:rPr>
                <w:sz w:val="18"/>
                <w:szCs w:val="18"/>
              </w:rPr>
            </w:pPr>
          </w:p>
        </w:tc>
        <w:tc>
          <w:tcPr>
            <w:tcW w:w="2693" w:type="dxa"/>
            <w:shd w:val="clear" w:color="auto" w:fill="auto"/>
          </w:tcPr>
          <w:p w14:paraId="57F4761A" w14:textId="77777777" w:rsidR="006B6856" w:rsidRPr="00B87054" w:rsidRDefault="006B6856">
            <w:pPr>
              <w:rPr>
                <w:color w:val="000000"/>
                <w:sz w:val="16"/>
                <w:szCs w:val="16"/>
              </w:rPr>
            </w:pPr>
            <w:r w:rsidRPr="00B87054">
              <w:rPr>
                <w:color w:val="000000"/>
                <w:sz w:val="16"/>
                <w:szCs w:val="16"/>
              </w:rPr>
              <w:t>01 - Безвъзмездни средства</w:t>
            </w:r>
          </w:p>
        </w:tc>
        <w:tc>
          <w:tcPr>
            <w:tcW w:w="2977" w:type="dxa"/>
            <w:shd w:val="clear" w:color="auto" w:fill="auto"/>
          </w:tcPr>
          <w:p w14:paraId="5863B6AF" w14:textId="68ECAECF" w:rsidR="006B6856" w:rsidRPr="00B87054" w:rsidRDefault="00F221A8" w:rsidP="00ED2DDC">
            <w:pPr>
              <w:rPr>
                <w:rFonts w:ascii="TimesNewRoman" w:hAnsi="TimesNewRoman"/>
                <w:color w:val="000000"/>
                <w:sz w:val="16"/>
                <w:szCs w:val="16"/>
              </w:rPr>
            </w:pPr>
            <w:ins w:id="73" w:author="Author">
              <w:r w:rsidRPr="00F221A8">
                <w:rPr>
                  <w:rFonts w:ascii="TimesNewRoman" w:hAnsi="TimesNewRoman"/>
                  <w:color w:val="000000"/>
                  <w:sz w:val="16"/>
                  <w:szCs w:val="16"/>
                </w:rPr>
                <w:t>753 327 853,95</w:t>
              </w:r>
              <w:r w:rsidRPr="00F221A8" w:rsidDel="00F221A8">
                <w:rPr>
                  <w:rFonts w:ascii="TimesNewRoman" w:hAnsi="TimesNewRoman"/>
                  <w:color w:val="000000"/>
                  <w:sz w:val="16"/>
                  <w:szCs w:val="16"/>
                </w:rPr>
                <w:t xml:space="preserve"> </w:t>
              </w:r>
              <w:r w:rsidR="00233C82">
                <w:rPr>
                  <w:rFonts w:ascii="TimesNewRoman" w:hAnsi="TimesNewRoman"/>
                  <w:color w:val="000000"/>
                  <w:sz w:val="16"/>
                  <w:szCs w:val="16"/>
                </w:rPr>
                <w:t xml:space="preserve"> </w:t>
              </w:r>
            </w:ins>
            <w:del w:id="74" w:author="Author">
              <w:r w:rsidR="00E37599" w:rsidRPr="00C7135C" w:rsidDel="00322FD9">
                <w:rPr>
                  <w:rFonts w:ascii="TimesNewRoman" w:hAnsi="TimesNewRoman"/>
                  <w:color w:val="000000"/>
                  <w:sz w:val="16"/>
                  <w:szCs w:val="16"/>
                </w:rPr>
                <w:delText>756</w:delText>
              </w:r>
              <w:r w:rsidR="00E37599" w:rsidDel="00322FD9">
                <w:rPr>
                  <w:rFonts w:ascii="TimesNewRoman" w:hAnsi="TimesNewRoman"/>
                  <w:color w:val="000000"/>
                  <w:sz w:val="16"/>
                  <w:szCs w:val="16"/>
                </w:rPr>
                <w:delText xml:space="preserve"> </w:delText>
              </w:r>
              <w:r w:rsidR="00E37599" w:rsidRPr="00C7135C" w:rsidDel="00322FD9">
                <w:rPr>
                  <w:rFonts w:ascii="TimesNewRoman" w:hAnsi="TimesNewRoman"/>
                  <w:color w:val="000000"/>
                  <w:sz w:val="16"/>
                  <w:szCs w:val="16"/>
                </w:rPr>
                <w:delText>072</w:delText>
              </w:r>
              <w:r w:rsidR="00E37599" w:rsidDel="00322FD9">
                <w:rPr>
                  <w:rFonts w:ascii="TimesNewRoman" w:hAnsi="TimesNewRoman"/>
                  <w:color w:val="000000"/>
                  <w:sz w:val="16"/>
                  <w:szCs w:val="16"/>
                </w:rPr>
                <w:delText xml:space="preserve"> </w:delText>
              </w:r>
              <w:r w:rsidR="00E37599" w:rsidRPr="00C7135C" w:rsidDel="00322FD9">
                <w:rPr>
                  <w:rFonts w:ascii="TimesNewRoman" w:hAnsi="TimesNewRoman"/>
                  <w:color w:val="000000"/>
                  <w:sz w:val="16"/>
                  <w:szCs w:val="16"/>
                </w:rPr>
                <w:delText>696,89</w:delText>
              </w:r>
            </w:del>
          </w:p>
        </w:tc>
      </w:tr>
      <w:tr w:rsidR="006B6856" w:rsidRPr="00B87054" w14:paraId="1CC028BD" w14:textId="77777777" w:rsidTr="00F03C1E">
        <w:tc>
          <w:tcPr>
            <w:tcW w:w="2802" w:type="dxa"/>
            <w:shd w:val="clear" w:color="auto" w:fill="auto"/>
          </w:tcPr>
          <w:p w14:paraId="14DF2921" w14:textId="77777777" w:rsidR="006B6856" w:rsidRPr="00B87054" w:rsidRDefault="006B6856" w:rsidP="00F03C1E">
            <w:pPr>
              <w:pStyle w:val="Text1"/>
              <w:ind w:left="0"/>
              <w:jc w:val="left"/>
              <w:rPr>
                <w:sz w:val="18"/>
                <w:szCs w:val="18"/>
              </w:rPr>
            </w:pPr>
          </w:p>
        </w:tc>
        <w:tc>
          <w:tcPr>
            <w:tcW w:w="2693" w:type="dxa"/>
            <w:shd w:val="clear" w:color="auto" w:fill="auto"/>
          </w:tcPr>
          <w:p w14:paraId="50398AC3" w14:textId="77777777" w:rsidR="006B6856" w:rsidRPr="00B87054" w:rsidRDefault="006B6856">
            <w:pPr>
              <w:rPr>
                <w:color w:val="000000"/>
                <w:sz w:val="16"/>
                <w:szCs w:val="16"/>
              </w:rPr>
            </w:pPr>
            <w:r w:rsidRPr="00B87054">
              <w:rPr>
                <w:color w:val="000000"/>
                <w:sz w:val="16"/>
                <w:szCs w:val="16"/>
              </w:rPr>
              <w:t>04 - Подкрепа чрез финансови инструменти: заем или еквивалентен инструмент</w:t>
            </w:r>
          </w:p>
        </w:tc>
        <w:tc>
          <w:tcPr>
            <w:tcW w:w="2977" w:type="dxa"/>
            <w:shd w:val="clear" w:color="auto" w:fill="auto"/>
          </w:tcPr>
          <w:p w14:paraId="291EC6DF" w14:textId="2EBAF3A5" w:rsidR="006B6856" w:rsidRPr="00B87054" w:rsidRDefault="00F221A8" w:rsidP="0032010F">
            <w:pPr>
              <w:rPr>
                <w:rFonts w:ascii="TimesNewRoman" w:hAnsi="TimesNewRoman"/>
                <w:color w:val="000000"/>
                <w:sz w:val="16"/>
                <w:szCs w:val="16"/>
              </w:rPr>
            </w:pPr>
            <w:ins w:id="75" w:author="Author">
              <w:r w:rsidRPr="00F221A8">
                <w:rPr>
                  <w:rFonts w:ascii="TimesNewRoman" w:hAnsi="TimesNewRoman"/>
                  <w:color w:val="000000"/>
                  <w:sz w:val="16"/>
                  <w:szCs w:val="16"/>
                </w:rPr>
                <w:t>18 837 531,74</w:t>
              </w:r>
              <w:r w:rsidRPr="00F221A8" w:rsidDel="00F221A8">
                <w:rPr>
                  <w:rFonts w:ascii="TimesNewRoman" w:hAnsi="TimesNewRoman"/>
                  <w:color w:val="000000"/>
                  <w:sz w:val="16"/>
                  <w:szCs w:val="16"/>
                </w:rPr>
                <w:t xml:space="preserve"> </w:t>
              </w:r>
              <w:r w:rsidR="00233C82">
                <w:rPr>
                  <w:rFonts w:ascii="TimesNewRoman" w:hAnsi="TimesNewRoman"/>
                  <w:color w:val="000000"/>
                  <w:sz w:val="16"/>
                  <w:szCs w:val="16"/>
                </w:rPr>
                <w:t xml:space="preserve"> </w:t>
              </w:r>
            </w:ins>
            <w:del w:id="76" w:author="Author">
              <w:r w:rsidR="0032010F" w:rsidRPr="00B87054" w:rsidDel="00322FD9">
                <w:rPr>
                  <w:rFonts w:ascii="TimesNewRoman" w:hAnsi="TimesNewRoman"/>
                  <w:color w:val="000000"/>
                  <w:sz w:val="16"/>
                  <w:szCs w:val="16"/>
                </w:rPr>
                <w:delText>37 675 063,47</w:delText>
              </w:r>
            </w:del>
          </w:p>
        </w:tc>
      </w:tr>
      <w:tr w:rsidR="006B6856" w:rsidRPr="00B87054" w14:paraId="5CE1D874" w14:textId="77777777" w:rsidTr="00F03C1E">
        <w:tc>
          <w:tcPr>
            <w:tcW w:w="2802" w:type="dxa"/>
            <w:shd w:val="clear" w:color="auto" w:fill="auto"/>
          </w:tcPr>
          <w:p w14:paraId="12E79854" w14:textId="77777777" w:rsidR="006B6856" w:rsidRPr="00B87054" w:rsidRDefault="006B6856" w:rsidP="00F03C1E">
            <w:pPr>
              <w:pStyle w:val="Text1"/>
              <w:ind w:left="0"/>
              <w:jc w:val="left"/>
              <w:rPr>
                <w:sz w:val="18"/>
                <w:szCs w:val="18"/>
              </w:rPr>
            </w:pPr>
          </w:p>
        </w:tc>
        <w:tc>
          <w:tcPr>
            <w:tcW w:w="2693" w:type="dxa"/>
            <w:shd w:val="clear" w:color="auto" w:fill="auto"/>
          </w:tcPr>
          <w:p w14:paraId="59CB94CC" w14:textId="77777777" w:rsidR="006B6856" w:rsidRPr="00B87054" w:rsidRDefault="006B6856">
            <w:pPr>
              <w:rPr>
                <w:color w:val="000000"/>
                <w:sz w:val="16"/>
                <w:szCs w:val="16"/>
              </w:rPr>
            </w:pPr>
            <w:r w:rsidRPr="00B87054">
              <w:rPr>
                <w:color w:val="000000"/>
                <w:sz w:val="16"/>
                <w:szCs w:val="16"/>
              </w:rPr>
              <w:t>05 - Подкрепа чрез финансови инструменти: гаранция или еквивалентен инструмент</w:t>
            </w:r>
          </w:p>
        </w:tc>
        <w:tc>
          <w:tcPr>
            <w:tcW w:w="2977" w:type="dxa"/>
            <w:shd w:val="clear" w:color="auto" w:fill="auto"/>
          </w:tcPr>
          <w:p w14:paraId="2721F5DD" w14:textId="14267048" w:rsidR="006B6856" w:rsidRPr="00B87054" w:rsidRDefault="00F221A8" w:rsidP="0032010F">
            <w:pPr>
              <w:rPr>
                <w:rFonts w:ascii="TimesNewRoman" w:hAnsi="TimesNewRoman"/>
                <w:color w:val="000000"/>
                <w:sz w:val="16"/>
                <w:szCs w:val="16"/>
              </w:rPr>
            </w:pPr>
            <w:ins w:id="77" w:author="Author">
              <w:r w:rsidRPr="00F221A8">
                <w:rPr>
                  <w:rFonts w:ascii="TimesNewRoman" w:hAnsi="TimesNewRoman"/>
                  <w:color w:val="000000"/>
                  <w:sz w:val="16"/>
                  <w:szCs w:val="16"/>
                </w:rPr>
                <w:t>10 143 286,32</w:t>
              </w:r>
              <w:r w:rsidRPr="00F221A8" w:rsidDel="00F221A8">
                <w:rPr>
                  <w:rFonts w:ascii="TimesNewRoman" w:hAnsi="TimesNewRoman"/>
                  <w:color w:val="000000"/>
                  <w:sz w:val="16"/>
                  <w:szCs w:val="16"/>
                </w:rPr>
                <w:t xml:space="preserve"> </w:t>
              </w:r>
              <w:r w:rsidR="00233C82">
                <w:rPr>
                  <w:rFonts w:ascii="TimesNewRoman" w:hAnsi="TimesNewRoman"/>
                  <w:color w:val="000000"/>
                  <w:sz w:val="16"/>
                  <w:szCs w:val="16"/>
                </w:rPr>
                <w:t xml:space="preserve"> </w:t>
              </w:r>
            </w:ins>
            <w:del w:id="78" w:author="Author">
              <w:r w:rsidR="0032010F" w:rsidRPr="00B87054" w:rsidDel="00322FD9">
                <w:rPr>
                  <w:rFonts w:ascii="TimesNewRoman" w:hAnsi="TimesNewRoman"/>
                  <w:color w:val="000000"/>
                  <w:sz w:val="16"/>
                  <w:szCs w:val="16"/>
                </w:rPr>
                <w:delText>20 286 572,64</w:delText>
              </w:r>
            </w:del>
          </w:p>
        </w:tc>
      </w:tr>
    </w:tbl>
    <w:p w14:paraId="5F39CAAE" w14:textId="77777777" w:rsidR="00AD4AED" w:rsidRPr="00B87054"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B87054" w14:paraId="689F80D1" w14:textId="77777777" w:rsidTr="00F03C1E">
        <w:trPr>
          <w:trHeight w:val="364"/>
        </w:trPr>
        <w:tc>
          <w:tcPr>
            <w:tcW w:w="8472" w:type="dxa"/>
            <w:gridSpan w:val="3"/>
            <w:shd w:val="clear" w:color="auto" w:fill="auto"/>
          </w:tcPr>
          <w:p w14:paraId="47216EAB" w14:textId="77777777" w:rsidR="00AD4AED" w:rsidRPr="00B87054" w:rsidRDefault="00AD4AED" w:rsidP="00F03C1E">
            <w:pPr>
              <w:autoSpaceDE w:val="0"/>
              <w:autoSpaceDN w:val="0"/>
              <w:adjustRightInd w:val="0"/>
              <w:spacing w:after="0"/>
              <w:jc w:val="left"/>
              <w:rPr>
                <w:b/>
                <w:color w:val="000000"/>
                <w:sz w:val="20"/>
              </w:rPr>
            </w:pPr>
            <w:r w:rsidRPr="00B87054">
              <w:rPr>
                <w:b/>
                <w:color w:val="000000"/>
                <w:sz w:val="20"/>
              </w:rPr>
              <w:t>Таблица 9: Измерение 3 – Вид територия</w:t>
            </w:r>
          </w:p>
        </w:tc>
      </w:tr>
      <w:tr w:rsidR="00AD4AED" w:rsidRPr="00B87054" w14:paraId="26971907" w14:textId="77777777" w:rsidTr="00F03C1E">
        <w:trPr>
          <w:trHeight w:val="364"/>
        </w:trPr>
        <w:tc>
          <w:tcPr>
            <w:tcW w:w="2802" w:type="dxa"/>
            <w:shd w:val="clear" w:color="auto" w:fill="auto"/>
          </w:tcPr>
          <w:p w14:paraId="4A1DC4F1" w14:textId="77777777" w:rsidR="00AD4AED" w:rsidRPr="00B87054" w:rsidRDefault="00AD4AED" w:rsidP="00F03C1E">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7319246B" w14:textId="77777777" w:rsidR="00AD4AED" w:rsidRPr="00B87054" w:rsidRDefault="00AD4AED" w:rsidP="00F03C1E">
            <w:pPr>
              <w:autoSpaceDE w:val="0"/>
              <w:autoSpaceDN w:val="0"/>
              <w:adjustRightInd w:val="0"/>
              <w:spacing w:after="0"/>
              <w:jc w:val="left"/>
              <w:rPr>
                <w:bCs/>
                <w:sz w:val="20"/>
              </w:rPr>
            </w:pPr>
            <w:r w:rsidRPr="00B87054">
              <w:rPr>
                <w:i/>
                <w:color w:val="8DB3E2"/>
                <w:sz w:val="18"/>
              </w:rPr>
              <w:t xml:space="preserve">&lt;2A.5.3.1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AD4AED" w:rsidRPr="00B87054" w14:paraId="3CAE23EA" w14:textId="77777777" w:rsidTr="00F03C1E">
        <w:trPr>
          <w:trHeight w:val="364"/>
        </w:trPr>
        <w:tc>
          <w:tcPr>
            <w:tcW w:w="2802" w:type="dxa"/>
            <w:shd w:val="clear" w:color="auto" w:fill="auto"/>
          </w:tcPr>
          <w:p w14:paraId="0DA7FAA3" w14:textId="77777777" w:rsidR="00AD4AED" w:rsidRPr="00B87054" w:rsidRDefault="00AD4AED" w:rsidP="00F03C1E">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0046F192" w14:textId="77777777" w:rsidR="00AD4AED" w:rsidRPr="00B87054" w:rsidRDefault="00AD4AED" w:rsidP="00F03C1E">
            <w:pPr>
              <w:autoSpaceDE w:val="0"/>
              <w:autoSpaceDN w:val="0"/>
              <w:adjustRightInd w:val="0"/>
              <w:spacing w:after="0"/>
              <w:jc w:val="left"/>
              <w:rPr>
                <w:i/>
                <w:color w:val="8DB3E2"/>
                <w:sz w:val="18"/>
                <w:szCs w:val="18"/>
              </w:rPr>
            </w:pPr>
            <w:r w:rsidRPr="00B87054">
              <w:rPr>
                <w:i/>
                <w:color w:val="8DB3E2"/>
                <w:sz w:val="18"/>
              </w:rPr>
              <w:t xml:space="preserve">&lt;2A.5.3.2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AD4AED" w:rsidRPr="00B87054" w14:paraId="1566FE27" w14:textId="77777777" w:rsidTr="00F03C1E">
        <w:trPr>
          <w:trHeight w:val="267"/>
        </w:trPr>
        <w:tc>
          <w:tcPr>
            <w:tcW w:w="2802" w:type="dxa"/>
            <w:shd w:val="clear" w:color="auto" w:fill="auto"/>
          </w:tcPr>
          <w:p w14:paraId="7FA4927C" w14:textId="77777777" w:rsidR="00AD4AED" w:rsidRPr="00B87054" w:rsidRDefault="00055AC8" w:rsidP="00F03C1E">
            <w:pPr>
              <w:jc w:val="center"/>
              <w:rPr>
                <w:b/>
                <w:sz w:val="18"/>
                <w:szCs w:val="18"/>
              </w:rPr>
            </w:pPr>
            <w:r w:rsidRPr="00B87054">
              <w:rPr>
                <w:b/>
                <w:sz w:val="18"/>
              </w:rPr>
              <w:t>Приоритетна ос</w:t>
            </w:r>
          </w:p>
        </w:tc>
        <w:tc>
          <w:tcPr>
            <w:tcW w:w="2693" w:type="dxa"/>
            <w:shd w:val="clear" w:color="auto" w:fill="auto"/>
          </w:tcPr>
          <w:p w14:paraId="67949C66" w14:textId="77777777" w:rsidR="00AD4AED" w:rsidRPr="00B87054" w:rsidRDefault="00AD4AED" w:rsidP="00F03C1E">
            <w:pPr>
              <w:jc w:val="center"/>
              <w:rPr>
                <w:sz w:val="20"/>
              </w:rPr>
            </w:pPr>
            <w:r w:rsidRPr="00B87054">
              <w:rPr>
                <w:b/>
                <w:sz w:val="18"/>
              </w:rPr>
              <w:t>Код</w:t>
            </w:r>
          </w:p>
        </w:tc>
        <w:tc>
          <w:tcPr>
            <w:tcW w:w="2977" w:type="dxa"/>
            <w:shd w:val="clear" w:color="auto" w:fill="auto"/>
          </w:tcPr>
          <w:p w14:paraId="4B40F0E9" w14:textId="77777777" w:rsidR="00AD4AED" w:rsidRPr="00B87054" w:rsidRDefault="003D53BD" w:rsidP="00F03C1E">
            <w:pPr>
              <w:jc w:val="center"/>
              <w:rPr>
                <w:sz w:val="20"/>
              </w:rPr>
            </w:pPr>
            <w:r w:rsidRPr="00B87054">
              <w:rPr>
                <w:b/>
                <w:sz w:val="18"/>
              </w:rPr>
              <w:t>Сума (в евро)</w:t>
            </w:r>
          </w:p>
        </w:tc>
      </w:tr>
      <w:tr w:rsidR="00AD4AED" w:rsidRPr="00B87054" w14:paraId="4A4C5288" w14:textId="77777777" w:rsidTr="00F03C1E">
        <w:tc>
          <w:tcPr>
            <w:tcW w:w="2802" w:type="dxa"/>
            <w:shd w:val="clear" w:color="auto" w:fill="auto"/>
          </w:tcPr>
          <w:p w14:paraId="2B30DA0A" w14:textId="77777777" w:rsidR="00AD4AED" w:rsidRPr="00B87054" w:rsidRDefault="0085711A" w:rsidP="00F03C1E">
            <w:pPr>
              <w:suppressAutoHyphens/>
              <w:rPr>
                <w:i/>
                <w:color w:val="8DB3E2"/>
                <w:sz w:val="18"/>
                <w:szCs w:val="18"/>
              </w:rPr>
            </w:pPr>
            <w:r w:rsidRPr="00B87054">
              <w:rPr>
                <w:i/>
                <w:color w:val="8DB3E2"/>
                <w:sz w:val="18"/>
              </w:rPr>
              <w:t xml:space="preserve">&lt;2A.5.3.3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0C296A22" w14:textId="77777777" w:rsidR="00AD4AED" w:rsidRPr="00B87054" w:rsidRDefault="00AD4AED" w:rsidP="00F03C1E">
            <w:pPr>
              <w:suppressAutoHyphens/>
              <w:rPr>
                <w:sz w:val="20"/>
              </w:rPr>
            </w:pPr>
            <w:r w:rsidRPr="00B87054">
              <w:rPr>
                <w:i/>
                <w:color w:val="8DB3E2"/>
                <w:sz w:val="18"/>
              </w:rPr>
              <w:t xml:space="preserve">&lt;2A.5.3.4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2BD94C2E" w14:textId="77777777" w:rsidR="00AD4AED" w:rsidRPr="00B87054" w:rsidRDefault="00AD4AED" w:rsidP="00F03C1E">
            <w:pPr>
              <w:suppressAutoHyphens/>
              <w:rPr>
                <w:sz w:val="20"/>
              </w:rPr>
            </w:pPr>
            <w:r w:rsidRPr="00B87054">
              <w:rPr>
                <w:i/>
                <w:color w:val="8DB3E2"/>
                <w:sz w:val="18"/>
              </w:rPr>
              <w:t xml:space="preserve">&lt;2A.5.3.5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13662F" w:rsidRPr="00B87054" w14:paraId="0C04B213" w14:textId="77777777" w:rsidTr="00F03C1E">
        <w:tc>
          <w:tcPr>
            <w:tcW w:w="2802" w:type="dxa"/>
            <w:shd w:val="clear" w:color="auto" w:fill="auto"/>
          </w:tcPr>
          <w:p w14:paraId="6D0712BB" w14:textId="77777777" w:rsidR="0013662F" w:rsidRPr="00B87054" w:rsidRDefault="0013662F" w:rsidP="00F03C1E">
            <w:pPr>
              <w:pStyle w:val="Text1"/>
              <w:ind w:left="0"/>
              <w:jc w:val="left"/>
              <w:rPr>
                <w:sz w:val="18"/>
                <w:szCs w:val="18"/>
              </w:rPr>
            </w:pPr>
            <w:r w:rsidRPr="00B87054">
              <w:rPr>
                <w:sz w:val="18"/>
                <w:szCs w:val="18"/>
              </w:rPr>
              <w:t>Води</w:t>
            </w:r>
          </w:p>
        </w:tc>
        <w:tc>
          <w:tcPr>
            <w:tcW w:w="2693" w:type="dxa"/>
            <w:shd w:val="clear" w:color="auto" w:fill="auto"/>
          </w:tcPr>
          <w:p w14:paraId="43667C48" w14:textId="77777777" w:rsidR="0013662F" w:rsidRPr="00B87054" w:rsidRDefault="003B23D5">
            <w:pPr>
              <w:rPr>
                <w:rFonts w:ascii="TimesNewRoman,Bold" w:hAnsi="TimesNewRoman,Bold"/>
                <w:color w:val="000000"/>
                <w:sz w:val="16"/>
                <w:szCs w:val="16"/>
              </w:rPr>
            </w:pPr>
            <w:r w:rsidRPr="00B87054">
              <w:rPr>
                <w:rFonts w:cs="EUAlbertina"/>
                <w:color w:val="000000"/>
                <w:sz w:val="17"/>
                <w:szCs w:val="17"/>
              </w:rPr>
              <w:t>07 - Не се прилага</w:t>
            </w:r>
          </w:p>
        </w:tc>
        <w:tc>
          <w:tcPr>
            <w:tcW w:w="2977" w:type="dxa"/>
            <w:shd w:val="clear" w:color="auto" w:fill="auto"/>
          </w:tcPr>
          <w:p w14:paraId="4DBAA2CF" w14:textId="33DCBD38" w:rsidR="0013662F" w:rsidRPr="00B87054" w:rsidRDefault="006B01F4" w:rsidP="000D1102">
            <w:pPr>
              <w:rPr>
                <w:rFonts w:ascii="TimesNewRoman" w:hAnsi="TimesNewRoman"/>
                <w:color w:val="000000"/>
                <w:sz w:val="16"/>
                <w:szCs w:val="16"/>
              </w:rPr>
            </w:pPr>
            <w:ins w:id="79" w:author="Author">
              <w:r w:rsidRPr="006B01F4">
                <w:rPr>
                  <w:rFonts w:ascii="TimesNewRoman" w:hAnsi="TimesNewRoman"/>
                  <w:color w:val="000000"/>
                  <w:sz w:val="16"/>
                  <w:szCs w:val="16"/>
                </w:rPr>
                <w:t>782 308 672,00</w:t>
              </w:r>
              <w:r w:rsidRPr="006B01F4" w:rsidDel="006B01F4">
                <w:rPr>
                  <w:rFonts w:ascii="TimesNewRoman" w:hAnsi="TimesNewRoman"/>
                  <w:color w:val="000000"/>
                  <w:sz w:val="16"/>
                  <w:szCs w:val="16"/>
                </w:rPr>
                <w:t xml:space="preserve"> </w:t>
              </w:r>
              <w:r w:rsidR="00233C82">
                <w:rPr>
                  <w:rFonts w:ascii="TimesNewRoman" w:hAnsi="TimesNewRoman"/>
                  <w:color w:val="000000"/>
                  <w:sz w:val="16"/>
                  <w:szCs w:val="16"/>
                </w:rPr>
                <w:t xml:space="preserve"> </w:t>
              </w:r>
            </w:ins>
            <w:del w:id="80" w:author="Author">
              <w:r w:rsidR="00E37599" w:rsidRPr="002D243E" w:rsidDel="00EB20C8">
                <w:rPr>
                  <w:rFonts w:ascii="TimesNewRoman" w:hAnsi="TimesNewRoman"/>
                  <w:color w:val="000000"/>
                  <w:sz w:val="16"/>
                  <w:szCs w:val="16"/>
                </w:rPr>
                <w:delText>814</w:delText>
              </w:r>
              <w:r w:rsidR="00E37599" w:rsidDel="00EB20C8">
                <w:rPr>
                  <w:rFonts w:ascii="TimesNewRoman" w:hAnsi="TimesNewRoman"/>
                  <w:color w:val="000000"/>
                  <w:sz w:val="16"/>
                  <w:szCs w:val="16"/>
                </w:rPr>
                <w:delText xml:space="preserve"> </w:delText>
              </w:r>
              <w:r w:rsidR="00E37599" w:rsidRPr="002D243E" w:rsidDel="00EB20C8">
                <w:rPr>
                  <w:rFonts w:ascii="TimesNewRoman" w:hAnsi="TimesNewRoman"/>
                  <w:color w:val="000000"/>
                  <w:sz w:val="16"/>
                  <w:szCs w:val="16"/>
                </w:rPr>
                <w:delText>034</w:delText>
              </w:r>
              <w:r w:rsidR="00E37599" w:rsidDel="00EB20C8">
                <w:rPr>
                  <w:rFonts w:ascii="TimesNewRoman" w:hAnsi="TimesNewRoman"/>
                  <w:color w:val="000000"/>
                  <w:sz w:val="16"/>
                  <w:szCs w:val="16"/>
                </w:rPr>
                <w:delText xml:space="preserve"> </w:delText>
              </w:r>
              <w:r w:rsidR="00E37599" w:rsidRPr="002D243E" w:rsidDel="00EB20C8">
                <w:rPr>
                  <w:rFonts w:ascii="TimesNewRoman" w:hAnsi="TimesNewRoman"/>
                  <w:color w:val="000000"/>
                  <w:sz w:val="16"/>
                  <w:szCs w:val="16"/>
                </w:rPr>
                <w:delText>333</w:delText>
              </w:r>
              <w:r w:rsidR="00E37599" w:rsidDel="00EB20C8">
                <w:rPr>
                  <w:rFonts w:ascii="TimesNewRoman" w:hAnsi="TimesNewRoman"/>
                  <w:color w:val="000000"/>
                  <w:sz w:val="16"/>
                  <w:szCs w:val="16"/>
                </w:rPr>
                <w:delText>,00</w:delText>
              </w:r>
            </w:del>
          </w:p>
        </w:tc>
      </w:tr>
    </w:tbl>
    <w:p w14:paraId="2B303255" w14:textId="77777777" w:rsidR="00AD4AED" w:rsidRPr="00B87054"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B87054" w14:paraId="0B5985F1" w14:textId="77777777" w:rsidTr="00F03C1E">
        <w:trPr>
          <w:trHeight w:val="364"/>
        </w:trPr>
        <w:tc>
          <w:tcPr>
            <w:tcW w:w="8472" w:type="dxa"/>
            <w:gridSpan w:val="3"/>
            <w:shd w:val="clear" w:color="auto" w:fill="auto"/>
          </w:tcPr>
          <w:p w14:paraId="7307BFE4" w14:textId="77777777" w:rsidR="00AD4AED" w:rsidRPr="00B87054" w:rsidRDefault="00520E1D" w:rsidP="00F03C1E">
            <w:pPr>
              <w:autoSpaceDE w:val="0"/>
              <w:autoSpaceDN w:val="0"/>
              <w:adjustRightInd w:val="0"/>
              <w:spacing w:after="0"/>
              <w:jc w:val="left"/>
              <w:rPr>
                <w:b/>
                <w:color w:val="000000"/>
                <w:sz w:val="20"/>
              </w:rPr>
            </w:pPr>
            <w:r w:rsidRPr="00B87054">
              <w:rPr>
                <w:b/>
                <w:color w:val="000000"/>
                <w:sz w:val="20"/>
              </w:rPr>
              <w:t>Таблица 10: Измерение 4 – Териториални механизми за изпълнение</w:t>
            </w:r>
          </w:p>
        </w:tc>
      </w:tr>
      <w:tr w:rsidR="00AD4AED" w:rsidRPr="00B87054" w14:paraId="008FD5C1" w14:textId="77777777" w:rsidTr="00F03C1E">
        <w:trPr>
          <w:trHeight w:val="364"/>
        </w:trPr>
        <w:tc>
          <w:tcPr>
            <w:tcW w:w="2802" w:type="dxa"/>
            <w:shd w:val="clear" w:color="auto" w:fill="auto"/>
          </w:tcPr>
          <w:p w14:paraId="047428A0" w14:textId="77777777" w:rsidR="00AD4AED" w:rsidRPr="00B87054" w:rsidRDefault="00AD4AED" w:rsidP="00F03C1E">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77472CD5" w14:textId="77777777" w:rsidR="00AD4AED" w:rsidRPr="00B87054" w:rsidRDefault="00AD4AED" w:rsidP="00F03C1E">
            <w:pPr>
              <w:autoSpaceDE w:val="0"/>
              <w:autoSpaceDN w:val="0"/>
              <w:adjustRightInd w:val="0"/>
              <w:spacing w:after="0"/>
              <w:jc w:val="left"/>
              <w:rPr>
                <w:bCs/>
                <w:sz w:val="20"/>
              </w:rPr>
            </w:pPr>
            <w:r w:rsidRPr="00B87054">
              <w:rPr>
                <w:i/>
                <w:color w:val="8DB3E2"/>
                <w:sz w:val="18"/>
              </w:rPr>
              <w:t xml:space="preserve">&lt;2A.5.4.1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AD4AED" w:rsidRPr="00B87054" w14:paraId="7F0C0EA4" w14:textId="77777777" w:rsidTr="00F03C1E">
        <w:trPr>
          <w:trHeight w:val="364"/>
        </w:trPr>
        <w:tc>
          <w:tcPr>
            <w:tcW w:w="2802" w:type="dxa"/>
            <w:shd w:val="clear" w:color="auto" w:fill="auto"/>
          </w:tcPr>
          <w:p w14:paraId="2907EFA8" w14:textId="77777777" w:rsidR="00AD4AED" w:rsidRPr="00B87054" w:rsidRDefault="00AD4AED" w:rsidP="00F03C1E">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3081CFC2" w14:textId="77777777" w:rsidR="00AD4AED" w:rsidRPr="00B87054" w:rsidRDefault="00AD4AED" w:rsidP="00F03C1E">
            <w:pPr>
              <w:autoSpaceDE w:val="0"/>
              <w:autoSpaceDN w:val="0"/>
              <w:adjustRightInd w:val="0"/>
              <w:spacing w:after="0"/>
              <w:jc w:val="left"/>
              <w:rPr>
                <w:i/>
                <w:color w:val="8DB3E2"/>
                <w:sz w:val="18"/>
                <w:szCs w:val="18"/>
              </w:rPr>
            </w:pPr>
            <w:r w:rsidRPr="00B87054">
              <w:rPr>
                <w:i/>
                <w:color w:val="8DB3E2"/>
                <w:sz w:val="18"/>
              </w:rPr>
              <w:t xml:space="preserve">&lt;2A.5.4.2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AD4AED" w:rsidRPr="00B87054" w14:paraId="58CB7C2B" w14:textId="77777777" w:rsidTr="00F03C1E">
        <w:trPr>
          <w:trHeight w:val="267"/>
        </w:trPr>
        <w:tc>
          <w:tcPr>
            <w:tcW w:w="2802" w:type="dxa"/>
            <w:shd w:val="clear" w:color="auto" w:fill="auto"/>
          </w:tcPr>
          <w:p w14:paraId="0C9AA4E0" w14:textId="77777777" w:rsidR="00AD4AED" w:rsidRPr="00B87054" w:rsidRDefault="00055AC8" w:rsidP="00F03C1E">
            <w:pPr>
              <w:jc w:val="center"/>
              <w:rPr>
                <w:b/>
                <w:sz w:val="18"/>
                <w:szCs w:val="18"/>
              </w:rPr>
            </w:pPr>
            <w:r w:rsidRPr="00B87054">
              <w:rPr>
                <w:b/>
                <w:sz w:val="18"/>
              </w:rPr>
              <w:t>Приоритетна ос</w:t>
            </w:r>
          </w:p>
        </w:tc>
        <w:tc>
          <w:tcPr>
            <w:tcW w:w="2693" w:type="dxa"/>
            <w:shd w:val="clear" w:color="auto" w:fill="auto"/>
          </w:tcPr>
          <w:p w14:paraId="23B3E7D7" w14:textId="77777777" w:rsidR="00AD4AED" w:rsidRPr="00B87054" w:rsidRDefault="00AD4AED" w:rsidP="00F03C1E">
            <w:pPr>
              <w:jc w:val="center"/>
              <w:rPr>
                <w:sz w:val="20"/>
              </w:rPr>
            </w:pPr>
            <w:r w:rsidRPr="00B87054">
              <w:rPr>
                <w:b/>
                <w:sz w:val="18"/>
              </w:rPr>
              <w:t>Код</w:t>
            </w:r>
          </w:p>
        </w:tc>
        <w:tc>
          <w:tcPr>
            <w:tcW w:w="2977" w:type="dxa"/>
            <w:shd w:val="clear" w:color="auto" w:fill="auto"/>
          </w:tcPr>
          <w:p w14:paraId="47D1DB00" w14:textId="77777777" w:rsidR="00AD4AED" w:rsidRPr="00B87054" w:rsidRDefault="003D53BD" w:rsidP="00F03C1E">
            <w:pPr>
              <w:jc w:val="center"/>
              <w:rPr>
                <w:sz w:val="20"/>
              </w:rPr>
            </w:pPr>
            <w:r w:rsidRPr="00B87054">
              <w:rPr>
                <w:b/>
                <w:sz w:val="18"/>
              </w:rPr>
              <w:t>Сума (в евро)</w:t>
            </w:r>
          </w:p>
        </w:tc>
      </w:tr>
      <w:tr w:rsidR="00AD4AED" w:rsidRPr="00B87054" w14:paraId="520C746D" w14:textId="77777777" w:rsidTr="00F03C1E">
        <w:tc>
          <w:tcPr>
            <w:tcW w:w="2802" w:type="dxa"/>
            <w:shd w:val="clear" w:color="auto" w:fill="auto"/>
          </w:tcPr>
          <w:p w14:paraId="1167706A" w14:textId="77777777" w:rsidR="00AD4AED" w:rsidRPr="00B87054" w:rsidRDefault="00AD4AED" w:rsidP="00F03C1E">
            <w:pPr>
              <w:suppressAutoHyphens/>
              <w:rPr>
                <w:i/>
                <w:color w:val="8DB3E2"/>
                <w:sz w:val="18"/>
                <w:szCs w:val="18"/>
              </w:rPr>
            </w:pPr>
            <w:r w:rsidRPr="00B87054">
              <w:rPr>
                <w:i/>
                <w:color w:val="8DB3E2"/>
                <w:sz w:val="18"/>
              </w:rPr>
              <w:t xml:space="preserve">&lt;2A.5.4.2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48505079" w14:textId="77777777" w:rsidR="00AD4AED" w:rsidRPr="00B87054" w:rsidRDefault="00AD4AED" w:rsidP="00F03C1E">
            <w:pPr>
              <w:suppressAutoHyphens/>
              <w:rPr>
                <w:sz w:val="20"/>
              </w:rPr>
            </w:pPr>
            <w:r w:rsidRPr="00B87054">
              <w:rPr>
                <w:i/>
                <w:color w:val="8DB3E2"/>
                <w:sz w:val="18"/>
              </w:rPr>
              <w:t xml:space="preserve">&lt;2A.5.4.4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4C2C141D" w14:textId="77777777" w:rsidR="00AD4AED" w:rsidRPr="00B87054" w:rsidRDefault="00AD4AED" w:rsidP="00F03C1E">
            <w:pPr>
              <w:suppressAutoHyphens/>
              <w:rPr>
                <w:sz w:val="20"/>
              </w:rPr>
            </w:pPr>
            <w:r w:rsidRPr="00B87054">
              <w:rPr>
                <w:i/>
                <w:color w:val="8DB3E2"/>
                <w:sz w:val="18"/>
              </w:rPr>
              <w:t xml:space="preserve">&lt;2A.5.4.5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13662F" w:rsidRPr="00B87054" w14:paraId="6FCBB3A0" w14:textId="77777777" w:rsidTr="00F03C1E">
        <w:tc>
          <w:tcPr>
            <w:tcW w:w="2802" w:type="dxa"/>
            <w:shd w:val="clear" w:color="auto" w:fill="auto"/>
          </w:tcPr>
          <w:p w14:paraId="42DB55E9" w14:textId="77777777" w:rsidR="0013662F" w:rsidRPr="00B87054" w:rsidRDefault="0013662F" w:rsidP="00F03C1E">
            <w:pPr>
              <w:pStyle w:val="Text1"/>
              <w:ind w:left="0"/>
              <w:jc w:val="left"/>
              <w:rPr>
                <w:sz w:val="18"/>
                <w:szCs w:val="18"/>
              </w:rPr>
            </w:pPr>
            <w:r w:rsidRPr="00B87054">
              <w:rPr>
                <w:sz w:val="18"/>
                <w:szCs w:val="18"/>
              </w:rPr>
              <w:t>Води</w:t>
            </w:r>
          </w:p>
        </w:tc>
        <w:tc>
          <w:tcPr>
            <w:tcW w:w="2693" w:type="dxa"/>
            <w:shd w:val="clear" w:color="auto" w:fill="auto"/>
          </w:tcPr>
          <w:p w14:paraId="737B9D17" w14:textId="77777777" w:rsidR="0013662F" w:rsidRPr="00B87054" w:rsidRDefault="0013662F" w:rsidP="00EA0F58">
            <w:pPr>
              <w:pStyle w:val="Text1"/>
              <w:ind w:left="0"/>
              <w:jc w:val="left"/>
              <w:rPr>
                <w:rFonts w:asciiTheme="minorHAnsi" w:hAnsiTheme="minorHAnsi"/>
                <w:color w:val="000000"/>
                <w:sz w:val="16"/>
                <w:szCs w:val="16"/>
              </w:rPr>
            </w:pPr>
            <w:r w:rsidRPr="00B87054">
              <w:rPr>
                <w:sz w:val="18"/>
                <w:szCs w:val="18"/>
              </w:rPr>
              <w:t>0</w:t>
            </w:r>
            <w:r w:rsidR="00EA0F58" w:rsidRPr="00B87054">
              <w:rPr>
                <w:sz w:val="18"/>
                <w:szCs w:val="18"/>
              </w:rPr>
              <w:t>7</w:t>
            </w:r>
            <w:r w:rsidRPr="00B87054">
              <w:rPr>
                <w:sz w:val="18"/>
                <w:szCs w:val="18"/>
              </w:rPr>
              <w:t xml:space="preserve"> </w:t>
            </w:r>
            <w:r w:rsidR="00EA0F58" w:rsidRPr="00B87054">
              <w:rPr>
                <w:sz w:val="18"/>
                <w:szCs w:val="18"/>
              </w:rPr>
              <w:t>–</w:t>
            </w:r>
            <w:r w:rsidRPr="00B87054">
              <w:rPr>
                <w:sz w:val="18"/>
                <w:szCs w:val="18"/>
              </w:rPr>
              <w:t xml:space="preserve"> </w:t>
            </w:r>
            <w:r w:rsidR="00EA0F58" w:rsidRPr="00B87054">
              <w:rPr>
                <w:sz w:val="18"/>
                <w:szCs w:val="18"/>
              </w:rPr>
              <w:t>Не се прилага</w:t>
            </w:r>
          </w:p>
        </w:tc>
        <w:tc>
          <w:tcPr>
            <w:tcW w:w="2977" w:type="dxa"/>
            <w:shd w:val="clear" w:color="auto" w:fill="auto"/>
          </w:tcPr>
          <w:p w14:paraId="68466633" w14:textId="4C8DDF99" w:rsidR="0013662F" w:rsidRPr="00B87054" w:rsidRDefault="006B01F4">
            <w:pPr>
              <w:rPr>
                <w:color w:val="000000"/>
                <w:sz w:val="16"/>
                <w:szCs w:val="16"/>
                <w:lang w:val="en-US"/>
              </w:rPr>
            </w:pPr>
            <w:ins w:id="81" w:author="Author">
              <w:r w:rsidRPr="006B01F4">
                <w:rPr>
                  <w:color w:val="000000"/>
                  <w:sz w:val="16"/>
                  <w:szCs w:val="16"/>
                </w:rPr>
                <w:t>782 308 672,00</w:t>
              </w:r>
              <w:r w:rsidRPr="006B01F4" w:rsidDel="006B01F4">
                <w:rPr>
                  <w:color w:val="000000"/>
                  <w:sz w:val="16"/>
                  <w:szCs w:val="16"/>
                </w:rPr>
                <w:t xml:space="preserve"> </w:t>
              </w:r>
              <w:r w:rsidR="00233C82">
                <w:rPr>
                  <w:color w:val="000000"/>
                  <w:sz w:val="16"/>
                  <w:szCs w:val="16"/>
                </w:rPr>
                <w:t xml:space="preserve"> </w:t>
              </w:r>
            </w:ins>
            <w:del w:id="82" w:author="Author">
              <w:r w:rsidR="00E37599" w:rsidRPr="002D243E" w:rsidDel="00EB20C8">
                <w:rPr>
                  <w:color w:val="000000"/>
                  <w:sz w:val="16"/>
                  <w:szCs w:val="16"/>
                </w:rPr>
                <w:delText>814</w:delText>
              </w:r>
              <w:r w:rsidR="00E37599" w:rsidDel="00EB20C8">
                <w:rPr>
                  <w:color w:val="000000"/>
                  <w:sz w:val="16"/>
                  <w:szCs w:val="16"/>
                </w:rPr>
                <w:delText xml:space="preserve"> </w:delText>
              </w:r>
              <w:r w:rsidR="00E37599" w:rsidRPr="002D243E" w:rsidDel="00EB20C8">
                <w:rPr>
                  <w:color w:val="000000"/>
                  <w:sz w:val="16"/>
                  <w:szCs w:val="16"/>
                </w:rPr>
                <w:delText>034</w:delText>
              </w:r>
              <w:r w:rsidR="00E37599" w:rsidDel="00EB20C8">
                <w:rPr>
                  <w:color w:val="000000"/>
                  <w:sz w:val="16"/>
                  <w:szCs w:val="16"/>
                </w:rPr>
                <w:delText xml:space="preserve"> </w:delText>
              </w:r>
              <w:r w:rsidR="00E37599" w:rsidRPr="002D243E" w:rsidDel="00EB20C8">
                <w:rPr>
                  <w:color w:val="000000"/>
                  <w:sz w:val="16"/>
                  <w:szCs w:val="16"/>
                </w:rPr>
                <w:delText>333</w:delText>
              </w:r>
              <w:r w:rsidR="00E37599" w:rsidDel="00EB20C8">
                <w:rPr>
                  <w:color w:val="000000"/>
                  <w:sz w:val="16"/>
                  <w:szCs w:val="16"/>
                </w:rPr>
                <w:delText>,00</w:delText>
              </w:r>
            </w:del>
          </w:p>
        </w:tc>
      </w:tr>
    </w:tbl>
    <w:p w14:paraId="74B7000D" w14:textId="77777777" w:rsidR="00AD4AED" w:rsidRPr="00B87054" w:rsidRDefault="00AD4AED" w:rsidP="00F03C1E">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B87054" w14:paraId="64845380" w14:textId="77777777" w:rsidTr="00F03C1E">
        <w:trPr>
          <w:trHeight w:val="364"/>
        </w:trPr>
        <w:tc>
          <w:tcPr>
            <w:tcW w:w="8472" w:type="dxa"/>
            <w:gridSpan w:val="3"/>
            <w:shd w:val="clear" w:color="auto" w:fill="auto"/>
          </w:tcPr>
          <w:p w14:paraId="2B89E78A" w14:textId="77777777" w:rsidR="00AD4AED" w:rsidRPr="00B87054" w:rsidRDefault="00520E1D" w:rsidP="00F03C1E">
            <w:pPr>
              <w:autoSpaceDE w:val="0"/>
              <w:autoSpaceDN w:val="0"/>
              <w:adjustRightInd w:val="0"/>
              <w:spacing w:after="0"/>
              <w:jc w:val="left"/>
              <w:rPr>
                <w:rFonts w:ascii="TimesNewRoman" w:hAnsi="TimesNewRoman" w:cs="TimesNewRoman"/>
                <w:b/>
                <w:color w:val="000000"/>
                <w:sz w:val="20"/>
              </w:rPr>
            </w:pPr>
            <w:r w:rsidRPr="00B87054">
              <w:rPr>
                <w:rFonts w:ascii="TimesNewRoman,Bold" w:hAnsi="TimesNewRoman,Bold"/>
                <w:b/>
                <w:color w:val="000000"/>
                <w:sz w:val="20"/>
              </w:rPr>
              <w:t xml:space="preserve">Таблица 11: </w:t>
            </w:r>
            <w:r w:rsidRPr="00B87054">
              <w:rPr>
                <w:b/>
              </w:rPr>
              <w:t>Измерение 6 – Допълнителна тема за ЕСФ</w:t>
            </w:r>
            <w:r w:rsidRPr="00B87054">
              <w:rPr>
                <w:rStyle w:val="FootnoteReference"/>
                <w:b/>
              </w:rPr>
              <w:footnoteReference w:id="23"/>
            </w:r>
            <w:r w:rsidRPr="00B87054">
              <w:rPr>
                <w:b/>
              </w:rPr>
              <w:t xml:space="preserve"> (само за ЕСФ)</w:t>
            </w:r>
          </w:p>
        </w:tc>
      </w:tr>
      <w:tr w:rsidR="00AD4AED" w:rsidRPr="00B87054" w14:paraId="4C9D6D4D" w14:textId="77777777" w:rsidTr="00F03C1E">
        <w:trPr>
          <w:trHeight w:val="364"/>
        </w:trPr>
        <w:tc>
          <w:tcPr>
            <w:tcW w:w="2802" w:type="dxa"/>
            <w:shd w:val="clear" w:color="auto" w:fill="auto"/>
          </w:tcPr>
          <w:p w14:paraId="43844272" w14:textId="77777777" w:rsidR="00AD4AED" w:rsidRPr="00B87054" w:rsidRDefault="00AD4AED" w:rsidP="00F03C1E">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43F5ED4D" w14:textId="77777777" w:rsidR="00AD4AED" w:rsidRPr="00B87054" w:rsidRDefault="00AD4AED" w:rsidP="00F03C1E">
            <w:pPr>
              <w:autoSpaceDE w:val="0"/>
              <w:autoSpaceDN w:val="0"/>
              <w:adjustRightInd w:val="0"/>
              <w:spacing w:after="0"/>
              <w:jc w:val="left"/>
              <w:rPr>
                <w:bCs/>
                <w:sz w:val="20"/>
              </w:rPr>
            </w:pPr>
            <w:r w:rsidRPr="00B87054">
              <w:rPr>
                <w:i/>
                <w:color w:val="8DB3E2"/>
                <w:sz w:val="18"/>
              </w:rPr>
              <w:t xml:space="preserve">&lt;2A.5.5.1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AD4AED" w:rsidRPr="00B87054" w14:paraId="537E51B0" w14:textId="77777777" w:rsidTr="00F03C1E">
        <w:trPr>
          <w:trHeight w:val="364"/>
        </w:trPr>
        <w:tc>
          <w:tcPr>
            <w:tcW w:w="2802" w:type="dxa"/>
            <w:shd w:val="clear" w:color="auto" w:fill="auto"/>
          </w:tcPr>
          <w:p w14:paraId="4E770401" w14:textId="77777777" w:rsidR="00AD4AED" w:rsidRPr="00B87054" w:rsidRDefault="00AD4AED" w:rsidP="00F03C1E">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46E17CD2" w14:textId="77777777" w:rsidR="00AD4AED" w:rsidRPr="00B87054" w:rsidRDefault="00AD4AED" w:rsidP="00F03C1E">
            <w:pPr>
              <w:autoSpaceDE w:val="0"/>
              <w:autoSpaceDN w:val="0"/>
              <w:adjustRightInd w:val="0"/>
              <w:spacing w:after="0"/>
              <w:jc w:val="left"/>
              <w:rPr>
                <w:i/>
                <w:color w:val="8DB3E2"/>
                <w:sz w:val="18"/>
                <w:szCs w:val="18"/>
              </w:rPr>
            </w:pPr>
            <w:r w:rsidRPr="00B87054">
              <w:rPr>
                <w:i/>
                <w:color w:val="8DB3E2"/>
                <w:sz w:val="18"/>
              </w:rPr>
              <w:t xml:space="preserve">&lt;2A.5.5.2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AD4AED" w:rsidRPr="00B87054" w14:paraId="42B2C763" w14:textId="77777777" w:rsidTr="00F03C1E">
        <w:trPr>
          <w:trHeight w:val="267"/>
        </w:trPr>
        <w:tc>
          <w:tcPr>
            <w:tcW w:w="2802" w:type="dxa"/>
            <w:shd w:val="clear" w:color="auto" w:fill="auto"/>
          </w:tcPr>
          <w:p w14:paraId="3010BF21" w14:textId="77777777" w:rsidR="00AD4AED" w:rsidRPr="00B87054" w:rsidRDefault="00055AC8" w:rsidP="00F03C1E">
            <w:pPr>
              <w:jc w:val="center"/>
              <w:rPr>
                <w:b/>
                <w:sz w:val="18"/>
                <w:szCs w:val="18"/>
              </w:rPr>
            </w:pPr>
            <w:r w:rsidRPr="00B87054">
              <w:rPr>
                <w:b/>
                <w:sz w:val="18"/>
              </w:rPr>
              <w:t>Приоритетна ос</w:t>
            </w:r>
          </w:p>
        </w:tc>
        <w:tc>
          <w:tcPr>
            <w:tcW w:w="2693" w:type="dxa"/>
            <w:shd w:val="clear" w:color="auto" w:fill="auto"/>
          </w:tcPr>
          <w:p w14:paraId="0D8127F0" w14:textId="77777777" w:rsidR="00AD4AED" w:rsidRPr="00B87054" w:rsidRDefault="00AD4AED" w:rsidP="00F03C1E">
            <w:pPr>
              <w:jc w:val="center"/>
              <w:rPr>
                <w:sz w:val="20"/>
              </w:rPr>
            </w:pPr>
            <w:r w:rsidRPr="00B87054">
              <w:rPr>
                <w:b/>
                <w:sz w:val="18"/>
              </w:rPr>
              <w:t>Код</w:t>
            </w:r>
          </w:p>
        </w:tc>
        <w:tc>
          <w:tcPr>
            <w:tcW w:w="2977" w:type="dxa"/>
            <w:shd w:val="clear" w:color="auto" w:fill="auto"/>
          </w:tcPr>
          <w:p w14:paraId="2EE5D896" w14:textId="77777777" w:rsidR="00AD4AED" w:rsidRPr="00B87054" w:rsidRDefault="003D53BD" w:rsidP="00F03C1E">
            <w:pPr>
              <w:jc w:val="center"/>
              <w:rPr>
                <w:sz w:val="20"/>
              </w:rPr>
            </w:pPr>
            <w:r w:rsidRPr="00B87054">
              <w:rPr>
                <w:b/>
                <w:sz w:val="18"/>
              </w:rPr>
              <w:t>Сума (в евро)</w:t>
            </w:r>
          </w:p>
        </w:tc>
      </w:tr>
      <w:tr w:rsidR="00AD4AED" w:rsidRPr="00B87054" w14:paraId="7C2BCCBC" w14:textId="77777777" w:rsidTr="00F03C1E">
        <w:tc>
          <w:tcPr>
            <w:tcW w:w="2802" w:type="dxa"/>
            <w:shd w:val="clear" w:color="auto" w:fill="auto"/>
          </w:tcPr>
          <w:p w14:paraId="5F97F316" w14:textId="77777777" w:rsidR="00AD4AED" w:rsidRPr="00B87054" w:rsidRDefault="00AD4AED" w:rsidP="00F03C1E">
            <w:pPr>
              <w:suppressAutoHyphens/>
              <w:rPr>
                <w:i/>
                <w:color w:val="8DB3E2"/>
                <w:sz w:val="18"/>
                <w:szCs w:val="18"/>
              </w:rPr>
            </w:pPr>
            <w:r w:rsidRPr="00B87054">
              <w:rPr>
                <w:i/>
                <w:color w:val="8DB3E2"/>
                <w:sz w:val="18"/>
              </w:rPr>
              <w:t xml:space="preserve">&lt;2A.5.5.3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63556FD4" w14:textId="77777777" w:rsidR="00AD4AED" w:rsidRPr="00B87054" w:rsidRDefault="00AD4AED" w:rsidP="00F03C1E">
            <w:pPr>
              <w:suppressAutoHyphens/>
              <w:rPr>
                <w:sz w:val="20"/>
              </w:rPr>
            </w:pPr>
            <w:r w:rsidRPr="00B87054">
              <w:rPr>
                <w:i/>
                <w:color w:val="8DB3E2"/>
                <w:sz w:val="18"/>
              </w:rPr>
              <w:t xml:space="preserve">&lt;2A.5.5.4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5FAFF3E0" w14:textId="77777777" w:rsidR="00AD4AED" w:rsidRPr="00B87054" w:rsidRDefault="00AD4AED" w:rsidP="00F03C1E">
            <w:pPr>
              <w:suppressAutoHyphens/>
              <w:rPr>
                <w:sz w:val="20"/>
              </w:rPr>
            </w:pPr>
            <w:r w:rsidRPr="00B87054">
              <w:rPr>
                <w:i/>
                <w:color w:val="8DB3E2"/>
                <w:sz w:val="18"/>
              </w:rPr>
              <w:t xml:space="preserve">&lt;2A.5.5.5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AD4AED" w:rsidRPr="00B87054" w14:paraId="497EBF39" w14:textId="77777777" w:rsidTr="00F41151">
        <w:trPr>
          <w:trHeight w:val="489"/>
        </w:trPr>
        <w:tc>
          <w:tcPr>
            <w:tcW w:w="2802" w:type="dxa"/>
            <w:shd w:val="clear" w:color="auto" w:fill="auto"/>
            <w:vAlign w:val="center"/>
          </w:tcPr>
          <w:p w14:paraId="375A4BDF" w14:textId="77777777" w:rsidR="00AD4AED" w:rsidRPr="00B87054" w:rsidRDefault="00F41151" w:rsidP="00F41151">
            <w:pPr>
              <w:pStyle w:val="Text1"/>
              <w:ind w:left="0"/>
              <w:jc w:val="center"/>
              <w:rPr>
                <w:sz w:val="18"/>
                <w:szCs w:val="18"/>
              </w:rPr>
            </w:pPr>
            <w:r w:rsidRPr="00B87054">
              <w:rPr>
                <w:sz w:val="18"/>
                <w:szCs w:val="18"/>
              </w:rPr>
              <w:t>НЕПРИЛОЖИМО</w:t>
            </w:r>
          </w:p>
        </w:tc>
        <w:tc>
          <w:tcPr>
            <w:tcW w:w="2693" w:type="dxa"/>
            <w:shd w:val="clear" w:color="auto" w:fill="auto"/>
            <w:vAlign w:val="center"/>
          </w:tcPr>
          <w:p w14:paraId="1E1D825B" w14:textId="77777777" w:rsidR="00AD4AED" w:rsidRPr="00B87054" w:rsidRDefault="00F41151" w:rsidP="00F41151">
            <w:pPr>
              <w:pStyle w:val="Text1"/>
              <w:ind w:left="0"/>
              <w:jc w:val="center"/>
              <w:rPr>
                <w:sz w:val="18"/>
                <w:szCs w:val="18"/>
              </w:rPr>
            </w:pPr>
            <w:r w:rsidRPr="00B87054">
              <w:rPr>
                <w:sz w:val="18"/>
                <w:szCs w:val="18"/>
              </w:rPr>
              <w:t>НЕПРИЛОЖИМО</w:t>
            </w:r>
          </w:p>
        </w:tc>
        <w:tc>
          <w:tcPr>
            <w:tcW w:w="2977" w:type="dxa"/>
            <w:shd w:val="clear" w:color="auto" w:fill="auto"/>
            <w:vAlign w:val="center"/>
          </w:tcPr>
          <w:p w14:paraId="6D1E9674" w14:textId="77777777" w:rsidR="00AD4AED" w:rsidRPr="00B87054" w:rsidRDefault="00F41151" w:rsidP="00F41151">
            <w:pPr>
              <w:pStyle w:val="Text1"/>
              <w:ind w:left="0"/>
              <w:jc w:val="center"/>
              <w:rPr>
                <w:sz w:val="18"/>
                <w:szCs w:val="18"/>
              </w:rPr>
            </w:pPr>
            <w:r w:rsidRPr="00B87054">
              <w:rPr>
                <w:sz w:val="18"/>
                <w:szCs w:val="18"/>
              </w:rPr>
              <w:t>НЕПРИЛОЖИМО</w:t>
            </w:r>
          </w:p>
        </w:tc>
      </w:tr>
    </w:tbl>
    <w:p w14:paraId="1E7ADAE1" w14:textId="77777777" w:rsidR="00E017FB" w:rsidRPr="00B87054" w:rsidRDefault="00AD4AED" w:rsidP="00E017FB">
      <w:r w:rsidRPr="00B87054">
        <w:rPr>
          <w:b/>
        </w:rPr>
        <w:t xml:space="preserve">2.A.10 </w:t>
      </w:r>
      <w:r w:rsidRPr="00B87054">
        <w:tab/>
      </w:r>
      <w:r w:rsidRPr="00B87054">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w:t>
      </w:r>
      <w:r w:rsidRPr="00B87054">
        <w:rPr>
          <w:b/>
        </w:rPr>
        <w:lastRenderedPageBreak/>
        <w:t xml:space="preserve">органите, които участват в управлението и контрола на програмите, и на </w:t>
      </w:r>
      <w:proofErr w:type="spellStart"/>
      <w:r w:rsidRPr="00B87054">
        <w:rPr>
          <w:b/>
        </w:rPr>
        <w:t>бенефициерите</w:t>
      </w:r>
      <w:proofErr w:type="spellEnd"/>
      <w:r w:rsidRPr="00B87054">
        <w:t xml:space="preserve"> (когато е целесъобразно)</w:t>
      </w:r>
    </w:p>
    <w:p w14:paraId="6A2BB62A" w14:textId="77777777" w:rsidR="00A44429" w:rsidRPr="00B87054" w:rsidRDefault="00E017FB" w:rsidP="00AF4F22">
      <w:r w:rsidRPr="00B87054">
        <w:t>(по приоритетни оси)</w:t>
      </w:r>
    </w:p>
    <w:p w14:paraId="29F84D97" w14:textId="77777777" w:rsidR="00A44429" w:rsidRPr="00B87054" w:rsidRDefault="00A44429" w:rsidP="00A44429">
      <w:r w:rsidRPr="00B87054">
        <w:t>(Позоваване: член 96, параграф 2, буква б), подточка vii) от Регламент (EС) № 1303/2013)</w:t>
      </w:r>
    </w:p>
    <w:p w14:paraId="35C555A6" w14:textId="77777777" w:rsidR="00F36DE8" w:rsidRPr="00B87054" w:rsidRDefault="00F36DE8" w:rsidP="00BF3391">
      <w:pPr>
        <w:suppressAutoHyphens/>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691"/>
      </w:tblGrid>
      <w:tr w:rsidR="00AD4AED" w:rsidRPr="00B87054" w14:paraId="1563060E" w14:textId="77777777" w:rsidTr="002A51D1">
        <w:trPr>
          <w:trHeight w:val="518"/>
        </w:trPr>
        <w:tc>
          <w:tcPr>
            <w:tcW w:w="2235" w:type="dxa"/>
            <w:shd w:val="clear" w:color="auto" w:fill="auto"/>
          </w:tcPr>
          <w:p w14:paraId="6E739931" w14:textId="77777777" w:rsidR="00AD4AED" w:rsidRPr="00B87054" w:rsidRDefault="00055AC8" w:rsidP="00F03C1E">
            <w:pPr>
              <w:rPr>
                <w:i/>
                <w:color w:val="8DB3E2"/>
                <w:sz w:val="18"/>
                <w:szCs w:val="18"/>
              </w:rPr>
            </w:pPr>
            <w:r w:rsidRPr="00B87054">
              <w:rPr>
                <w:i/>
              </w:rPr>
              <w:t>Приоритетна ос</w:t>
            </w:r>
          </w:p>
        </w:tc>
        <w:tc>
          <w:tcPr>
            <w:tcW w:w="6691" w:type="dxa"/>
            <w:shd w:val="clear" w:color="auto" w:fill="auto"/>
          </w:tcPr>
          <w:p w14:paraId="63C8EF79" w14:textId="77777777" w:rsidR="009A6E3E" w:rsidRPr="00B87054" w:rsidRDefault="00AD4AED" w:rsidP="00F03C1E">
            <w:pPr>
              <w:rPr>
                <w:i/>
                <w:color w:val="8DB3E2"/>
                <w:sz w:val="18"/>
              </w:rPr>
            </w:pPr>
            <w:r w:rsidRPr="00B87054">
              <w:rPr>
                <w:i/>
                <w:color w:val="8DB3E2"/>
                <w:sz w:val="18"/>
              </w:rPr>
              <w:t xml:space="preserve">&lt;3A.6.1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2E97ECC5" w14:textId="77777777" w:rsidR="00AD4AED" w:rsidRPr="00B87054" w:rsidRDefault="00D742F0" w:rsidP="00D742F0">
            <w:pPr>
              <w:rPr>
                <w:i/>
                <w:color w:val="8DB3E2"/>
                <w:sz w:val="18"/>
                <w:szCs w:val="18"/>
                <w:lang w:val="en-US"/>
              </w:rPr>
            </w:pPr>
            <w:r w:rsidRPr="00B87054">
              <w:rPr>
                <w:szCs w:val="24"/>
              </w:rPr>
              <w:t xml:space="preserve">1- </w:t>
            </w:r>
            <w:r w:rsidR="00103F05" w:rsidRPr="00B87054">
              <w:rPr>
                <w:szCs w:val="24"/>
              </w:rPr>
              <w:t xml:space="preserve"> Води</w:t>
            </w:r>
          </w:p>
        </w:tc>
      </w:tr>
      <w:tr w:rsidR="00AD4AED" w:rsidRPr="00B87054" w14:paraId="61144F07" w14:textId="77777777" w:rsidTr="002A51D1">
        <w:trPr>
          <w:trHeight w:val="1046"/>
        </w:trPr>
        <w:tc>
          <w:tcPr>
            <w:tcW w:w="8926" w:type="dxa"/>
            <w:gridSpan w:val="2"/>
            <w:shd w:val="clear" w:color="auto" w:fill="auto"/>
          </w:tcPr>
          <w:p w14:paraId="12EBFB50" w14:textId="77777777" w:rsidR="00AD4AED" w:rsidRPr="00B87054" w:rsidRDefault="00AD4AED" w:rsidP="00103F05">
            <w:pPr>
              <w:suppressAutoHyphens/>
              <w:rPr>
                <w:i/>
                <w:color w:val="8DB3E2"/>
                <w:sz w:val="18"/>
              </w:rPr>
            </w:pPr>
            <w:r w:rsidRPr="00B87054">
              <w:rPr>
                <w:i/>
                <w:color w:val="8DB3E2"/>
                <w:sz w:val="18"/>
              </w:rPr>
              <w:t xml:space="preserve">&lt;2A.6.2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="2000" </w:t>
            </w:r>
            <w:proofErr w:type="spellStart"/>
            <w:r w:rsidRPr="00B87054">
              <w:rPr>
                <w:i/>
                <w:color w:val="8DB3E2"/>
                <w:sz w:val="18"/>
              </w:rPr>
              <w:t>input</w:t>
            </w:r>
            <w:proofErr w:type="spellEnd"/>
            <w:r w:rsidRPr="00B87054">
              <w:rPr>
                <w:i/>
                <w:color w:val="8DB3E2"/>
                <w:sz w:val="18"/>
              </w:rPr>
              <w:t>="M"&gt;</w:t>
            </w:r>
          </w:p>
          <w:p w14:paraId="0214F6B2" w14:textId="77777777" w:rsidR="004007F1" w:rsidRPr="00B87054" w:rsidRDefault="00182AB5" w:rsidP="00182AB5">
            <w:pPr>
              <w:rPr>
                <w:szCs w:val="24"/>
              </w:rPr>
            </w:pPr>
            <w:r w:rsidRPr="00B87054">
              <w:rPr>
                <w:szCs w:val="24"/>
              </w:rPr>
              <w:t xml:space="preserve">Със средства </w:t>
            </w:r>
            <w:r w:rsidR="00D26F57" w:rsidRPr="00B87054">
              <w:rPr>
                <w:szCs w:val="24"/>
              </w:rPr>
              <w:t>по</w:t>
            </w:r>
            <w:r w:rsidRPr="00B87054">
              <w:rPr>
                <w:szCs w:val="24"/>
              </w:rPr>
              <w:t xml:space="preserve"> приоритетна</w:t>
            </w:r>
            <w:r w:rsidR="00D60773" w:rsidRPr="00B87054">
              <w:rPr>
                <w:szCs w:val="24"/>
              </w:rPr>
              <w:t>та</w:t>
            </w:r>
            <w:r w:rsidRPr="00B87054">
              <w:rPr>
                <w:szCs w:val="24"/>
              </w:rPr>
              <w:t xml:space="preserve"> ос </w:t>
            </w:r>
            <w:r w:rsidR="009B761A" w:rsidRPr="00B87054">
              <w:rPr>
                <w:szCs w:val="24"/>
              </w:rPr>
              <w:t xml:space="preserve">в рамките на проектите </w:t>
            </w:r>
            <w:r w:rsidRPr="00B87054">
              <w:rPr>
                <w:szCs w:val="24"/>
              </w:rPr>
              <w:t xml:space="preserve">ще бъде осигурено финансиране </w:t>
            </w:r>
            <w:r w:rsidR="009B761A" w:rsidRPr="00B87054">
              <w:rPr>
                <w:szCs w:val="24"/>
              </w:rPr>
              <w:t xml:space="preserve">с цел </w:t>
            </w:r>
            <w:r w:rsidR="00D60773" w:rsidRPr="00B87054">
              <w:rPr>
                <w:szCs w:val="24"/>
              </w:rPr>
              <w:t xml:space="preserve">подпомагане </w:t>
            </w:r>
            <w:r w:rsidRPr="00B87054">
              <w:rPr>
                <w:szCs w:val="24"/>
              </w:rPr>
              <w:t>изготвяне</w:t>
            </w:r>
            <w:r w:rsidR="006F703E" w:rsidRPr="00B87054">
              <w:rPr>
                <w:szCs w:val="24"/>
              </w:rPr>
              <w:t>то</w:t>
            </w:r>
            <w:r w:rsidRPr="00B87054">
              <w:rPr>
                <w:szCs w:val="24"/>
              </w:rPr>
              <w:t xml:space="preserve"> на необходимата документация, включително </w:t>
            </w:r>
            <w:r w:rsidR="009B761A" w:rsidRPr="00B87054">
              <w:rPr>
                <w:szCs w:val="24"/>
              </w:rPr>
              <w:t>разработване</w:t>
            </w:r>
            <w:r w:rsidRPr="00B87054">
              <w:rPr>
                <w:szCs w:val="24"/>
              </w:rPr>
              <w:t xml:space="preserve">/актуализиране на предпроектни проучвания, финансови и икономически анализи, анализи ползи-разходи, </w:t>
            </w:r>
            <w:r w:rsidR="009B761A" w:rsidRPr="00B87054">
              <w:rPr>
                <w:szCs w:val="24"/>
              </w:rPr>
              <w:t xml:space="preserve">подготовка </w:t>
            </w:r>
            <w:r w:rsidRPr="00B87054">
              <w:rPr>
                <w:szCs w:val="24"/>
              </w:rPr>
              <w:t>на документация за провеждане на обществени поръчки за мерките, предвидени в проектите</w:t>
            </w:r>
            <w:r w:rsidR="009B761A" w:rsidRPr="00B87054">
              <w:rPr>
                <w:szCs w:val="24"/>
              </w:rPr>
              <w:t xml:space="preserve"> и др.</w:t>
            </w:r>
            <w:r w:rsidRPr="00B87054">
              <w:rPr>
                <w:szCs w:val="24"/>
              </w:rPr>
              <w:t xml:space="preserve"> </w:t>
            </w:r>
          </w:p>
          <w:p w14:paraId="7634C271" w14:textId="52C687FA" w:rsidR="00824175" w:rsidRPr="00B87054" w:rsidRDefault="009B761A" w:rsidP="00B61243">
            <w:pPr>
              <w:rPr>
                <w:szCs w:val="24"/>
                <w:lang w:val="ru-RU"/>
              </w:rPr>
            </w:pPr>
            <w:r w:rsidRPr="00B87054">
              <w:rPr>
                <w:szCs w:val="24"/>
              </w:rPr>
              <w:t>В допълнение ще се финансират и действия за п</w:t>
            </w:r>
            <w:r w:rsidR="004007F1" w:rsidRPr="00B87054">
              <w:rPr>
                <w:szCs w:val="24"/>
              </w:rPr>
              <w:t xml:space="preserve">одкрепа за реализиране на ВиК реформата с оглед принос към Стратегията за развитие и управление на водоснабдяването и канализацията в Република България 2014-2023 г. и укрепване капацитета на </w:t>
            </w:r>
            <w:r w:rsidRPr="00B87054">
              <w:rPr>
                <w:szCs w:val="24"/>
              </w:rPr>
              <w:t>бенефициентите</w:t>
            </w:r>
            <w:r w:rsidR="004007F1" w:rsidRPr="00B87054">
              <w:rPr>
                <w:szCs w:val="24"/>
              </w:rPr>
              <w:t>, в т.ч. ВиК оператори, асоциации по ВиК.</w:t>
            </w:r>
          </w:p>
        </w:tc>
      </w:tr>
    </w:tbl>
    <w:p w14:paraId="6328A19F" w14:textId="77777777" w:rsidR="00AD4AED" w:rsidRPr="00B87054" w:rsidRDefault="00AD4AED" w:rsidP="003B600B"/>
    <w:p w14:paraId="28CD480D" w14:textId="77777777" w:rsidR="002D2DBF" w:rsidRPr="00B87054" w:rsidRDefault="002D2DBF" w:rsidP="002D2DBF">
      <w:pPr>
        <w:rPr>
          <w:b/>
        </w:rPr>
      </w:pPr>
      <w:r w:rsidRPr="00B87054">
        <w:rPr>
          <w:b/>
        </w:rPr>
        <w:t xml:space="preserve">2.A </w:t>
      </w:r>
      <w:r w:rsidRPr="00B87054">
        <w:tab/>
      </w:r>
      <w:r w:rsidRPr="00B87054">
        <w:rPr>
          <w:b/>
        </w:rPr>
        <w:t xml:space="preserve">Описание на приоритетните оси, различни от техническа помощ </w:t>
      </w:r>
    </w:p>
    <w:p w14:paraId="6C5D40D1" w14:textId="59ECD123" w:rsidR="002D2DBF" w:rsidRPr="00B87054" w:rsidRDefault="002D2DBF" w:rsidP="002D2DBF">
      <w:pPr>
        <w:rPr>
          <w:b/>
        </w:rPr>
      </w:pPr>
      <w:r w:rsidRPr="00B87054">
        <w:t>(Позоваване: член 96, параграф 2, първа алинея, буква б) от Регламент (EС) № 1303/2013)</w:t>
      </w:r>
    </w:p>
    <w:p w14:paraId="3922AC84" w14:textId="715B3916" w:rsidR="002D2DBF" w:rsidRPr="00B87054" w:rsidRDefault="002D2DBF" w:rsidP="002D2DBF">
      <w:r w:rsidRPr="00B87054">
        <w:rPr>
          <w:b/>
        </w:rPr>
        <w:t>2.А.1 Приоритетна ос</w:t>
      </w:r>
      <w:r w:rsidRPr="00B87054">
        <w:t xml:space="preserve"> (повтаря се за всяка приоритетна ос)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62"/>
      </w:tblGrid>
      <w:tr w:rsidR="002D2DBF" w:rsidRPr="00B87054" w14:paraId="15CC3433" w14:textId="77777777" w:rsidTr="002D2DBF">
        <w:trPr>
          <w:trHeight w:val="491"/>
        </w:trPr>
        <w:tc>
          <w:tcPr>
            <w:tcW w:w="3510" w:type="dxa"/>
            <w:shd w:val="clear" w:color="auto" w:fill="auto"/>
          </w:tcPr>
          <w:p w14:paraId="024113AE" w14:textId="77777777" w:rsidR="002D2DBF" w:rsidRPr="00B87054" w:rsidRDefault="002D2DBF" w:rsidP="002D2DBF">
            <w:pPr>
              <w:rPr>
                <w:i/>
              </w:rPr>
            </w:pPr>
            <w:r w:rsidRPr="00B87054">
              <w:t>Идентификация на приоритетната ос</w:t>
            </w:r>
          </w:p>
        </w:tc>
        <w:tc>
          <w:tcPr>
            <w:tcW w:w="4962" w:type="dxa"/>
            <w:shd w:val="clear" w:color="auto" w:fill="auto"/>
          </w:tcPr>
          <w:p w14:paraId="159CB7E1" w14:textId="77777777" w:rsidR="002D2DBF" w:rsidRPr="00B87054" w:rsidRDefault="002D2DBF" w:rsidP="002D2DBF">
            <w:pPr>
              <w:jc w:val="left"/>
              <w:rPr>
                <w:i/>
                <w:color w:val="8DB3E2"/>
                <w:sz w:val="18"/>
                <w:szCs w:val="22"/>
                <w:lang w:eastAsia="bg-BG"/>
              </w:rPr>
            </w:pPr>
            <w:r w:rsidRPr="00B87054">
              <w:rPr>
                <w:i/>
                <w:color w:val="8DB3E2"/>
                <w:sz w:val="18"/>
                <w:szCs w:val="22"/>
                <w:lang w:eastAsia="bg-BG"/>
              </w:rPr>
              <w:t xml:space="preserve">&lt;2A.1 </w:t>
            </w:r>
            <w:proofErr w:type="spellStart"/>
            <w:r w:rsidRPr="00B87054">
              <w:rPr>
                <w:i/>
                <w:color w:val="8DB3E2"/>
                <w:sz w:val="18"/>
                <w:szCs w:val="22"/>
                <w:lang w:eastAsia="bg-BG"/>
              </w:rPr>
              <w:t>type</w:t>
            </w:r>
            <w:proofErr w:type="spellEnd"/>
            <w:r w:rsidRPr="00B87054">
              <w:rPr>
                <w:i/>
                <w:color w:val="8DB3E2"/>
                <w:sz w:val="18"/>
                <w:szCs w:val="22"/>
                <w:lang w:eastAsia="bg-BG"/>
              </w:rPr>
              <w:t xml:space="preserve">="N" </w:t>
            </w:r>
            <w:proofErr w:type="spellStart"/>
            <w:r w:rsidRPr="00B87054">
              <w:rPr>
                <w:i/>
                <w:color w:val="8DB3E2"/>
                <w:sz w:val="18"/>
                <w:szCs w:val="22"/>
                <w:lang w:eastAsia="bg-BG"/>
              </w:rPr>
              <w:t>input</w:t>
            </w:r>
            <w:proofErr w:type="spellEnd"/>
            <w:r w:rsidRPr="00B87054">
              <w:rPr>
                <w:i/>
                <w:color w:val="8DB3E2"/>
                <w:sz w:val="18"/>
                <w:szCs w:val="22"/>
                <w:lang w:eastAsia="bg-BG"/>
              </w:rPr>
              <w:t>="G"“SME» &gt;</w:t>
            </w:r>
          </w:p>
          <w:p w14:paraId="3846F906" w14:textId="77777777" w:rsidR="002D2DBF" w:rsidRPr="00B87054" w:rsidRDefault="002D2DBF" w:rsidP="002D2DBF">
            <w:pPr>
              <w:jc w:val="left"/>
              <w:rPr>
                <w:i/>
                <w:color w:val="8DB3E2"/>
                <w:sz w:val="18"/>
                <w:szCs w:val="18"/>
                <w:lang w:eastAsia="bg-BG"/>
              </w:rPr>
            </w:pPr>
            <w:r w:rsidRPr="00B87054">
              <w:t>ПРИОРИТЕТНА ОС 2</w:t>
            </w:r>
          </w:p>
        </w:tc>
      </w:tr>
      <w:tr w:rsidR="002D2DBF" w:rsidRPr="00B87054" w14:paraId="679759B8" w14:textId="77777777" w:rsidTr="002D2DBF">
        <w:trPr>
          <w:trHeight w:val="422"/>
        </w:trPr>
        <w:tc>
          <w:tcPr>
            <w:tcW w:w="3510" w:type="dxa"/>
            <w:shd w:val="clear" w:color="auto" w:fill="auto"/>
          </w:tcPr>
          <w:p w14:paraId="55FB33E9" w14:textId="77777777" w:rsidR="002D2DBF" w:rsidRPr="00B87054" w:rsidRDefault="002D2DBF" w:rsidP="002D2DBF">
            <w:pPr>
              <w:rPr>
                <w:i/>
              </w:rPr>
            </w:pPr>
            <w:r w:rsidRPr="00B87054">
              <w:t>Наименование на приоритетната ос</w:t>
            </w:r>
          </w:p>
        </w:tc>
        <w:tc>
          <w:tcPr>
            <w:tcW w:w="4962" w:type="dxa"/>
            <w:shd w:val="clear" w:color="auto" w:fill="auto"/>
          </w:tcPr>
          <w:p w14:paraId="21035201" w14:textId="77777777" w:rsidR="002D2DBF" w:rsidRPr="00B87054" w:rsidRDefault="002D2DBF" w:rsidP="002D2DBF">
            <w:pPr>
              <w:jc w:val="left"/>
              <w:rPr>
                <w:i/>
                <w:color w:val="8DB3E2"/>
                <w:sz w:val="18"/>
                <w:szCs w:val="22"/>
                <w:lang w:eastAsia="bg-BG"/>
              </w:rPr>
            </w:pPr>
            <w:r w:rsidRPr="00B87054">
              <w:rPr>
                <w:i/>
                <w:color w:val="8DB3E2"/>
                <w:sz w:val="18"/>
                <w:szCs w:val="22"/>
                <w:lang w:eastAsia="bg-BG"/>
              </w:rPr>
              <w:t xml:space="preserve">&lt;2A.2 </w:t>
            </w:r>
            <w:proofErr w:type="spellStart"/>
            <w:r w:rsidRPr="00B87054">
              <w:rPr>
                <w:i/>
                <w:color w:val="8DB3E2"/>
                <w:sz w:val="18"/>
                <w:szCs w:val="22"/>
                <w:lang w:eastAsia="bg-BG"/>
              </w:rPr>
              <w:t>type</w:t>
            </w:r>
            <w:proofErr w:type="spellEnd"/>
            <w:r w:rsidRPr="00B87054">
              <w:rPr>
                <w:i/>
                <w:color w:val="8DB3E2"/>
                <w:sz w:val="18"/>
                <w:szCs w:val="22"/>
                <w:lang w:eastAsia="bg-BG"/>
              </w:rPr>
              <w:t xml:space="preserve">="S" </w:t>
            </w:r>
            <w:proofErr w:type="spellStart"/>
            <w:r w:rsidRPr="00B87054">
              <w:rPr>
                <w:i/>
                <w:color w:val="8DB3E2"/>
                <w:sz w:val="18"/>
                <w:szCs w:val="22"/>
                <w:lang w:eastAsia="bg-BG"/>
              </w:rPr>
              <w:t>maxlength</w:t>
            </w:r>
            <w:proofErr w:type="spellEnd"/>
            <w:r w:rsidRPr="00B87054">
              <w:rPr>
                <w:i/>
                <w:color w:val="8DB3E2"/>
                <w:sz w:val="18"/>
                <w:szCs w:val="22"/>
                <w:lang w:eastAsia="bg-BG"/>
              </w:rPr>
              <w:t xml:space="preserve">="500" </w:t>
            </w:r>
            <w:proofErr w:type="spellStart"/>
            <w:r w:rsidRPr="00B87054">
              <w:rPr>
                <w:i/>
                <w:color w:val="8DB3E2"/>
                <w:sz w:val="18"/>
                <w:szCs w:val="22"/>
                <w:lang w:eastAsia="bg-BG"/>
              </w:rPr>
              <w:t>input</w:t>
            </w:r>
            <w:proofErr w:type="spellEnd"/>
            <w:r w:rsidRPr="00B87054">
              <w:rPr>
                <w:i/>
                <w:color w:val="8DB3E2"/>
                <w:sz w:val="18"/>
                <w:szCs w:val="22"/>
                <w:lang w:eastAsia="bg-BG"/>
              </w:rPr>
              <w:t>="M"“SME” &gt;</w:t>
            </w:r>
          </w:p>
          <w:p w14:paraId="176DBA78" w14:textId="77777777" w:rsidR="002D2DBF" w:rsidRPr="00B87054" w:rsidRDefault="00500853" w:rsidP="002D2DBF">
            <w:pPr>
              <w:jc w:val="left"/>
              <w:rPr>
                <w:i/>
                <w:color w:val="8DB3E2"/>
                <w:sz w:val="18"/>
                <w:szCs w:val="18"/>
                <w:lang w:eastAsia="bg-BG"/>
              </w:rPr>
            </w:pPr>
            <w:r w:rsidRPr="00B87054">
              <w:rPr>
                <w:b/>
              </w:rPr>
              <w:t>ОТПАДЪЦИ</w:t>
            </w:r>
          </w:p>
        </w:tc>
      </w:tr>
    </w:tbl>
    <w:p w14:paraId="3459D6AA" w14:textId="77777777" w:rsidR="002D2DBF" w:rsidRPr="00B87054"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B87054" w14:paraId="2FD746C2" w14:textId="77777777" w:rsidTr="002D2DBF">
        <w:tc>
          <w:tcPr>
            <w:tcW w:w="4986" w:type="dxa"/>
            <w:shd w:val="clear" w:color="auto" w:fill="auto"/>
          </w:tcPr>
          <w:p w14:paraId="758D0408" w14:textId="77777777" w:rsidR="002D2DBF" w:rsidRPr="00B87054" w:rsidRDefault="002D2DBF" w:rsidP="002D2DBF">
            <w:pPr>
              <w:pStyle w:val="Text3"/>
              <w:ind w:left="0"/>
            </w:pPr>
            <w:r w:rsidRPr="00B87054">
              <w:fldChar w:fldCharType="begin" w:fldLock="1">
                <w:ffData>
                  <w:name w:val="Check1"/>
                  <w:enabled/>
                  <w:calcOnExit w:val="0"/>
                  <w:checkBox>
                    <w:sizeAuto/>
                    <w:default w:val="0"/>
                  </w:checkBox>
                </w:ffData>
              </w:fldChar>
            </w:r>
            <w:r w:rsidRPr="00B87054">
              <w:instrText xml:space="preserve"> FORMCHECKBOX </w:instrText>
            </w:r>
            <w:r w:rsidR="0065108E">
              <w:fldChar w:fldCharType="separate"/>
            </w:r>
            <w:r w:rsidRPr="00B87054">
              <w:fldChar w:fldCharType="end"/>
            </w:r>
            <w:r w:rsidRPr="00B87054">
              <w:t xml:space="preserve">  Цялата приоритетна ос ще се изпълнява само чрез финансови инструменти </w:t>
            </w:r>
          </w:p>
          <w:p w14:paraId="3DE0A3AA" w14:textId="77777777" w:rsidR="002D2DBF" w:rsidRPr="00B87054" w:rsidRDefault="002D2DBF" w:rsidP="002D2DBF">
            <w:pPr>
              <w:pStyle w:val="Text3"/>
              <w:ind w:left="0"/>
            </w:pPr>
          </w:p>
        </w:tc>
        <w:tc>
          <w:tcPr>
            <w:tcW w:w="2352" w:type="dxa"/>
            <w:shd w:val="clear" w:color="auto" w:fill="auto"/>
          </w:tcPr>
          <w:p w14:paraId="6DF374DD" w14:textId="77777777" w:rsidR="002D2DBF" w:rsidRPr="00B87054" w:rsidRDefault="002D2DBF" w:rsidP="002D2DBF">
            <w:pPr>
              <w:pStyle w:val="Text3"/>
              <w:ind w:left="0"/>
            </w:pPr>
            <w:r w:rsidRPr="00B87054">
              <w:rPr>
                <w:i/>
                <w:color w:val="8DB3E2"/>
                <w:sz w:val="18"/>
              </w:rPr>
              <w:t xml:space="preserve">&lt;2A.3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2D2DBF" w:rsidRPr="00B87054" w14:paraId="0AC7959A" w14:textId="77777777" w:rsidTr="002D2DBF">
        <w:tc>
          <w:tcPr>
            <w:tcW w:w="4986" w:type="dxa"/>
            <w:shd w:val="clear" w:color="auto" w:fill="auto"/>
          </w:tcPr>
          <w:p w14:paraId="70C25FB5" w14:textId="77777777" w:rsidR="002D2DBF" w:rsidRPr="00B87054" w:rsidRDefault="002D2DBF" w:rsidP="002D2DBF">
            <w:pPr>
              <w:pStyle w:val="Text3"/>
              <w:ind w:left="0"/>
            </w:pPr>
            <w:r w:rsidRPr="00B87054">
              <w:fldChar w:fldCharType="begin" w:fldLock="1">
                <w:ffData>
                  <w:name w:val="Check2"/>
                  <w:enabled/>
                  <w:calcOnExit w:val="0"/>
                  <w:checkBox>
                    <w:sizeAuto/>
                    <w:default w:val="0"/>
                  </w:checkBox>
                </w:ffData>
              </w:fldChar>
            </w:r>
            <w:r w:rsidRPr="00B87054">
              <w:instrText xml:space="preserve"> FORMCHECKBOX </w:instrText>
            </w:r>
            <w:r w:rsidR="0065108E">
              <w:fldChar w:fldCharType="separate"/>
            </w:r>
            <w:r w:rsidRPr="00B87054">
              <w:fldChar w:fldCharType="end"/>
            </w:r>
            <w:r w:rsidRPr="00B87054">
              <w:t xml:space="preserve">  Цялата приоритетна ос ще се изпълнява само чрез финансови инструменти, организирани на равнището на Съюза </w:t>
            </w:r>
          </w:p>
          <w:p w14:paraId="6BDE9DC9" w14:textId="77777777" w:rsidR="002D2DBF" w:rsidRPr="00B87054" w:rsidRDefault="002D2DBF" w:rsidP="002D2DBF">
            <w:pPr>
              <w:pStyle w:val="Text3"/>
              <w:ind w:left="0"/>
            </w:pPr>
          </w:p>
        </w:tc>
        <w:tc>
          <w:tcPr>
            <w:tcW w:w="2352" w:type="dxa"/>
            <w:shd w:val="clear" w:color="auto" w:fill="auto"/>
          </w:tcPr>
          <w:p w14:paraId="56580BC0" w14:textId="77777777" w:rsidR="002D2DBF" w:rsidRPr="00B87054" w:rsidRDefault="002D2DBF" w:rsidP="002D2DBF">
            <w:pPr>
              <w:pStyle w:val="Text3"/>
              <w:ind w:left="0"/>
            </w:pPr>
            <w:r w:rsidRPr="00B87054">
              <w:rPr>
                <w:i/>
                <w:color w:val="8DB3E2"/>
                <w:sz w:val="18"/>
              </w:rPr>
              <w:t xml:space="preserve">&lt;2A.4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="M"“SME” &gt;</w:t>
            </w:r>
          </w:p>
        </w:tc>
      </w:tr>
      <w:tr w:rsidR="002D2DBF" w:rsidRPr="00B87054" w14:paraId="691694B2" w14:textId="77777777" w:rsidTr="002D2DBF">
        <w:tc>
          <w:tcPr>
            <w:tcW w:w="4986" w:type="dxa"/>
            <w:shd w:val="clear" w:color="auto" w:fill="auto"/>
          </w:tcPr>
          <w:p w14:paraId="25C2E80C" w14:textId="77777777" w:rsidR="002D2DBF" w:rsidRPr="00B87054" w:rsidRDefault="002D2DBF" w:rsidP="002D2DBF">
            <w:pPr>
              <w:pStyle w:val="Text3"/>
              <w:ind w:left="0"/>
            </w:pPr>
            <w:r w:rsidRPr="00B87054">
              <w:fldChar w:fldCharType="begin" w:fldLock="1">
                <w:ffData>
                  <w:name w:val="Check3"/>
                  <w:enabled/>
                  <w:calcOnExit w:val="0"/>
                  <w:checkBox>
                    <w:sizeAuto/>
                    <w:default w:val="0"/>
                  </w:checkBox>
                </w:ffData>
              </w:fldChar>
            </w:r>
            <w:r w:rsidRPr="00B87054">
              <w:instrText xml:space="preserve"> FORMCHECKBOX </w:instrText>
            </w:r>
            <w:r w:rsidR="0065108E">
              <w:fldChar w:fldCharType="separate"/>
            </w:r>
            <w:r w:rsidRPr="00B87054">
              <w:fldChar w:fldCharType="end"/>
            </w:r>
            <w:r w:rsidRPr="00B87054">
              <w:t xml:space="preserve">  Цялата приоритетна ос ще се изпълнява само чрез ръководено от общностите местно развитие</w:t>
            </w:r>
          </w:p>
          <w:p w14:paraId="414CE98E" w14:textId="77777777" w:rsidR="002D2DBF" w:rsidRPr="00B87054" w:rsidRDefault="002D2DBF" w:rsidP="002D2DBF">
            <w:pPr>
              <w:pStyle w:val="Text3"/>
              <w:ind w:left="0"/>
            </w:pPr>
          </w:p>
        </w:tc>
        <w:tc>
          <w:tcPr>
            <w:tcW w:w="2352" w:type="dxa"/>
            <w:shd w:val="clear" w:color="auto" w:fill="auto"/>
          </w:tcPr>
          <w:p w14:paraId="3EA8B438" w14:textId="77777777" w:rsidR="002D2DBF" w:rsidRPr="00B87054" w:rsidRDefault="002D2DBF" w:rsidP="002D2DBF">
            <w:pPr>
              <w:pStyle w:val="Text3"/>
              <w:ind w:left="0"/>
            </w:pPr>
            <w:r w:rsidRPr="00B87054">
              <w:rPr>
                <w:i/>
                <w:color w:val="8DB3E2"/>
                <w:sz w:val="18"/>
              </w:rPr>
              <w:lastRenderedPageBreak/>
              <w:t xml:space="preserve">&lt;2A.5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2D2DBF" w:rsidRPr="00B87054" w14:paraId="2167BA06" w14:textId="77777777" w:rsidTr="002D2DBF">
        <w:tc>
          <w:tcPr>
            <w:tcW w:w="4986" w:type="dxa"/>
            <w:shd w:val="clear" w:color="auto" w:fill="auto"/>
          </w:tcPr>
          <w:p w14:paraId="22534E07" w14:textId="77777777" w:rsidR="002D2DBF" w:rsidRPr="00B87054" w:rsidRDefault="002D2DBF" w:rsidP="002D2DBF">
            <w:pPr>
              <w:pStyle w:val="Text3"/>
              <w:ind w:left="0"/>
            </w:pPr>
            <w:r w:rsidRPr="00B87054">
              <w:fldChar w:fldCharType="begin" w:fldLock="1">
                <w:ffData>
                  <w:name w:val="Check3"/>
                  <w:enabled/>
                  <w:calcOnExit w:val="0"/>
                  <w:checkBox>
                    <w:sizeAuto/>
                    <w:default w:val="0"/>
                  </w:checkBox>
                </w:ffData>
              </w:fldChar>
            </w:r>
            <w:r w:rsidRPr="00B87054">
              <w:instrText xml:space="preserve"> FORMCHECKBOX </w:instrText>
            </w:r>
            <w:r w:rsidR="0065108E">
              <w:fldChar w:fldCharType="separate"/>
            </w:r>
            <w:r w:rsidRPr="00B87054">
              <w:fldChar w:fldCharType="end"/>
            </w:r>
            <w:r w:rsidRPr="00B87054">
              <w:t xml:space="preserve"> За ЕСФ: Цялата приоритетна ос е предназначена за социални иновации, за транснационално сътрудничество или и за двете</w:t>
            </w:r>
            <w:r w:rsidRPr="00B87054">
              <w:rPr>
                <w:i/>
              </w:rPr>
              <w:t xml:space="preserve"> </w:t>
            </w:r>
          </w:p>
        </w:tc>
        <w:tc>
          <w:tcPr>
            <w:tcW w:w="2352" w:type="dxa"/>
            <w:shd w:val="clear" w:color="auto" w:fill="auto"/>
          </w:tcPr>
          <w:p w14:paraId="70E52274" w14:textId="77777777" w:rsidR="002D2DBF" w:rsidRPr="00B87054" w:rsidRDefault="002D2DBF" w:rsidP="002D2DBF">
            <w:pPr>
              <w:pStyle w:val="Text3"/>
              <w:ind w:left="0"/>
            </w:pPr>
            <w:r w:rsidRPr="00B87054">
              <w:rPr>
                <w:i/>
                <w:color w:val="8DB3E2"/>
                <w:sz w:val="18"/>
              </w:rPr>
              <w:t xml:space="preserve">&lt;2A.6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bl>
    <w:p w14:paraId="235831A7" w14:textId="77777777" w:rsidR="00500853" w:rsidRPr="00B87054" w:rsidRDefault="00500853" w:rsidP="002D2DBF">
      <w:pPr>
        <w:ind w:left="1418" w:hanging="1418"/>
        <w:rPr>
          <w:b/>
        </w:rPr>
      </w:pPr>
    </w:p>
    <w:p w14:paraId="0975935C" w14:textId="77777777" w:rsidR="002D2DBF" w:rsidRPr="00B87054" w:rsidRDefault="002D2DBF" w:rsidP="002D2DBF">
      <w:pPr>
        <w:ind w:left="1418" w:hanging="1418"/>
      </w:pPr>
      <w:r w:rsidRPr="00B87054">
        <w:rPr>
          <w:b/>
        </w:rPr>
        <w:t>2.А.2.</w:t>
      </w:r>
      <w:r w:rsidRPr="00B87054">
        <w:tab/>
      </w:r>
      <w:r w:rsidRPr="00B87054">
        <w:rPr>
          <w:b/>
        </w:rPr>
        <w:t>Обосновка за определянето на дадена приоритетна ос, която обхваща повече от една категория региони, тематична цел</w:t>
      </w:r>
      <w:r w:rsidRPr="00B87054">
        <w:t xml:space="preserve"> </w:t>
      </w:r>
      <w:r w:rsidRPr="00B87054">
        <w:rPr>
          <w:b/>
        </w:rPr>
        <w:t>или фонд</w:t>
      </w:r>
      <w:r w:rsidRPr="00B87054">
        <w:t xml:space="preserve"> (където е приложимо)</w:t>
      </w:r>
    </w:p>
    <w:p w14:paraId="7EA2F308" w14:textId="77777777" w:rsidR="002D2DBF" w:rsidRPr="00B87054" w:rsidRDefault="002D2DBF" w:rsidP="002D2DBF">
      <w:pPr>
        <w:ind w:left="1418" w:hanging="1418"/>
      </w:pPr>
      <w:r w:rsidRPr="00B87054">
        <w:t>(Позоваване: член 96, параграф 1 от Регламент (ЕС) № 1303/2013)</w:t>
      </w:r>
    </w:p>
    <w:p w14:paraId="4C52661A" w14:textId="77777777" w:rsidR="002D2DBF" w:rsidRPr="00B87054"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D2DBF" w:rsidRPr="00B87054" w14:paraId="47ABD802" w14:textId="77777777" w:rsidTr="002D2DBF">
        <w:tc>
          <w:tcPr>
            <w:tcW w:w="9286" w:type="dxa"/>
            <w:shd w:val="clear" w:color="auto" w:fill="auto"/>
          </w:tcPr>
          <w:p w14:paraId="1023D861" w14:textId="77777777" w:rsidR="002D2DBF" w:rsidRPr="00B87054" w:rsidRDefault="002D2DBF" w:rsidP="002D2DBF">
            <w:pPr>
              <w:pStyle w:val="Text1"/>
              <w:ind w:left="0"/>
              <w:rPr>
                <w:i/>
                <w:color w:val="4F81BD"/>
                <w:sz w:val="20"/>
              </w:rPr>
            </w:pPr>
            <w:r w:rsidRPr="00B87054">
              <w:rPr>
                <w:i/>
                <w:color w:val="4F81BD"/>
                <w:sz w:val="20"/>
              </w:rPr>
              <w:t xml:space="preserve">&lt;2A.0 </w:t>
            </w:r>
            <w:proofErr w:type="spellStart"/>
            <w:r w:rsidRPr="00B87054">
              <w:rPr>
                <w:i/>
                <w:color w:val="4F81BD"/>
                <w:sz w:val="20"/>
              </w:rPr>
              <w:t>type</w:t>
            </w:r>
            <w:proofErr w:type="spellEnd"/>
            <w:r w:rsidRPr="00B87054">
              <w:rPr>
                <w:i/>
                <w:color w:val="4F81BD"/>
                <w:sz w:val="20"/>
              </w:rPr>
              <w:t xml:space="preserve">="S" </w:t>
            </w:r>
            <w:proofErr w:type="spellStart"/>
            <w:r w:rsidRPr="00B87054">
              <w:rPr>
                <w:i/>
                <w:color w:val="4F81BD"/>
                <w:sz w:val="20"/>
              </w:rPr>
              <w:t>maxlength</w:t>
            </w:r>
            <w:proofErr w:type="spellEnd"/>
            <w:r w:rsidRPr="00B87054">
              <w:rPr>
                <w:i/>
                <w:color w:val="4F81BD"/>
                <w:sz w:val="20"/>
              </w:rPr>
              <w:t xml:space="preserve">="3500" </w:t>
            </w:r>
            <w:proofErr w:type="spellStart"/>
            <w:r w:rsidRPr="00B87054">
              <w:rPr>
                <w:i/>
                <w:color w:val="4F81BD"/>
                <w:sz w:val="20"/>
              </w:rPr>
              <w:t>input</w:t>
            </w:r>
            <w:proofErr w:type="spellEnd"/>
            <w:r w:rsidRPr="00B87054">
              <w:rPr>
                <w:i/>
                <w:color w:val="4F81BD"/>
                <w:sz w:val="20"/>
              </w:rPr>
              <w:t>="M"&gt;</w:t>
            </w:r>
          </w:p>
          <w:p w14:paraId="4A30A80D" w14:textId="77777777" w:rsidR="00500853" w:rsidRPr="00B87054" w:rsidRDefault="00500853" w:rsidP="00C32AC1">
            <w:pPr>
              <w:pStyle w:val="Text1"/>
              <w:ind w:left="0"/>
              <w:rPr>
                <w:i/>
                <w:color w:val="4F81BD"/>
                <w:sz w:val="20"/>
              </w:rPr>
            </w:pPr>
            <w:r w:rsidRPr="00B87054">
              <w:rPr>
                <w:b/>
              </w:rPr>
              <w:t xml:space="preserve">НЕПРИЛОЖИМО. </w:t>
            </w:r>
            <w:r w:rsidRPr="00B87054">
              <w:t>Териториалният обхват на ОПОС 2014–2020 г. е територията на цялата страна, т.е. всички региони (NUTS II). Всички те са категоризирани като по-слабо</w:t>
            </w:r>
            <w:r w:rsidR="00A61528" w:rsidRPr="00B87054">
              <w:t xml:space="preserve"> </w:t>
            </w:r>
            <w:r w:rsidRPr="00B87054">
              <w:t>развити региони (</w:t>
            </w:r>
            <w:proofErr w:type="spellStart"/>
            <w:r w:rsidRPr="00B87054">
              <w:t>less</w:t>
            </w:r>
            <w:proofErr w:type="spellEnd"/>
            <w:r w:rsidRPr="00B87054">
              <w:t xml:space="preserve"> </w:t>
            </w:r>
            <w:proofErr w:type="spellStart"/>
            <w:r w:rsidRPr="00B87054">
              <w:t>developed</w:t>
            </w:r>
            <w:proofErr w:type="spellEnd"/>
            <w:r w:rsidRPr="00B87054">
              <w:t xml:space="preserve"> </w:t>
            </w:r>
            <w:proofErr w:type="spellStart"/>
            <w:r w:rsidRPr="00B87054">
              <w:t>regions</w:t>
            </w:r>
            <w:proofErr w:type="spellEnd"/>
            <w:r w:rsidRPr="00B87054">
              <w:t xml:space="preserve">). Приоритетна ос 2 е насочена към изпълнение на </w:t>
            </w:r>
            <w:r w:rsidRPr="00B87054">
              <w:rPr>
                <w:szCs w:val="24"/>
              </w:rPr>
              <w:t>тематична цел 6 от Общия регламент: „</w:t>
            </w:r>
            <w:proofErr w:type="spellStart"/>
            <w:r w:rsidR="00EB0190" w:rsidRPr="00B87054">
              <w:rPr>
                <w:szCs w:val="24"/>
              </w:rPr>
              <w:t>Oпазване</w:t>
            </w:r>
            <w:proofErr w:type="spellEnd"/>
            <w:r w:rsidR="00EB0190" w:rsidRPr="00B87054">
              <w:rPr>
                <w:szCs w:val="24"/>
              </w:rPr>
              <w:t xml:space="preserve"> и защита на околната среда и насърчаване на ефективното използване на ресурсите</w:t>
            </w:r>
            <w:r w:rsidRPr="00B87054">
              <w:rPr>
                <w:szCs w:val="24"/>
              </w:rPr>
              <w:t xml:space="preserve">“. Приоритетна ос 2 се </w:t>
            </w:r>
            <w:proofErr w:type="spellStart"/>
            <w:r w:rsidRPr="00B87054">
              <w:rPr>
                <w:szCs w:val="24"/>
              </w:rPr>
              <w:t>съ</w:t>
            </w:r>
            <w:proofErr w:type="spellEnd"/>
            <w:r w:rsidRPr="00B87054">
              <w:rPr>
                <w:szCs w:val="24"/>
              </w:rPr>
              <w:t>-финансира от ЕФРР.</w:t>
            </w:r>
          </w:p>
        </w:tc>
      </w:tr>
    </w:tbl>
    <w:p w14:paraId="268AA40A" w14:textId="77777777" w:rsidR="002D2DBF" w:rsidRPr="00B87054" w:rsidRDefault="002D2DBF" w:rsidP="002D2DBF"/>
    <w:p w14:paraId="2FC3C8E8" w14:textId="77777777" w:rsidR="002D2DBF" w:rsidRPr="00B87054" w:rsidRDefault="002D2DBF" w:rsidP="002D2DBF">
      <w:pPr>
        <w:rPr>
          <w:b/>
        </w:rPr>
      </w:pPr>
      <w:r w:rsidRPr="00B87054">
        <w:rPr>
          <w:b/>
        </w:rPr>
        <w:t>2.А.3</w:t>
      </w:r>
      <w:r w:rsidRPr="00B87054">
        <w:rPr>
          <w:b/>
        </w:rPr>
        <w:tab/>
        <w:t>Фонд, категория региони и основа за изчисляване на подкрепата от Съюза</w:t>
      </w:r>
    </w:p>
    <w:p w14:paraId="04FF4BBE" w14:textId="77777777" w:rsidR="002D2DBF" w:rsidRPr="00B87054" w:rsidRDefault="002D2DBF" w:rsidP="002D2DBF">
      <w:pPr>
        <w:rPr>
          <w:b/>
        </w:rPr>
      </w:pPr>
      <w:r w:rsidRPr="00B87054">
        <w:t>(повтаря се за всяка комбинация в рамките на приоритетната ос)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4962"/>
      </w:tblGrid>
      <w:tr w:rsidR="002D2DBF" w:rsidRPr="00B87054" w14:paraId="16721FC2" w14:textId="77777777" w:rsidTr="002A51D1">
        <w:tc>
          <w:tcPr>
            <w:tcW w:w="3544" w:type="dxa"/>
            <w:shd w:val="clear" w:color="auto" w:fill="auto"/>
          </w:tcPr>
          <w:p w14:paraId="51097B3C" w14:textId="77777777" w:rsidR="002D2DBF" w:rsidRPr="00B87054" w:rsidRDefault="002D2DBF" w:rsidP="002D2DBF">
            <w:pPr>
              <w:rPr>
                <w:i/>
              </w:rPr>
            </w:pPr>
            <w:r w:rsidRPr="00B87054">
              <w:rPr>
                <w:i/>
              </w:rPr>
              <w:t>Фонд</w:t>
            </w:r>
          </w:p>
        </w:tc>
        <w:tc>
          <w:tcPr>
            <w:tcW w:w="4962" w:type="dxa"/>
            <w:shd w:val="clear" w:color="auto" w:fill="auto"/>
          </w:tcPr>
          <w:p w14:paraId="73C98403" w14:textId="77777777" w:rsidR="002D2DBF" w:rsidRPr="00B87054" w:rsidRDefault="002D2DBF" w:rsidP="002D2DBF">
            <w:pPr>
              <w:jc w:val="left"/>
              <w:rPr>
                <w:i/>
                <w:color w:val="8DB3E2"/>
                <w:sz w:val="18"/>
              </w:rPr>
            </w:pPr>
            <w:r w:rsidRPr="00B87054">
              <w:rPr>
                <w:i/>
                <w:color w:val="8DB3E2"/>
                <w:sz w:val="18"/>
              </w:rPr>
              <w:t xml:space="preserve">&lt;2A.7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14DA516B" w14:textId="77777777" w:rsidR="006179A6" w:rsidRPr="00B87054" w:rsidRDefault="006179A6" w:rsidP="002D2DBF">
            <w:pPr>
              <w:jc w:val="left"/>
              <w:rPr>
                <w:i/>
                <w:color w:val="8DB3E2"/>
                <w:sz w:val="18"/>
                <w:szCs w:val="18"/>
              </w:rPr>
            </w:pPr>
            <w:r w:rsidRPr="00B87054">
              <w:t>Европейски фонд за регионално развитие</w:t>
            </w:r>
          </w:p>
        </w:tc>
      </w:tr>
      <w:tr w:rsidR="002D2DBF" w:rsidRPr="00B87054" w14:paraId="415F3020" w14:textId="77777777" w:rsidTr="002A51D1">
        <w:tc>
          <w:tcPr>
            <w:tcW w:w="3544" w:type="dxa"/>
            <w:shd w:val="clear" w:color="auto" w:fill="auto"/>
          </w:tcPr>
          <w:p w14:paraId="33391D8F" w14:textId="77777777" w:rsidR="002D2DBF" w:rsidRPr="00B87054" w:rsidRDefault="002D2DBF" w:rsidP="002D2DBF">
            <w:pPr>
              <w:rPr>
                <w:i/>
              </w:rPr>
            </w:pPr>
            <w:r w:rsidRPr="00B87054">
              <w:rPr>
                <w:i/>
              </w:rPr>
              <w:t>Категория региони</w:t>
            </w:r>
          </w:p>
        </w:tc>
        <w:tc>
          <w:tcPr>
            <w:tcW w:w="4962" w:type="dxa"/>
            <w:shd w:val="clear" w:color="auto" w:fill="auto"/>
          </w:tcPr>
          <w:p w14:paraId="312FC6C0" w14:textId="77777777" w:rsidR="002D2DBF" w:rsidRPr="00B87054" w:rsidRDefault="002D2DBF" w:rsidP="002D2DBF">
            <w:pPr>
              <w:jc w:val="left"/>
              <w:rPr>
                <w:i/>
                <w:color w:val="8DB3E2"/>
                <w:sz w:val="18"/>
              </w:rPr>
            </w:pPr>
            <w:r w:rsidRPr="00B87054">
              <w:rPr>
                <w:i/>
                <w:color w:val="8DB3E2"/>
                <w:sz w:val="18"/>
              </w:rPr>
              <w:t xml:space="preserve">&lt;2A.8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10E87863" w14:textId="77777777" w:rsidR="006179A6" w:rsidRPr="00B87054" w:rsidRDefault="00A61528" w:rsidP="00A61528">
            <w:pPr>
              <w:jc w:val="left"/>
              <w:rPr>
                <w:i/>
                <w:color w:val="8DB3E2"/>
                <w:sz w:val="18"/>
                <w:szCs w:val="18"/>
              </w:rPr>
            </w:pPr>
            <w:r w:rsidRPr="00B87054">
              <w:t>По-с</w:t>
            </w:r>
            <w:r w:rsidR="006179A6" w:rsidRPr="00B87054">
              <w:t>лабо</w:t>
            </w:r>
            <w:r w:rsidRPr="00B87054">
              <w:t xml:space="preserve"> </w:t>
            </w:r>
            <w:r w:rsidR="006179A6" w:rsidRPr="00B87054">
              <w:t>развит регион</w:t>
            </w:r>
          </w:p>
        </w:tc>
      </w:tr>
      <w:tr w:rsidR="002D2DBF" w:rsidRPr="00B87054" w14:paraId="573AD738" w14:textId="77777777" w:rsidTr="002A51D1">
        <w:tc>
          <w:tcPr>
            <w:tcW w:w="3544" w:type="dxa"/>
            <w:shd w:val="clear" w:color="auto" w:fill="auto"/>
          </w:tcPr>
          <w:p w14:paraId="7BC6245F" w14:textId="77777777" w:rsidR="002D2DBF" w:rsidRPr="00B87054" w:rsidRDefault="002D2DBF" w:rsidP="002D2DBF">
            <w:pPr>
              <w:rPr>
                <w:i/>
              </w:rPr>
            </w:pPr>
            <w:r w:rsidRPr="00B87054">
              <w:rPr>
                <w:i/>
              </w:rPr>
              <w:t>Основа за изчисляване (общо допустими разходи или допустими публични разходи)</w:t>
            </w:r>
          </w:p>
        </w:tc>
        <w:tc>
          <w:tcPr>
            <w:tcW w:w="4962" w:type="dxa"/>
            <w:shd w:val="clear" w:color="auto" w:fill="auto"/>
          </w:tcPr>
          <w:p w14:paraId="7B6E4E2A" w14:textId="77777777" w:rsidR="002D2DBF" w:rsidRPr="00B87054" w:rsidRDefault="002D2DBF" w:rsidP="002D2DBF">
            <w:pPr>
              <w:jc w:val="left"/>
              <w:rPr>
                <w:i/>
                <w:color w:val="8DB3E2"/>
                <w:sz w:val="18"/>
              </w:rPr>
            </w:pPr>
            <w:r w:rsidRPr="00B87054">
              <w:rPr>
                <w:i/>
                <w:color w:val="8DB3E2"/>
                <w:sz w:val="18"/>
              </w:rPr>
              <w:t xml:space="preserve">&lt;2A.9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51B992A0" w14:textId="77777777" w:rsidR="006179A6" w:rsidRPr="00B87054" w:rsidRDefault="0011687A" w:rsidP="002D2DBF">
            <w:pPr>
              <w:jc w:val="left"/>
              <w:rPr>
                <w:i/>
                <w:color w:val="8DB3E2"/>
                <w:sz w:val="18"/>
                <w:szCs w:val="18"/>
              </w:rPr>
            </w:pPr>
            <w:r w:rsidRPr="00B87054">
              <w:t xml:space="preserve">Допустими публични </w:t>
            </w:r>
            <w:r w:rsidR="008D2A31" w:rsidRPr="00B87054">
              <w:t>разходи</w:t>
            </w:r>
          </w:p>
        </w:tc>
      </w:tr>
      <w:tr w:rsidR="002D2DBF" w:rsidRPr="00B87054" w14:paraId="14862F4B" w14:textId="77777777" w:rsidTr="002A51D1">
        <w:tc>
          <w:tcPr>
            <w:tcW w:w="3544" w:type="dxa"/>
            <w:shd w:val="clear" w:color="auto" w:fill="auto"/>
          </w:tcPr>
          <w:p w14:paraId="075F6A0C" w14:textId="77777777" w:rsidR="002D2DBF" w:rsidRPr="00B87054" w:rsidRDefault="002D2DBF" w:rsidP="002D2DBF">
            <w:pPr>
              <w:rPr>
                <w:i/>
              </w:rPr>
            </w:pPr>
            <w:r w:rsidRPr="00B87054">
              <w:rPr>
                <w:i/>
              </w:rPr>
              <w:t>Категория региони за най-отдалечените региони и северните слабо населени райони (където е приложимо)</w:t>
            </w:r>
          </w:p>
        </w:tc>
        <w:tc>
          <w:tcPr>
            <w:tcW w:w="4962" w:type="dxa"/>
            <w:shd w:val="clear" w:color="auto" w:fill="auto"/>
          </w:tcPr>
          <w:p w14:paraId="7273F4A5" w14:textId="77777777" w:rsidR="002D2DBF" w:rsidRPr="00B87054" w:rsidRDefault="002D2DBF" w:rsidP="002D2DBF">
            <w:pPr>
              <w:jc w:val="left"/>
              <w:rPr>
                <w:i/>
                <w:color w:val="8DB3E2"/>
                <w:sz w:val="18"/>
              </w:rPr>
            </w:pPr>
            <w:r w:rsidRPr="00B87054">
              <w:rPr>
                <w:i/>
                <w:color w:val="8DB3E2"/>
                <w:sz w:val="18"/>
              </w:rPr>
              <w:t xml:space="preserve">&lt;2A.9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&gt;</w:t>
            </w:r>
          </w:p>
          <w:p w14:paraId="657D572C" w14:textId="77777777" w:rsidR="006179A6" w:rsidRPr="00B87054" w:rsidRDefault="00AA7370" w:rsidP="002D2DBF">
            <w:pPr>
              <w:jc w:val="left"/>
              <w:rPr>
                <w:i/>
                <w:color w:val="8DB3E2"/>
                <w:sz w:val="18"/>
                <w:szCs w:val="18"/>
              </w:rPr>
            </w:pPr>
            <w:r w:rsidRPr="00B87054">
              <w:t>Н</w:t>
            </w:r>
            <w:r w:rsidR="006179A6" w:rsidRPr="00B87054">
              <w:t>еприложимо</w:t>
            </w:r>
          </w:p>
        </w:tc>
      </w:tr>
    </w:tbl>
    <w:p w14:paraId="7AD110D5" w14:textId="77777777" w:rsidR="002D2DBF" w:rsidRPr="00B87054" w:rsidRDefault="002D2DBF" w:rsidP="002D2DBF">
      <w:pPr>
        <w:rPr>
          <w:i/>
        </w:rPr>
      </w:pPr>
    </w:p>
    <w:p w14:paraId="417FAB3F" w14:textId="77777777" w:rsidR="002D2DBF" w:rsidRPr="00B87054" w:rsidRDefault="002D2DBF" w:rsidP="002D2DBF">
      <w:r w:rsidRPr="00B87054">
        <w:rPr>
          <w:b/>
        </w:rPr>
        <w:t>2.А.4</w:t>
      </w:r>
      <w:r w:rsidRPr="00B87054">
        <w:rPr>
          <w:b/>
        </w:rPr>
        <w:tab/>
        <w:t>Инвестиционен приоритет</w:t>
      </w:r>
      <w:r w:rsidRPr="00B87054">
        <w:t xml:space="preserve"> </w:t>
      </w:r>
    </w:p>
    <w:p w14:paraId="59D97111" w14:textId="77777777" w:rsidR="002D2DBF" w:rsidRPr="00B87054" w:rsidRDefault="002D2DBF" w:rsidP="002D2DBF">
      <w:r w:rsidRPr="00B87054">
        <w:t>(повтаря се за всеки инвестиционен приоритет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2D2DBF" w:rsidRPr="00B87054" w14:paraId="022FE7B7" w14:textId="77777777" w:rsidTr="002A51D1">
        <w:tc>
          <w:tcPr>
            <w:tcW w:w="3544" w:type="dxa"/>
            <w:shd w:val="clear" w:color="auto" w:fill="auto"/>
          </w:tcPr>
          <w:p w14:paraId="05D38992" w14:textId="77777777" w:rsidR="002D2DBF" w:rsidRPr="00B87054" w:rsidRDefault="002D2DBF" w:rsidP="002D2DBF">
            <w:pPr>
              <w:rPr>
                <w:i/>
              </w:rPr>
            </w:pPr>
            <w:r w:rsidRPr="00B87054">
              <w:rPr>
                <w:i/>
              </w:rPr>
              <w:t>Инвестиционен приоритет</w:t>
            </w:r>
          </w:p>
        </w:tc>
        <w:tc>
          <w:tcPr>
            <w:tcW w:w="5557" w:type="dxa"/>
            <w:shd w:val="clear" w:color="auto" w:fill="auto"/>
          </w:tcPr>
          <w:p w14:paraId="1F516B33" w14:textId="77777777" w:rsidR="002D2DBF" w:rsidRPr="00B87054" w:rsidRDefault="002D2DBF" w:rsidP="002D2DBF">
            <w:pPr>
              <w:pStyle w:val="Text1"/>
              <w:ind w:left="0"/>
              <w:jc w:val="left"/>
              <w:rPr>
                <w:i/>
                <w:color w:val="8DB3E2"/>
                <w:sz w:val="18"/>
              </w:rPr>
            </w:pPr>
            <w:r w:rsidRPr="00B87054">
              <w:rPr>
                <w:i/>
                <w:color w:val="8DB3E2"/>
                <w:sz w:val="18"/>
              </w:rPr>
              <w:t xml:space="preserve">&lt;2A.10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118A501B" w14:textId="77777777" w:rsidR="00811505" w:rsidRPr="00B87054" w:rsidRDefault="0029037B" w:rsidP="000C4498">
            <w:pPr>
              <w:pStyle w:val="Text1"/>
              <w:ind w:left="0"/>
              <w:rPr>
                <w:i/>
                <w:color w:val="8DB3E2"/>
                <w:sz w:val="18"/>
                <w:szCs w:val="18"/>
              </w:rPr>
            </w:pPr>
            <w:r w:rsidRPr="00B87054">
              <w:rPr>
                <w:b/>
              </w:rPr>
              <w:lastRenderedPageBreak/>
              <w:t xml:space="preserve">Инвестиционен приоритет а) </w:t>
            </w:r>
            <w:r w:rsidRPr="00B87054">
              <w:rPr>
                <w:b/>
                <w:szCs w:val="24"/>
              </w:rPr>
              <w:t>към ТЦ 6 (ЕФРР):</w:t>
            </w:r>
            <w:r w:rsidRPr="00B87054">
              <w:rPr>
                <w:b/>
                <w:i/>
                <w:szCs w:val="24"/>
              </w:rPr>
              <w:t xml:space="preserve"> </w:t>
            </w:r>
            <w:r w:rsidR="000C4498" w:rsidRPr="00B87054">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bl>
    <w:p w14:paraId="02D90B09" w14:textId="77777777" w:rsidR="002D2DBF" w:rsidRPr="00B87054" w:rsidRDefault="002D2DBF" w:rsidP="002D2DBF">
      <w:pPr>
        <w:rPr>
          <w:i/>
        </w:rPr>
      </w:pPr>
    </w:p>
    <w:p w14:paraId="5B890A8C" w14:textId="77777777" w:rsidR="002D2DBF" w:rsidRPr="00B87054" w:rsidRDefault="002D2DBF" w:rsidP="002D2DBF">
      <w:pPr>
        <w:rPr>
          <w:b/>
        </w:rPr>
      </w:pPr>
      <w:r w:rsidRPr="00B87054">
        <w:rPr>
          <w:b/>
        </w:rPr>
        <w:t xml:space="preserve">2.А.5. </w:t>
      </w:r>
      <w:r w:rsidRPr="00B87054">
        <w:tab/>
      </w:r>
      <w:r w:rsidRPr="00B87054">
        <w:rPr>
          <w:b/>
        </w:rPr>
        <w:t xml:space="preserve">Специфични цели, съответстващи на инвестиционния приоритет, и очаквани резултати </w:t>
      </w:r>
    </w:p>
    <w:p w14:paraId="33668921" w14:textId="77777777" w:rsidR="002D2DBF" w:rsidRPr="00B87054" w:rsidRDefault="002D2DBF" w:rsidP="002D2DBF">
      <w:r w:rsidRPr="00B87054">
        <w:t>(повтаря се за всяка специфична цел в рамките на инвестиционния приоритет)</w:t>
      </w:r>
    </w:p>
    <w:p w14:paraId="7FA774E0" w14:textId="77777777" w:rsidR="002D2DBF" w:rsidRPr="00B87054" w:rsidRDefault="002D2DBF" w:rsidP="002D2DBF">
      <w:r w:rsidRPr="00B87054">
        <w:t>(Позоваване: член 96, параграф 2, първа алинея, буква б), подточки i) и ii) от Регламент (EС) № 1303/2013)</w:t>
      </w:r>
    </w:p>
    <w:p w14:paraId="563BB6ED" w14:textId="77777777" w:rsidR="002D2DBF" w:rsidRPr="00B87054" w:rsidRDefault="002D2DBF" w:rsidP="002D2DBF"/>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4"/>
      </w:tblGrid>
      <w:tr w:rsidR="002D2DBF" w:rsidRPr="00B87054" w14:paraId="643D8D5E" w14:textId="77777777" w:rsidTr="002A51D1">
        <w:trPr>
          <w:trHeight w:val="491"/>
        </w:trPr>
        <w:tc>
          <w:tcPr>
            <w:tcW w:w="2093" w:type="dxa"/>
            <w:shd w:val="clear" w:color="auto" w:fill="auto"/>
          </w:tcPr>
          <w:p w14:paraId="4BE57E2F" w14:textId="77777777" w:rsidR="002D2DBF" w:rsidRPr="00B87054" w:rsidRDefault="002D2DBF" w:rsidP="002D2DBF">
            <w:pPr>
              <w:rPr>
                <w:i/>
              </w:rPr>
            </w:pPr>
            <w:r w:rsidRPr="00B87054">
              <w:rPr>
                <w:i/>
              </w:rPr>
              <w:t>Идентификация</w:t>
            </w:r>
          </w:p>
        </w:tc>
        <w:tc>
          <w:tcPr>
            <w:tcW w:w="6974" w:type="dxa"/>
            <w:shd w:val="clear" w:color="auto" w:fill="auto"/>
          </w:tcPr>
          <w:p w14:paraId="3E26B3FB" w14:textId="77777777" w:rsidR="002D2DBF" w:rsidRPr="00B87054" w:rsidRDefault="002D2DBF" w:rsidP="002D2DBF">
            <w:pPr>
              <w:pStyle w:val="Text1"/>
              <w:ind w:left="0"/>
              <w:jc w:val="left"/>
              <w:rPr>
                <w:i/>
                <w:color w:val="8DB3E2"/>
                <w:sz w:val="18"/>
              </w:rPr>
            </w:pPr>
            <w:r w:rsidRPr="00B87054">
              <w:rPr>
                <w:i/>
                <w:color w:val="8DB3E2"/>
                <w:sz w:val="18"/>
              </w:rPr>
              <w:t xml:space="preserve">&lt;2A.1.1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="G"“SME &gt;</w:t>
            </w:r>
          </w:p>
          <w:p w14:paraId="6DD37507" w14:textId="77777777" w:rsidR="00E46ADE" w:rsidRPr="00B87054" w:rsidRDefault="00FB089A" w:rsidP="00FB089A">
            <w:pPr>
              <w:pStyle w:val="Text1"/>
              <w:ind w:left="0"/>
              <w:jc w:val="left"/>
              <w:rPr>
                <w:i/>
                <w:color w:val="8DB3E2"/>
                <w:sz w:val="18"/>
                <w:szCs w:val="18"/>
              </w:rPr>
            </w:pPr>
            <w:r w:rsidRPr="00B87054">
              <w:t>СПЕЦИФИЧНА ЦЕЛ</w:t>
            </w:r>
            <w:r w:rsidR="00D02D63" w:rsidRPr="00B87054">
              <w:t xml:space="preserve"> 1</w:t>
            </w:r>
          </w:p>
        </w:tc>
      </w:tr>
      <w:tr w:rsidR="002D2DBF" w:rsidRPr="00B87054" w14:paraId="1F714C32" w14:textId="77777777" w:rsidTr="002A51D1">
        <w:trPr>
          <w:trHeight w:val="360"/>
        </w:trPr>
        <w:tc>
          <w:tcPr>
            <w:tcW w:w="2093" w:type="dxa"/>
            <w:shd w:val="clear" w:color="auto" w:fill="auto"/>
          </w:tcPr>
          <w:p w14:paraId="28654ADB" w14:textId="77777777" w:rsidR="002D2DBF" w:rsidRPr="00B87054" w:rsidRDefault="002D2DBF" w:rsidP="002D2DBF">
            <w:pPr>
              <w:rPr>
                <w:i/>
              </w:rPr>
            </w:pPr>
            <w:r w:rsidRPr="00B87054">
              <w:rPr>
                <w:i/>
              </w:rPr>
              <w:t xml:space="preserve">Специфична цел </w:t>
            </w:r>
          </w:p>
        </w:tc>
        <w:tc>
          <w:tcPr>
            <w:tcW w:w="6974" w:type="dxa"/>
            <w:shd w:val="clear" w:color="auto" w:fill="auto"/>
          </w:tcPr>
          <w:p w14:paraId="50F58920" w14:textId="77777777" w:rsidR="002D2DBF" w:rsidRPr="00B87054" w:rsidRDefault="002D2DBF" w:rsidP="002D2DBF">
            <w:pPr>
              <w:pStyle w:val="Text1"/>
              <w:ind w:left="0"/>
              <w:jc w:val="left"/>
              <w:rPr>
                <w:i/>
                <w:color w:val="8DB3E2"/>
                <w:sz w:val="18"/>
              </w:rPr>
            </w:pPr>
            <w:r w:rsidRPr="00B87054">
              <w:rPr>
                <w:i/>
                <w:color w:val="8DB3E2"/>
                <w:sz w:val="18"/>
              </w:rPr>
              <w:t xml:space="preserve">&lt;2A.1.2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="M"“SME &gt;</w:t>
            </w:r>
          </w:p>
          <w:p w14:paraId="769A7B18" w14:textId="77777777" w:rsidR="00E46ADE" w:rsidRPr="00B87054" w:rsidRDefault="008E3564" w:rsidP="005E3179">
            <w:pPr>
              <w:pStyle w:val="Text1"/>
              <w:ind w:left="0"/>
              <w:rPr>
                <w:i/>
                <w:color w:val="8DB3E2"/>
                <w:sz w:val="18"/>
                <w:szCs w:val="18"/>
              </w:rPr>
            </w:pPr>
            <w:r w:rsidRPr="00B87054">
              <w:t xml:space="preserve">Намаляване на </w:t>
            </w:r>
            <w:r w:rsidRPr="00B87054">
              <w:rPr>
                <w:szCs w:val="24"/>
              </w:rPr>
              <w:t xml:space="preserve">количеството </w:t>
            </w:r>
            <w:r w:rsidR="001058CD" w:rsidRPr="00B87054">
              <w:rPr>
                <w:szCs w:val="24"/>
              </w:rPr>
              <w:t>депонирани</w:t>
            </w:r>
            <w:r w:rsidR="00B1406B" w:rsidRPr="00B87054">
              <w:rPr>
                <w:szCs w:val="24"/>
              </w:rPr>
              <w:t xml:space="preserve"> битови</w:t>
            </w:r>
            <w:r w:rsidR="001058CD" w:rsidRPr="00B87054">
              <w:rPr>
                <w:szCs w:val="24"/>
              </w:rPr>
              <w:t xml:space="preserve"> </w:t>
            </w:r>
            <w:r w:rsidRPr="00B87054">
              <w:rPr>
                <w:szCs w:val="24"/>
              </w:rPr>
              <w:t xml:space="preserve">отпадъци </w:t>
            </w:r>
          </w:p>
        </w:tc>
      </w:tr>
      <w:tr w:rsidR="002D2DBF" w:rsidRPr="00B87054" w14:paraId="612F0477" w14:textId="77777777" w:rsidTr="002A51D1">
        <w:trPr>
          <w:trHeight w:val="360"/>
        </w:trPr>
        <w:tc>
          <w:tcPr>
            <w:tcW w:w="2093" w:type="dxa"/>
            <w:shd w:val="clear" w:color="auto" w:fill="auto"/>
          </w:tcPr>
          <w:p w14:paraId="5884D309" w14:textId="77777777" w:rsidR="002D2DBF" w:rsidRPr="00B87054" w:rsidRDefault="002D2DBF" w:rsidP="002D2DBF">
            <w:pPr>
              <w:rPr>
                <w:i/>
              </w:rPr>
            </w:pPr>
            <w:r w:rsidRPr="00B87054">
              <w:rPr>
                <w:i/>
              </w:rPr>
              <w:t>Резултатите, които държавата членка се стреми да постигне с подкрепа от Съюза</w:t>
            </w:r>
          </w:p>
        </w:tc>
        <w:tc>
          <w:tcPr>
            <w:tcW w:w="6974" w:type="dxa"/>
            <w:shd w:val="clear" w:color="auto" w:fill="auto"/>
          </w:tcPr>
          <w:p w14:paraId="7AA0D4EF" w14:textId="77777777" w:rsidR="002D2DBF" w:rsidRPr="00B87054" w:rsidRDefault="002D2DBF" w:rsidP="002D2DBF">
            <w:pPr>
              <w:pStyle w:val="Text1"/>
              <w:ind w:left="0"/>
              <w:jc w:val="left"/>
              <w:rPr>
                <w:i/>
                <w:color w:val="8DB3E2"/>
                <w:sz w:val="18"/>
              </w:rPr>
            </w:pPr>
            <w:r w:rsidRPr="00B87054">
              <w:rPr>
                <w:i/>
                <w:color w:val="8DB3E2"/>
                <w:sz w:val="18"/>
              </w:rPr>
              <w:t xml:space="preserve">&lt;2A.1.3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="M“SME "&gt;</w:t>
            </w:r>
          </w:p>
          <w:p w14:paraId="0715DEC5" w14:textId="77777777" w:rsidR="008E5BF7" w:rsidRPr="00B87054" w:rsidRDefault="008E5BF7" w:rsidP="00271C12">
            <w:pPr>
              <w:pStyle w:val="CommentText"/>
              <w:spacing w:before="60" w:afterLines="20" w:after="48"/>
              <w:rPr>
                <w:sz w:val="24"/>
                <w:szCs w:val="24"/>
              </w:rPr>
            </w:pPr>
            <w:r w:rsidRPr="00B87054">
              <w:rPr>
                <w:sz w:val="24"/>
                <w:szCs w:val="24"/>
              </w:rPr>
              <w:t xml:space="preserve">Целта на </w:t>
            </w:r>
            <w:r w:rsidR="00855AAD" w:rsidRPr="00B87054">
              <w:rPr>
                <w:sz w:val="24"/>
                <w:szCs w:val="24"/>
              </w:rPr>
              <w:t>ПО</w:t>
            </w:r>
            <w:r w:rsidRPr="00B87054">
              <w:rPr>
                <w:sz w:val="24"/>
                <w:szCs w:val="24"/>
              </w:rPr>
              <w:t xml:space="preserve"> е </w:t>
            </w:r>
            <w:r w:rsidR="00591CF9" w:rsidRPr="00B87054">
              <w:rPr>
                <w:sz w:val="24"/>
                <w:szCs w:val="24"/>
              </w:rPr>
              <w:t>постигане на съответствие с йерархията при управлението на отпадъците</w:t>
            </w:r>
            <w:r w:rsidR="00A861C6" w:rsidRPr="00B87054">
              <w:rPr>
                <w:sz w:val="24"/>
                <w:szCs w:val="24"/>
              </w:rPr>
              <w:t xml:space="preserve"> </w:t>
            </w:r>
            <w:r w:rsidR="00BF4F5E" w:rsidRPr="00B87054">
              <w:rPr>
                <w:sz w:val="24"/>
                <w:szCs w:val="24"/>
              </w:rPr>
              <w:t>съгл</w:t>
            </w:r>
            <w:r w:rsidR="00B23E71" w:rsidRPr="00B87054">
              <w:rPr>
                <w:sz w:val="24"/>
                <w:szCs w:val="24"/>
              </w:rPr>
              <w:t>асно</w:t>
            </w:r>
            <w:r w:rsidR="00BF4F5E" w:rsidRPr="00B87054">
              <w:rPr>
                <w:sz w:val="24"/>
                <w:szCs w:val="24"/>
              </w:rPr>
              <w:t xml:space="preserve"> </w:t>
            </w:r>
            <w:r w:rsidRPr="00B87054">
              <w:rPr>
                <w:sz w:val="24"/>
                <w:szCs w:val="24"/>
              </w:rPr>
              <w:t>Директива 2008/98/ЕО</w:t>
            </w:r>
            <w:r w:rsidR="00591CF9" w:rsidRPr="00B87054">
              <w:rPr>
                <w:sz w:val="24"/>
                <w:szCs w:val="24"/>
              </w:rPr>
              <w:t>.</w:t>
            </w:r>
          </w:p>
          <w:p w14:paraId="6D0FEE7A" w14:textId="77777777" w:rsidR="00CD30CE" w:rsidRPr="00B87054" w:rsidRDefault="00A564A7" w:rsidP="00A564A7">
            <w:pPr>
              <w:pStyle w:val="CommentText"/>
              <w:spacing w:before="60" w:afterLines="20" w:after="48"/>
              <w:rPr>
                <w:sz w:val="24"/>
                <w:szCs w:val="24"/>
              </w:rPr>
            </w:pPr>
            <w:r w:rsidRPr="00B87054">
              <w:rPr>
                <w:sz w:val="24"/>
                <w:szCs w:val="24"/>
              </w:rPr>
              <w:t>В резултат от изпълняваните мерки ще се постигне намаляване количеството на депонираните битови отпадъци (БО) чрез повторна употреба, рециклиране и оползотворяване.</w:t>
            </w:r>
          </w:p>
          <w:p w14:paraId="173CA008" w14:textId="77777777" w:rsidR="00A564A7" w:rsidRPr="00B87054" w:rsidRDefault="00A564A7" w:rsidP="00A564A7">
            <w:pPr>
              <w:pStyle w:val="CommentText"/>
              <w:spacing w:before="60" w:afterLines="20" w:after="48"/>
              <w:rPr>
                <w:sz w:val="24"/>
                <w:szCs w:val="24"/>
              </w:rPr>
            </w:pPr>
            <w:r w:rsidRPr="00B87054">
              <w:rPr>
                <w:sz w:val="24"/>
                <w:szCs w:val="24"/>
              </w:rPr>
              <w:t xml:space="preserve">Най-голям дял от депонираните битови отпадъци са биоразградимите. Инвестиционните мерки ще доведат до постепенното намаляване на количествата на депонираните и увеличаване на количествата рециклирани/оползотворени биоразградими отпадъци.  </w:t>
            </w:r>
          </w:p>
          <w:p w14:paraId="0BD400FE" w14:textId="77777777" w:rsidR="00A564A7" w:rsidRPr="00B87054" w:rsidRDefault="00A564A7" w:rsidP="00A564A7">
            <w:pPr>
              <w:pStyle w:val="CommentText"/>
              <w:spacing w:before="60" w:afterLines="20" w:after="48"/>
              <w:rPr>
                <w:sz w:val="24"/>
                <w:szCs w:val="24"/>
              </w:rPr>
            </w:pPr>
            <w:r w:rsidRPr="00B87054">
              <w:rPr>
                <w:sz w:val="24"/>
                <w:szCs w:val="24"/>
              </w:rPr>
              <w:t>Устойчивото управление на отпадъците ще бъде подкрепено чрез инвестиции в допълнителен капацитет за рециклиране и повторна употреба. Това ще допринесе за изпълнение на целите за рециклиране съгласно Закона за управление на отпадъците и Националния план за управление на отпадъците</w:t>
            </w:r>
            <w:r w:rsidR="00B23E71" w:rsidRPr="00B87054">
              <w:rPr>
                <w:sz w:val="24"/>
                <w:szCs w:val="24"/>
              </w:rPr>
              <w:t xml:space="preserve">, както и </w:t>
            </w:r>
            <w:r w:rsidRPr="00B87054">
              <w:rPr>
                <w:sz w:val="24"/>
                <w:szCs w:val="24"/>
              </w:rPr>
              <w:t>ще се улесни достъпът на населението до центрове</w:t>
            </w:r>
            <w:r w:rsidR="00B23E71" w:rsidRPr="00B87054">
              <w:rPr>
                <w:sz w:val="24"/>
                <w:szCs w:val="24"/>
              </w:rPr>
              <w:t xml:space="preserve"> за рециклиране и повторна употреба</w:t>
            </w:r>
            <w:r w:rsidRPr="00B87054">
              <w:rPr>
                <w:sz w:val="24"/>
                <w:szCs w:val="24"/>
              </w:rPr>
              <w:t xml:space="preserve">. Инвестициите ще надградят направеното </w:t>
            </w:r>
            <w:r w:rsidR="00CD30CE" w:rsidRPr="00B87054">
              <w:rPr>
                <w:sz w:val="24"/>
                <w:szCs w:val="24"/>
              </w:rPr>
              <w:t>по</w:t>
            </w:r>
            <w:r w:rsidRPr="00B87054">
              <w:rPr>
                <w:sz w:val="24"/>
                <w:szCs w:val="24"/>
              </w:rPr>
              <w:t xml:space="preserve"> ОПОС 2007-2013</w:t>
            </w:r>
            <w:r w:rsidR="00890BF4" w:rsidRPr="00B87054">
              <w:rPr>
                <w:sz w:val="24"/>
                <w:szCs w:val="24"/>
              </w:rPr>
              <w:t xml:space="preserve"> г</w:t>
            </w:r>
            <w:r w:rsidRPr="00B87054">
              <w:rPr>
                <w:sz w:val="24"/>
                <w:szCs w:val="24"/>
              </w:rPr>
              <w:t>.</w:t>
            </w:r>
          </w:p>
          <w:p w14:paraId="5F36B895" w14:textId="77777777" w:rsidR="00A564A7" w:rsidRPr="00B87054" w:rsidRDefault="00A564A7" w:rsidP="00A564A7">
            <w:pPr>
              <w:pStyle w:val="CommentText"/>
              <w:spacing w:before="60" w:afterLines="20" w:after="48"/>
              <w:rPr>
                <w:sz w:val="24"/>
                <w:szCs w:val="24"/>
              </w:rPr>
            </w:pPr>
            <w:r w:rsidRPr="00B87054">
              <w:rPr>
                <w:sz w:val="24"/>
                <w:szCs w:val="24"/>
              </w:rPr>
              <w:t>Предвидени са и инвестиции в дейности по оползотворяване на битови отпадъци чрез получаване на енергия</w:t>
            </w:r>
            <w:r w:rsidR="00C3122F" w:rsidRPr="00B87054">
              <w:rPr>
                <w:sz w:val="24"/>
                <w:szCs w:val="24"/>
                <w:lang w:val="ru-RU"/>
              </w:rPr>
              <w:t xml:space="preserve">. </w:t>
            </w:r>
            <w:r w:rsidR="00C3122F" w:rsidRPr="00B87054">
              <w:rPr>
                <w:sz w:val="24"/>
                <w:szCs w:val="24"/>
              </w:rPr>
              <w:t>П</w:t>
            </w:r>
            <w:r w:rsidRPr="00B87054">
              <w:rPr>
                <w:sz w:val="24"/>
                <w:szCs w:val="24"/>
              </w:rPr>
              <w:t xml:space="preserve">роектът, който ще се финансира (включен в НПУО 2014-2020 г.), е трета фаза на интегрирания проект на Столична община за управление на битовите отпадъци на град София. </w:t>
            </w:r>
          </w:p>
          <w:p w14:paraId="515421B1" w14:textId="6E6055FC" w:rsidR="003B4456" w:rsidRPr="00B87054" w:rsidRDefault="00A564A7" w:rsidP="0055018C">
            <w:pPr>
              <w:pStyle w:val="CommentText"/>
              <w:spacing w:before="60" w:afterLines="20" w:after="48"/>
              <w:rPr>
                <w:sz w:val="24"/>
                <w:szCs w:val="24"/>
              </w:rPr>
            </w:pPr>
            <w:r w:rsidRPr="00B87054">
              <w:rPr>
                <w:sz w:val="24"/>
                <w:szCs w:val="24"/>
              </w:rPr>
              <w:lastRenderedPageBreak/>
              <w:t>Формирането на общество с нулеви отпадъци и повишаване на общественото съзнание за спазване на йерархията за управление на отпадъците е резултат, който ще бъде постигнат чрез информационни кампании и демонстрационни/пилотни проекти. При изпълнението на проекти може да бъде използван натрупания</w:t>
            </w:r>
            <w:r w:rsidR="00EF13DC" w:rsidRPr="00B87054">
              <w:rPr>
                <w:sz w:val="24"/>
                <w:szCs w:val="24"/>
              </w:rPr>
              <w:t>т</w:t>
            </w:r>
            <w:r w:rsidRPr="00B87054">
              <w:rPr>
                <w:sz w:val="24"/>
                <w:szCs w:val="24"/>
              </w:rPr>
              <w:t xml:space="preserve"> опит по изпълнението на проекти по програма LIFE и е възможна допълняемост с инструмента.</w:t>
            </w:r>
          </w:p>
          <w:p w14:paraId="239D5CEB" w14:textId="3E620259" w:rsidR="00FD57E6" w:rsidRPr="00B87054" w:rsidRDefault="00FD57E6" w:rsidP="00FD57E6">
            <w:pPr>
              <w:pStyle w:val="CommentText"/>
              <w:rPr>
                <w:sz w:val="24"/>
                <w:szCs w:val="24"/>
              </w:rPr>
            </w:pPr>
            <w:r w:rsidRPr="00B87054">
              <w:rPr>
                <w:sz w:val="24"/>
                <w:szCs w:val="24"/>
              </w:rPr>
              <w:t xml:space="preserve">Чрез изпълнението на проекти за подобряване управлението на строителни отпадъци ще се подпомогне  предотвратяването на смесването на строителни отпадъци с битовите отпадъци, както и създаването на примери за успешно третиране на строителни отпадъци. Също така чрез изпълнение на някои от мерките ще се допринесе за прехода към кръгова икономика в България. </w:t>
            </w:r>
          </w:p>
          <w:p w14:paraId="2305572E" w14:textId="77777777" w:rsidR="00FD57E6" w:rsidRPr="00B87054" w:rsidRDefault="00FD57E6" w:rsidP="00EF3F6D">
            <w:pPr>
              <w:pStyle w:val="CommentText"/>
              <w:spacing w:before="60" w:afterLines="20" w:after="48"/>
              <w:rPr>
                <w:sz w:val="24"/>
                <w:szCs w:val="24"/>
              </w:rPr>
            </w:pPr>
            <w:r w:rsidRPr="00B87054">
              <w:rPr>
                <w:sz w:val="24"/>
                <w:szCs w:val="24"/>
              </w:rPr>
              <w:t xml:space="preserve">Чрез </w:t>
            </w:r>
            <w:proofErr w:type="spellStart"/>
            <w:r w:rsidRPr="00B87054">
              <w:rPr>
                <w:sz w:val="24"/>
                <w:szCs w:val="24"/>
              </w:rPr>
              <w:t>финасирането</w:t>
            </w:r>
            <w:proofErr w:type="spellEnd"/>
            <w:r w:rsidRPr="00B87054">
              <w:rPr>
                <w:sz w:val="24"/>
                <w:szCs w:val="24"/>
              </w:rPr>
              <w:t xml:space="preserve"> на мерки за рекултивация на депа ще се подпомогне изпълнението на задълженията на Република България по постановено Решение на Съда на Европейския съюз от 16.07.2015 г. по дело С-145/14 за неизпълнение на задълженията от страна на Република България на член 14, букви а-в) от Директива 1999/31/ЕО на съвета от 26.04.1999 г. относно депонирането на отпадъци.</w:t>
            </w:r>
          </w:p>
          <w:p w14:paraId="2EC11569" w14:textId="77777777" w:rsidR="000A6FF4" w:rsidRPr="00B87054" w:rsidRDefault="000A6FF4" w:rsidP="00EF3F6D">
            <w:pPr>
              <w:pStyle w:val="CommentText"/>
              <w:spacing w:before="60" w:afterLines="20" w:after="48"/>
              <w:rPr>
                <w:sz w:val="24"/>
                <w:szCs w:val="24"/>
              </w:rPr>
            </w:pPr>
          </w:p>
          <w:p w14:paraId="67026023" w14:textId="00673030" w:rsidR="000A6FF4" w:rsidRPr="00B87054" w:rsidRDefault="000A6FF4" w:rsidP="00EF3F6D">
            <w:pPr>
              <w:pStyle w:val="CommentText"/>
              <w:spacing w:before="60" w:afterLines="20" w:after="48"/>
              <w:rPr>
                <w:sz w:val="24"/>
                <w:szCs w:val="24"/>
              </w:rPr>
            </w:pPr>
            <w:r w:rsidRPr="00B87054">
              <w:rPr>
                <w:sz w:val="24"/>
                <w:szCs w:val="24"/>
              </w:rPr>
              <w:t xml:space="preserve">Финансирането на пилотните проекти за инсталации за рециклиране и за въвеждане на иновативни технологии за събиране на битови отпадъци ще съобразява йерархията за управление на отпадъци, като същевременно ще осигури допълняемост и синергичен ефект на подкрепените мерки и с инвестиции в сектор „околна среда“. Например, тъй като изгарянето на отпадъци за битово отопление е основен източник на замърсяване на въздуха, предложените пилотни проекти е подходящо да отчитат и приноса за адресиране на този проблем. По този начин ще се отговори и на ръководния принцип „Финансиране, основано на </w:t>
            </w:r>
            <w:proofErr w:type="spellStart"/>
            <w:r w:rsidRPr="00B87054">
              <w:rPr>
                <w:sz w:val="24"/>
                <w:szCs w:val="24"/>
              </w:rPr>
              <w:t>ангажи</w:t>
            </w:r>
            <w:proofErr w:type="spellEnd"/>
            <w:r w:rsidRPr="00B87054">
              <w:rPr>
                <w:sz w:val="24"/>
                <w:szCs w:val="24"/>
              </w:rPr>
              <w:t>-ментите по законодателството“, включително Директива 2008/50/ЕО относно качеството на атмосферния въздух и за по-чист въздух за Европа и Директива (ЕС) 2016/2284 за намаляване на националните емисии на някои атмосферни замърсители".</w:t>
            </w:r>
          </w:p>
        </w:tc>
      </w:tr>
    </w:tbl>
    <w:p w14:paraId="63CB3CB1" w14:textId="77777777" w:rsidR="002D2DBF" w:rsidRPr="00B87054" w:rsidRDefault="002D2DBF" w:rsidP="002D2DBF">
      <w:pPr>
        <w:sectPr w:rsidR="002D2DBF" w:rsidRPr="00B87054" w:rsidSect="00C50033">
          <w:headerReference w:type="default" r:id="rId33"/>
          <w:footerReference w:type="default" r:id="rId34"/>
          <w:headerReference w:type="first" r:id="rId35"/>
          <w:footerReference w:type="first" r:id="rId36"/>
          <w:pgSz w:w="11906" w:h="16838"/>
          <w:pgMar w:top="1021" w:right="1418" w:bottom="1021" w:left="1418" w:header="601" w:footer="1077" w:gutter="0"/>
          <w:cols w:space="720"/>
          <w:docGrid w:linePitch="326"/>
        </w:sectPr>
      </w:pPr>
    </w:p>
    <w:p w14:paraId="06E44EFC" w14:textId="77777777" w:rsidR="002D2DBF" w:rsidRPr="00B87054" w:rsidRDefault="002D2DBF" w:rsidP="002D2DBF">
      <w:r w:rsidRPr="00B87054">
        <w:rPr>
          <w:b/>
        </w:rPr>
        <w:lastRenderedPageBreak/>
        <w:t xml:space="preserve">Таблица 3: </w:t>
      </w:r>
      <w:r w:rsidRPr="00B87054">
        <w:tab/>
      </w:r>
      <w:r w:rsidRPr="00B87054">
        <w:rPr>
          <w:b/>
        </w:rPr>
        <w:t>Специфични за програмата показатели за резултатите по специфични цели</w:t>
      </w:r>
      <w:r w:rsidRPr="00B87054">
        <w:t xml:space="preserve"> (за ЕФРР и Кохезионния фонд)</w:t>
      </w:r>
    </w:p>
    <w:p w14:paraId="7FB6D69C" w14:textId="77777777" w:rsidR="002D2DBF" w:rsidRPr="00B87054" w:rsidRDefault="002D2DBF" w:rsidP="002D2DBF">
      <w:pPr>
        <w:rPr>
          <w:b/>
          <w:sz w:val="16"/>
          <w:szCs w:val="16"/>
        </w:rPr>
      </w:pPr>
    </w:p>
    <w:p w14:paraId="2454204D" w14:textId="77777777" w:rsidR="002D2DBF" w:rsidRPr="00B87054" w:rsidRDefault="002D2DBF" w:rsidP="002D2DBF">
      <w:pPr>
        <w:rPr>
          <w:szCs w:val="24"/>
        </w:rPr>
      </w:pPr>
      <w:r w:rsidRPr="00B87054">
        <w:t>(Позоваване: член 96, параграф 2, първа алинея, буква б), подточка ii) от Регламент (EС) № 1303/2013)</w:t>
      </w:r>
    </w:p>
    <w:p w14:paraId="4A67E6BD" w14:textId="77777777" w:rsidR="002D2DBF" w:rsidRPr="00B87054" w:rsidRDefault="002D2DBF" w:rsidP="002D2DBF">
      <w:pPr>
        <w:rPr>
          <w:sz w:val="16"/>
          <w:szCs w:val="16"/>
        </w:rPr>
      </w:pP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2"/>
        <w:gridCol w:w="2251"/>
        <w:gridCol w:w="1881"/>
        <w:gridCol w:w="1556"/>
        <w:gridCol w:w="1649"/>
        <w:gridCol w:w="1375"/>
        <w:gridCol w:w="2091"/>
        <w:gridCol w:w="1673"/>
        <w:gridCol w:w="1258"/>
      </w:tblGrid>
      <w:tr w:rsidR="002D2DBF" w:rsidRPr="00B87054" w14:paraId="6EFEA7AC" w14:textId="77777777" w:rsidTr="002D2DBF">
        <w:trPr>
          <w:trHeight w:val="531"/>
        </w:trPr>
        <w:tc>
          <w:tcPr>
            <w:tcW w:w="436" w:type="pct"/>
            <w:tcBorders>
              <w:top w:val="single" w:sz="4" w:space="0" w:color="auto"/>
              <w:left w:val="single" w:sz="4" w:space="0" w:color="auto"/>
              <w:bottom w:val="single" w:sz="4" w:space="0" w:color="auto"/>
              <w:right w:val="single" w:sz="4" w:space="0" w:color="auto"/>
            </w:tcBorders>
          </w:tcPr>
          <w:p w14:paraId="0F0BC66B"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14:paraId="51C79D9C"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71F63FFD" w14:textId="77777777" w:rsidR="002D2DBF" w:rsidRPr="00B87054" w:rsidRDefault="002D2DBF" w:rsidP="002D2DBF">
            <w:pPr>
              <w:snapToGrid w:val="0"/>
              <w:rPr>
                <w:b/>
                <w:i/>
                <w:sz w:val="18"/>
                <w:szCs w:val="18"/>
              </w:rPr>
            </w:pPr>
            <w:r w:rsidRPr="00B87054">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14:paraId="0F01B058"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14:paraId="4ED6D4F1"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14:paraId="22B40B80" w14:textId="77777777" w:rsidR="002D2DBF" w:rsidRPr="00B87054" w:rsidRDefault="002D2DBF" w:rsidP="002D2DBF">
            <w:pPr>
              <w:snapToGrid w:val="0"/>
              <w:rPr>
                <w:b/>
                <w:i/>
                <w:sz w:val="18"/>
                <w:szCs w:val="18"/>
              </w:rPr>
            </w:pPr>
            <w:r w:rsidRPr="00B87054">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hideMark/>
          </w:tcPr>
          <w:p w14:paraId="702A0131"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Целева стойност</w:t>
            </w:r>
            <w:r w:rsidRPr="00B87054">
              <w:rPr>
                <w:rStyle w:val="FootnoteReference"/>
                <w:b/>
                <w:i/>
                <w:sz w:val="18"/>
              </w:rPr>
              <w:footnoteReference w:id="24"/>
            </w:r>
            <w:r w:rsidRPr="00B87054">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14:paraId="167CB0E3"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489AA026"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Честота на отчитане</w:t>
            </w:r>
          </w:p>
        </w:tc>
      </w:tr>
      <w:tr w:rsidR="002D2DBF" w:rsidRPr="00B87054" w14:paraId="6EF8414A" w14:textId="77777777" w:rsidTr="007B6114">
        <w:trPr>
          <w:trHeight w:val="1902"/>
        </w:trPr>
        <w:tc>
          <w:tcPr>
            <w:tcW w:w="436" w:type="pct"/>
            <w:tcBorders>
              <w:top w:val="single" w:sz="4" w:space="0" w:color="auto"/>
              <w:left w:val="single" w:sz="4" w:space="0" w:color="auto"/>
              <w:bottom w:val="single" w:sz="4" w:space="0" w:color="auto"/>
              <w:right w:val="single" w:sz="4" w:space="0" w:color="auto"/>
            </w:tcBorders>
          </w:tcPr>
          <w:p w14:paraId="3A735178" w14:textId="77777777" w:rsidR="002D2DBF" w:rsidRPr="00B87054" w:rsidRDefault="002D2DBF" w:rsidP="002D2DBF">
            <w:pPr>
              <w:pStyle w:val="ListBullet"/>
              <w:numPr>
                <w:ilvl w:val="0"/>
                <w:numId w:val="0"/>
              </w:numPr>
              <w:tabs>
                <w:tab w:val="left" w:pos="720"/>
              </w:tabs>
              <w:rPr>
                <w:b/>
                <w:sz w:val="18"/>
                <w:szCs w:val="18"/>
              </w:rPr>
            </w:pPr>
            <w:r w:rsidRPr="00B87054">
              <w:rPr>
                <w:i/>
                <w:color w:val="8DB3E2"/>
                <w:sz w:val="18"/>
              </w:rPr>
              <w:t xml:space="preserve">&lt;2A.1.4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 “SME” &gt;</w:t>
            </w:r>
          </w:p>
        </w:tc>
        <w:tc>
          <w:tcPr>
            <w:tcW w:w="748" w:type="pct"/>
            <w:tcBorders>
              <w:top w:val="single" w:sz="4" w:space="0" w:color="auto"/>
              <w:left w:val="single" w:sz="4" w:space="0" w:color="auto"/>
              <w:bottom w:val="single" w:sz="4" w:space="0" w:color="auto"/>
              <w:right w:val="single" w:sz="4" w:space="0" w:color="auto"/>
            </w:tcBorders>
          </w:tcPr>
          <w:p w14:paraId="7509364B" w14:textId="77777777" w:rsidR="002D2DBF" w:rsidRPr="00B87054" w:rsidRDefault="002D2DBF" w:rsidP="002D2DBF">
            <w:pPr>
              <w:pStyle w:val="ListBullet"/>
              <w:numPr>
                <w:ilvl w:val="0"/>
                <w:numId w:val="0"/>
              </w:numPr>
              <w:tabs>
                <w:tab w:val="left" w:pos="720"/>
              </w:tabs>
              <w:rPr>
                <w:b/>
                <w:sz w:val="18"/>
                <w:szCs w:val="18"/>
              </w:rPr>
            </w:pPr>
            <w:r w:rsidRPr="00B87054">
              <w:rPr>
                <w:i/>
                <w:color w:val="8DB3E2"/>
                <w:sz w:val="18"/>
              </w:rPr>
              <w:t xml:space="preserve">&lt;2A.1.5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="M"“SME” &gt;</w:t>
            </w:r>
          </w:p>
        </w:tc>
        <w:tc>
          <w:tcPr>
            <w:tcW w:w="625" w:type="pct"/>
            <w:tcBorders>
              <w:top w:val="single" w:sz="4" w:space="0" w:color="auto"/>
              <w:left w:val="single" w:sz="4" w:space="0" w:color="auto"/>
              <w:bottom w:val="single" w:sz="4" w:space="0" w:color="auto"/>
              <w:right w:val="single" w:sz="4" w:space="0" w:color="auto"/>
            </w:tcBorders>
          </w:tcPr>
          <w:p w14:paraId="7D74C2F2" w14:textId="77777777" w:rsidR="002D2DBF" w:rsidRPr="00B87054" w:rsidRDefault="002D2DBF" w:rsidP="002D2DBF">
            <w:pPr>
              <w:snapToGrid w:val="0"/>
              <w:rPr>
                <w:b/>
                <w:sz w:val="18"/>
                <w:szCs w:val="18"/>
              </w:rPr>
            </w:pPr>
            <w:r w:rsidRPr="00B87054">
              <w:rPr>
                <w:i/>
                <w:color w:val="8DB3E2"/>
                <w:sz w:val="18"/>
              </w:rPr>
              <w:t xml:space="preserve">&lt;2A.1.6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 SME"&gt;</w:t>
            </w:r>
          </w:p>
        </w:tc>
        <w:tc>
          <w:tcPr>
            <w:tcW w:w="517" w:type="pct"/>
            <w:tcBorders>
              <w:top w:val="single" w:sz="4" w:space="0" w:color="auto"/>
              <w:left w:val="single" w:sz="4" w:space="0" w:color="auto"/>
              <w:bottom w:val="single" w:sz="4" w:space="0" w:color="auto"/>
              <w:right w:val="single" w:sz="4" w:space="0" w:color="auto"/>
            </w:tcBorders>
          </w:tcPr>
          <w:p w14:paraId="0367A6BE" w14:textId="77777777" w:rsidR="002D2DBF" w:rsidRPr="00B87054" w:rsidRDefault="002D2DBF" w:rsidP="002D2DBF">
            <w:pPr>
              <w:pStyle w:val="ListBullet"/>
              <w:numPr>
                <w:ilvl w:val="0"/>
                <w:numId w:val="0"/>
              </w:numPr>
              <w:tabs>
                <w:tab w:val="left" w:pos="720"/>
              </w:tabs>
              <w:rPr>
                <w:b/>
                <w:sz w:val="18"/>
                <w:szCs w:val="18"/>
              </w:rPr>
            </w:pPr>
            <w:r w:rsidRPr="00B87054">
              <w:rPr>
                <w:i/>
                <w:color w:val="8DB3E2"/>
                <w:sz w:val="18"/>
              </w:rPr>
              <w:t xml:space="preserve">&lt;2A.1.7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“SME” &gt;</w:t>
            </w:r>
          </w:p>
        </w:tc>
        <w:tc>
          <w:tcPr>
            <w:tcW w:w="548" w:type="pct"/>
            <w:tcBorders>
              <w:top w:val="single" w:sz="4" w:space="0" w:color="auto"/>
              <w:left w:val="single" w:sz="4" w:space="0" w:color="auto"/>
              <w:bottom w:val="single" w:sz="4" w:space="0" w:color="auto"/>
              <w:right w:val="single" w:sz="4" w:space="0" w:color="auto"/>
            </w:tcBorders>
          </w:tcPr>
          <w:p w14:paraId="3A747EFF"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&lt;2A.1.8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="M"“SME” &gt;</w:t>
            </w:r>
            <w:r w:rsidRPr="00B87054">
              <w:rPr>
                <w:i/>
                <w:color w:val="8DB3E2"/>
                <w:sz w:val="18"/>
                <w:szCs w:val="18"/>
              </w:rPr>
              <w:t xml:space="preserve"> </w:t>
            </w:r>
          </w:p>
          <w:p w14:paraId="2238CA6A" w14:textId="77777777" w:rsidR="002D2DBF" w:rsidRPr="00B87054" w:rsidRDefault="002D2DBF" w:rsidP="002D2DBF">
            <w:pPr>
              <w:snapToGrid w:val="0"/>
              <w:rPr>
                <w:i/>
                <w:color w:val="8DB3E2"/>
                <w:sz w:val="18"/>
                <w:szCs w:val="18"/>
              </w:rPr>
            </w:pPr>
            <w:r w:rsidRPr="00B87054">
              <w:rPr>
                <w:i/>
                <w:color w:val="8DB3E2"/>
                <w:sz w:val="18"/>
                <w:szCs w:val="18"/>
              </w:rPr>
              <w:t xml:space="preserve">Качествени &lt;2A.1.8 </w:t>
            </w:r>
            <w:proofErr w:type="spellStart"/>
            <w:r w:rsidRPr="00B87054">
              <w:rPr>
                <w:i/>
                <w:color w:val="8DB3E2"/>
                <w:sz w:val="18"/>
                <w:szCs w:val="18"/>
              </w:rPr>
              <w:t>type</w:t>
            </w:r>
            <w:proofErr w:type="spellEnd"/>
            <w:r w:rsidRPr="00B87054">
              <w:rPr>
                <w:i/>
                <w:color w:val="8DB3E2"/>
                <w:sz w:val="18"/>
                <w:szCs w:val="18"/>
              </w:rPr>
              <w:t xml:space="preserve">="S" </w:t>
            </w:r>
            <w:proofErr w:type="spellStart"/>
            <w:r w:rsidRPr="00B87054">
              <w:rPr>
                <w:i/>
                <w:color w:val="8DB3E2"/>
                <w:sz w:val="18"/>
                <w:szCs w:val="18"/>
              </w:rPr>
              <w:t>maxlength</w:t>
            </w:r>
            <w:proofErr w:type="spellEnd"/>
            <w:r w:rsidRPr="00B87054">
              <w:rPr>
                <w:i/>
                <w:color w:val="8DB3E2"/>
                <w:sz w:val="18"/>
                <w:szCs w:val="18"/>
              </w:rPr>
              <w:t xml:space="preserve">="100" </w:t>
            </w:r>
            <w:proofErr w:type="spellStart"/>
            <w:r w:rsidRPr="00B87054">
              <w:rPr>
                <w:i/>
                <w:color w:val="8DB3E2"/>
                <w:sz w:val="18"/>
                <w:szCs w:val="18"/>
              </w:rPr>
              <w:t>input</w:t>
            </w:r>
            <w:proofErr w:type="spellEnd"/>
            <w:r w:rsidRPr="00B87054">
              <w:rPr>
                <w:i/>
                <w:color w:val="8DB3E2"/>
                <w:sz w:val="18"/>
                <w:szCs w:val="18"/>
              </w:rPr>
              <w:t xml:space="preserve">="M" “SME”  </w:t>
            </w:r>
          </w:p>
        </w:tc>
        <w:tc>
          <w:tcPr>
            <w:tcW w:w="457" w:type="pct"/>
            <w:tcBorders>
              <w:top w:val="single" w:sz="4" w:space="0" w:color="auto"/>
              <w:left w:val="single" w:sz="4" w:space="0" w:color="auto"/>
              <w:bottom w:val="single" w:sz="4" w:space="0" w:color="auto"/>
              <w:right w:val="single" w:sz="4" w:space="0" w:color="auto"/>
            </w:tcBorders>
          </w:tcPr>
          <w:p w14:paraId="77BA0CCF" w14:textId="77777777" w:rsidR="002D2DBF" w:rsidRPr="00B87054" w:rsidRDefault="002D2DBF" w:rsidP="002D2DBF">
            <w:pPr>
              <w:snapToGrid w:val="0"/>
              <w:rPr>
                <w:b/>
                <w:sz w:val="18"/>
                <w:szCs w:val="18"/>
              </w:rPr>
            </w:pPr>
            <w:r w:rsidRPr="00B87054">
              <w:rPr>
                <w:i/>
                <w:color w:val="8DB3E2"/>
                <w:sz w:val="18"/>
              </w:rPr>
              <w:t xml:space="preserve">&lt;2A.1.9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="M"“SME”&gt;</w:t>
            </w:r>
          </w:p>
        </w:tc>
        <w:tc>
          <w:tcPr>
            <w:tcW w:w="695" w:type="pct"/>
            <w:tcBorders>
              <w:top w:val="single" w:sz="4" w:space="0" w:color="auto"/>
              <w:left w:val="single" w:sz="4" w:space="0" w:color="auto"/>
              <w:bottom w:val="single" w:sz="4" w:space="0" w:color="auto"/>
              <w:right w:val="single" w:sz="4" w:space="0" w:color="auto"/>
            </w:tcBorders>
          </w:tcPr>
          <w:p w14:paraId="378A6C44"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&lt;2A.1.10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54684B56" w14:textId="77777777" w:rsidR="002D2DBF" w:rsidRPr="00B87054" w:rsidRDefault="002D2DBF" w:rsidP="002D2DBF">
            <w:pPr>
              <w:pStyle w:val="ListBullet"/>
              <w:numPr>
                <w:ilvl w:val="0"/>
                <w:numId w:val="0"/>
              </w:numPr>
              <w:tabs>
                <w:tab w:val="left" w:pos="720"/>
              </w:tabs>
              <w:rPr>
                <w:b/>
                <w:sz w:val="18"/>
                <w:szCs w:val="18"/>
              </w:rPr>
            </w:pPr>
            <w:r w:rsidRPr="00B87054">
              <w:rPr>
                <w:i/>
                <w:color w:val="8DB3E2"/>
                <w:sz w:val="18"/>
              </w:rPr>
              <w:t xml:space="preserve">Качествени &lt;2A.1.10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 “SME”  &gt;</w:t>
            </w:r>
          </w:p>
        </w:tc>
        <w:tc>
          <w:tcPr>
            <w:tcW w:w="556" w:type="pct"/>
            <w:tcBorders>
              <w:top w:val="single" w:sz="4" w:space="0" w:color="auto"/>
              <w:left w:val="single" w:sz="4" w:space="0" w:color="auto"/>
              <w:bottom w:val="single" w:sz="4" w:space="0" w:color="auto"/>
              <w:right w:val="single" w:sz="4" w:space="0" w:color="auto"/>
            </w:tcBorders>
          </w:tcPr>
          <w:p w14:paraId="401F0BE4" w14:textId="77777777" w:rsidR="002D2DBF" w:rsidRPr="00B87054" w:rsidRDefault="002D2DBF" w:rsidP="002D2DBF">
            <w:pPr>
              <w:pStyle w:val="ListBullet"/>
              <w:numPr>
                <w:ilvl w:val="0"/>
                <w:numId w:val="0"/>
              </w:numPr>
              <w:rPr>
                <w:b/>
                <w:sz w:val="20"/>
              </w:rPr>
            </w:pPr>
            <w:r w:rsidRPr="00B87054">
              <w:rPr>
                <w:i/>
                <w:color w:val="8DB3E2"/>
                <w:sz w:val="18"/>
              </w:rPr>
              <w:t xml:space="preserve">&lt;2A.1.11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="M"“SME”&gt;</w:t>
            </w:r>
          </w:p>
        </w:tc>
        <w:tc>
          <w:tcPr>
            <w:tcW w:w="418" w:type="pct"/>
            <w:tcBorders>
              <w:top w:val="single" w:sz="4" w:space="0" w:color="auto"/>
              <w:left w:val="single" w:sz="4" w:space="0" w:color="auto"/>
              <w:bottom w:val="single" w:sz="4" w:space="0" w:color="auto"/>
              <w:right w:val="single" w:sz="4" w:space="0" w:color="auto"/>
            </w:tcBorders>
          </w:tcPr>
          <w:p w14:paraId="02180804" w14:textId="77777777" w:rsidR="002D2DBF" w:rsidRPr="00B87054" w:rsidRDefault="002D2DBF" w:rsidP="002D2DBF">
            <w:pPr>
              <w:pStyle w:val="ListBullet"/>
              <w:numPr>
                <w:ilvl w:val="0"/>
                <w:numId w:val="0"/>
              </w:numPr>
              <w:rPr>
                <w:b/>
                <w:sz w:val="20"/>
              </w:rPr>
            </w:pPr>
            <w:r w:rsidRPr="00B87054">
              <w:rPr>
                <w:i/>
                <w:color w:val="8DB3E2"/>
                <w:sz w:val="18"/>
              </w:rPr>
              <w:t xml:space="preserve">&lt;2A.1.12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 “SME” &gt;</w:t>
            </w:r>
          </w:p>
        </w:tc>
      </w:tr>
      <w:tr w:rsidR="00A707C1" w:rsidRPr="00B87054" w14:paraId="37A8F662" w14:textId="77777777" w:rsidTr="001533B4">
        <w:trPr>
          <w:trHeight w:val="1347"/>
        </w:trPr>
        <w:tc>
          <w:tcPr>
            <w:tcW w:w="436" w:type="pct"/>
            <w:tcBorders>
              <w:top w:val="single" w:sz="4" w:space="0" w:color="auto"/>
              <w:left w:val="single" w:sz="4" w:space="0" w:color="auto"/>
              <w:bottom w:val="single" w:sz="4" w:space="0" w:color="auto"/>
              <w:right w:val="single" w:sz="4" w:space="0" w:color="auto"/>
            </w:tcBorders>
            <w:vAlign w:val="center"/>
          </w:tcPr>
          <w:p w14:paraId="44EDAACC" w14:textId="77777777" w:rsidR="00A707C1" w:rsidRPr="00B87054" w:rsidRDefault="00477257" w:rsidP="00D45603">
            <w:pPr>
              <w:pStyle w:val="ListBullet"/>
              <w:numPr>
                <w:ilvl w:val="0"/>
                <w:numId w:val="0"/>
              </w:numPr>
              <w:tabs>
                <w:tab w:val="left" w:pos="720"/>
              </w:tabs>
              <w:spacing w:before="0"/>
              <w:jc w:val="center"/>
              <w:rPr>
                <w:i/>
                <w:color w:val="8DB3E2"/>
                <w:sz w:val="18"/>
                <w:lang w:val="en-US"/>
              </w:rPr>
            </w:pPr>
            <w:r w:rsidRPr="00B87054">
              <w:rPr>
                <w:sz w:val="18"/>
                <w:szCs w:val="18"/>
                <w:lang w:val="en-US"/>
              </w:rPr>
              <w:t>2.1</w:t>
            </w:r>
          </w:p>
        </w:tc>
        <w:tc>
          <w:tcPr>
            <w:tcW w:w="748" w:type="pct"/>
            <w:tcBorders>
              <w:top w:val="single" w:sz="4" w:space="0" w:color="auto"/>
              <w:left w:val="single" w:sz="4" w:space="0" w:color="auto"/>
              <w:bottom w:val="single" w:sz="4" w:space="0" w:color="auto"/>
              <w:right w:val="single" w:sz="4" w:space="0" w:color="auto"/>
            </w:tcBorders>
            <w:vAlign w:val="center"/>
          </w:tcPr>
          <w:p w14:paraId="6CBE28B3" w14:textId="0B8665A5" w:rsidR="00E40425" w:rsidRPr="00B87054" w:rsidRDefault="00F34BD0" w:rsidP="00D45603">
            <w:pPr>
              <w:pStyle w:val="ListBullet"/>
              <w:numPr>
                <w:ilvl w:val="0"/>
                <w:numId w:val="0"/>
              </w:numPr>
              <w:tabs>
                <w:tab w:val="left" w:pos="0"/>
              </w:tabs>
              <w:jc w:val="center"/>
              <w:rPr>
                <w:sz w:val="18"/>
              </w:rPr>
            </w:pPr>
            <w:r w:rsidRPr="00B87054">
              <w:rPr>
                <w:sz w:val="18"/>
              </w:rPr>
              <w:t>Намалено к</w:t>
            </w:r>
            <w:r w:rsidR="00825E57" w:rsidRPr="00B87054">
              <w:rPr>
                <w:sz w:val="18"/>
              </w:rPr>
              <w:t>оличество на д</w:t>
            </w:r>
            <w:r w:rsidR="00D45E61" w:rsidRPr="00B87054">
              <w:rPr>
                <w:sz w:val="18"/>
              </w:rPr>
              <w:t>епонирани</w:t>
            </w:r>
            <w:r w:rsidR="00825E57" w:rsidRPr="00B87054">
              <w:rPr>
                <w:sz w:val="18"/>
              </w:rPr>
              <w:t>те</w:t>
            </w:r>
            <w:r w:rsidR="00D45E61" w:rsidRPr="00B87054">
              <w:rPr>
                <w:sz w:val="18"/>
              </w:rPr>
              <w:t xml:space="preserve"> </w:t>
            </w:r>
            <w:r w:rsidR="00B1406B" w:rsidRPr="00B87054">
              <w:rPr>
                <w:sz w:val="18"/>
              </w:rPr>
              <w:t>битови</w:t>
            </w:r>
            <w:r w:rsidR="00FD6BFA" w:rsidRPr="00B87054">
              <w:rPr>
                <w:sz w:val="18"/>
              </w:rPr>
              <w:t xml:space="preserve"> </w:t>
            </w:r>
            <w:r w:rsidR="00A707C1" w:rsidRPr="00B87054">
              <w:rPr>
                <w:sz w:val="18"/>
              </w:rPr>
              <w:t>отпадъци</w:t>
            </w:r>
          </w:p>
        </w:tc>
        <w:tc>
          <w:tcPr>
            <w:tcW w:w="625" w:type="pct"/>
            <w:tcBorders>
              <w:top w:val="single" w:sz="4" w:space="0" w:color="auto"/>
              <w:left w:val="single" w:sz="4" w:space="0" w:color="auto"/>
              <w:bottom w:val="single" w:sz="4" w:space="0" w:color="auto"/>
              <w:right w:val="single" w:sz="4" w:space="0" w:color="auto"/>
            </w:tcBorders>
            <w:vAlign w:val="center"/>
          </w:tcPr>
          <w:p w14:paraId="562C5E00" w14:textId="77777777" w:rsidR="00A707C1" w:rsidRPr="00B87054" w:rsidRDefault="00140A44" w:rsidP="00D45603">
            <w:pPr>
              <w:snapToGrid w:val="0"/>
              <w:jc w:val="center"/>
              <w:rPr>
                <w:sz w:val="18"/>
              </w:rPr>
            </w:pPr>
            <w:r w:rsidRPr="00B87054">
              <w:rPr>
                <w:sz w:val="18"/>
              </w:rPr>
              <w:t>тонове</w:t>
            </w:r>
            <w:r w:rsidR="006937CA" w:rsidRPr="00B87054">
              <w:rPr>
                <w:rStyle w:val="FootnoteReference"/>
                <w:sz w:val="18"/>
              </w:rPr>
              <w:footnoteReference w:id="25"/>
            </w:r>
          </w:p>
        </w:tc>
        <w:tc>
          <w:tcPr>
            <w:tcW w:w="517" w:type="pct"/>
            <w:tcBorders>
              <w:top w:val="single" w:sz="4" w:space="0" w:color="auto"/>
              <w:left w:val="single" w:sz="4" w:space="0" w:color="auto"/>
              <w:bottom w:val="single" w:sz="4" w:space="0" w:color="auto"/>
              <w:right w:val="single" w:sz="4" w:space="0" w:color="auto"/>
            </w:tcBorders>
            <w:vAlign w:val="center"/>
          </w:tcPr>
          <w:p w14:paraId="7F1F1351" w14:textId="77777777" w:rsidR="00A707C1" w:rsidRPr="00B87054" w:rsidRDefault="00A61528" w:rsidP="00D45603">
            <w:pPr>
              <w:pStyle w:val="ListBullet"/>
              <w:numPr>
                <w:ilvl w:val="0"/>
                <w:numId w:val="0"/>
              </w:numPr>
              <w:tabs>
                <w:tab w:val="left" w:pos="0"/>
              </w:tabs>
              <w:jc w:val="center"/>
              <w:rPr>
                <w:sz w:val="18"/>
              </w:rPr>
            </w:pPr>
            <w:r w:rsidRPr="00B87054">
              <w:rPr>
                <w:sz w:val="18"/>
              </w:rPr>
              <w:t>По-с</w:t>
            </w:r>
            <w:r w:rsidR="00A707C1" w:rsidRPr="00B87054">
              <w:rPr>
                <w:sz w:val="18"/>
              </w:rPr>
              <w:t>лабо развит регион</w:t>
            </w:r>
          </w:p>
        </w:tc>
        <w:tc>
          <w:tcPr>
            <w:tcW w:w="548" w:type="pct"/>
            <w:tcBorders>
              <w:top w:val="single" w:sz="4" w:space="0" w:color="auto"/>
              <w:left w:val="single" w:sz="4" w:space="0" w:color="auto"/>
              <w:bottom w:val="single" w:sz="4" w:space="0" w:color="auto"/>
              <w:right w:val="single" w:sz="4" w:space="0" w:color="auto"/>
            </w:tcBorders>
            <w:vAlign w:val="center"/>
          </w:tcPr>
          <w:p w14:paraId="66350B27" w14:textId="26E575F1" w:rsidR="00D50AFA" w:rsidRPr="00B87054" w:rsidRDefault="00F34BD0" w:rsidP="00D45603">
            <w:pPr>
              <w:snapToGrid w:val="0"/>
              <w:jc w:val="center"/>
              <w:rPr>
                <w:sz w:val="18"/>
              </w:rPr>
            </w:pPr>
            <w:r w:rsidRPr="00B87054">
              <w:rPr>
                <w:sz w:val="18"/>
              </w:rPr>
              <w:t>0</w:t>
            </w:r>
          </w:p>
        </w:tc>
        <w:tc>
          <w:tcPr>
            <w:tcW w:w="457" w:type="pct"/>
            <w:tcBorders>
              <w:top w:val="single" w:sz="4" w:space="0" w:color="auto"/>
              <w:left w:val="single" w:sz="4" w:space="0" w:color="auto"/>
              <w:bottom w:val="single" w:sz="4" w:space="0" w:color="auto"/>
              <w:right w:val="single" w:sz="4" w:space="0" w:color="auto"/>
            </w:tcBorders>
            <w:vAlign w:val="center"/>
          </w:tcPr>
          <w:p w14:paraId="1BF9B368" w14:textId="77777777" w:rsidR="00A707C1" w:rsidRPr="00B87054" w:rsidRDefault="00E806CE" w:rsidP="00D45603">
            <w:pPr>
              <w:snapToGrid w:val="0"/>
              <w:jc w:val="center"/>
              <w:rPr>
                <w:sz w:val="18"/>
              </w:rPr>
            </w:pPr>
            <w:r w:rsidRPr="00B87054">
              <w:rPr>
                <w:sz w:val="18"/>
              </w:rPr>
              <w:t>2012</w:t>
            </w:r>
          </w:p>
        </w:tc>
        <w:tc>
          <w:tcPr>
            <w:tcW w:w="695" w:type="pct"/>
            <w:tcBorders>
              <w:top w:val="single" w:sz="4" w:space="0" w:color="auto"/>
              <w:left w:val="single" w:sz="4" w:space="0" w:color="auto"/>
              <w:bottom w:val="single" w:sz="4" w:space="0" w:color="auto"/>
              <w:right w:val="single" w:sz="4" w:space="0" w:color="auto"/>
            </w:tcBorders>
            <w:vAlign w:val="center"/>
          </w:tcPr>
          <w:p w14:paraId="47ED82DE" w14:textId="77777777" w:rsidR="00F34BD0" w:rsidRPr="00B87054" w:rsidRDefault="00F34BD0" w:rsidP="00F34BD0">
            <w:pPr>
              <w:snapToGrid w:val="0"/>
              <w:jc w:val="center"/>
              <w:rPr>
                <w:sz w:val="18"/>
              </w:rPr>
            </w:pPr>
            <w:r w:rsidRPr="00B87054">
              <w:rPr>
                <w:sz w:val="18"/>
              </w:rPr>
              <w:t>650 000</w:t>
            </w:r>
          </w:p>
          <w:p w14:paraId="55646742" w14:textId="68BF24D7" w:rsidR="00D50AFA" w:rsidRPr="00B87054" w:rsidRDefault="00D50AFA" w:rsidP="00B25E22">
            <w:pPr>
              <w:snapToGrid w:val="0"/>
              <w:jc w:val="center"/>
              <w:rPr>
                <w:sz w:val="18"/>
              </w:rPr>
            </w:pPr>
          </w:p>
        </w:tc>
        <w:tc>
          <w:tcPr>
            <w:tcW w:w="556" w:type="pct"/>
            <w:tcBorders>
              <w:top w:val="single" w:sz="4" w:space="0" w:color="auto"/>
              <w:left w:val="single" w:sz="4" w:space="0" w:color="auto"/>
              <w:bottom w:val="single" w:sz="4" w:space="0" w:color="auto"/>
              <w:right w:val="single" w:sz="4" w:space="0" w:color="auto"/>
            </w:tcBorders>
            <w:vAlign w:val="center"/>
          </w:tcPr>
          <w:p w14:paraId="07DA3DF3" w14:textId="344F7EC5" w:rsidR="00A707C1" w:rsidRPr="00B87054" w:rsidRDefault="00F34BD0" w:rsidP="00D45603">
            <w:pPr>
              <w:pStyle w:val="ListBullet"/>
              <w:numPr>
                <w:ilvl w:val="0"/>
                <w:numId w:val="0"/>
              </w:numPr>
              <w:jc w:val="center"/>
              <w:rPr>
                <w:sz w:val="18"/>
              </w:rPr>
            </w:pPr>
            <w:bookmarkStart w:id="83" w:name="_Hlk31795207"/>
            <w:r w:rsidRPr="00B87054">
              <w:rPr>
                <w:sz w:val="18"/>
              </w:rPr>
              <w:t xml:space="preserve">УО на ОПОС </w:t>
            </w:r>
            <w:bookmarkEnd w:id="83"/>
          </w:p>
        </w:tc>
        <w:tc>
          <w:tcPr>
            <w:tcW w:w="418" w:type="pct"/>
            <w:tcBorders>
              <w:top w:val="single" w:sz="4" w:space="0" w:color="auto"/>
              <w:left w:val="single" w:sz="4" w:space="0" w:color="auto"/>
              <w:bottom w:val="single" w:sz="4" w:space="0" w:color="auto"/>
              <w:right w:val="single" w:sz="4" w:space="0" w:color="auto"/>
            </w:tcBorders>
            <w:vAlign w:val="center"/>
          </w:tcPr>
          <w:p w14:paraId="5A874720" w14:textId="77777777" w:rsidR="004C75F8" w:rsidRPr="00B87054" w:rsidRDefault="004C75F8" w:rsidP="00D45603">
            <w:pPr>
              <w:pStyle w:val="ListDash"/>
              <w:numPr>
                <w:ilvl w:val="0"/>
                <w:numId w:val="0"/>
              </w:numPr>
              <w:spacing w:afterLines="120" w:after="288"/>
              <w:ind w:left="35"/>
              <w:jc w:val="center"/>
              <w:rPr>
                <w:sz w:val="18"/>
                <w:szCs w:val="18"/>
              </w:rPr>
            </w:pPr>
            <w:r w:rsidRPr="00B87054">
              <w:rPr>
                <w:sz w:val="18"/>
                <w:szCs w:val="18"/>
              </w:rPr>
              <w:t>2019</w:t>
            </w:r>
          </w:p>
          <w:p w14:paraId="12C08B24" w14:textId="77777777" w:rsidR="004C75F8" w:rsidRPr="00B87054" w:rsidRDefault="004C75F8" w:rsidP="00D45603">
            <w:pPr>
              <w:pStyle w:val="ListDash"/>
              <w:numPr>
                <w:ilvl w:val="0"/>
                <w:numId w:val="0"/>
              </w:numPr>
              <w:spacing w:afterLines="120" w:after="288"/>
              <w:ind w:left="35"/>
              <w:jc w:val="center"/>
              <w:rPr>
                <w:sz w:val="18"/>
                <w:szCs w:val="18"/>
              </w:rPr>
            </w:pPr>
            <w:r w:rsidRPr="00B87054">
              <w:rPr>
                <w:sz w:val="18"/>
                <w:szCs w:val="18"/>
              </w:rPr>
              <w:t>2021</w:t>
            </w:r>
          </w:p>
          <w:p w14:paraId="7FA6A8DC" w14:textId="77777777" w:rsidR="00A572F5" w:rsidRPr="00B87054" w:rsidRDefault="004C75F8" w:rsidP="00D45603">
            <w:pPr>
              <w:pStyle w:val="ListBullet"/>
              <w:numPr>
                <w:ilvl w:val="0"/>
                <w:numId w:val="0"/>
              </w:numPr>
              <w:jc w:val="center"/>
              <w:rPr>
                <w:i/>
                <w:sz w:val="18"/>
              </w:rPr>
            </w:pPr>
            <w:r w:rsidRPr="00B87054">
              <w:rPr>
                <w:sz w:val="18"/>
                <w:szCs w:val="18"/>
              </w:rPr>
              <w:t>2023</w:t>
            </w:r>
          </w:p>
        </w:tc>
      </w:tr>
      <w:tr w:rsidR="00F34BD0" w:rsidRPr="00B87054" w14:paraId="76383B2C" w14:textId="77777777" w:rsidTr="001533B4">
        <w:trPr>
          <w:trHeight w:val="699"/>
        </w:trPr>
        <w:tc>
          <w:tcPr>
            <w:tcW w:w="436" w:type="pct"/>
            <w:tcBorders>
              <w:top w:val="single" w:sz="4" w:space="0" w:color="auto"/>
              <w:left w:val="single" w:sz="4" w:space="0" w:color="auto"/>
              <w:bottom w:val="single" w:sz="4" w:space="0" w:color="auto"/>
              <w:right w:val="single" w:sz="4" w:space="0" w:color="auto"/>
            </w:tcBorders>
            <w:vAlign w:val="center"/>
          </w:tcPr>
          <w:p w14:paraId="00E9BD1B" w14:textId="751FD5FE" w:rsidR="00F34BD0" w:rsidRPr="00B87054" w:rsidRDefault="00F34BD0" w:rsidP="00F34BD0">
            <w:pPr>
              <w:pStyle w:val="ListBullet"/>
              <w:numPr>
                <w:ilvl w:val="0"/>
                <w:numId w:val="0"/>
              </w:numPr>
              <w:tabs>
                <w:tab w:val="left" w:pos="720"/>
              </w:tabs>
              <w:spacing w:before="0"/>
              <w:jc w:val="center"/>
              <w:rPr>
                <w:sz w:val="18"/>
                <w:szCs w:val="18"/>
                <w:lang w:val="en-US"/>
              </w:rPr>
            </w:pPr>
            <w:r w:rsidRPr="00B87054">
              <w:rPr>
                <w:sz w:val="18"/>
                <w:szCs w:val="18"/>
              </w:rPr>
              <w:t>2.4</w:t>
            </w:r>
          </w:p>
        </w:tc>
        <w:tc>
          <w:tcPr>
            <w:tcW w:w="748" w:type="pct"/>
            <w:tcBorders>
              <w:top w:val="single" w:sz="4" w:space="0" w:color="auto"/>
              <w:left w:val="single" w:sz="4" w:space="0" w:color="auto"/>
              <w:bottom w:val="single" w:sz="4" w:space="0" w:color="auto"/>
              <w:right w:val="single" w:sz="4" w:space="0" w:color="auto"/>
            </w:tcBorders>
            <w:vAlign w:val="center"/>
          </w:tcPr>
          <w:p w14:paraId="22086F54" w14:textId="07F5496D" w:rsidR="00F34BD0" w:rsidRPr="00B87054" w:rsidRDefault="00A80474" w:rsidP="00F34BD0">
            <w:pPr>
              <w:pStyle w:val="ListBullet"/>
              <w:numPr>
                <w:ilvl w:val="0"/>
                <w:numId w:val="0"/>
              </w:numPr>
              <w:tabs>
                <w:tab w:val="left" w:pos="0"/>
              </w:tabs>
              <w:jc w:val="center"/>
              <w:rPr>
                <w:sz w:val="18"/>
              </w:rPr>
            </w:pPr>
            <w:r w:rsidRPr="00A80474">
              <w:rPr>
                <w:sz w:val="18"/>
              </w:rPr>
              <w:t xml:space="preserve">Завършена техническа </w:t>
            </w:r>
            <w:r w:rsidR="00F34BD0" w:rsidRPr="00B87054">
              <w:rPr>
                <w:sz w:val="18"/>
              </w:rPr>
              <w:t>рекултивация на депа, предмет на процедура по нарушение на правото на ЕС във връзка с постановено Решение на Съда на Европейския съюз от 16.07.2015 г. по дело С-145/14</w:t>
            </w:r>
          </w:p>
        </w:tc>
        <w:tc>
          <w:tcPr>
            <w:tcW w:w="625" w:type="pct"/>
            <w:tcBorders>
              <w:top w:val="single" w:sz="4" w:space="0" w:color="auto"/>
              <w:left w:val="single" w:sz="4" w:space="0" w:color="auto"/>
              <w:bottom w:val="single" w:sz="4" w:space="0" w:color="auto"/>
              <w:right w:val="single" w:sz="4" w:space="0" w:color="auto"/>
            </w:tcBorders>
            <w:vAlign w:val="center"/>
          </w:tcPr>
          <w:p w14:paraId="38A3BE09" w14:textId="715C91B9" w:rsidR="00F34BD0" w:rsidRPr="00B87054" w:rsidRDefault="00F34BD0" w:rsidP="00F34BD0">
            <w:pPr>
              <w:snapToGrid w:val="0"/>
              <w:jc w:val="center"/>
              <w:rPr>
                <w:sz w:val="18"/>
              </w:rPr>
            </w:pPr>
            <w:r w:rsidRPr="00B87054">
              <w:rPr>
                <w:sz w:val="18"/>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7CBE4069" w14:textId="074F62BE" w:rsidR="00F34BD0" w:rsidRPr="00B87054" w:rsidRDefault="00F34BD0" w:rsidP="00F34BD0">
            <w:pPr>
              <w:pStyle w:val="ListBullet"/>
              <w:numPr>
                <w:ilvl w:val="0"/>
                <w:numId w:val="0"/>
              </w:numPr>
              <w:tabs>
                <w:tab w:val="left" w:pos="0"/>
              </w:tabs>
              <w:jc w:val="center"/>
              <w:rPr>
                <w:sz w:val="18"/>
              </w:rPr>
            </w:pPr>
            <w:r w:rsidRPr="00B87054">
              <w:rPr>
                <w:sz w:val="18"/>
              </w:rPr>
              <w:t>По-слабо развит регион</w:t>
            </w:r>
          </w:p>
        </w:tc>
        <w:tc>
          <w:tcPr>
            <w:tcW w:w="548" w:type="pct"/>
            <w:tcBorders>
              <w:top w:val="single" w:sz="4" w:space="0" w:color="auto"/>
              <w:left w:val="single" w:sz="4" w:space="0" w:color="auto"/>
              <w:bottom w:val="single" w:sz="4" w:space="0" w:color="auto"/>
              <w:right w:val="single" w:sz="4" w:space="0" w:color="auto"/>
            </w:tcBorders>
            <w:vAlign w:val="center"/>
          </w:tcPr>
          <w:p w14:paraId="29B9FC46" w14:textId="0B8BC24F" w:rsidR="00F34BD0" w:rsidRPr="00B87054" w:rsidDel="00F34BD0" w:rsidRDefault="00F34BD0" w:rsidP="00F34BD0">
            <w:pPr>
              <w:snapToGrid w:val="0"/>
              <w:jc w:val="center"/>
              <w:rPr>
                <w:sz w:val="18"/>
              </w:rPr>
            </w:pPr>
            <w:r w:rsidRPr="00B87054">
              <w:rPr>
                <w:sz w:val="18"/>
              </w:rPr>
              <w:t xml:space="preserve">0 </w:t>
            </w:r>
          </w:p>
        </w:tc>
        <w:tc>
          <w:tcPr>
            <w:tcW w:w="457" w:type="pct"/>
            <w:tcBorders>
              <w:top w:val="single" w:sz="4" w:space="0" w:color="auto"/>
              <w:left w:val="single" w:sz="4" w:space="0" w:color="auto"/>
              <w:bottom w:val="single" w:sz="4" w:space="0" w:color="auto"/>
              <w:right w:val="single" w:sz="4" w:space="0" w:color="auto"/>
            </w:tcBorders>
            <w:vAlign w:val="center"/>
          </w:tcPr>
          <w:p w14:paraId="5F0FD448" w14:textId="0BA9F56B" w:rsidR="00F34BD0" w:rsidRPr="00B87054" w:rsidRDefault="00F34BD0" w:rsidP="00F34BD0">
            <w:pPr>
              <w:snapToGrid w:val="0"/>
              <w:jc w:val="center"/>
              <w:rPr>
                <w:sz w:val="18"/>
              </w:rPr>
            </w:pPr>
            <w:r w:rsidRPr="00B87054">
              <w:rPr>
                <w:sz w:val="18"/>
              </w:rPr>
              <w:t>2019</w:t>
            </w:r>
          </w:p>
        </w:tc>
        <w:tc>
          <w:tcPr>
            <w:tcW w:w="695" w:type="pct"/>
            <w:tcBorders>
              <w:top w:val="single" w:sz="4" w:space="0" w:color="auto"/>
              <w:left w:val="single" w:sz="4" w:space="0" w:color="auto"/>
              <w:bottom w:val="single" w:sz="4" w:space="0" w:color="auto"/>
              <w:right w:val="single" w:sz="4" w:space="0" w:color="auto"/>
            </w:tcBorders>
            <w:vAlign w:val="center"/>
          </w:tcPr>
          <w:p w14:paraId="7D4FB99A" w14:textId="344B15ED" w:rsidR="00F34BD0" w:rsidRPr="00B87054" w:rsidRDefault="00F34BD0" w:rsidP="00F34BD0">
            <w:pPr>
              <w:snapToGrid w:val="0"/>
              <w:jc w:val="center"/>
              <w:rPr>
                <w:sz w:val="18"/>
              </w:rPr>
            </w:pPr>
            <w:r w:rsidRPr="00B87054">
              <w:rPr>
                <w:sz w:val="18"/>
              </w:rPr>
              <w:t>5</w:t>
            </w:r>
            <w:r w:rsidR="008A76DC">
              <w:rPr>
                <w:sz w:val="18"/>
              </w:rPr>
              <w:t>7</w:t>
            </w:r>
          </w:p>
        </w:tc>
        <w:tc>
          <w:tcPr>
            <w:tcW w:w="556" w:type="pct"/>
            <w:tcBorders>
              <w:top w:val="single" w:sz="4" w:space="0" w:color="auto"/>
              <w:left w:val="single" w:sz="4" w:space="0" w:color="auto"/>
              <w:bottom w:val="single" w:sz="4" w:space="0" w:color="auto"/>
              <w:right w:val="single" w:sz="4" w:space="0" w:color="auto"/>
            </w:tcBorders>
            <w:vAlign w:val="center"/>
          </w:tcPr>
          <w:p w14:paraId="769034EA" w14:textId="25CA90BF" w:rsidR="00F34BD0" w:rsidRPr="00B87054" w:rsidRDefault="00F34BD0" w:rsidP="00F34BD0">
            <w:pPr>
              <w:pStyle w:val="ListBullet"/>
              <w:numPr>
                <w:ilvl w:val="0"/>
                <w:numId w:val="0"/>
              </w:numPr>
              <w:jc w:val="center"/>
              <w:rPr>
                <w:sz w:val="18"/>
              </w:rPr>
            </w:pPr>
            <w:r w:rsidRPr="00B87054">
              <w:rPr>
                <w:sz w:val="18"/>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671FC088" w14:textId="77777777" w:rsidR="00F34BD0" w:rsidRPr="00B87054" w:rsidRDefault="00F34BD0" w:rsidP="00F34BD0">
            <w:pPr>
              <w:pStyle w:val="ListDash"/>
              <w:numPr>
                <w:ilvl w:val="0"/>
                <w:numId w:val="0"/>
              </w:numPr>
              <w:spacing w:afterLines="120" w:after="288"/>
              <w:ind w:left="35"/>
              <w:jc w:val="center"/>
              <w:rPr>
                <w:sz w:val="18"/>
                <w:szCs w:val="18"/>
              </w:rPr>
            </w:pPr>
            <w:r w:rsidRPr="00B87054">
              <w:rPr>
                <w:sz w:val="18"/>
                <w:szCs w:val="18"/>
              </w:rPr>
              <w:t>2021</w:t>
            </w:r>
          </w:p>
          <w:p w14:paraId="154AEB79" w14:textId="482A16BE" w:rsidR="00F34BD0" w:rsidRPr="00B87054" w:rsidRDefault="00F34BD0" w:rsidP="00F34BD0">
            <w:pPr>
              <w:pStyle w:val="ListDash"/>
              <w:numPr>
                <w:ilvl w:val="0"/>
                <w:numId w:val="0"/>
              </w:numPr>
              <w:spacing w:afterLines="120" w:after="288"/>
              <w:ind w:left="35"/>
              <w:jc w:val="center"/>
              <w:rPr>
                <w:sz w:val="18"/>
                <w:szCs w:val="18"/>
              </w:rPr>
            </w:pPr>
            <w:r w:rsidRPr="00B87054">
              <w:rPr>
                <w:sz w:val="18"/>
                <w:szCs w:val="18"/>
              </w:rPr>
              <w:t>2023</w:t>
            </w:r>
          </w:p>
        </w:tc>
      </w:tr>
    </w:tbl>
    <w:p w14:paraId="6800EE2F" w14:textId="77777777" w:rsidR="002D2DBF" w:rsidRPr="00B87054" w:rsidRDefault="002D2DBF" w:rsidP="002D2DBF">
      <w:pPr>
        <w:suppressAutoHyphens/>
        <w:rPr>
          <w:b/>
        </w:rPr>
        <w:sectPr w:rsidR="002D2DBF" w:rsidRPr="00B87054" w:rsidSect="00C50033">
          <w:headerReference w:type="default" r:id="rId37"/>
          <w:footerReference w:type="default" r:id="rId38"/>
          <w:headerReference w:type="first" r:id="rId39"/>
          <w:footerReference w:type="first" r:id="rId40"/>
          <w:pgSz w:w="16838" w:h="11906" w:orient="landscape"/>
          <w:pgMar w:top="1418" w:right="1021" w:bottom="1418" w:left="1021" w:header="601" w:footer="1077" w:gutter="0"/>
          <w:cols w:space="720"/>
          <w:docGrid w:linePitch="326"/>
        </w:sectPr>
      </w:pPr>
    </w:p>
    <w:p w14:paraId="06BE6016" w14:textId="77777777" w:rsidR="002D2DBF" w:rsidRPr="00B87054" w:rsidRDefault="002D2DBF" w:rsidP="002D2DBF">
      <w:pPr>
        <w:ind w:left="1418" w:hanging="1418"/>
      </w:pPr>
      <w:r w:rsidRPr="00B87054">
        <w:rPr>
          <w:b/>
        </w:rPr>
        <w:lastRenderedPageBreak/>
        <w:t xml:space="preserve">Таблица 4: </w:t>
      </w:r>
      <w:r w:rsidRPr="00B87054">
        <w:tab/>
      </w:r>
      <w:r w:rsidRPr="00B87054">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B87054">
        <w:t xml:space="preserve"> (за ЕСФ)</w:t>
      </w:r>
    </w:p>
    <w:p w14:paraId="5078EBC1" w14:textId="77777777" w:rsidR="00043C8C" w:rsidRPr="00B87054" w:rsidRDefault="00043C8C" w:rsidP="00043C8C">
      <w:pPr>
        <w:suppressAutoHyphens/>
        <w:rPr>
          <w:b/>
        </w:rPr>
      </w:pPr>
      <w:r w:rsidRPr="00B87054">
        <w:rPr>
          <w:b/>
        </w:rPr>
        <w:t>НЕПРИЛОЖИМО</w:t>
      </w:r>
    </w:p>
    <w:p w14:paraId="49F93B0E" w14:textId="77777777" w:rsidR="002D2DBF" w:rsidRPr="00B87054" w:rsidRDefault="002D2DBF" w:rsidP="002D2DBF">
      <w:r w:rsidRPr="00B87054">
        <w:t>(Позоваване: член 96, параграф 2, първа алинея, буква б), подточка ii) от Регламент (EС) № 1303/2013)</w:t>
      </w:r>
    </w:p>
    <w:p w14:paraId="795B7028" w14:textId="77777777" w:rsidR="002D2DBF" w:rsidRPr="00B87054"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2D2DBF" w:rsidRPr="00B87054" w14:paraId="77962210" w14:textId="77777777" w:rsidTr="002D2DBF">
        <w:trPr>
          <w:trHeight w:val="620"/>
        </w:trPr>
        <w:tc>
          <w:tcPr>
            <w:tcW w:w="449" w:type="pct"/>
            <w:vMerge w:val="restart"/>
            <w:tcBorders>
              <w:top w:val="single" w:sz="4" w:space="0" w:color="auto"/>
              <w:left w:val="single" w:sz="4" w:space="0" w:color="auto"/>
              <w:right w:val="single" w:sz="4" w:space="0" w:color="auto"/>
            </w:tcBorders>
          </w:tcPr>
          <w:p w14:paraId="43EABA33"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1EF6002F"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5E71D3C1"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4FD5744B"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4ADB51A3" w14:textId="77777777" w:rsidR="002D2DBF" w:rsidRPr="00B87054" w:rsidRDefault="002D2DBF" w:rsidP="002D2DBF">
            <w:pPr>
              <w:snapToGrid w:val="0"/>
              <w:spacing w:before="60" w:after="60"/>
              <w:rPr>
                <w:b/>
                <w:i/>
                <w:sz w:val="16"/>
                <w:szCs w:val="16"/>
              </w:rPr>
            </w:pPr>
            <w:r w:rsidRPr="00B87054">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5AD7C5BC"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22C9B03D"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2E7AE010"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3AF29FBA" w14:textId="77777777" w:rsidR="002D2DBF" w:rsidRPr="00B87054" w:rsidRDefault="002D2DBF" w:rsidP="002D2DBF">
            <w:pPr>
              <w:snapToGrid w:val="0"/>
              <w:spacing w:before="60" w:after="60"/>
              <w:rPr>
                <w:b/>
                <w:i/>
                <w:sz w:val="16"/>
                <w:szCs w:val="16"/>
              </w:rPr>
            </w:pPr>
            <w:r w:rsidRPr="00B87054">
              <w:rPr>
                <w:b/>
                <w:i/>
                <w:sz w:val="16"/>
              </w:rPr>
              <w:t>Целева стойност</w:t>
            </w:r>
            <w:r w:rsidRPr="00B87054">
              <w:rPr>
                <w:rStyle w:val="FootnoteReference"/>
                <w:b/>
                <w:i/>
                <w:sz w:val="16"/>
              </w:rPr>
              <w:footnoteReference w:id="26"/>
            </w:r>
            <w:r w:rsidRPr="00B87054">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08E67B37"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0D119BE4"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Честота на отчитане</w:t>
            </w:r>
          </w:p>
        </w:tc>
      </w:tr>
      <w:tr w:rsidR="002D2DBF" w:rsidRPr="00B87054" w14:paraId="7E9C95AB" w14:textId="77777777" w:rsidTr="002D2DBF">
        <w:trPr>
          <w:trHeight w:val="619"/>
        </w:trPr>
        <w:tc>
          <w:tcPr>
            <w:tcW w:w="449" w:type="pct"/>
            <w:vMerge/>
            <w:tcBorders>
              <w:left w:val="single" w:sz="4" w:space="0" w:color="auto"/>
              <w:bottom w:val="single" w:sz="4" w:space="0" w:color="auto"/>
              <w:right w:val="single" w:sz="4" w:space="0" w:color="auto"/>
            </w:tcBorders>
          </w:tcPr>
          <w:p w14:paraId="55A5AE68"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5020A984"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10140FB6"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6CAB7C07"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09C1FA41" w14:textId="77777777" w:rsidR="002D2DBF" w:rsidRPr="00B87054"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71AA3DB1"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sz w:val="16"/>
              </w:rPr>
              <w:t>M</w:t>
            </w:r>
          </w:p>
        </w:tc>
        <w:tc>
          <w:tcPr>
            <w:tcW w:w="112" w:type="pct"/>
            <w:tcBorders>
              <w:left w:val="single" w:sz="4" w:space="0" w:color="auto"/>
              <w:bottom w:val="single" w:sz="4" w:space="0" w:color="auto"/>
              <w:right w:val="single" w:sz="4" w:space="0" w:color="auto"/>
            </w:tcBorders>
          </w:tcPr>
          <w:p w14:paraId="2B0DA457"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sz w:val="16"/>
              </w:rPr>
              <w:t>Ж</w:t>
            </w:r>
          </w:p>
        </w:tc>
        <w:tc>
          <w:tcPr>
            <w:tcW w:w="112" w:type="pct"/>
            <w:tcBorders>
              <w:left w:val="single" w:sz="4" w:space="0" w:color="auto"/>
              <w:bottom w:val="single" w:sz="4" w:space="0" w:color="auto"/>
              <w:right w:val="single" w:sz="4" w:space="0" w:color="auto"/>
            </w:tcBorders>
          </w:tcPr>
          <w:p w14:paraId="45666CF4"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sz w:val="16"/>
              </w:rPr>
              <w:t>О</w:t>
            </w:r>
          </w:p>
        </w:tc>
        <w:tc>
          <w:tcPr>
            <w:tcW w:w="431" w:type="pct"/>
            <w:vMerge/>
            <w:tcBorders>
              <w:left w:val="single" w:sz="4" w:space="0" w:color="auto"/>
              <w:bottom w:val="single" w:sz="4" w:space="0" w:color="auto"/>
              <w:right w:val="single" w:sz="4" w:space="0" w:color="auto"/>
            </w:tcBorders>
          </w:tcPr>
          <w:p w14:paraId="056EB432"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030396B1"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3BB8C471" w14:textId="77777777" w:rsidR="002D2DBF" w:rsidRPr="00B87054" w:rsidRDefault="002D2DBF" w:rsidP="002D2DBF">
            <w:pPr>
              <w:snapToGrid w:val="0"/>
              <w:spacing w:before="60" w:after="60"/>
              <w:rPr>
                <w:b/>
                <w:i/>
                <w:sz w:val="16"/>
                <w:szCs w:val="16"/>
              </w:rPr>
            </w:pPr>
            <w:r w:rsidRPr="00B87054">
              <w:rPr>
                <w:sz w:val="16"/>
              </w:rPr>
              <w:t>M</w:t>
            </w:r>
          </w:p>
        </w:tc>
        <w:tc>
          <w:tcPr>
            <w:tcW w:w="160" w:type="pct"/>
            <w:gridSpan w:val="2"/>
            <w:tcBorders>
              <w:top w:val="single" w:sz="4" w:space="0" w:color="auto"/>
              <w:left w:val="single" w:sz="4" w:space="0" w:color="auto"/>
              <w:right w:val="single" w:sz="4" w:space="0" w:color="auto"/>
            </w:tcBorders>
          </w:tcPr>
          <w:p w14:paraId="3A54E91D" w14:textId="77777777" w:rsidR="002D2DBF" w:rsidRPr="00B87054" w:rsidRDefault="002D2DBF" w:rsidP="002D2DBF">
            <w:pPr>
              <w:snapToGrid w:val="0"/>
              <w:spacing w:before="60" w:after="60"/>
              <w:rPr>
                <w:b/>
                <w:i/>
                <w:sz w:val="16"/>
                <w:szCs w:val="16"/>
              </w:rPr>
            </w:pPr>
            <w:r w:rsidRPr="00B87054">
              <w:rPr>
                <w:sz w:val="16"/>
              </w:rPr>
              <w:t>Ж</w:t>
            </w:r>
          </w:p>
        </w:tc>
        <w:tc>
          <w:tcPr>
            <w:tcW w:w="160" w:type="pct"/>
            <w:tcBorders>
              <w:top w:val="single" w:sz="4" w:space="0" w:color="auto"/>
              <w:left w:val="single" w:sz="4" w:space="0" w:color="auto"/>
              <w:right w:val="single" w:sz="4" w:space="0" w:color="auto"/>
            </w:tcBorders>
          </w:tcPr>
          <w:p w14:paraId="667FC1A5" w14:textId="77777777" w:rsidR="002D2DBF" w:rsidRPr="00B87054" w:rsidRDefault="002D2DBF" w:rsidP="002D2DBF">
            <w:pPr>
              <w:snapToGrid w:val="0"/>
              <w:spacing w:before="60" w:after="60"/>
              <w:rPr>
                <w:b/>
                <w:i/>
                <w:sz w:val="16"/>
                <w:szCs w:val="16"/>
              </w:rPr>
            </w:pPr>
            <w:r w:rsidRPr="00B87054">
              <w:rPr>
                <w:sz w:val="16"/>
              </w:rPr>
              <w:t>О</w:t>
            </w:r>
          </w:p>
        </w:tc>
        <w:tc>
          <w:tcPr>
            <w:tcW w:w="335" w:type="pct"/>
            <w:vMerge/>
            <w:tcBorders>
              <w:left w:val="single" w:sz="4" w:space="0" w:color="auto"/>
              <w:bottom w:val="single" w:sz="4" w:space="0" w:color="auto"/>
              <w:right w:val="single" w:sz="4" w:space="0" w:color="auto"/>
            </w:tcBorders>
          </w:tcPr>
          <w:p w14:paraId="4E34B50D"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571292F5" w14:textId="77777777" w:rsidR="002D2DBF" w:rsidRPr="00B87054" w:rsidRDefault="002D2DBF" w:rsidP="002D2DBF">
            <w:pPr>
              <w:pStyle w:val="ListBullet"/>
              <w:numPr>
                <w:ilvl w:val="0"/>
                <w:numId w:val="0"/>
              </w:numPr>
              <w:tabs>
                <w:tab w:val="left" w:pos="720"/>
              </w:tabs>
              <w:spacing w:before="60" w:after="60"/>
              <w:rPr>
                <w:b/>
                <w:sz w:val="16"/>
                <w:szCs w:val="16"/>
              </w:rPr>
            </w:pPr>
          </w:p>
        </w:tc>
      </w:tr>
      <w:tr w:rsidR="002D2DBF" w:rsidRPr="00B87054" w14:paraId="717E4D2D"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5826CB10" w14:textId="77777777" w:rsidR="002D2DBF" w:rsidRPr="00B87054" w:rsidRDefault="002D2DBF" w:rsidP="002D2DBF">
            <w:pPr>
              <w:pStyle w:val="ListBullet"/>
              <w:numPr>
                <w:ilvl w:val="0"/>
                <w:numId w:val="0"/>
              </w:numPr>
              <w:tabs>
                <w:tab w:val="left" w:pos="720"/>
              </w:tabs>
              <w:spacing w:before="60" w:after="60"/>
              <w:rPr>
                <w:i/>
                <w:color w:val="8DB3E2"/>
                <w:sz w:val="18"/>
                <w:szCs w:val="18"/>
              </w:rPr>
            </w:pPr>
            <w:r w:rsidRPr="00B87054">
              <w:rPr>
                <w:i/>
                <w:color w:val="8DB3E2"/>
                <w:sz w:val="18"/>
              </w:rPr>
              <w:t xml:space="preserve">Специфични за програмата &lt;2A.1.13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 xml:space="preserve">="M"&gt;   </w:t>
            </w:r>
          </w:p>
          <w:p w14:paraId="63490E16"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i/>
                <w:color w:val="8DB3E2"/>
                <w:sz w:val="18"/>
              </w:rPr>
              <w:t xml:space="preserve">Общи &lt;2A.1.13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04AE43B4" w14:textId="77777777" w:rsidR="002D2DBF" w:rsidRPr="00B87054" w:rsidRDefault="002D2DBF" w:rsidP="002D2DBF">
            <w:pPr>
              <w:pStyle w:val="Text1"/>
              <w:ind w:left="0"/>
              <w:jc w:val="left"/>
              <w:rPr>
                <w:i/>
                <w:color w:val="8DB3E2"/>
                <w:sz w:val="18"/>
                <w:szCs w:val="18"/>
              </w:rPr>
            </w:pPr>
            <w:r w:rsidRPr="00B87054">
              <w:rPr>
                <w:i/>
                <w:color w:val="8DB3E2"/>
                <w:sz w:val="18"/>
              </w:rPr>
              <w:t xml:space="preserve">Специфични за програмата &lt;2A.1.14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2C67FE79" w14:textId="77777777" w:rsidR="002D2DBF" w:rsidRPr="00B87054" w:rsidRDefault="002D2DBF" w:rsidP="002D2DBF">
            <w:pPr>
              <w:pStyle w:val="Text1"/>
              <w:ind w:left="0"/>
              <w:jc w:val="left"/>
              <w:rPr>
                <w:i/>
                <w:color w:val="8DB3E2"/>
                <w:sz w:val="18"/>
                <w:szCs w:val="18"/>
              </w:rPr>
            </w:pPr>
            <w:r w:rsidRPr="00B87054">
              <w:rPr>
                <w:i/>
                <w:color w:val="8DB3E2"/>
                <w:sz w:val="18"/>
              </w:rPr>
              <w:t xml:space="preserve">Общи &lt;2A.1.14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2C9A36A2"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32EB40D"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i/>
                <w:color w:val="8DB3E2"/>
                <w:sz w:val="18"/>
              </w:rPr>
              <w:t xml:space="preserve">&lt;2A.1.15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21BE3057" w14:textId="77777777" w:rsidR="002D2DBF" w:rsidRPr="00B87054" w:rsidRDefault="002D2DBF" w:rsidP="002D2DBF">
            <w:pPr>
              <w:pStyle w:val="ListBullet"/>
              <w:numPr>
                <w:ilvl w:val="0"/>
                <w:numId w:val="0"/>
              </w:numPr>
              <w:rPr>
                <w:i/>
                <w:color w:val="8DB3E2"/>
                <w:sz w:val="18"/>
                <w:szCs w:val="18"/>
              </w:rPr>
            </w:pPr>
            <w:r w:rsidRPr="00B87054">
              <w:rPr>
                <w:i/>
                <w:color w:val="8DB3E2"/>
                <w:sz w:val="18"/>
              </w:rPr>
              <w:t xml:space="preserve">Специфични за програмата  &lt;2A.1.16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18513660"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i/>
                <w:color w:val="8DB3E2"/>
                <w:sz w:val="18"/>
              </w:rPr>
              <w:t xml:space="preserve">Общи &lt;2A.1.16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7E9FC043" w14:textId="77777777" w:rsidR="002D2DBF" w:rsidRPr="00B87054" w:rsidRDefault="002D2DBF" w:rsidP="002D2DBF">
            <w:pPr>
              <w:pStyle w:val="ListBullet"/>
              <w:numPr>
                <w:ilvl w:val="0"/>
                <w:numId w:val="0"/>
              </w:numPr>
              <w:rPr>
                <w:i/>
                <w:color w:val="8DB3E2"/>
                <w:sz w:val="18"/>
                <w:szCs w:val="18"/>
              </w:rPr>
            </w:pPr>
            <w:r w:rsidRPr="00B87054">
              <w:rPr>
                <w:i/>
                <w:color w:val="8DB3E2"/>
                <w:sz w:val="18"/>
              </w:rPr>
              <w:t xml:space="preserve">Специфични за програмата  &lt;2A.1.17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519FBDCE" w14:textId="77777777" w:rsidR="002D2DBF" w:rsidRPr="00B87054" w:rsidRDefault="002D2DBF" w:rsidP="002D2DBF">
            <w:pPr>
              <w:snapToGrid w:val="0"/>
              <w:spacing w:before="60" w:after="60"/>
              <w:rPr>
                <w:b/>
                <w:i/>
                <w:sz w:val="16"/>
                <w:szCs w:val="16"/>
              </w:rPr>
            </w:pPr>
            <w:r w:rsidRPr="00B87054">
              <w:rPr>
                <w:i/>
                <w:color w:val="8DB3E2"/>
                <w:sz w:val="18"/>
              </w:rPr>
              <w:t xml:space="preserve">Общи &lt;2A.1.17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78415E3A" w14:textId="77777777" w:rsidR="002D2DBF" w:rsidRPr="00B87054" w:rsidRDefault="002D2DBF" w:rsidP="002D2DBF">
            <w:pPr>
              <w:snapToGrid w:val="0"/>
              <w:rPr>
                <w:i/>
                <w:color w:val="8DB3E2"/>
                <w:sz w:val="18"/>
                <w:szCs w:val="18"/>
              </w:rPr>
            </w:pPr>
            <w:r w:rsidRPr="00B87054">
              <w:rPr>
                <w:i/>
                <w:color w:val="8DB3E2"/>
                <w:sz w:val="18"/>
              </w:rPr>
              <w:t xml:space="preserve">Общи показатели за изпълнението &lt;2A.1.18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7EC8C177" w14:textId="77777777" w:rsidR="002D2DBF" w:rsidRPr="00B87054"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76B2EFBB"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&lt;2A.1.19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49A3E2BA" w14:textId="77777777" w:rsidR="002D2DBF" w:rsidRPr="00B87054" w:rsidRDefault="002D2DBF" w:rsidP="002D2DBF">
            <w:pPr>
              <w:snapToGrid w:val="0"/>
            </w:pPr>
            <w:r w:rsidRPr="00B87054">
              <w:rPr>
                <w:i/>
                <w:color w:val="8DB3E2"/>
                <w:sz w:val="18"/>
              </w:rPr>
              <w:t xml:space="preserve">Общи &lt;2A.1.19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2F3DD4E9" w14:textId="77777777" w:rsidR="002D2DBF" w:rsidRPr="00B87054" w:rsidRDefault="002D2DBF" w:rsidP="002D2DBF">
            <w:pPr>
              <w:pStyle w:val="ListBullet"/>
              <w:numPr>
                <w:ilvl w:val="0"/>
                <w:numId w:val="0"/>
              </w:numPr>
              <w:rPr>
                <w:b/>
                <w:sz w:val="20"/>
              </w:rPr>
            </w:pPr>
            <w:r w:rsidRPr="00B87054">
              <w:rPr>
                <w:i/>
                <w:color w:val="8DB3E2"/>
                <w:sz w:val="18"/>
              </w:rPr>
              <w:t xml:space="preserve">&lt;2A.1.20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480" w:type="pct"/>
            <w:gridSpan w:val="4"/>
            <w:tcBorders>
              <w:left w:val="single" w:sz="4" w:space="0" w:color="auto"/>
              <w:right w:val="single" w:sz="4" w:space="0" w:color="auto"/>
            </w:tcBorders>
          </w:tcPr>
          <w:p w14:paraId="721DB23A"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&lt;2A.1.21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784B5520" w14:textId="77777777" w:rsidR="002D2DBF" w:rsidRPr="00B87054" w:rsidRDefault="002D2DBF" w:rsidP="002D2DBF">
            <w:pPr>
              <w:snapToGrid w:val="0"/>
              <w:rPr>
                <w:b/>
                <w:sz w:val="20"/>
              </w:rPr>
            </w:pPr>
            <w:r w:rsidRPr="00B87054">
              <w:rPr>
                <w:i/>
                <w:color w:val="8DB3E2"/>
                <w:sz w:val="18"/>
              </w:rPr>
              <w:t xml:space="preserve">Качествени &lt;2A.1.21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7D0DA8C7" w14:textId="77777777" w:rsidR="002D2DBF" w:rsidRPr="00B87054" w:rsidRDefault="002D2DBF" w:rsidP="002D2DBF">
            <w:pPr>
              <w:pStyle w:val="ListBullet"/>
              <w:numPr>
                <w:ilvl w:val="0"/>
                <w:numId w:val="0"/>
              </w:numPr>
              <w:rPr>
                <w:b/>
                <w:sz w:val="20"/>
              </w:rPr>
            </w:pPr>
            <w:r w:rsidRPr="00B87054">
              <w:rPr>
                <w:i/>
                <w:color w:val="8DB3E2"/>
                <w:sz w:val="18"/>
              </w:rPr>
              <w:t xml:space="preserve">&lt;2A.1.22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1010D9C0" w14:textId="77777777" w:rsidR="002D2DBF" w:rsidRPr="00B87054" w:rsidRDefault="002D2DBF" w:rsidP="002D2DBF">
            <w:pPr>
              <w:pStyle w:val="ListBullet"/>
              <w:numPr>
                <w:ilvl w:val="0"/>
                <w:numId w:val="0"/>
              </w:numPr>
              <w:rPr>
                <w:b/>
                <w:sz w:val="20"/>
              </w:rPr>
            </w:pPr>
            <w:r w:rsidRPr="00B87054">
              <w:rPr>
                <w:i/>
                <w:color w:val="8DB3E2"/>
                <w:sz w:val="18"/>
              </w:rPr>
              <w:t xml:space="preserve">&lt;2A.1.23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2D2DBF" w:rsidRPr="00B87054" w14:paraId="3DD1B046" w14:textId="77777777" w:rsidTr="00625A98">
        <w:trPr>
          <w:trHeight w:val="270"/>
        </w:trPr>
        <w:tc>
          <w:tcPr>
            <w:tcW w:w="449" w:type="pct"/>
            <w:tcBorders>
              <w:top w:val="single" w:sz="4" w:space="0" w:color="auto"/>
              <w:left w:val="single" w:sz="4" w:space="0" w:color="auto"/>
              <w:bottom w:val="single" w:sz="4" w:space="0" w:color="auto"/>
              <w:right w:val="single" w:sz="4" w:space="0" w:color="auto"/>
            </w:tcBorders>
          </w:tcPr>
          <w:p w14:paraId="15639A8E" w14:textId="77777777" w:rsidR="002D2DBF" w:rsidRPr="00B87054"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292CFFF2" w14:textId="77777777" w:rsidR="002D2DBF" w:rsidRPr="00B87054"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E63AFE5" w14:textId="77777777" w:rsidR="002D2DBF" w:rsidRPr="00B87054"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115FBAE3" w14:textId="77777777" w:rsidR="002D2DBF" w:rsidRPr="00B87054"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20915003" w14:textId="77777777" w:rsidR="002D2DBF" w:rsidRPr="00B87054"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01B749C0" w14:textId="77777777" w:rsidR="002D2DBF" w:rsidRPr="00B87054"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6F95093D" w14:textId="77777777" w:rsidR="002D2DBF" w:rsidRPr="00B87054"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439055BC" w14:textId="77777777" w:rsidR="002D2DBF" w:rsidRPr="00B87054"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1335DF59" w14:textId="77777777" w:rsidR="002D2DBF" w:rsidRPr="00B87054"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14C608D7" w14:textId="77777777" w:rsidR="002D2DBF" w:rsidRPr="00B87054"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0C4DD9BB" w14:textId="77777777" w:rsidR="002D2DBF" w:rsidRPr="00B87054"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21A68233" w14:textId="77777777" w:rsidR="002D2DBF" w:rsidRPr="00B87054"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0BDD98E6" w14:textId="77777777" w:rsidR="002D2DBF" w:rsidRPr="00B87054"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4F3F7623" w14:textId="77777777" w:rsidR="002D2DBF" w:rsidRPr="00B87054"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50A3FA99" w14:textId="77777777" w:rsidR="002D2DBF" w:rsidRPr="00B87054" w:rsidRDefault="002D2DBF" w:rsidP="002D2DBF">
            <w:pPr>
              <w:pStyle w:val="Text1"/>
              <w:spacing w:before="60" w:after="60"/>
              <w:ind w:left="0"/>
              <w:jc w:val="center"/>
              <w:rPr>
                <w:sz w:val="16"/>
                <w:szCs w:val="16"/>
              </w:rPr>
            </w:pPr>
          </w:p>
        </w:tc>
      </w:tr>
    </w:tbl>
    <w:p w14:paraId="30644E77" w14:textId="77777777" w:rsidR="002D2DBF" w:rsidRPr="00B87054" w:rsidRDefault="002D2DBF" w:rsidP="002D2DBF">
      <w:pPr>
        <w:tabs>
          <w:tab w:val="left" w:pos="720"/>
        </w:tabs>
        <w:spacing w:before="0" w:after="240"/>
        <w:jc w:val="center"/>
        <w:rPr>
          <w:rFonts w:eastAsia="Times New Roman"/>
          <w:b/>
        </w:rPr>
      </w:pPr>
    </w:p>
    <w:p w14:paraId="1322E753" w14:textId="77777777" w:rsidR="002D2DBF" w:rsidRPr="00B87054" w:rsidRDefault="002D2DBF" w:rsidP="002D2DBF">
      <w:pPr>
        <w:tabs>
          <w:tab w:val="left" w:pos="720"/>
        </w:tabs>
        <w:spacing w:before="0" w:after="240"/>
        <w:jc w:val="left"/>
        <w:rPr>
          <w:b/>
        </w:rPr>
      </w:pPr>
      <w:r w:rsidRPr="00B87054">
        <w:br w:type="page"/>
      </w:r>
      <w:r w:rsidRPr="00B87054">
        <w:rPr>
          <w:b/>
        </w:rPr>
        <w:lastRenderedPageBreak/>
        <w:t xml:space="preserve">Таблица 4a: </w:t>
      </w:r>
      <w:r w:rsidRPr="00B87054">
        <w:tab/>
      </w:r>
      <w:r w:rsidRPr="00B87054">
        <w:rPr>
          <w:b/>
        </w:rPr>
        <w:t xml:space="preserve">Показатели за резултати по ИМЗ и специфични за програмата показатели за резултати, съответстващи на специфичната цел </w:t>
      </w:r>
    </w:p>
    <w:p w14:paraId="3D11288E" w14:textId="77777777" w:rsidR="00C1456F" w:rsidRPr="00B87054" w:rsidRDefault="00C1456F" w:rsidP="00C1456F">
      <w:pPr>
        <w:suppressAutoHyphens/>
        <w:spacing w:beforeLines="40" w:before="96" w:afterLines="40" w:after="96"/>
        <w:rPr>
          <w:b/>
        </w:rPr>
      </w:pPr>
      <w:r w:rsidRPr="00B87054">
        <w:rPr>
          <w:b/>
        </w:rPr>
        <w:t>НЕПРИЛОЖИМО</w:t>
      </w:r>
    </w:p>
    <w:p w14:paraId="564D9B6A" w14:textId="77777777" w:rsidR="002D2DBF" w:rsidRPr="00B87054" w:rsidRDefault="002D2DBF" w:rsidP="00C1456F">
      <w:pPr>
        <w:tabs>
          <w:tab w:val="left" w:pos="720"/>
        </w:tabs>
        <w:spacing w:beforeLines="40" w:before="96" w:afterLines="40" w:after="96"/>
        <w:jc w:val="left"/>
        <w:rPr>
          <w:rFonts w:eastAsia="Times New Roman"/>
        </w:rPr>
      </w:pPr>
      <w:r w:rsidRPr="00B87054">
        <w:t xml:space="preserve">(по приоритетни оси или по част от приоритетна ос) </w:t>
      </w:r>
    </w:p>
    <w:p w14:paraId="7A500473" w14:textId="77777777" w:rsidR="002D2DBF" w:rsidRPr="00B87054" w:rsidRDefault="002D2DBF" w:rsidP="00C1456F">
      <w:pPr>
        <w:tabs>
          <w:tab w:val="left" w:pos="720"/>
        </w:tabs>
        <w:spacing w:beforeLines="40" w:before="96" w:afterLines="40" w:after="96"/>
        <w:jc w:val="left"/>
        <w:rPr>
          <w:rFonts w:eastAsia="Times New Roman"/>
        </w:rPr>
      </w:pPr>
      <w:r w:rsidRPr="00B87054">
        <w:t>(Позоваване: член 19, параграф 3 от Регламент (ЕС) № 1304/2013 на Европейския парламент и на Съвета</w:t>
      </w:r>
      <w:r w:rsidRPr="00B87054">
        <w:rPr>
          <w:rStyle w:val="FootnoteReference"/>
        </w:rPr>
        <w:footnoteReference w:id="27"/>
      </w:r>
      <w:r w:rsidRPr="00B87054">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4"/>
        <w:gridCol w:w="1955"/>
        <w:gridCol w:w="1398"/>
        <w:gridCol w:w="1535"/>
        <w:gridCol w:w="326"/>
        <w:gridCol w:w="326"/>
        <w:gridCol w:w="326"/>
        <w:gridCol w:w="1256"/>
        <w:gridCol w:w="977"/>
        <w:gridCol w:w="466"/>
        <w:gridCol w:w="92"/>
        <w:gridCol w:w="374"/>
        <w:gridCol w:w="466"/>
        <w:gridCol w:w="977"/>
        <w:gridCol w:w="1187"/>
      </w:tblGrid>
      <w:tr w:rsidR="002D2DBF" w:rsidRPr="00B87054" w14:paraId="7784C7C5" w14:textId="77777777" w:rsidTr="00C1456F">
        <w:trPr>
          <w:trHeight w:val="620"/>
        </w:trPr>
        <w:tc>
          <w:tcPr>
            <w:tcW w:w="571" w:type="pct"/>
            <w:vMerge w:val="restart"/>
            <w:tcBorders>
              <w:top w:val="single" w:sz="4" w:space="0" w:color="auto"/>
              <w:left w:val="single" w:sz="4" w:space="0" w:color="auto"/>
              <w:right w:val="single" w:sz="4" w:space="0" w:color="auto"/>
            </w:tcBorders>
          </w:tcPr>
          <w:p w14:paraId="6AC7B2E6" w14:textId="77777777" w:rsidR="002D2DBF" w:rsidRPr="00B87054" w:rsidRDefault="002D2DBF" w:rsidP="002D2DBF">
            <w:pPr>
              <w:tabs>
                <w:tab w:val="left" w:pos="720"/>
              </w:tabs>
              <w:spacing w:before="60" w:after="60"/>
              <w:rPr>
                <w:rFonts w:eastAsia="Times New Roman"/>
                <w:b/>
                <w:i/>
                <w:sz w:val="16"/>
                <w:szCs w:val="16"/>
              </w:rPr>
            </w:pPr>
            <w:r w:rsidRPr="00B87054">
              <w:t xml:space="preserve"> </w:t>
            </w:r>
            <w:r w:rsidRPr="00B87054">
              <w:rPr>
                <w:b/>
                <w:i/>
                <w:sz w:val="16"/>
              </w:rPr>
              <w:t>Идентификация</w:t>
            </w:r>
          </w:p>
        </w:tc>
        <w:tc>
          <w:tcPr>
            <w:tcW w:w="742" w:type="pct"/>
            <w:vMerge w:val="restart"/>
            <w:tcBorders>
              <w:top w:val="single" w:sz="4" w:space="0" w:color="auto"/>
              <w:left w:val="single" w:sz="4" w:space="0" w:color="auto"/>
              <w:right w:val="single" w:sz="4" w:space="0" w:color="auto"/>
            </w:tcBorders>
            <w:hideMark/>
          </w:tcPr>
          <w:p w14:paraId="0A271CF7"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198EE981"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1AA0AF11" w14:textId="77777777" w:rsidR="002D2DBF" w:rsidRPr="00B87054" w:rsidRDefault="002D2DBF" w:rsidP="002D2DBF">
            <w:pPr>
              <w:snapToGrid w:val="0"/>
              <w:spacing w:before="60" w:after="60"/>
              <w:rPr>
                <w:rFonts w:eastAsia="Times New Roman"/>
                <w:b/>
                <w:i/>
                <w:sz w:val="16"/>
                <w:szCs w:val="16"/>
              </w:rPr>
            </w:pPr>
            <w:r w:rsidRPr="00B87054">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2168D14E"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4D3264AB"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214CCAF7"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1A132D37" w14:textId="77777777" w:rsidR="002D2DBF" w:rsidRPr="00B87054" w:rsidRDefault="002D2DBF" w:rsidP="002D2DBF">
            <w:pPr>
              <w:snapToGrid w:val="0"/>
              <w:spacing w:before="60" w:after="60"/>
              <w:rPr>
                <w:rFonts w:eastAsia="Times New Roman"/>
                <w:b/>
                <w:i/>
                <w:sz w:val="16"/>
                <w:szCs w:val="16"/>
              </w:rPr>
            </w:pPr>
            <w:r w:rsidRPr="00B87054">
              <w:rPr>
                <w:b/>
                <w:i/>
                <w:sz w:val="16"/>
              </w:rPr>
              <w:t>Целева стойност</w:t>
            </w:r>
            <w:r w:rsidRPr="00B87054">
              <w:rPr>
                <w:rStyle w:val="FootnoteReference"/>
              </w:rPr>
              <w:footnoteReference w:id="28"/>
            </w:r>
            <w:r w:rsidRPr="00B87054">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CBA5565"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436AE94B"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Честота на отчитане</w:t>
            </w:r>
          </w:p>
        </w:tc>
      </w:tr>
      <w:tr w:rsidR="002D2DBF" w:rsidRPr="00B87054" w14:paraId="3AF261BE" w14:textId="77777777" w:rsidTr="00C1456F">
        <w:trPr>
          <w:trHeight w:val="619"/>
        </w:trPr>
        <w:tc>
          <w:tcPr>
            <w:tcW w:w="571" w:type="pct"/>
            <w:vMerge/>
            <w:tcBorders>
              <w:left w:val="single" w:sz="4" w:space="0" w:color="auto"/>
              <w:bottom w:val="single" w:sz="4" w:space="0" w:color="auto"/>
              <w:right w:val="single" w:sz="4" w:space="0" w:color="auto"/>
            </w:tcBorders>
          </w:tcPr>
          <w:p w14:paraId="3BF0D57D" w14:textId="77777777" w:rsidR="002D2DBF" w:rsidRPr="00B87054" w:rsidRDefault="002D2DBF" w:rsidP="002D2DBF">
            <w:pPr>
              <w:tabs>
                <w:tab w:val="left" w:pos="720"/>
              </w:tabs>
              <w:spacing w:before="60" w:after="60"/>
              <w:rPr>
                <w:rFonts w:eastAsia="Times New Roman"/>
                <w:b/>
                <w:i/>
                <w:sz w:val="16"/>
                <w:szCs w:val="16"/>
              </w:rPr>
            </w:pPr>
          </w:p>
        </w:tc>
        <w:tc>
          <w:tcPr>
            <w:tcW w:w="742" w:type="pct"/>
            <w:vMerge/>
            <w:tcBorders>
              <w:left w:val="single" w:sz="4" w:space="0" w:color="auto"/>
              <w:bottom w:val="single" w:sz="4" w:space="0" w:color="auto"/>
              <w:right w:val="single" w:sz="4" w:space="0" w:color="auto"/>
            </w:tcBorders>
          </w:tcPr>
          <w:p w14:paraId="213AFF3E" w14:textId="77777777" w:rsidR="002D2DBF" w:rsidRPr="00B87054"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6F5EB766" w14:textId="77777777" w:rsidR="002D2DBF" w:rsidRPr="00B87054"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1FAEC801" w14:textId="77777777" w:rsidR="002D2DBF" w:rsidRPr="00B87054"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0F3BA343" w14:textId="77777777" w:rsidR="002D2DBF" w:rsidRPr="00B87054" w:rsidRDefault="002D2DBF" w:rsidP="002D2DBF">
            <w:pPr>
              <w:tabs>
                <w:tab w:val="left" w:pos="720"/>
              </w:tabs>
              <w:spacing w:before="60" w:after="60"/>
              <w:rPr>
                <w:rFonts w:eastAsia="Times New Roman"/>
                <w:b/>
                <w:i/>
                <w:sz w:val="16"/>
                <w:szCs w:val="16"/>
              </w:rPr>
            </w:pPr>
            <w:r w:rsidRPr="00B87054">
              <w:rPr>
                <w:sz w:val="16"/>
              </w:rPr>
              <w:t>M</w:t>
            </w:r>
          </w:p>
        </w:tc>
        <w:tc>
          <w:tcPr>
            <w:tcW w:w="124" w:type="pct"/>
            <w:tcBorders>
              <w:left w:val="single" w:sz="4" w:space="0" w:color="auto"/>
              <w:bottom w:val="single" w:sz="4" w:space="0" w:color="auto"/>
              <w:right w:val="single" w:sz="4" w:space="0" w:color="auto"/>
            </w:tcBorders>
          </w:tcPr>
          <w:p w14:paraId="7DF2ED18" w14:textId="77777777" w:rsidR="002D2DBF" w:rsidRPr="00B87054" w:rsidRDefault="002D2DBF" w:rsidP="002D2DBF">
            <w:pPr>
              <w:tabs>
                <w:tab w:val="left" w:pos="720"/>
              </w:tabs>
              <w:spacing w:before="60" w:after="60"/>
              <w:rPr>
                <w:rFonts w:eastAsia="Times New Roman"/>
                <w:b/>
                <w:i/>
                <w:sz w:val="16"/>
                <w:szCs w:val="16"/>
              </w:rPr>
            </w:pPr>
            <w:r w:rsidRPr="00B87054">
              <w:rPr>
                <w:sz w:val="16"/>
              </w:rPr>
              <w:t>Ж</w:t>
            </w:r>
          </w:p>
        </w:tc>
        <w:tc>
          <w:tcPr>
            <w:tcW w:w="124" w:type="pct"/>
            <w:tcBorders>
              <w:left w:val="single" w:sz="4" w:space="0" w:color="auto"/>
              <w:bottom w:val="single" w:sz="4" w:space="0" w:color="auto"/>
              <w:right w:val="single" w:sz="4" w:space="0" w:color="auto"/>
            </w:tcBorders>
          </w:tcPr>
          <w:p w14:paraId="6B7EB4EA" w14:textId="77777777" w:rsidR="002D2DBF" w:rsidRPr="00B87054" w:rsidRDefault="002D2DBF" w:rsidP="002D2DBF">
            <w:pPr>
              <w:tabs>
                <w:tab w:val="left" w:pos="720"/>
              </w:tabs>
              <w:spacing w:before="60" w:after="60"/>
              <w:rPr>
                <w:rFonts w:eastAsia="Times New Roman"/>
                <w:b/>
                <w:i/>
                <w:sz w:val="16"/>
                <w:szCs w:val="16"/>
              </w:rPr>
            </w:pPr>
            <w:r w:rsidRPr="00B87054">
              <w:rPr>
                <w:sz w:val="16"/>
              </w:rPr>
              <w:t>О</w:t>
            </w:r>
          </w:p>
        </w:tc>
        <w:tc>
          <w:tcPr>
            <w:tcW w:w="477" w:type="pct"/>
            <w:vMerge/>
            <w:tcBorders>
              <w:left w:val="single" w:sz="4" w:space="0" w:color="auto"/>
              <w:bottom w:val="single" w:sz="4" w:space="0" w:color="auto"/>
              <w:right w:val="single" w:sz="4" w:space="0" w:color="auto"/>
            </w:tcBorders>
          </w:tcPr>
          <w:p w14:paraId="76EF774E" w14:textId="77777777" w:rsidR="002D2DBF" w:rsidRPr="00B87054"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5BC0E6BE" w14:textId="77777777" w:rsidR="002D2DBF" w:rsidRPr="00B87054"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1260E729" w14:textId="77777777" w:rsidR="002D2DBF" w:rsidRPr="00B87054" w:rsidRDefault="002D2DBF" w:rsidP="002D2DBF">
            <w:pPr>
              <w:snapToGrid w:val="0"/>
              <w:spacing w:before="60" w:after="60"/>
              <w:rPr>
                <w:rFonts w:eastAsia="Times New Roman"/>
                <w:b/>
                <w:i/>
                <w:sz w:val="16"/>
                <w:szCs w:val="16"/>
              </w:rPr>
            </w:pPr>
            <w:r w:rsidRPr="00B87054">
              <w:rPr>
                <w:sz w:val="16"/>
              </w:rPr>
              <w:t>M</w:t>
            </w:r>
          </w:p>
        </w:tc>
        <w:tc>
          <w:tcPr>
            <w:tcW w:w="177" w:type="pct"/>
            <w:gridSpan w:val="2"/>
            <w:tcBorders>
              <w:top w:val="single" w:sz="4" w:space="0" w:color="auto"/>
              <w:left w:val="single" w:sz="4" w:space="0" w:color="auto"/>
              <w:right w:val="single" w:sz="4" w:space="0" w:color="auto"/>
            </w:tcBorders>
          </w:tcPr>
          <w:p w14:paraId="2A90C518" w14:textId="77777777" w:rsidR="002D2DBF" w:rsidRPr="00B87054" w:rsidRDefault="002D2DBF" w:rsidP="002D2DBF">
            <w:pPr>
              <w:snapToGrid w:val="0"/>
              <w:spacing w:before="60" w:after="60"/>
              <w:rPr>
                <w:rFonts w:eastAsia="Times New Roman"/>
                <w:b/>
                <w:i/>
                <w:sz w:val="16"/>
                <w:szCs w:val="16"/>
              </w:rPr>
            </w:pPr>
            <w:r w:rsidRPr="00B87054">
              <w:rPr>
                <w:sz w:val="16"/>
              </w:rPr>
              <w:t>Ж</w:t>
            </w:r>
          </w:p>
        </w:tc>
        <w:tc>
          <w:tcPr>
            <w:tcW w:w="177" w:type="pct"/>
            <w:tcBorders>
              <w:top w:val="single" w:sz="4" w:space="0" w:color="auto"/>
              <w:left w:val="single" w:sz="4" w:space="0" w:color="auto"/>
              <w:right w:val="single" w:sz="4" w:space="0" w:color="auto"/>
            </w:tcBorders>
          </w:tcPr>
          <w:p w14:paraId="0EE60236" w14:textId="77777777" w:rsidR="002D2DBF" w:rsidRPr="00B87054" w:rsidRDefault="002D2DBF" w:rsidP="002D2DBF">
            <w:pPr>
              <w:snapToGrid w:val="0"/>
              <w:spacing w:before="60" w:after="60"/>
              <w:rPr>
                <w:rFonts w:eastAsia="Times New Roman"/>
                <w:b/>
                <w:i/>
                <w:sz w:val="16"/>
                <w:szCs w:val="16"/>
              </w:rPr>
            </w:pPr>
            <w:r w:rsidRPr="00B87054">
              <w:rPr>
                <w:sz w:val="16"/>
              </w:rPr>
              <w:t>О</w:t>
            </w:r>
          </w:p>
        </w:tc>
        <w:tc>
          <w:tcPr>
            <w:tcW w:w="371" w:type="pct"/>
            <w:vMerge/>
            <w:tcBorders>
              <w:left w:val="single" w:sz="4" w:space="0" w:color="auto"/>
              <w:bottom w:val="single" w:sz="4" w:space="0" w:color="auto"/>
              <w:right w:val="single" w:sz="4" w:space="0" w:color="auto"/>
            </w:tcBorders>
          </w:tcPr>
          <w:p w14:paraId="28EF98F3" w14:textId="77777777" w:rsidR="002D2DBF" w:rsidRPr="00B87054"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0ACB791F" w14:textId="77777777" w:rsidR="002D2DBF" w:rsidRPr="00B87054" w:rsidRDefault="002D2DBF" w:rsidP="002D2DBF">
            <w:pPr>
              <w:tabs>
                <w:tab w:val="left" w:pos="720"/>
              </w:tabs>
              <w:spacing w:before="60" w:after="60"/>
              <w:rPr>
                <w:rFonts w:eastAsia="Times New Roman"/>
                <w:b/>
                <w:sz w:val="16"/>
                <w:szCs w:val="16"/>
              </w:rPr>
            </w:pPr>
          </w:p>
        </w:tc>
      </w:tr>
      <w:tr w:rsidR="002D2DBF" w:rsidRPr="00B87054" w14:paraId="78553161" w14:textId="77777777" w:rsidTr="00C1456F">
        <w:trPr>
          <w:trHeight w:val="2064"/>
        </w:trPr>
        <w:tc>
          <w:tcPr>
            <w:tcW w:w="571" w:type="pct"/>
            <w:tcBorders>
              <w:top w:val="single" w:sz="4" w:space="0" w:color="auto"/>
              <w:left w:val="single" w:sz="4" w:space="0" w:color="auto"/>
              <w:bottom w:val="single" w:sz="4" w:space="0" w:color="auto"/>
              <w:right w:val="single" w:sz="4" w:space="0" w:color="auto"/>
            </w:tcBorders>
          </w:tcPr>
          <w:p w14:paraId="7F9C9ACC" w14:textId="77777777" w:rsidR="002D2DBF" w:rsidRPr="00B87054" w:rsidRDefault="002D2DBF" w:rsidP="002D2DBF">
            <w:pPr>
              <w:tabs>
                <w:tab w:val="left" w:pos="720"/>
              </w:tabs>
              <w:spacing w:before="60" w:after="60"/>
              <w:rPr>
                <w:rFonts w:eastAsia="Times New Roman"/>
                <w:i/>
                <w:color w:val="8DB3E2"/>
                <w:sz w:val="18"/>
                <w:szCs w:val="18"/>
              </w:rPr>
            </w:pPr>
            <w:r w:rsidRPr="00B87054">
              <w:rPr>
                <w:i/>
                <w:color w:val="8DB3E2"/>
                <w:sz w:val="18"/>
              </w:rPr>
              <w:t xml:space="preserve">Специфични за програмата &lt;2A.1.24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 xml:space="preserve">="M"&gt;   </w:t>
            </w:r>
          </w:p>
          <w:p w14:paraId="35EB9014" w14:textId="77777777" w:rsidR="002D2DBF" w:rsidRPr="00B87054" w:rsidRDefault="002D2DBF" w:rsidP="002D2DBF">
            <w:pPr>
              <w:tabs>
                <w:tab w:val="left" w:pos="720"/>
              </w:tabs>
              <w:spacing w:before="60" w:after="60"/>
              <w:rPr>
                <w:rFonts w:eastAsia="Times New Roman"/>
                <w:b/>
                <w:i/>
                <w:sz w:val="16"/>
                <w:szCs w:val="16"/>
              </w:rPr>
            </w:pPr>
            <w:r w:rsidRPr="00B87054">
              <w:rPr>
                <w:i/>
                <w:color w:val="8DB3E2"/>
                <w:sz w:val="18"/>
              </w:rPr>
              <w:t xml:space="preserve">Общи &lt;2A.1.24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742" w:type="pct"/>
            <w:tcBorders>
              <w:top w:val="single" w:sz="4" w:space="0" w:color="auto"/>
              <w:left w:val="single" w:sz="4" w:space="0" w:color="auto"/>
              <w:bottom w:val="single" w:sz="4" w:space="0" w:color="auto"/>
              <w:right w:val="single" w:sz="4" w:space="0" w:color="auto"/>
            </w:tcBorders>
          </w:tcPr>
          <w:p w14:paraId="29030E6F" w14:textId="77777777" w:rsidR="002D2DBF" w:rsidRPr="00B87054" w:rsidRDefault="002D2DBF" w:rsidP="002D2DBF">
            <w:pPr>
              <w:spacing w:before="0" w:after="240"/>
              <w:jc w:val="left"/>
              <w:rPr>
                <w:rFonts w:eastAsia="Times New Roman"/>
                <w:i/>
                <w:color w:val="8DB3E2"/>
                <w:sz w:val="18"/>
                <w:szCs w:val="18"/>
              </w:rPr>
            </w:pPr>
            <w:r w:rsidRPr="00B87054">
              <w:rPr>
                <w:i/>
                <w:color w:val="8DB3E2"/>
                <w:sz w:val="18"/>
              </w:rPr>
              <w:t xml:space="preserve">Специфични за програмата &lt;2A.1.25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754D7084" w14:textId="77777777" w:rsidR="002D2DBF" w:rsidRPr="00B87054" w:rsidRDefault="002D2DBF" w:rsidP="002D2DBF">
            <w:pPr>
              <w:spacing w:before="0" w:after="240"/>
              <w:jc w:val="left"/>
              <w:rPr>
                <w:rFonts w:eastAsia="Times New Roman"/>
                <w:i/>
                <w:color w:val="8DB3E2"/>
                <w:sz w:val="18"/>
                <w:szCs w:val="18"/>
              </w:rPr>
            </w:pPr>
            <w:r w:rsidRPr="00B87054">
              <w:rPr>
                <w:i/>
                <w:color w:val="8DB3E2"/>
                <w:sz w:val="18"/>
              </w:rPr>
              <w:t xml:space="preserve">Общи &lt;2A.1.25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36E280FF" w14:textId="77777777" w:rsidR="002D2DBF" w:rsidRPr="00B87054"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2A7B9905" w14:textId="77777777" w:rsidR="002D2DBF" w:rsidRPr="00B87054" w:rsidRDefault="002D2DBF" w:rsidP="002D2DBF">
            <w:pPr>
              <w:spacing w:before="0" w:after="240"/>
              <w:rPr>
                <w:rFonts w:eastAsia="Times New Roman"/>
                <w:i/>
                <w:color w:val="8DB3E2"/>
                <w:sz w:val="18"/>
                <w:szCs w:val="18"/>
              </w:rPr>
            </w:pPr>
            <w:r w:rsidRPr="00B87054">
              <w:rPr>
                <w:i/>
                <w:color w:val="8DB3E2"/>
                <w:sz w:val="18"/>
              </w:rPr>
              <w:t xml:space="preserve">Специфични за програмата  &lt;2A.1.26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62AA1B3F" w14:textId="77777777" w:rsidR="002D2DBF" w:rsidRPr="00B87054" w:rsidRDefault="002D2DBF" w:rsidP="002D2DBF">
            <w:pPr>
              <w:tabs>
                <w:tab w:val="left" w:pos="720"/>
              </w:tabs>
              <w:spacing w:before="60" w:after="60"/>
              <w:rPr>
                <w:rFonts w:eastAsia="Times New Roman"/>
                <w:b/>
                <w:i/>
                <w:sz w:val="16"/>
                <w:szCs w:val="16"/>
              </w:rPr>
            </w:pPr>
            <w:r w:rsidRPr="00B87054">
              <w:rPr>
                <w:i/>
                <w:color w:val="8DB3E2"/>
                <w:sz w:val="18"/>
              </w:rPr>
              <w:t xml:space="preserve">Общи &lt;2A.1.26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32E43633" w14:textId="77777777" w:rsidR="002D2DBF" w:rsidRPr="00B87054" w:rsidRDefault="002D2DBF" w:rsidP="002D2DBF">
            <w:pPr>
              <w:spacing w:before="0" w:after="240"/>
              <w:rPr>
                <w:rFonts w:eastAsia="Times New Roman"/>
                <w:i/>
                <w:color w:val="8DB3E2"/>
                <w:sz w:val="18"/>
                <w:szCs w:val="18"/>
              </w:rPr>
            </w:pPr>
            <w:r w:rsidRPr="00B87054">
              <w:rPr>
                <w:i/>
                <w:color w:val="8DB3E2"/>
                <w:sz w:val="18"/>
              </w:rPr>
              <w:t xml:space="preserve">Специфични за програмата  &lt;2A.1.27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78001518" w14:textId="77777777" w:rsidR="002D2DBF" w:rsidRPr="00B87054" w:rsidRDefault="002D2DBF" w:rsidP="002D2DBF">
            <w:pPr>
              <w:snapToGrid w:val="0"/>
              <w:spacing w:before="60" w:after="60"/>
              <w:rPr>
                <w:rFonts w:eastAsia="Times New Roman"/>
                <w:b/>
                <w:i/>
                <w:sz w:val="16"/>
                <w:szCs w:val="16"/>
              </w:rPr>
            </w:pPr>
            <w:r w:rsidRPr="00B87054">
              <w:rPr>
                <w:i/>
                <w:color w:val="8DB3E2"/>
                <w:sz w:val="18"/>
              </w:rPr>
              <w:t xml:space="preserve">Общи &lt;2A.1.27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3636405E" w14:textId="77777777" w:rsidR="002D2DBF" w:rsidRPr="00B87054" w:rsidRDefault="002D2DBF" w:rsidP="002D2DBF">
            <w:pPr>
              <w:snapToGrid w:val="0"/>
              <w:spacing w:before="0" w:after="240"/>
              <w:rPr>
                <w:rFonts w:eastAsia="Times New Roman"/>
                <w:i/>
                <w:color w:val="8DB3E2"/>
                <w:sz w:val="18"/>
                <w:szCs w:val="18"/>
              </w:rPr>
            </w:pPr>
            <w:r w:rsidRPr="00B87054">
              <w:rPr>
                <w:i/>
                <w:color w:val="8DB3E2"/>
                <w:sz w:val="18"/>
              </w:rPr>
              <w:t xml:space="preserve">Общи показатели за изпълнението &lt;2A.1.28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5A50195C" w14:textId="77777777" w:rsidR="002D2DBF" w:rsidRPr="00B87054" w:rsidRDefault="002D2DBF" w:rsidP="002D2DBF">
            <w:pPr>
              <w:snapToGrid w:val="0"/>
              <w:spacing w:before="0" w:after="240"/>
              <w:rPr>
                <w:rFonts w:eastAsia="Times New Roman"/>
                <w:i/>
                <w:color w:val="8DB3E2"/>
                <w:sz w:val="18"/>
                <w:szCs w:val="18"/>
              </w:rPr>
            </w:pPr>
            <w:r w:rsidRPr="00B87054">
              <w:rPr>
                <w:i/>
                <w:color w:val="8DB3E2"/>
                <w:sz w:val="18"/>
              </w:rPr>
              <w:t xml:space="preserve">Количествени &lt;2A.1.29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4DE9B5A3" w14:textId="77777777" w:rsidR="002D2DBF" w:rsidRPr="00B87054" w:rsidRDefault="002D2DBF" w:rsidP="002D2DBF">
            <w:pPr>
              <w:snapToGrid w:val="0"/>
              <w:spacing w:before="0" w:after="240"/>
              <w:rPr>
                <w:rFonts w:eastAsia="Times New Roman"/>
              </w:rPr>
            </w:pPr>
            <w:r w:rsidRPr="00B87054">
              <w:rPr>
                <w:i/>
                <w:color w:val="8DB3E2"/>
                <w:sz w:val="18"/>
              </w:rPr>
              <w:t xml:space="preserve">Общи &lt;2A.1.29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19EA188A" w14:textId="77777777" w:rsidR="002D2DBF" w:rsidRPr="00B87054" w:rsidRDefault="002D2DBF" w:rsidP="002D2DBF">
            <w:pPr>
              <w:spacing w:before="0" w:after="240"/>
              <w:rPr>
                <w:rFonts w:eastAsia="Times New Roman"/>
                <w:b/>
                <w:sz w:val="20"/>
              </w:rPr>
            </w:pPr>
            <w:r w:rsidRPr="00B87054">
              <w:rPr>
                <w:i/>
                <w:color w:val="8DB3E2"/>
                <w:sz w:val="18"/>
              </w:rPr>
              <w:t xml:space="preserve">&lt;2A.1.30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531" w:type="pct"/>
            <w:gridSpan w:val="4"/>
            <w:tcBorders>
              <w:left w:val="single" w:sz="4" w:space="0" w:color="auto"/>
              <w:right w:val="single" w:sz="4" w:space="0" w:color="auto"/>
            </w:tcBorders>
          </w:tcPr>
          <w:p w14:paraId="44BC364E" w14:textId="77777777" w:rsidR="002D2DBF" w:rsidRPr="00B87054" w:rsidRDefault="002D2DBF" w:rsidP="002D2DBF">
            <w:pPr>
              <w:snapToGrid w:val="0"/>
              <w:spacing w:before="0" w:after="240"/>
              <w:rPr>
                <w:rFonts w:eastAsia="Times New Roman"/>
                <w:i/>
                <w:color w:val="8DB3E2"/>
                <w:sz w:val="18"/>
                <w:szCs w:val="18"/>
              </w:rPr>
            </w:pPr>
            <w:r w:rsidRPr="00B87054">
              <w:rPr>
                <w:i/>
                <w:color w:val="8DB3E2"/>
                <w:sz w:val="18"/>
              </w:rPr>
              <w:t xml:space="preserve">Количествени &lt;2A.1.31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037C35D1" w14:textId="77777777" w:rsidR="002D2DBF" w:rsidRPr="00B87054" w:rsidRDefault="002D2DBF" w:rsidP="002D2DBF">
            <w:pPr>
              <w:snapToGrid w:val="0"/>
              <w:spacing w:before="0" w:after="240"/>
              <w:rPr>
                <w:rFonts w:eastAsia="Times New Roman"/>
                <w:b/>
                <w:sz w:val="20"/>
              </w:rPr>
            </w:pPr>
            <w:r w:rsidRPr="00B87054">
              <w:rPr>
                <w:i/>
                <w:color w:val="8DB3E2"/>
                <w:sz w:val="18"/>
              </w:rPr>
              <w:t xml:space="preserve">Качествени &lt;2A.1.31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4F29407B" w14:textId="77777777" w:rsidR="002D2DBF" w:rsidRPr="00B87054" w:rsidRDefault="002D2DBF" w:rsidP="002D2DBF">
            <w:pPr>
              <w:spacing w:before="0" w:after="240"/>
              <w:rPr>
                <w:rFonts w:eastAsia="Times New Roman"/>
                <w:b/>
                <w:sz w:val="20"/>
              </w:rPr>
            </w:pPr>
            <w:r w:rsidRPr="00B87054">
              <w:rPr>
                <w:i/>
                <w:color w:val="8DB3E2"/>
                <w:sz w:val="18"/>
              </w:rPr>
              <w:t xml:space="preserve">&lt;2A.1.32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7C9B994E" w14:textId="77777777" w:rsidR="002D2DBF" w:rsidRPr="00B87054" w:rsidRDefault="002D2DBF" w:rsidP="002D2DBF">
            <w:pPr>
              <w:spacing w:before="0" w:after="240"/>
              <w:rPr>
                <w:rFonts w:eastAsia="Times New Roman"/>
                <w:b/>
                <w:sz w:val="20"/>
              </w:rPr>
            </w:pPr>
            <w:r w:rsidRPr="00B87054">
              <w:rPr>
                <w:i/>
                <w:color w:val="8DB3E2"/>
                <w:sz w:val="18"/>
              </w:rPr>
              <w:t xml:space="preserve">&lt;2A.1.33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2D2DBF" w:rsidRPr="00B87054" w14:paraId="6B2A72A3" w14:textId="77777777" w:rsidTr="00625A98">
        <w:trPr>
          <w:trHeight w:val="214"/>
        </w:trPr>
        <w:tc>
          <w:tcPr>
            <w:tcW w:w="571" w:type="pct"/>
            <w:tcBorders>
              <w:top w:val="single" w:sz="4" w:space="0" w:color="auto"/>
              <w:left w:val="single" w:sz="4" w:space="0" w:color="auto"/>
              <w:bottom w:val="single" w:sz="4" w:space="0" w:color="auto"/>
              <w:right w:val="single" w:sz="4" w:space="0" w:color="auto"/>
            </w:tcBorders>
          </w:tcPr>
          <w:p w14:paraId="775453BD" w14:textId="77777777" w:rsidR="002D2DBF" w:rsidRPr="00B87054" w:rsidRDefault="002D2DBF" w:rsidP="002D2DBF">
            <w:pPr>
              <w:spacing w:before="60" w:after="60"/>
              <w:jc w:val="left"/>
              <w:rPr>
                <w:rFonts w:eastAsia="Times New Roman"/>
                <w:i/>
                <w:sz w:val="16"/>
                <w:szCs w:val="16"/>
              </w:rPr>
            </w:pPr>
          </w:p>
        </w:tc>
        <w:tc>
          <w:tcPr>
            <w:tcW w:w="742" w:type="pct"/>
            <w:tcBorders>
              <w:top w:val="single" w:sz="4" w:space="0" w:color="auto"/>
              <w:left w:val="single" w:sz="4" w:space="0" w:color="auto"/>
              <w:bottom w:val="single" w:sz="4" w:space="0" w:color="auto"/>
              <w:right w:val="single" w:sz="4" w:space="0" w:color="auto"/>
            </w:tcBorders>
          </w:tcPr>
          <w:p w14:paraId="791D8373" w14:textId="77777777" w:rsidR="002D2DBF" w:rsidRPr="00B87054"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7C48D47A" w14:textId="77777777" w:rsidR="002D2DBF" w:rsidRPr="00B87054"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110C3659" w14:textId="77777777" w:rsidR="002D2DBF" w:rsidRPr="00B87054"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1C8DA8B6" w14:textId="77777777" w:rsidR="002D2DBF" w:rsidRPr="00B87054"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018E0053" w14:textId="77777777" w:rsidR="002D2DBF" w:rsidRPr="00B87054"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3FAF1817" w14:textId="77777777" w:rsidR="002D2DBF" w:rsidRPr="00B87054"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3B3BFD14" w14:textId="77777777" w:rsidR="002D2DBF" w:rsidRPr="00B87054"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0768BB97" w14:textId="77777777" w:rsidR="002D2DBF" w:rsidRPr="00B87054"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57F142BB" w14:textId="77777777" w:rsidR="002D2DBF" w:rsidRPr="00B87054"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5D99E695" w14:textId="77777777" w:rsidR="002D2DBF" w:rsidRPr="00B87054"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742FDC7C" w14:textId="77777777" w:rsidR="002D2DBF" w:rsidRPr="00B87054" w:rsidRDefault="002D2DBF" w:rsidP="002D2DBF">
            <w:pPr>
              <w:spacing w:before="60" w:after="60"/>
              <w:jc w:val="center"/>
              <w:rPr>
                <w:rFonts w:eastAsia="Times New Roman"/>
                <w:sz w:val="16"/>
                <w:szCs w:val="16"/>
              </w:rPr>
            </w:pPr>
          </w:p>
        </w:tc>
      </w:tr>
    </w:tbl>
    <w:p w14:paraId="567CBF24" w14:textId="77777777" w:rsidR="002D2DBF" w:rsidRPr="00B87054" w:rsidRDefault="002D2DBF" w:rsidP="002D2DBF">
      <w:pPr>
        <w:suppressAutoHyphens/>
        <w:rPr>
          <w:b/>
        </w:rPr>
        <w:sectPr w:rsidR="002D2DBF" w:rsidRPr="00B87054" w:rsidSect="00C50033">
          <w:pgSz w:w="16838" w:h="11906" w:orient="landscape"/>
          <w:pgMar w:top="1021" w:right="1134" w:bottom="1021" w:left="1134" w:header="601" w:footer="1077" w:gutter="0"/>
          <w:cols w:space="720"/>
          <w:docGrid w:linePitch="326"/>
        </w:sectPr>
      </w:pPr>
    </w:p>
    <w:p w14:paraId="0ABD9F86" w14:textId="77777777" w:rsidR="002D2DBF" w:rsidRPr="00B87054" w:rsidRDefault="002D2DBF" w:rsidP="002D2DBF">
      <w:pPr>
        <w:suppressAutoHyphens/>
        <w:rPr>
          <w:b/>
        </w:rPr>
      </w:pPr>
      <w:r w:rsidRPr="00B87054">
        <w:rPr>
          <w:b/>
        </w:rPr>
        <w:lastRenderedPageBreak/>
        <w:t xml:space="preserve">2.А.6.  </w:t>
      </w:r>
      <w:r w:rsidRPr="00B87054">
        <w:tab/>
      </w:r>
      <w:r w:rsidRPr="00B87054">
        <w:rPr>
          <w:b/>
        </w:rPr>
        <w:t xml:space="preserve">Действия, които ще получат подкрепа в рамките на инвестиционния приоритет </w:t>
      </w:r>
    </w:p>
    <w:p w14:paraId="61CAF0E2" w14:textId="3C891723" w:rsidR="002D2DBF" w:rsidRPr="00B87054" w:rsidRDefault="002D2DBF" w:rsidP="002D2DBF">
      <w:pPr>
        <w:suppressAutoHyphens/>
        <w:rPr>
          <w:b/>
        </w:rPr>
      </w:pPr>
      <w:r w:rsidRPr="00B87054">
        <w:t>(по инвестиционни приоритети)</w:t>
      </w:r>
    </w:p>
    <w:p w14:paraId="4187F6B4" w14:textId="77777777" w:rsidR="002D2DBF" w:rsidRPr="00B87054" w:rsidRDefault="002D2DBF" w:rsidP="002D2DBF">
      <w:pPr>
        <w:pStyle w:val="ManualHeading3"/>
        <w:tabs>
          <w:tab w:val="clear" w:pos="850"/>
        </w:tabs>
        <w:ind w:left="1418" w:hanging="1418"/>
        <w:rPr>
          <w:b/>
        </w:rPr>
      </w:pPr>
      <w:r w:rsidRPr="00B87054">
        <w:rPr>
          <w:b/>
        </w:rPr>
        <w:t xml:space="preserve">2.А.6.1 </w:t>
      </w:r>
      <w:r w:rsidRPr="00B87054">
        <w:tab/>
      </w:r>
      <w:r w:rsidRPr="00B87054">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3DC5128F" w14:textId="79745845" w:rsidR="002D2DBF" w:rsidRPr="00B87054" w:rsidRDefault="002D2DBF" w:rsidP="00DF623A">
      <w:pPr>
        <w:pStyle w:val="ManualHeading3"/>
        <w:tabs>
          <w:tab w:val="clear" w:pos="850"/>
        </w:tabs>
        <w:ind w:left="1418" w:hanging="1418"/>
        <w:rPr>
          <w:i w:val="0"/>
        </w:rPr>
      </w:pPr>
      <w:r w:rsidRPr="00B87054">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B87054" w14:paraId="41B95D49" w14:textId="77777777" w:rsidTr="002A51D1">
        <w:trPr>
          <w:trHeight w:val="518"/>
        </w:trPr>
        <w:tc>
          <w:tcPr>
            <w:tcW w:w="2235" w:type="dxa"/>
            <w:shd w:val="clear" w:color="auto" w:fill="auto"/>
          </w:tcPr>
          <w:p w14:paraId="4C65C340" w14:textId="77777777" w:rsidR="002D2DBF" w:rsidRPr="00B87054" w:rsidRDefault="002D2DBF" w:rsidP="002D2DBF">
            <w:pPr>
              <w:rPr>
                <w:i/>
                <w:color w:val="8DB3E2"/>
                <w:sz w:val="18"/>
                <w:szCs w:val="18"/>
              </w:rPr>
            </w:pPr>
            <w:r w:rsidRPr="00B87054">
              <w:rPr>
                <w:i/>
              </w:rPr>
              <w:t>Инвестиционен приоритет</w:t>
            </w:r>
          </w:p>
        </w:tc>
        <w:tc>
          <w:tcPr>
            <w:tcW w:w="6832" w:type="dxa"/>
            <w:shd w:val="clear" w:color="auto" w:fill="auto"/>
          </w:tcPr>
          <w:p w14:paraId="77005D24" w14:textId="77777777" w:rsidR="002D2DBF" w:rsidRPr="00B87054" w:rsidRDefault="002D2DBF" w:rsidP="002D2DBF">
            <w:pPr>
              <w:rPr>
                <w:i/>
                <w:color w:val="8DB3E2"/>
                <w:sz w:val="18"/>
              </w:rPr>
            </w:pPr>
            <w:r w:rsidRPr="00B87054">
              <w:rPr>
                <w:i/>
                <w:color w:val="8DB3E2"/>
                <w:sz w:val="18"/>
              </w:rPr>
              <w:t xml:space="preserve">&lt;2A.2.1.1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640227AF" w14:textId="77777777" w:rsidR="00C307E9" w:rsidRPr="00B87054" w:rsidRDefault="00C307E9" w:rsidP="0029037B">
            <w:pPr>
              <w:rPr>
                <w:i/>
                <w:color w:val="8DB3E2"/>
                <w:sz w:val="18"/>
                <w:szCs w:val="18"/>
              </w:rPr>
            </w:pPr>
            <w:r w:rsidRPr="00B87054">
              <w:rPr>
                <w:b/>
              </w:rPr>
              <w:t xml:space="preserve">Инвестиционен приоритет </w:t>
            </w:r>
            <w:r w:rsidR="0029037B" w:rsidRPr="00B87054">
              <w:rPr>
                <w:b/>
              </w:rPr>
              <w:t>а</w:t>
            </w:r>
            <w:r w:rsidRPr="00B87054">
              <w:rPr>
                <w:b/>
              </w:rPr>
              <w:t xml:space="preserve">) </w:t>
            </w:r>
            <w:r w:rsidRPr="00B87054">
              <w:rPr>
                <w:b/>
                <w:szCs w:val="24"/>
              </w:rPr>
              <w:t>към ТЦ 6 (ЕФРР):</w:t>
            </w:r>
            <w:r w:rsidRPr="00B87054">
              <w:rPr>
                <w:b/>
                <w:i/>
                <w:szCs w:val="24"/>
              </w:rPr>
              <w:t xml:space="preserve"> </w:t>
            </w:r>
            <w:r w:rsidR="000C4498" w:rsidRPr="00B87054">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B87054" w14:paraId="68D3173B" w14:textId="77777777" w:rsidTr="002A51D1">
        <w:trPr>
          <w:trHeight w:val="819"/>
        </w:trPr>
        <w:tc>
          <w:tcPr>
            <w:tcW w:w="9067" w:type="dxa"/>
            <w:gridSpan w:val="2"/>
            <w:shd w:val="clear" w:color="auto" w:fill="auto"/>
          </w:tcPr>
          <w:p w14:paraId="7F3C84E5" w14:textId="77777777" w:rsidR="002D2DBF" w:rsidRPr="00B87054" w:rsidRDefault="002D2DBF" w:rsidP="002D2DBF">
            <w:pPr>
              <w:rPr>
                <w:i/>
                <w:color w:val="8DB3E2"/>
                <w:sz w:val="18"/>
              </w:rPr>
            </w:pPr>
            <w:r w:rsidRPr="00B87054">
              <w:rPr>
                <w:i/>
                <w:color w:val="8DB3E2"/>
                <w:sz w:val="18"/>
              </w:rPr>
              <w:t xml:space="preserve">&lt;2A.2.1.2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="17 500" </w:t>
            </w:r>
            <w:proofErr w:type="spellStart"/>
            <w:r w:rsidRPr="00B87054">
              <w:rPr>
                <w:i/>
                <w:color w:val="8DB3E2"/>
                <w:sz w:val="18"/>
              </w:rPr>
              <w:t>input</w:t>
            </w:r>
            <w:proofErr w:type="spellEnd"/>
            <w:r w:rsidRPr="00B87054">
              <w:rPr>
                <w:i/>
                <w:color w:val="8DB3E2"/>
                <w:sz w:val="18"/>
              </w:rPr>
              <w:t>="M"&gt;</w:t>
            </w:r>
          </w:p>
          <w:p w14:paraId="4FC33B0E" w14:textId="77777777" w:rsidR="00795C3D" w:rsidRPr="00B87054" w:rsidRDefault="00574FA2" w:rsidP="00795C3D">
            <w:r w:rsidRPr="00B87054">
              <w:rPr>
                <w:szCs w:val="24"/>
              </w:rPr>
              <w:t>М</w:t>
            </w:r>
            <w:r w:rsidR="00795C3D" w:rsidRPr="00B87054">
              <w:rPr>
                <w:szCs w:val="24"/>
              </w:rPr>
              <w:t xml:space="preserve">ерките в сектора ще са насочени към намаляване </w:t>
            </w:r>
            <w:r w:rsidR="006279A7" w:rsidRPr="00B87054">
              <w:rPr>
                <w:szCs w:val="24"/>
              </w:rPr>
              <w:t xml:space="preserve">на </w:t>
            </w:r>
            <w:r w:rsidR="00795C3D" w:rsidRPr="00B87054">
              <w:rPr>
                <w:szCs w:val="24"/>
              </w:rPr>
              <w:t>количеството битови отпадъци, които се депонират</w:t>
            </w:r>
            <w:r w:rsidR="004D3B67" w:rsidRPr="00B87054">
              <w:rPr>
                <w:szCs w:val="24"/>
              </w:rPr>
              <w:t xml:space="preserve">. </w:t>
            </w:r>
          </w:p>
          <w:p w14:paraId="0FBD574A" w14:textId="680E9963" w:rsidR="00F013C5" w:rsidRPr="00B87054" w:rsidRDefault="00F013C5" w:rsidP="00171792">
            <w:pPr>
              <w:rPr>
                <w:szCs w:val="24"/>
              </w:rPr>
            </w:pPr>
            <w:r w:rsidRPr="00B87054">
              <w:rPr>
                <w:szCs w:val="24"/>
              </w:rPr>
              <w:t>Очаква се с изпълнение</w:t>
            </w:r>
            <w:r w:rsidR="007C5CAB" w:rsidRPr="00B87054">
              <w:rPr>
                <w:szCs w:val="24"/>
              </w:rPr>
              <w:t>то</w:t>
            </w:r>
            <w:r w:rsidRPr="00B87054">
              <w:rPr>
                <w:szCs w:val="24"/>
              </w:rPr>
              <w:t xml:space="preserve"> на мерки по оста </w:t>
            </w:r>
            <w:r w:rsidR="0027028A" w:rsidRPr="00B87054">
              <w:rPr>
                <w:szCs w:val="24"/>
              </w:rPr>
              <w:t xml:space="preserve">приносът към намаляване на </w:t>
            </w:r>
            <w:r w:rsidRPr="00B87054">
              <w:rPr>
                <w:szCs w:val="24"/>
              </w:rPr>
              <w:t xml:space="preserve">количеството на депонираните битови отпадъци </w:t>
            </w:r>
            <w:r w:rsidR="0027028A" w:rsidRPr="00B87054">
              <w:rPr>
                <w:szCs w:val="24"/>
              </w:rPr>
              <w:t>да е 650 000 тона или 28% спрямо количеството депонирани битови отпадъци през 2012 г.</w:t>
            </w:r>
          </w:p>
          <w:p w14:paraId="1DD3F1F5" w14:textId="77777777" w:rsidR="002A116D" w:rsidRPr="00B87054" w:rsidRDefault="00422BDB" w:rsidP="002A116D">
            <w:r w:rsidRPr="00B87054">
              <w:rPr>
                <w:szCs w:val="24"/>
              </w:rPr>
              <w:t>В допълнение, м</w:t>
            </w:r>
            <w:r w:rsidR="00171792" w:rsidRPr="00B87054">
              <w:rPr>
                <w:szCs w:val="24"/>
              </w:rPr>
              <w:t xml:space="preserve">ерките по тази ос </w:t>
            </w:r>
            <w:r w:rsidR="00ED44EF" w:rsidRPr="00B87054">
              <w:rPr>
                <w:szCs w:val="24"/>
              </w:rPr>
              <w:t>се очаква да</w:t>
            </w:r>
            <w:r w:rsidR="00171792" w:rsidRPr="00B87054">
              <w:rPr>
                <w:szCs w:val="24"/>
              </w:rPr>
              <w:t xml:space="preserve"> </w:t>
            </w:r>
            <w:r w:rsidR="00171792" w:rsidRPr="00B87054">
              <w:t xml:space="preserve">допринесат </w:t>
            </w:r>
            <w:r w:rsidRPr="00B87054">
              <w:t xml:space="preserve">и </w:t>
            </w:r>
            <w:r w:rsidR="00613AB8" w:rsidRPr="00B87054">
              <w:t>за изпълнение на приоритет 3</w:t>
            </w:r>
            <w:r w:rsidR="00001E7A" w:rsidRPr="00B87054">
              <w:t xml:space="preserve">, </w:t>
            </w:r>
            <w:proofErr w:type="spellStart"/>
            <w:r w:rsidR="00001E7A" w:rsidRPr="00B87054">
              <w:t>подприоритет</w:t>
            </w:r>
            <w:proofErr w:type="spellEnd"/>
            <w:r w:rsidR="00001E7A" w:rsidRPr="00B87054">
              <w:t xml:space="preserve"> 3.7</w:t>
            </w:r>
            <w:r w:rsidR="00BA2233" w:rsidRPr="00B87054">
              <w:t>.</w:t>
            </w:r>
            <w:r w:rsidR="00001E7A" w:rsidRPr="00B87054">
              <w:t xml:space="preserve"> Климатични промени</w:t>
            </w:r>
            <w:r w:rsidR="00613AB8" w:rsidRPr="00B87054">
              <w:t xml:space="preserve"> </w:t>
            </w:r>
            <w:r w:rsidR="00171792" w:rsidRPr="00B87054">
              <w:rPr>
                <w:szCs w:val="24"/>
              </w:rPr>
              <w:t>от НПРД</w:t>
            </w:r>
            <w:r w:rsidR="00602F11" w:rsidRPr="00B87054">
              <w:rPr>
                <w:szCs w:val="24"/>
              </w:rPr>
              <w:t xml:space="preserve"> </w:t>
            </w:r>
            <w:r w:rsidR="00613AB8" w:rsidRPr="00B87054">
              <w:rPr>
                <w:szCs w:val="24"/>
              </w:rPr>
              <w:t>(мярка „</w:t>
            </w:r>
            <w:r w:rsidR="00613AB8" w:rsidRPr="00B87054">
              <w:t>Устойчиво управление на отпадъци или биомаса в териториите от мрежата Н</w:t>
            </w:r>
            <w:r w:rsidR="004B16F4" w:rsidRPr="00B87054">
              <w:t>атура</w:t>
            </w:r>
            <w:r w:rsidR="00613AB8" w:rsidRPr="00B87054">
              <w:t xml:space="preserve"> 2000“) </w:t>
            </w:r>
            <w:r w:rsidR="00602F11" w:rsidRPr="00B87054">
              <w:rPr>
                <w:szCs w:val="24"/>
              </w:rPr>
              <w:t>и за намаляване на емисиите парникови газове от депонирани отпадъци.</w:t>
            </w:r>
            <w:r w:rsidR="002A116D" w:rsidRPr="00B87054">
              <w:t xml:space="preserve"> </w:t>
            </w:r>
          </w:p>
          <w:p w14:paraId="6DCA6522" w14:textId="77777777" w:rsidR="00171792" w:rsidRPr="00B87054" w:rsidRDefault="00171792" w:rsidP="00171792">
            <w:pPr>
              <w:rPr>
                <w:szCs w:val="24"/>
              </w:rPr>
            </w:pPr>
          </w:p>
          <w:p w14:paraId="0896AC7C" w14:textId="77777777" w:rsidR="00117FBB" w:rsidRPr="00B87054" w:rsidRDefault="00117FBB" w:rsidP="00117FBB">
            <w:pPr>
              <w:pStyle w:val="Text1"/>
              <w:spacing w:after="0"/>
              <w:ind w:left="0"/>
              <w:rPr>
                <w:b/>
                <w:szCs w:val="24"/>
              </w:rPr>
            </w:pPr>
            <w:r w:rsidRPr="00B87054">
              <w:rPr>
                <w:b/>
                <w:szCs w:val="24"/>
              </w:rPr>
              <w:t xml:space="preserve">Мерки </w:t>
            </w:r>
            <w:r w:rsidR="005F1370" w:rsidRPr="00B87054">
              <w:rPr>
                <w:b/>
                <w:szCs w:val="24"/>
              </w:rPr>
              <w:t xml:space="preserve">за подобряване </w:t>
            </w:r>
            <w:r w:rsidRPr="00B87054">
              <w:rPr>
                <w:b/>
                <w:szCs w:val="24"/>
              </w:rPr>
              <w:t>управление</w:t>
            </w:r>
            <w:r w:rsidR="005F1370" w:rsidRPr="00B87054">
              <w:rPr>
                <w:b/>
                <w:szCs w:val="24"/>
              </w:rPr>
              <w:t>то</w:t>
            </w:r>
            <w:r w:rsidRPr="00B87054">
              <w:rPr>
                <w:b/>
                <w:szCs w:val="24"/>
              </w:rPr>
              <w:t xml:space="preserve"> на битовите отпадъци </w:t>
            </w:r>
            <w:r w:rsidR="005F1370" w:rsidRPr="00B87054">
              <w:rPr>
                <w:b/>
                <w:szCs w:val="24"/>
              </w:rPr>
              <w:t xml:space="preserve">съгласно йерархията </w:t>
            </w:r>
            <w:r w:rsidRPr="00B87054">
              <w:rPr>
                <w:b/>
                <w:szCs w:val="24"/>
              </w:rPr>
              <w:t>и за изпълнение на законодателни изисквания:</w:t>
            </w:r>
          </w:p>
          <w:p w14:paraId="1763D084" w14:textId="77777777" w:rsidR="00F833AD" w:rsidRPr="00B87054" w:rsidRDefault="001B1465" w:rsidP="00735856">
            <w:pPr>
              <w:pStyle w:val="Text1"/>
              <w:numPr>
                <w:ilvl w:val="0"/>
                <w:numId w:val="36"/>
              </w:numPr>
              <w:spacing w:after="0"/>
              <w:ind w:left="450"/>
              <w:rPr>
                <w:szCs w:val="24"/>
              </w:rPr>
            </w:pPr>
            <w:r w:rsidRPr="00B87054">
              <w:rPr>
                <w:szCs w:val="24"/>
              </w:rPr>
              <w:t>Проектиране и и</w:t>
            </w:r>
            <w:r w:rsidR="00F833AD" w:rsidRPr="00B87054">
              <w:rPr>
                <w:szCs w:val="24"/>
              </w:rPr>
              <w:t xml:space="preserve">зграждане на центрове за повторна употреба, </w:t>
            </w:r>
            <w:r w:rsidR="007E525F" w:rsidRPr="00B87054">
              <w:rPr>
                <w:szCs w:val="24"/>
              </w:rPr>
              <w:t xml:space="preserve">за </w:t>
            </w:r>
            <w:r w:rsidR="00F833AD" w:rsidRPr="00B87054">
              <w:rPr>
                <w:szCs w:val="24"/>
              </w:rPr>
              <w:t>поправка и подготовка за повторна употреба, вкл. осигуряване на съоръжения и техника за целите на дейността;</w:t>
            </w:r>
          </w:p>
          <w:p w14:paraId="6B4305A8" w14:textId="77777777" w:rsidR="00F833AD" w:rsidRPr="00B87054" w:rsidRDefault="001B1465" w:rsidP="00735856">
            <w:pPr>
              <w:pStyle w:val="Text1"/>
              <w:numPr>
                <w:ilvl w:val="0"/>
                <w:numId w:val="36"/>
              </w:numPr>
              <w:spacing w:after="0"/>
              <w:ind w:left="450"/>
              <w:rPr>
                <w:szCs w:val="24"/>
              </w:rPr>
            </w:pPr>
            <w:r w:rsidRPr="00B87054">
              <w:rPr>
                <w:szCs w:val="24"/>
              </w:rPr>
              <w:t>Проектиране и и</w:t>
            </w:r>
            <w:r w:rsidR="00F833AD" w:rsidRPr="00B87054">
              <w:rPr>
                <w:szCs w:val="24"/>
              </w:rPr>
              <w:t>зграждане на</w:t>
            </w:r>
            <w:r w:rsidR="00BD3A0A" w:rsidRPr="00B87054">
              <w:rPr>
                <w:szCs w:val="24"/>
              </w:rPr>
              <w:t xml:space="preserve"> площадки и</w:t>
            </w:r>
            <w:r w:rsidR="00F833AD" w:rsidRPr="00B87054">
              <w:rPr>
                <w:szCs w:val="24"/>
              </w:rPr>
              <w:t xml:space="preserve"> инсталации за предварително третиране на битови отпадъци; </w:t>
            </w:r>
          </w:p>
          <w:p w14:paraId="053CF698" w14:textId="77777777" w:rsidR="00D07CB0" w:rsidRPr="00B87054" w:rsidRDefault="00D07CB0" w:rsidP="00735856">
            <w:pPr>
              <w:pStyle w:val="Text1"/>
              <w:numPr>
                <w:ilvl w:val="0"/>
                <w:numId w:val="36"/>
              </w:numPr>
              <w:spacing w:after="0"/>
              <w:ind w:left="450"/>
              <w:rPr>
                <w:szCs w:val="24"/>
              </w:rPr>
            </w:pPr>
            <w:proofErr w:type="spellStart"/>
            <w:r w:rsidRPr="00B87054">
              <w:rPr>
                <w:szCs w:val="24"/>
              </w:rPr>
              <w:t>Oсигуряване</w:t>
            </w:r>
            <w:proofErr w:type="spellEnd"/>
            <w:r w:rsidRPr="00B87054">
              <w:rPr>
                <w:szCs w:val="24"/>
              </w:rPr>
              <w:t xml:space="preserve"> на необходимото оборудване и на съоръжения и техника за разделно събиране на биоразградими и зелени отпадъци;</w:t>
            </w:r>
          </w:p>
          <w:p w14:paraId="0ECCE2BD" w14:textId="77777777" w:rsidR="00D07CB0" w:rsidRPr="00B87054" w:rsidRDefault="001B1465" w:rsidP="00735856">
            <w:pPr>
              <w:pStyle w:val="Text1"/>
              <w:numPr>
                <w:ilvl w:val="0"/>
                <w:numId w:val="36"/>
              </w:numPr>
              <w:spacing w:after="0"/>
              <w:ind w:left="450"/>
              <w:rPr>
                <w:szCs w:val="24"/>
              </w:rPr>
            </w:pPr>
            <w:r w:rsidRPr="00B87054">
              <w:rPr>
                <w:szCs w:val="24"/>
              </w:rPr>
              <w:t>Проектиране и и</w:t>
            </w:r>
            <w:r w:rsidR="00CF36DD" w:rsidRPr="00B87054">
              <w:rPr>
                <w:szCs w:val="24"/>
              </w:rPr>
              <w:t xml:space="preserve">зграждане на анаеробни и/или компостиращи инсталации за </w:t>
            </w:r>
            <w:r w:rsidR="000473DE" w:rsidRPr="00B87054">
              <w:rPr>
                <w:szCs w:val="24"/>
              </w:rPr>
              <w:t xml:space="preserve">разделно събрани </w:t>
            </w:r>
            <w:r w:rsidR="00CF36DD" w:rsidRPr="00B87054">
              <w:rPr>
                <w:szCs w:val="24"/>
              </w:rPr>
              <w:t xml:space="preserve">биоразградими и /или зелени отпадъци, </w:t>
            </w:r>
          </w:p>
          <w:p w14:paraId="65232501" w14:textId="77777777" w:rsidR="002C3BB3" w:rsidRPr="00B87054" w:rsidRDefault="002C3BB3" w:rsidP="00735856">
            <w:pPr>
              <w:pStyle w:val="Text1"/>
              <w:numPr>
                <w:ilvl w:val="0"/>
                <w:numId w:val="36"/>
              </w:numPr>
              <w:spacing w:after="0"/>
              <w:ind w:left="426" w:hanging="284"/>
              <w:rPr>
                <w:szCs w:val="24"/>
              </w:rPr>
            </w:pPr>
            <w:r w:rsidRPr="00B87054">
              <w:rPr>
                <w:szCs w:val="24"/>
              </w:rPr>
              <w:t>Проектиране и изграждане на инсталации за оползотворяване на битови отпадъци</w:t>
            </w:r>
            <w:r w:rsidR="0071362D" w:rsidRPr="00B87054">
              <w:rPr>
                <w:szCs w:val="24"/>
              </w:rPr>
              <w:t xml:space="preserve"> – трета фаза на </w:t>
            </w:r>
            <w:r w:rsidR="0093093D" w:rsidRPr="00B87054">
              <w:rPr>
                <w:szCs w:val="24"/>
              </w:rPr>
              <w:t>интегрирана система от съоръжения за третиране на битовите отпадъци на Столична община</w:t>
            </w:r>
            <w:r w:rsidR="006E268C" w:rsidRPr="00B87054">
              <w:rPr>
                <w:szCs w:val="24"/>
              </w:rPr>
              <w:t>;</w:t>
            </w:r>
            <w:r w:rsidRPr="00B87054">
              <w:rPr>
                <w:szCs w:val="24"/>
              </w:rPr>
              <w:t xml:space="preserve"> </w:t>
            </w:r>
          </w:p>
          <w:p w14:paraId="104F87FC" w14:textId="2D81BCB8" w:rsidR="004B3F33" w:rsidRPr="00B87054" w:rsidRDefault="004B3F33" w:rsidP="00735856">
            <w:pPr>
              <w:pStyle w:val="Text1"/>
              <w:numPr>
                <w:ilvl w:val="0"/>
                <w:numId w:val="36"/>
              </w:numPr>
              <w:spacing w:after="0"/>
              <w:rPr>
                <w:szCs w:val="24"/>
              </w:rPr>
            </w:pPr>
            <w:r w:rsidRPr="00B87054">
              <w:rPr>
                <w:szCs w:val="24"/>
              </w:rPr>
              <w:lastRenderedPageBreak/>
              <w:t xml:space="preserve">Пилотни проекти за проектиране и въвеждане на иновативни технологии за </w:t>
            </w:r>
            <w:r w:rsidR="00F7469D" w:rsidRPr="00B87054">
              <w:rPr>
                <w:szCs w:val="24"/>
              </w:rPr>
              <w:t xml:space="preserve">разделно </w:t>
            </w:r>
            <w:r w:rsidRPr="00B87054">
              <w:rPr>
                <w:szCs w:val="24"/>
              </w:rPr>
              <w:t>събиране на битови отпадъци;</w:t>
            </w:r>
          </w:p>
          <w:p w14:paraId="2D5DCFB7" w14:textId="77777777" w:rsidR="000A6FF4" w:rsidRPr="00B87054" w:rsidRDefault="004B3F33" w:rsidP="00735856">
            <w:pPr>
              <w:pStyle w:val="Text1"/>
              <w:numPr>
                <w:ilvl w:val="0"/>
                <w:numId w:val="36"/>
              </w:numPr>
              <w:spacing w:after="0"/>
              <w:rPr>
                <w:szCs w:val="24"/>
              </w:rPr>
            </w:pPr>
            <w:r w:rsidRPr="00B87054">
              <w:rPr>
                <w:szCs w:val="24"/>
              </w:rPr>
              <w:t>Пилотни проекти за проектиране и строителство на инсталации за рециклиране на разделно събрани битови отпадъци, различни от биоразградими, включително и осигуряване на необходимото оборудване и на съоръжения и техника за разделно събиране;</w:t>
            </w:r>
          </w:p>
          <w:p w14:paraId="38319177" w14:textId="77777777" w:rsidR="001B1465" w:rsidRPr="00B87054" w:rsidRDefault="001B1465" w:rsidP="00735856">
            <w:pPr>
              <w:pStyle w:val="Text1"/>
              <w:numPr>
                <w:ilvl w:val="0"/>
                <w:numId w:val="36"/>
              </w:numPr>
              <w:spacing w:after="0"/>
              <w:ind w:left="426" w:hanging="284"/>
              <w:rPr>
                <w:szCs w:val="24"/>
              </w:rPr>
            </w:pPr>
            <w:r w:rsidRPr="00B87054">
              <w:rPr>
                <w:szCs w:val="24"/>
              </w:rPr>
              <w:t>Проектиране и и</w:t>
            </w:r>
            <w:r w:rsidR="00CF36DD" w:rsidRPr="00B87054">
              <w:rPr>
                <w:szCs w:val="24"/>
              </w:rPr>
              <w:t>зграждане на съпътстваща инфраструктура към описаните по-горе инсталации (напр. електроснабдяване, път, водоснабдяване), която обслуж</w:t>
            </w:r>
            <w:r w:rsidR="006F5FB5" w:rsidRPr="00B87054">
              <w:rPr>
                <w:szCs w:val="24"/>
              </w:rPr>
              <w:t>в</w:t>
            </w:r>
            <w:r w:rsidR="00CF36DD" w:rsidRPr="00B87054">
              <w:rPr>
                <w:szCs w:val="24"/>
              </w:rPr>
              <w:t>а само изгражданите обекти</w:t>
            </w:r>
            <w:r w:rsidRPr="00B87054">
              <w:rPr>
                <w:szCs w:val="24"/>
              </w:rPr>
              <w:t>;</w:t>
            </w:r>
          </w:p>
          <w:p w14:paraId="60A64F41" w14:textId="77777777" w:rsidR="00117FBB" w:rsidRPr="00B87054" w:rsidRDefault="00165B67" w:rsidP="00735856">
            <w:pPr>
              <w:pStyle w:val="Text1"/>
              <w:numPr>
                <w:ilvl w:val="0"/>
                <w:numId w:val="36"/>
              </w:numPr>
              <w:spacing w:after="0"/>
              <w:ind w:left="450"/>
              <w:rPr>
                <w:szCs w:val="24"/>
              </w:rPr>
            </w:pPr>
            <w:r w:rsidRPr="00B87054">
              <w:t>Дейности, свързани с изпълнение на демонстрационни/пилотни проекти с цел събиране, синтезиране, разпространение и прилагане на нови, нетрадиционни успешни мерки, добри практики и</w:t>
            </w:r>
            <w:r w:rsidR="00FC4034" w:rsidRPr="00B87054">
              <w:t>/или</w:t>
            </w:r>
            <w:r w:rsidRPr="00B87054">
              <w:t xml:space="preserve"> управленски подходи в областта на управлението на отпадъците, както и въвеждане на нови технологии</w:t>
            </w:r>
            <w:r w:rsidR="00725322" w:rsidRPr="00B87054">
              <w:t xml:space="preserve"> и организиране на информационни кампании</w:t>
            </w:r>
            <w:r w:rsidR="00BA2233" w:rsidRPr="00B87054">
              <w:t>,</w:t>
            </w:r>
            <w:r w:rsidR="00725322" w:rsidRPr="00B87054">
              <w:t xml:space="preserve"> насочени към предотвратяване образуването на отпадъци</w:t>
            </w:r>
            <w:r w:rsidR="004736C3" w:rsidRPr="00B87054">
              <w:t xml:space="preserve"> и</w:t>
            </w:r>
            <w:r w:rsidR="004736C3" w:rsidRPr="00B87054">
              <w:rPr>
                <w:szCs w:val="24"/>
              </w:rPr>
              <w:t xml:space="preserve"> формирането на общество с нулеви отпадъци („</w:t>
            </w:r>
            <w:proofErr w:type="spellStart"/>
            <w:r w:rsidR="004736C3" w:rsidRPr="00B87054">
              <w:t>zero</w:t>
            </w:r>
            <w:proofErr w:type="spellEnd"/>
            <w:r w:rsidR="004736C3" w:rsidRPr="00B87054">
              <w:t xml:space="preserve"> </w:t>
            </w:r>
            <w:proofErr w:type="spellStart"/>
            <w:r w:rsidR="004736C3" w:rsidRPr="00B87054">
              <w:t>waste</w:t>
            </w:r>
            <w:proofErr w:type="spellEnd"/>
            <w:r w:rsidR="004736C3" w:rsidRPr="00B87054">
              <w:t xml:space="preserve">“ </w:t>
            </w:r>
            <w:proofErr w:type="spellStart"/>
            <w:r w:rsidR="004736C3" w:rsidRPr="00B87054">
              <w:t>society</w:t>
            </w:r>
            <w:proofErr w:type="spellEnd"/>
            <w:r w:rsidR="004736C3" w:rsidRPr="00B87054">
              <w:t>)</w:t>
            </w:r>
            <w:r w:rsidR="00D110D7" w:rsidRPr="00B87054">
              <w:rPr>
                <w:szCs w:val="24"/>
              </w:rPr>
              <w:t>.</w:t>
            </w:r>
          </w:p>
          <w:p w14:paraId="73015976" w14:textId="6E739F7A" w:rsidR="008A6C36" w:rsidRPr="00B87054" w:rsidRDefault="00E009B8" w:rsidP="0057706A">
            <w:pPr>
              <w:pStyle w:val="Text1"/>
              <w:spacing w:after="0"/>
              <w:ind w:left="0"/>
              <w:rPr>
                <w:szCs w:val="24"/>
              </w:rPr>
            </w:pPr>
            <w:r w:rsidRPr="00B87054">
              <w:rPr>
                <w:b/>
                <w:szCs w:val="24"/>
              </w:rPr>
              <w:t>Мерки за подобряване управлението на строителните отпадъци за изпълнение на законодателни изисквания:</w:t>
            </w:r>
          </w:p>
          <w:p w14:paraId="673B6653" w14:textId="77777777" w:rsidR="003C04FD" w:rsidRPr="00B87054" w:rsidRDefault="003C04FD" w:rsidP="00735856">
            <w:pPr>
              <w:pStyle w:val="Text1"/>
              <w:numPr>
                <w:ilvl w:val="0"/>
                <w:numId w:val="36"/>
              </w:numPr>
              <w:spacing w:after="0"/>
              <w:rPr>
                <w:szCs w:val="24"/>
              </w:rPr>
            </w:pPr>
            <w:r w:rsidRPr="00B87054">
              <w:rPr>
                <w:szCs w:val="24"/>
              </w:rPr>
              <w:t>Проектиране и изграждане на центрове за повторна употреба на строителни отпадъци, включително доставка на съоръжения и оборудване.</w:t>
            </w:r>
          </w:p>
          <w:p w14:paraId="15D1E773" w14:textId="28C9EED3" w:rsidR="008A6C36" w:rsidRPr="00B87054" w:rsidRDefault="00E009B8" w:rsidP="008A6C36">
            <w:pPr>
              <w:pStyle w:val="Text1"/>
              <w:spacing w:after="0"/>
              <w:ind w:left="0"/>
              <w:rPr>
                <w:szCs w:val="24"/>
              </w:rPr>
            </w:pPr>
            <w:r w:rsidRPr="00B87054">
              <w:rPr>
                <w:b/>
                <w:szCs w:val="24"/>
              </w:rPr>
              <w:t>Мерки за рекултивация на депа във връзка с постановено Решение на Съда на Европейския съюз от 16.07.2015 г. по дело С-145/14 за неизпълнение на задълженията от страна на Република България на член 14, букви а-в) от Директива 1999/31/ЕО на съвета от 26.04.1999 г. относно депонирането на отпадъци:</w:t>
            </w:r>
          </w:p>
          <w:p w14:paraId="6CD165B3" w14:textId="3CC202BB" w:rsidR="003C04FD" w:rsidRPr="00B87054" w:rsidRDefault="003C04FD" w:rsidP="00735856">
            <w:pPr>
              <w:pStyle w:val="Text1"/>
              <w:numPr>
                <w:ilvl w:val="0"/>
                <w:numId w:val="36"/>
              </w:numPr>
              <w:spacing w:after="0"/>
              <w:rPr>
                <w:szCs w:val="24"/>
              </w:rPr>
            </w:pPr>
            <w:r w:rsidRPr="00B87054">
              <w:rPr>
                <w:szCs w:val="24"/>
              </w:rPr>
              <w:t>Дейности по рекултивация на депа</w:t>
            </w:r>
            <w:r w:rsidR="00F7469D" w:rsidRPr="00B87054">
              <w:rPr>
                <w:szCs w:val="24"/>
              </w:rPr>
              <w:t xml:space="preserve"> за закриване съгласно Директива 1999/31/ЕО и Решение по дело </w:t>
            </w:r>
            <w:r w:rsidR="00F7469D" w:rsidRPr="00B87054">
              <w:rPr>
                <w:szCs w:val="24"/>
                <w:lang w:val="en-US"/>
              </w:rPr>
              <w:t>C</w:t>
            </w:r>
            <w:r w:rsidR="00F7469D" w:rsidRPr="00B87054">
              <w:rPr>
                <w:szCs w:val="24"/>
              </w:rPr>
              <w:t>-145/14</w:t>
            </w:r>
          </w:p>
          <w:p w14:paraId="38378548" w14:textId="77777777" w:rsidR="00725322" w:rsidRPr="00B87054" w:rsidRDefault="00725322" w:rsidP="004F27B9">
            <w:pPr>
              <w:pStyle w:val="Text1"/>
              <w:spacing w:after="0"/>
              <w:ind w:left="450"/>
              <w:rPr>
                <w:szCs w:val="24"/>
              </w:rPr>
            </w:pPr>
          </w:p>
          <w:p w14:paraId="4500DB5F" w14:textId="77777777" w:rsidR="003128D2" w:rsidRPr="00B87054" w:rsidRDefault="009E6289" w:rsidP="00591454">
            <w:pPr>
              <w:spacing w:before="0" w:after="240"/>
              <w:rPr>
                <w:szCs w:val="24"/>
              </w:rPr>
            </w:pPr>
            <w:r w:rsidRPr="00B87054">
              <w:rPr>
                <w:b/>
                <w:szCs w:val="24"/>
              </w:rPr>
              <w:t>Бенефициенти</w:t>
            </w:r>
            <w:r w:rsidRPr="00B87054">
              <w:rPr>
                <w:szCs w:val="24"/>
              </w:rPr>
              <w:t>: общини</w:t>
            </w:r>
            <w:r w:rsidR="00E60083" w:rsidRPr="00B87054">
              <w:rPr>
                <w:szCs w:val="24"/>
              </w:rPr>
              <w:t>;</w:t>
            </w:r>
            <w:r w:rsidR="003D37AD" w:rsidRPr="00B87054">
              <w:rPr>
                <w:szCs w:val="24"/>
              </w:rPr>
              <w:t xml:space="preserve"> </w:t>
            </w:r>
            <w:r w:rsidR="00DE1488" w:rsidRPr="00B87054">
              <w:rPr>
                <w:szCs w:val="24"/>
              </w:rPr>
              <w:t>юридически лица със стопанска цел</w:t>
            </w:r>
            <w:r w:rsidR="00E92D3F" w:rsidRPr="00B87054">
              <w:rPr>
                <w:szCs w:val="24"/>
              </w:rPr>
              <w:t xml:space="preserve">; </w:t>
            </w:r>
            <w:r w:rsidR="00E60083" w:rsidRPr="00B87054">
              <w:rPr>
                <w:szCs w:val="24"/>
              </w:rPr>
              <w:t xml:space="preserve">структури </w:t>
            </w:r>
            <w:r w:rsidR="00904F35" w:rsidRPr="00B87054">
              <w:rPr>
                <w:szCs w:val="24"/>
              </w:rPr>
              <w:t>/звена в структурата на</w:t>
            </w:r>
            <w:r w:rsidR="00E60083" w:rsidRPr="00B87054">
              <w:rPr>
                <w:szCs w:val="24"/>
              </w:rPr>
              <w:t xml:space="preserve"> МОСВ; </w:t>
            </w:r>
            <w:r w:rsidR="00E92D3F" w:rsidRPr="00B87054">
              <w:rPr>
                <w:szCs w:val="24"/>
              </w:rPr>
              <w:t xml:space="preserve">юридически лица с нестопанска цел – за дейности, свързани с изпълнение на демонстрационни/пилотни проекти. </w:t>
            </w:r>
          </w:p>
          <w:p w14:paraId="4CEC988A" w14:textId="77777777" w:rsidR="00DF3EE9" w:rsidRPr="00B87054" w:rsidRDefault="009E6289" w:rsidP="00591454">
            <w:pPr>
              <w:spacing w:before="0" w:after="240"/>
              <w:rPr>
                <w:szCs w:val="24"/>
              </w:rPr>
            </w:pPr>
            <w:r w:rsidRPr="00B87054">
              <w:rPr>
                <w:szCs w:val="24"/>
              </w:rPr>
              <w:t>При предоставяне на средствата по тази приоритетна ос ще се използва и възможността за</w:t>
            </w:r>
            <w:r w:rsidR="007067DE" w:rsidRPr="00B87054">
              <w:rPr>
                <w:szCs w:val="24"/>
              </w:rPr>
              <w:t xml:space="preserve"> прилагане на финансови инструменти за дейности, отговарящи на условията по чл. 37 от </w:t>
            </w:r>
            <w:r w:rsidR="007067DE" w:rsidRPr="00B87054">
              <w:t>Регламент (ЕС) №1303/2013</w:t>
            </w:r>
            <w:r w:rsidR="0094713C" w:rsidRPr="00B87054">
              <w:rPr>
                <w:szCs w:val="24"/>
              </w:rPr>
              <w:t>.</w:t>
            </w:r>
            <w:r w:rsidR="00FC09B6" w:rsidRPr="00B87054">
              <w:rPr>
                <w:szCs w:val="24"/>
              </w:rPr>
              <w:t xml:space="preserve"> </w:t>
            </w:r>
          </w:p>
          <w:p w14:paraId="2BA4B57C" w14:textId="77777777" w:rsidR="0005747E" w:rsidRPr="00B87054" w:rsidRDefault="0005747E" w:rsidP="00591454">
            <w:pPr>
              <w:spacing w:before="0" w:after="240"/>
              <w:rPr>
                <w:i/>
                <w:sz w:val="18"/>
                <w:szCs w:val="18"/>
              </w:rPr>
            </w:pPr>
            <w:r w:rsidRPr="00B87054">
              <w:rPr>
                <w:b/>
                <w:szCs w:val="24"/>
              </w:rPr>
              <w:t>Целеви групи:</w:t>
            </w:r>
            <w:r w:rsidRPr="00B87054">
              <w:rPr>
                <w:szCs w:val="24"/>
              </w:rPr>
              <w:t xml:space="preserve"> населението в страната</w:t>
            </w:r>
            <w:r w:rsidR="00EF13DC" w:rsidRPr="00B87054">
              <w:rPr>
                <w:szCs w:val="24"/>
              </w:rPr>
              <w:t>.</w:t>
            </w:r>
          </w:p>
        </w:tc>
      </w:tr>
    </w:tbl>
    <w:p w14:paraId="052F33B0" w14:textId="77777777" w:rsidR="002D2DBF" w:rsidRPr="00B87054" w:rsidRDefault="002D2DBF" w:rsidP="002D2DBF"/>
    <w:p w14:paraId="7EDEA713" w14:textId="77777777" w:rsidR="002D2DBF" w:rsidRPr="00B87054" w:rsidRDefault="002D2DBF" w:rsidP="002D2DBF">
      <w:pPr>
        <w:pStyle w:val="ManualHeading3"/>
        <w:tabs>
          <w:tab w:val="clear" w:pos="850"/>
        </w:tabs>
        <w:ind w:left="1418" w:hanging="1418"/>
        <w:rPr>
          <w:b/>
        </w:rPr>
      </w:pPr>
      <w:r w:rsidRPr="00B87054">
        <w:rPr>
          <w:b/>
        </w:rPr>
        <w:lastRenderedPageBreak/>
        <w:t xml:space="preserve">2.A.6.2 </w:t>
      </w:r>
      <w:r w:rsidRPr="00B87054">
        <w:tab/>
      </w:r>
      <w:r w:rsidRPr="00B87054">
        <w:rPr>
          <w:b/>
        </w:rPr>
        <w:t>Ръководни принципи за подбора на операциите</w:t>
      </w:r>
    </w:p>
    <w:p w14:paraId="3EBC7053" w14:textId="77777777" w:rsidR="002D2DBF" w:rsidRPr="00B87054" w:rsidRDefault="002D2DBF" w:rsidP="002D2DBF">
      <w:pPr>
        <w:pStyle w:val="ManualHeading3"/>
        <w:tabs>
          <w:tab w:val="clear" w:pos="850"/>
        </w:tabs>
        <w:ind w:left="1418" w:hanging="1418"/>
        <w:rPr>
          <w:i w:val="0"/>
        </w:rPr>
      </w:pPr>
      <w:r w:rsidRPr="00B87054">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B87054" w14:paraId="77B13C87" w14:textId="77777777" w:rsidTr="002A51D1">
        <w:trPr>
          <w:trHeight w:val="518"/>
        </w:trPr>
        <w:tc>
          <w:tcPr>
            <w:tcW w:w="2235" w:type="dxa"/>
            <w:shd w:val="clear" w:color="auto" w:fill="auto"/>
          </w:tcPr>
          <w:p w14:paraId="5E2DF3B2" w14:textId="77777777" w:rsidR="002D2DBF" w:rsidRPr="00B87054" w:rsidRDefault="002D2DBF" w:rsidP="002D2DBF">
            <w:pPr>
              <w:rPr>
                <w:i/>
                <w:color w:val="8DB3E2"/>
                <w:sz w:val="18"/>
                <w:szCs w:val="18"/>
              </w:rPr>
            </w:pPr>
            <w:r w:rsidRPr="00B87054">
              <w:rPr>
                <w:i/>
              </w:rPr>
              <w:t>Инвестиционен приоритет</w:t>
            </w:r>
          </w:p>
        </w:tc>
        <w:tc>
          <w:tcPr>
            <w:tcW w:w="6832" w:type="dxa"/>
            <w:shd w:val="clear" w:color="auto" w:fill="auto"/>
          </w:tcPr>
          <w:p w14:paraId="23EAE1D0" w14:textId="77777777" w:rsidR="002D2DBF" w:rsidRPr="00B87054" w:rsidRDefault="002D2DBF" w:rsidP="002D2DBF">
            <w:pPr>
              <w:rPr>
                <w:i/>
                <w:color w:val="8DB3E2"/>
                <w:sz w:val="18"/>
              </w:rPr>
            </w:pPr>
            <w:r w:rsidRPr="00B87054">
              <w:rPr>
                <w:i/>
                <w:color w:val="8DB3E2"/>
                <w:sz w:val="18"/>
              </w:rPr>
              <w:t xml:space="preserve">&lt;2A.2.2.1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04E59C7E" w14:textId="77777777" w:rsidR="00C307E9" w:rsidRPr="00B87054" w:rsidRDefault="00C307E9" w:rsidP="00AB697B">
            <w:pPr>
              <w:spacing w:after="0"/>
              <w:rPr>
                <w:rFonts w:eastAsia="Times New Roman"/>
                <w:szCs w:val="24"/>
              </w:rPr>
            </w:pPr>
            <w:r w:rsidRPr="00B87054">
              <w:rPr>
                <w:b/>
              </w:rPr>
              <w:t xml:space="preserve">Инвестиционен приоритет </w:t>
            </w:r>
            <w:r w:rsidR="0029037B" w:rsidRPr="00B87054">
              <w:rPr>
                <w:b/>
              </w:rPr>
              <w:t>а)</w:t>
            </w:r>
            <w:r w:rsidRPr="00B87054">
              <w:rPr>
                <w:b/>
              </w:rPr>
              <w:t xml:space="preserve"> </w:t>
            </w:r>
            <w:r w:rsidRPr="00B87054">
              <w:rPr>
                <w:b/>
                <w:szCs w:val="24"/>
              </w:rPr>
              <w:t>към ТЦ 6 (ЕФРР):</w:t>
            </w:r>
            <w:r w:rsidRPr="00B87054">
              <w:rPr>
                <w:b/>
                <w:i/>
                <w:szCs w:val="24"/>
              </w:rPr>
              <w:t xml:space="preserve"> </w:t>
            </w:r>
            <w:r w:rsidR="000C4498" w:rsidRPr="00B87054">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B87054" w14:paraId="64EE11B6" w14:textId="77777777" w:rsidTr="002A51D1">
        <w:trPr>
          <w:trHeight w:val="1088"/>
        </w:trPr>
        <w:tc>
          <w:tcPr>
            <w:tcW w:w="9067" w:type="dxa"/>
            <w:gridSpan w:val="2"/>
            <w:shd w:val="clear" w:color="auto" w:fill="auto"/>
          </w:tcPr>
          <w:p w14:paraId="656BEE11" w14:textId="77777777" w:rsidR="002D2DBF" w:rsidRPr="00B87054" w:rsidRDefault="002D2DBF" w:rsidP="002D2DBF">
            <w:pPr>
              <w:rPr>
                <w:i/>
                <w:color w:val="8DB3E2"/>
                <w:sz w:val="18"/>
              </w:rPr>
            </w:pPr>
            <w:r w:rsidRPr="00B87054">
              <w:rPr>
                <w:i/>
                <w:color w:val="8DB3E2"/>
                <w:sz w:val="18"/>
              </w:rPr>
              <w:t xml:space="preserve">&lt;2A.2.2.2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="5000" </w:t>
            </w:r>
            <w:proofErr w:type="spellStart"/>
            <w:r w:rsidRPr="00B87054">
              <w:rPr>
                <w:i/>
                <w:color w:val="8DB3E2"/>
                <w:sz w:val="18"/>
              </w:rPr>
              <w:t>input</w:t>
            </w:r>
            <w:proofErr w:type="spellEnd"/>
            <w:r w:rsidRPr="00B87054">
              <w:rPr>
                <w:i/>
                <w:color w:val="8DB3E2"/>
                <w:sz w:val="18"/>
              </w:rPr>
              <w:t>="M"&gt;</w:t>
            </w:r>
          </w:p>
          <w:p w14:paraId="7898F915" w14:textId="77777777" w:rsidR="00E612C6" w:rsidRPr="00B87054" w:rsidRDefault="00E612C6" w:rsidP="00E612C6">
            <w:pPr>
              <w:pStyle w:val="BodyText"/>
              <w:spacing w:before="120" w:after="0"/>
              <w:rPr>
                <w:szCs w:val="24"/>
                <w:lang w:eastAsia="bg-BG"/>
              </w:rPr>
            </w:pPr>
            <w:r w:rsidRPr="00B87054">
              <w:t>Всички операции, финансирани със средства от Е</w:t>
            </w:r>
            <w:r w:rsidR="008A5BCA" w:rsidRPr="00B87054">
              <w:t>СИФ</w:t>
            </w:r>
            <w:r w:rsidRPr="00B87054">
              <w:t xml:space="preserve"> в рамките на приоритетна ос 2 на ОП “Околна среда 2014-2020 г.”, са съобразени с европейското и национално законодателство в областта на околната среда. Изборът на дейности </w:t>
            </w:r>
            <w:r w:rsidRPr="00B87054">
              <w:rPr>
                <w:szCs w:val="24"/>
              </w:rPr>
              <w:t xml:space="preserve">е в съответствие с </w:t>
            </w:r>
            <w:r w:rsidRPr="00B87054">
              <w:rPr>
                <w:bCs/>
                <w:szCs w:val="24"/>
              </w:rPr>
              <w:t xml:space="preserve">йерархията за управление на отпадъците, установена в разпоредбите на </w:t>
            </w:r>
            <w:r w:rsidRPr="00B87054">
              <w:rPr>
                <w:szCs w:val="24"/>
              </w:rPr>
              <w:t>Директива 2008/98/ЕО</w:t>
            </w:r>
            <w:r w:rsidRPr="00B87054">
              <w:rPr>
                <w:bCs/>
                <w:szCs w:val="24"/>
              </w:rPr>
              <w:t>.</w:t>
            </w:r>
            <w:r w:rsidRPr="00B87054">
              <w:rPr>
                <w:b/>
                <w:bCs/>
                <w:szCs w:val="24"/>
              </w:rPr>
              <w:t xml:space="preserve"> </w:t>
            </w:r>
            <w:r w:rsidRPr="00B87054">
              <w:rPr>
                <w:bCs/>
                <w:szCs w:val="24"/>
              </w:rPr>
              <w:t>Съгласно йерархията се насърчава спазването на приоритетност на дейностите в процеса на управление на отпадъците, както следва: предотвратяване, повторна употреба, рециклиране, друго оползотворяване (напр. оползотворяване за получаване на енергия и обезвреждане)</w:t>
            </w:r>
            <w:r w:rsidRPr="00B87054">
              <w:rPr>
                <w:szCs w:val="24"/>
                <w:lang w:eastAsia="bg-BG"/>
              </w:rPr>
              <w:t xml:space="preserve">. </w:t>
            </w:r>
          </w:p>
          <w:p w14:paraId="1F98A4F3" w14:textId="77777777" w:rsidR="00E612C6" w:rsidRPr="00B87054" w:rsidRDefault="00E612C6" w:rsidP="00E612C6">
            <w:pPr>
              <w:tabs>
                <w:tab w:val="left" w:pos="284"/>
              </w:tabs>
              <w:autoSpaceDE w:val="0"/>
              <w:autoSpaceDN w:val="0"/>
              <w:adjustRightInd w:val="0"/>
              <w:snapToGrid w:val="0"/>
              <w:rPr>
                <w:szCs w:val="24"/>
              </w:rPr>
            </w:pPr>
            <w:r w:rsidRPr="00B87054">
              <w:rPr>
                <w:szCs w:val="24"/>
              </w:rPr>
              <w:t xml:space="preserve">В допълнение, при избора на операции освен </w:t>
            </w:r>
            <w:r w:rsidRPr="00B87054">
              <w:t>основните хоризонтални принципи – законност, партньорство, прозрачност и публичност</w:t>
            </w:r>
            <w:r w:rsidR="008059C1" w:rsidRPr="00B87054">
              <w:t>, равни възможности и предотвратяване на дискриминация</w:t>
            </w:r>
            <w:r w:rsidRPr="00B87054">
              <w:t>, ще</w:t>
            </w:r>
            <w:r w:rsidRPr="00B87054">
              <w:rPr>
                <w:szCs w:val="24"/>
              </w:rPr>
              <w:t xml:space="preserve"> се спазват и следните принципи:</w:t>
            </w:r>
          </w:p>
          <w:p w14:paraId="3DFCBDBE" w14:textId="77777777" w:rsidR="00F368F8" w:rsidRPr="00B87054" w:rsidRDefault="00E612C6" w:rsidP="00735856">
            <w:pPr>
              <w:numPr>
                <w:ilvl w:val="0"/>
                <w:numId w:val="38"/>
              </w:numPr>
              <w:tabs>
                <w:tab w:val="left" w:pos="567"/>
              </w:tabs>
              <w:suppressAutoHyphens/>
              <w:spacing w:before="0"/>
              <w:ind w:left="0" w:firstLine="284"/>
              <w:rPr>
                <w:i/>
                <w:sz w:val="18"/>
                <w:szCs w:val="18"/>
              </w:rPr>
            </w:pPr>
            <w:r w:rsidRPr="00B87054">
              <w:rPr>
                <w:b/>
              </w:rPr>
              <w:t>Финансиране, основано на ангажиментите по законодателството</w:t>
            </w:r>
            <w:r w:rsidRPr="00B87054">
              <w:t xml:space="preserve"> – ще се финансират приоритетно проекти, с изпълнението на които ще се </w:t>
            </w:r>
            <w:r w:rsidR="00175601" w:rsidRPr="00B87054">
              <w:t xml:space="preserve">подпомогне </w:t>
            </w:r>
            <w:r w:rsidRPr="00B87054">
              <w:t>изпълнение</w:t>
            </w:r>
            <w:r w:rsidR="00175601" w:rsidRPr="00B87054">
              <w:t>то</w:t>
            </w:r>
            <w:r w:rsidRPr="00B87054">
              <w:t xml:space="preserve"> на ангажиментите на страната</w:t>
            </w:r>
            <w:r w:rsidR="00175601" w:rsidRPr="00B87054">
              <w:t>, произтичащи от</w:t>
            </w:r>
            <w:r w:rsidRPr="00B87054">
              <w:t xml:space="preserve"> </w:t>
            </w:r>
            <w:r w:rsidR="00175601" w:rsidRPr="00B87054">
              <w:t>европейското</w:t>
            </w:r>
            <w:r w:rsidR="00EE4EF7" w:rsidRPr="00B87054">
              <w:t xml:space="preserve"> и национално</w:t>
            </w:r>
            <w:r w:rsidR="00175601" w:rsidRPr="00B87054">
              <w:t xml:space="preserve"> законодателство</w:t>
            </w:r>
            <w:r w:rsidRPr="00B87054">
              <w:t>.</w:t>
            </w:r>
          </w:p>
          <w:p w14:paraId="2407F618" w14:textId="77777777" w:rsidR="00E612C6" w:rsidRPr="00B87054" w:rsidRDefault="00E612C6" w:rsidP="00735856">
            <w:pPr>
              <w:numPr>
                <w:ilvl w:val="0"/>
                <w:numId w:val="38"/>
              </w:numPr>
              <w:tabs>
                <w:tab w:val="left" w:pos="567"/>
              </w:tabs>
              <w:suppressAutoHyphens/>
              <w:spacing w:before="0"/>
              <w:ind w:left="0" w:firstLine="284"/>
              <w:rPr>
                <w:i/>
                <w:sz w:val="18"/>
                <w:szCs w:val="18"/>
              </w:rPr>
            </w:pPr>
            <w:r w:rsidRPr="00B87054">
              <w:rPr>
                <w:b/>
              </w:rPr>
              <w:t>Устойчиво развитие</w:t>
            </w:r>
            <w:r w:rsidRPr="00B87054">
              <w:t xml:space="preserve"> – </w:t>
            </w:r>
            <w:r w:rsidR="00886193" w:rsidRPr="00B87054">
              <w:t xml:space="preserve">при финансирането ще се търси и постигане на следните ефекти - </w:t>
            </w:r>
            <w:r w:rsidRPr="00B87054">
              <w:t>намаляване на емисиите парникови газове</w:t>
            </w:r>
            <w:r w:rsidR="00507E72" w:rsidRPr="00B87054">
              <w:t xml:space="preserve"> и ограничаване изменението на климата</w:t>
            </w:r>
            <w:r w:rsidRPr="00B87054">
              <w:t xml:space="preserve">, предоставяне на допълнителни стимули за бизнеса, намаляване на </w:t>
            </w:r>
            <w:r w:rsidR="00886193" w:rsidRPr="00B87054">
              <w:t>транспортните разходи</w:t>
            </w:r>
            <w:r w:rsidRPr="00B87054">
              <w:t>.</w:t>
            </w:r>
          </w:p>
          <w:p w14:paraId="6078C8EA" w14:textId="77777777" w:rsidR="00A34308" w:rsidRPr="00B87054" w:rsidRDefault="00A34308" w:rsidP="00735856">
            <w:pPr>
              <w:numPr>
                <w:ilvl w:val="0"/>
                <w:numId w:val="38"/>
              </w:numPr>
              <w:tabs>
                <w:tab w:val="left" w:pos="567"/>
              </w:tabs>
              <w:suppressAutoHyphens/>
              <w:spacing w:before="0"/>
              <w:ind w:left="0" w:firstLine="284"/>
            </w:pPr>
            <w:r w:rsidRPr="00B87054">
              <w:rPr>
                <w:b/>
              </w:rPr>
              <w:t>Устойчивост на инвестициите</w:t>
            </w:r>
            <w:r w:rsidRPr="00B87054">
              <w:t xml:space="preserve"> – за да се гарантира ефективност и устойчиво въздействие на интервенцията по ОПОС, при избора на операции ще се предвидят разпоредби, които да гарантират </w:t>
            </w:r>
            <w:proofErr w:type="spellStart"/>
            <w:r w:rsidRPr="00B87054">
              <w:t>дългосрочността</w:t>
            </w:r>
            <w:proofErr w:type="spellEnd"/>
            <w:r w:rsidRPr="00B87054">
              <w:t xml:space="preserve"> на инвестициите в областта на управление на отпадъците.</w:t>
            </w:r>
          </w:p>
          <w:p w14:paraId="14C09CD1" w14:textId="77777777" w:rsidR="00713255" w:rsidRPr="00B87054" w:rsidRDefault="00A34308" w:rsidP="00735856">
            <w:pPr>
              <w:numPr>
                <w:ilvl w:val="0"/>
                <w:numId w:val="38"/>
              </w:numPr>
              <w:tabs>
                <w:tab w:val="left" w:pos="567"/>
              </w:tabs>
              <w:suppressAutoHyphens/>
              <w:spacing w:before="0"/>
              <w:ind w:left="0" w:firstLine="284"/>
            </w:pPr>
            <w:r w:rsidRPr="00B87054">
              <w:rPr>
                <w:b/>
              </w:rPr>
              <w:t xml:space="preserve">Ресурсна ефективност </w:t>
            </w:r>
            <w:r w:rsidRPr="00B87054">
              <w:t xml:space="preserve">– финансираните проекти ще гарантират спазване на йерархията за управление на отпадъците – от </w:t>
            </w:r>
            <w:r w:rsidRPr="00B87054">
              <w:rPr>
                <w:szCs w:val="24"/>
              </w:rPr>
              <w:t>предотвратяване през рециклиране до крайно обезвреждане, като доведат до минимално количество на отпадъците, предназначени за крайно обезвреждане/депониране.</w:t>
            </w:r>
          </w:p>
          <w:p w14:paraId="3C4CAF4E" w14:textId="77777777" w:rsidR="00E2703A" w:rsidRPr="00B87054" w:rsidRDefault="00E2703A" w:rsidP="00735856">
            <w:pPr>
              <w:numPr>
                <w:ilvl w:val="0"/>
                <w:numId w:val="38"/>
              </w:numPr>
              <w:tabs>
                <w:tab w:val="left" w:pos="567"/>
              </w:tabs>
              <w:suppressAutoHyphens/>
              <w:spacing w:before="0"/>
              <w:ind w:left="0" w:firstLine="284"/>
            </w:pPr>
            <w:r w:rsidRPr="00B87054">
              <w:rPr>
                <w:b/>
                <w:lang w:eastAsia="en-US"/>
              </w:rPr>
              <w:t xml:space="preserve">Борба с изменението на климата и адаптация, устойчивост към бедствия. </w:t>
            </w:r>
            <w:r w:rsidR="0062150D" w:rsidRPr="00B87054">
              <w:rPr>
                <w:lang w:eastAsia="en-US"/>
              </w:rPr>
              <w:t xml:space="preserve">При финансирането на проекти, там където е приложимо, ще се цели </w:t>
            </w:r>
            <w:r w:rsidR="0062150D" w:rsidRPr="00B87054">
              <w:t xml:space="preserve">намаляване на емисиите на парникови газове и </w:t>
            </w:r>
            <w:r w:rsidR="0062150D" w:rsidRPr="00B87054">
              <w:rPr>
                <w:lang w:eastAsia="en-US"/>
              </w:rPr>
              <w:t>адаптация към изменението на климата, както и постигане на устойчивост на инфраструктурата към бедствия.</w:t>
            </w:r>
          </w:p>
        </w:tc>
      </w:tr>
    </w:tbl>
    <w:p w14:paraId="1C2A4CCF" w14:textId="77777777" w:rsidR="002D2DBF" w:rsidRPr="00B87054" w:rsidRDefault="002D2DBF" w:rsidP="002D2DBF">
      <w:pPr>
        <w:pStyle w:val="Text3"/>
        <w:ind w:left="0"/>
        <w:rPr>
          <w:szCs w:val="24"/>
        </w:rPr>
      </w:pPr>
    </w:p>
    <w:p w14:paraId="1DD164F0" w14:textId="77777777" w:rsidR="002D2DBF" w:rsidRPr="00B87054" w:rsidRDefault="002D2DBF" w:rsidP="002D2DBF">
      <w:pPr>
        <w:pStyle w:val="Text1"/>
        <w:ind w:left="0"/>
      </w:pPr>
      <w:r w:rsidRPr="00B87054">
        <w:rPr>
          <w:b/>
          <w:i/>
        </w:rPr>
        <w:t>2.A.6.3</w:t>
      </w:r>
      <w:r w:rsidRPr="00B87054">
        <w:tab/>
      </w:r>
      <w:r w:rsidRPr="00B87054">
        <w:rPr>
          <w:b/>
          <w:i/>
        </w:rPr>
        <w:t xml:space="preserve"> </w:t>
      </w:r>
      <w:r w:rsidRPr="00B87054">
        <w:rPr>
          <w:b/>
        </w:rPr>
        <w:t>Планирано използване на финансови инструменти</w:t>
      </w:r>
      <w:r w:rsidRPr="00B87054">
        <w:t xml:space="preserve"> (когато е целесъобразно)</w:t>
      </w:r>
    </w:p>
    <w:p w14:paraId="051A0676" w14:textId="77777777" w:rsidR="002D2DBF" w:rsidRPr="00B87054" w:rsidRDefault="002D2DBF" w:rsidP="002D2DBF">
      <w:pPr>
        <w:pStyle w:val="ManualHeading3"/>
        <w:tabs>
          <w:tab w:val="clear" w:pos="850"/>
        </w:tabs>
        <w:ind w:left="0" w:firstLine="0"/>
        <w:rPr>
          <w:i w:val="0"/>
        </w:rPr>
      </w:pPr>
      <w:r w:rsidRPr="00B87054">
        <w:rPr>
          <w:i w:val="0"/>
        </w:rPr>
        <w:lastRenderedPageBreak/>
        <w:t xml:space="preserve">(Позоваване: член 96, параграф 2, първа алинея, буква б), подточка iii) от Регламент (EС) № 1303/2013) </w:t>
      </w:r>
    </w:p>
    <w:p w14:paraId="527683FB" w14:textId="77777777" w:rsidR="002D2DBF" w:rsidRPr="00B87054" w:rsidRDefault="002D2DBF" w:rsidP="002D2DBF">
      <w:pPr>
        <w:pStyle w:val="Text1"/>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2D2DBF" w:rsidRPr="00B87054" w14:paraId="5888BEBB" w14:textId="77777777" w:rsidTr="002A51D1">
        <w:trPr>
          <w:trHeight w:val="518"/>
        </w:trPr>
        <w:tc>
          <w:tcPr>
            <w:tcW w:w="3085" w:type="dxa"/>
            <w:shd w:val="clear" w:color="auto" w:fill="auto"/>
          </w:tcPr>
          <w:p w14:paraId="27B206FB" w14:textId="77777777" w:rsidR="002D2DBF" w:rsidRPr="00B87054" w:rsidRDefault="002D2DBF" w:rsidP="002D2DBF">
            <w:pPr>
              <w:rPr>
                <w:i/>
                <w:color w:val="8DB3E2"/>
                <w:sz w:val="18"/>
                <w:szCs w:val="18"/>
              </w:rPr>
            </w:pPr>
            <w:r w:rsidRPr="00B87054">
              <w:rPr>
                <w:i/>
              </w:rPr>
              <w:t>Инвестиционен приоритет</w:t>
            </w:r>
          </w:p>
        </w:tc>
        <w:tc>
          <w:tcPr>
            <w:tcW w:w="5982" w:type="dxa"/>
            <w:shd w:val="clear" w:color="auto" w:fill="auto"/>
          </w:tcPr>
          <w:p w14:paraId="73C29A01" w14:textId="77777777" w:rsidR="002D2DBF" w:rsidRPr="00B87054" w:rsidRDefault="002D2DBF" w:rsidP="002D2DBF">
            <w:pPr>
              <w:rPr>
                <w:i/>
                <w:color w:val="8DB3E2"/>
                <w:sz w:val="18"/>
              </w:rPr>
            </w:pPr>
            <w:r w:rsidRPr="00B87054">
              <w:rPr>
                <w:i/>
                <w:color w:val="8DB3E2"/>
                <w:sz w:val="18"/>
              </w:rPr>
              <w:t xml:space="preserve">&lt;2A.2.3.1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0B9B1BDE" w14:textId="77777777" w:rsidR="00C307E9" w:rsidRPr="00B87054" w:rsidRDefault="00C307E9" w:rsidP="007230FF">
            <w:pPr>
              <w:rPr>
                <w:i/>
                <w:color w:val="8DB3E2"/>
                <w:sz w:val="18"/>
                <w:szCs w:val="18"/>
              </w:rPr>
            </w:pPr>
            <w:r w:rsidRPr="00B87054">
              <w:rPr>
                <w:b/>
              </w:rPr>
              <w:t xml:space="preserve">Инвестиционен приоритет </w:t>
            </w:r>
            <w:r w:rsidR="007230FF" w:rsidRPr="00B87054">
              <w:rPr>
                <w:b/>
              </w:rPr>
              <w:t>а)</w:t>
            </w:r>
            <w:r w:rsidRPr="00B87054">
              <w:rPr>
                <w:b/>
              </w:rPr>
              <w:t xml:space="preserve"> </w:t>
            </w:r>
            <w:r w:rsidRPr="00B87054">
              <w:rPr>
                <w:b/>
                <w:szCs w:val="24"/>
              </w:rPr>
              <w:t>към ТЦ 6 (ЕФРР):</w:t>
            </w:r>
            <w:r w:rsidRPr="00B87054">
              <w:rPr>
                <w:b/>
                <w:i/>
                <w:szCs w:val="24"/>
              </w:rPr>
              <w:t xml:space="preserve"> </w:t>
            </w:r>
            <w:r w:rsidR="000C4498" w:rsidRPr="00B87054">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B87054" w14:paraId="1A670885" w14:textId="77777777" w:rsidTr="002A51D1">
        <w:trPr>
          <w:trHeight w:val="379"/>
        </w:trPr>
        <w:tc>
          <w:tcPr>
            <w:tcW w:w="3085" w:type="dxa"/>
            <w:shd w:val="clear" w:color="auto" w:fill="auto"/>
          </w:tcPr>
          <w:p w14:paraId="1109F6C9" w14:textId="77777777" w:rsidR="002D2DBF" w:rsidRPr="00B87054" w:rsidRDefault="002D2DBF" w:rsidP="002D2DBF">
            <w:pPr>
              <w:rPr>
                <w:i/>
                <w:color w:val="8DB3E2"/>
                <w:sz w:val="18"/>
                <w:szCs w:val="18"/>
              </w:rPr>
            </w:pPr>
            <w:r w:rsidRPr="00B87054">
              <w:rPr>
                <w:b/>
                <w:i/>
              </w:rPr>
              <w:t>Планирано използване на финансови инструменти</w:t>
            </w:r>
          </w:p>
        </w:tc>
        <w:tc>
          <w:tcPr>
            <w:tcW w:w="5982" w:type="dxa"/>
            <w:shd w:val="clear" w:color="auto" w:fill="auto"/>
          </w:tcPr>
          <w:p w14:paraId="464D313F" w14:textId="77777777" w:rsidR="002D2DBF" w:rsidRPr="00B87054" w:rsidRDefault="002D2DBF" w:rsidP="002D2DBF">
            <w:pPr>
              <w:rPr>
                <w:i/>
                <w:color w:val="8DB3E2"/>
                <w:sz w:val="18"/>
                <w:szCs w:val="18"/>
              </w:rPr>
            </w:pPr>
            <w:r w:rsidRPr="00B87054">
              <w:rPr>
                <w:i/>
                <w:color w:val="8DB3E2"/>
                <w:sz w:val="18"/>
              </w:rPr>
              <w:t xml:space="preserve">&lt;2A.2.3.2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2D2DBF" w:rsidRPr="00B87054" w14:paraId="7BF1BA75" w14:textId="77777777" w:rsidTr="002A51D1">
        <w:trPr>
          <w:trHeight w:val="1266"/>
        </w:trPr>
        <w:tc>
          <w:tcPr>
            <w:tcW w:w="9067" w:type="dxa"/>
            <w:gridSpan w:val="2"/>
            <w:shd w:val="clear" w:color="auto" w:fill="auto"/>
          </w:tcPr>
          <w:p w14:paraId="7DBE867E" w14:textId="77777777" w:rsidR="002D2DBF" w:rsidRPr="00B87054" w:rsidRDefault="002D2DBF" w:rsidP="002D2DBF">
            <w:pPr>
              <w:rPr>
                <w:i/>
                <w:color w:val="8DB3E2"/>
                <w:sz w:val="18"/>
              </w:rPr>
            </w:pPr>
            <w:r w:rsidRPr="00B87054">
              <w:rPr>
                <w:i/>
                <w:color w:val="8DB3E2"/>
                <w:sz w:val="18"/>
              </w:rPr>
              <w:t xml:space="preserve">&lt;2A.2.3.3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113A881D" w14:textId="3E5574FB" w:rsidR="007D4823" w:rsidRPr="00B87054" w:rsidRDefault="00E55D44" w:rsidP="007D4823">
            <w:r w:rsidRPr="0068562F">
              <w:t xml:space="preserve">Въз основа на актуализираната Предварителна оценка на финансови инструменти и Инвестиционна стратегия за финансови инструменти по Оперативна програма „Околна среда 2014-2020 г.“, извършена от Европейската банка за възстановяване и развитие през 2018 г., </w:t>
            </w:r>
            <w:r w:rsidR="00324B7F" w:rsidRPr="0068562F">
              <w:t>9,</w:t>
            </w:r>
            <w:r w:rsidR="008A1BCE" w:rsidRPr="0068562F">
              <w:t>10</w:t>
            </w:r>
            <w:r w:rsidR="007D4823" w:rsidRPr="0068562F">
              <w:t xml:space="preserve">% от </w:t>
            </w:r>
            <w:proofErr w:type="spellStart"/>
            <w:r w:rsidR="007D4823" w:rsidRPr="0068562F">
              <w:t>алокирания</w:t>
            </w:r>
            <w:proofErr w:type="spellEnd"/>
            <w:r w:rsidR="007D4823" w:rsidRPr="0068562F">
              <w:t xml:space="preserve"> ресурс по </w:t>
            </w:r>
            <w:proofErr w:type="spellStart"/>
            <w:r w:rsidR="007D4823" w:rsidRPr="0068562F">
              <w:t>ПО</w:t>
            </w:r>
            <w:proofErr w:type="spellEnd"/>
            <w:r w:rsidR="007D4823" w:rsidRPr="0068562F">
              <w:t xml:space="preserve"> </w:t>
            </w:r>
            <w:r w:rsidR="00C17985" w:rsidRPr="0068562F">
              <w:t>2</w:t>
            </w:r>
            <w:r w:rsidR="007D4823" w:rsidRPr="0068562F">
              <w:t xml:space="preserve"> е предвидено да бъдат използвани под формата на финансови инструменти в подкрепа на дейности по инвестиционния приоритет.</w:t>
            </w:r>
            <w:r w:rsidR="007D4823" w:rsidRPr="00B87054">
              <w:t xml:space="preserve"> </w:t>
            </w:r>
          </w:p>
          <w:p w14:paraId="521B49F9" w14:textId="3B07E3C5" w:rsidR="00475636" w:rsidRPr="00B87054" w:rsidRDefault="002A116D" w:rsidP="00BA7A9F">
            <w:r w:rsidRPr="00B87054">
              <w:t>Прилагане на финансови инструменти, съгласно Предварителната оценка</w:t>
            </w:r>
            <w:r w:rsidR="00B80259" w:rsidRPr="00B87054">
              <w:t>,</w:t>
            </w:r>
            <w:r w:rsidRPr="00B87054">
              <w:t xml:space="preserve"> е приложимо по-специално по отношение на пилотните проекти за инсталации за рециклиране и за въвеждане на иновативни технологии за </w:t>
            </w:r>
            <w:r w:rsidR="00B80259" w:rsidRPr="00B87054">
              <w:t xml:space="preserve">разделно </w:t>
            </w:r>
            <w:r w:rsidRPr="00B87054">
              <w:t>събиране на битови отпадъци. Финансирането на подобни проекти ще съобразява йерархията за управление на отпадъци, като същевременно ще осигури допълняемост и синергичен ефект на подкрепените мерки и с инвестиции в</w:t>
            </w:r>
            <w:r w:rsidR="00B80259" w:rsidRPr="00B87054">
              <w:t xml:space="preserve"> редица под</w:t>
            </w:r>
            <w:r w:rsidRPr="00B87054">
              <w:t>сектор</w:t>
            </w:r>
            <w:r w:rsidR="00B80259" w:rsidRPr="00B87054">
              <w:t xml:space="preserve">и на </w:t>
            </w:r>
            <w:r w:rsidRPr="00B87054">
              <w:t xml:space="preserve">„околна среда“. </w:t>
            </w:r>
            <w:bookmarkStart w:id="84" w:name="_Hlk98492236"/>
            <w:ins w:id="85" w:author="Author">
              <w:r w:rsidR="00675511" w:rsidRPr="00675511">
                <w:t>При и</w:t>
              </w:r>
              <w:r w:rsidR="0068562F">
                <w:t>з</w:t>
              </w:r>
              <w:r w:rsidR="00675511" w:rsidRPr="00675511">
                <w:t>вършения през 2021 г. преглед на изпълнението на финансовите инструменти по Приоритетна ос 2 „Отпадъци“ се потвърди, че от страна на Ф</w:t>
              </w:r>
              <w:r w:rsidR="00452B4E">
                <w:t xml:space="preserve">онд </w:t>
              </w:r>
              <w:r w:rsidR="00675511" w:rsidRPr="00675511">
                <w:t>М</w:t>
              </w:r>
              <w:r w:rsidR="00452B4E">
                <w:t xml:space="preserve">ениджър на </w:t>
              </w:r>
              <w:r w:rsidR="00675511" w:rsidRPr="00675511">
                <w:t>Ф</w:t>
              </w:r>
              <w:r w:rsidR="00452B4E">
                <w:t xml:space="preserve">инансовите </w:t>
              </w:r>
              <w:r w:rsidR="00675511" w:rsidRPr="00675511">
                <w:t>И</w:t>
              </w:r>
              <w:r w:rsidR="00452B4E">
                <w:t xml:space="preserve">нструменти в </w:t>
              </w:r>
              <w:r w:rsidR="00675511" w:rsidRPr="00675511">
                <w:t>Б</w:t>
              </w:r>
              <w:r w:rsidR="00452B4E">
                <w:t>ългария (ФМФИБ)</w:t>
              </w:r>
              <w:r w:rsidR="00675511" w:rsidRPr="00675511">
                <w:t xml:space="preserve"> не са договорени никакви средства с крайни получатели и предвид клаузите в сключеното споразумение и трите допълнителни споразумения </w:t>
              </w:r>
              <w:r w:rsidR="00452B4E">
                <w:t>с</w:t>
              </w:r>
              <w:r w:rsidR="00675511" w:rsidRPr="00675511">
                <w:t>е прекратява мандат</w:t>
              </w:r>
              <w:r w:rsidR="00452B4E">
                <w:t>ът</w:t>
              </w:r>
              <w:r w:rsidR="00675511" w:rsidRPr="00675511">
                <w:t xml:space="preserve"> на ФМФИБ по отношение управлението на финансовите инструменти по </w:t>
              </w:r>
              <w:proofErr w:type="spellStart"/>
              <w:r w:rsidR="00675511" w:rsidRPr="00675511">
                <w:t>приорититна</w:t>
              </w:r>
              <w:proofErr w:type="spellEnd"/>
              <w:r w:rsidR="00675511" w:rsidRPr="00675511">
                <w:t xml:space="preserve"> ос 2 „Отпадъци“ на ОПОС 2014-2020 г.</w:t>
              </w:r>
              <w:r w:rsidR="00675511">
                <w:t xml:space="preserve"> </w:t>
              </w:r>
            </w:ins>
            <w:del w:id="86" w:author="Author">
              <w:r w:rsidRPr="00B87054" w:rsidDel="00675511">
                <w:delText>Например изгарянето на отпадъци за битово отопление е основен източник на замърсяване на въздуха</w:delText>
              </w:r>
              <w:r w:rsidR="00B80259" w:rsidRPr="00B87054" w:rsidDel="00675511">
                <w:delText xml:space="preserve">. Предложените </w:delText>
              </w:r>
              <w:r w:rsidRPr="00B87054" w:rsidDel="00675511">
                <w:delText>пилотни проекти е подходящо да отчитат и приноса за адресиране на този проблем. По този начин ще се отговори и на ръководния принцип „Финансиране, основано на ангажи-ментите по законодателството“, включително Директива 2008/50/ЕО относно качеството на атмосферния въздух и за по-чист въздух за Европа и Директива (ЕС) 2016/2284 за намаляване на националните емисии на някои атмосферни замърсители.</w:delText>
              </w:r>
            </w:del>
            <w:bookmarkEnd w:id="84"/>
          </w:p>
        </w:tc>
      </w:tr>
    </w:tbl>
    <w:p w14:paraId="038B1504" w14:textId="09F26C82" w:rsidR="00187DDE" w:rsidRPr="00B87054" w:rsidRDefault="00187DDE" w:rsidP="002A51D1">
      <w:pPr>
        <w:tabs>
          <w:tab w:val="left" w:pos="1753"/>
        </w:tabs>
      </w:pPr>
    </w:p>
    <w:p w14:paraId="09B1ED55" w14:textId="77777777" w:rsidR="002D2DBF" w:rsidRPr="00B87054" w:rsidRDefault="002D2DBF" w:rsidP="002D2DBF">
      <w:pPr>
        <w:pStyle w:val="Text1"/>
        <w:ind w:left="0"/>
      </w:pPr>
      <w:r w:rsidRPr="00B87054">
        <w:rPr>
          <w:b/>
          <w:i/>
        </w:rPr>
        <w:t xml:space="preserve">2.A.6.4 </w:t>
      </w:r>
      <w:r w:rsidRPr="00B87054">
        <w:tab/>
      </w:r>
      <w:r w:rsidRPr="00B87054">
        <w:rPr>
          <w:b/>
        </w:rPr>
        <w:t>Планирано използване на големи проекти</w:t>
      </w:r>
      <w:r w:rsidRPr="00B87054">
        <w:t xml:space="preserve"> (когато е целесъобразно)</w:t>
      </w:r>
    </w:p>
    <w:p w14:paraId="09EA962C" w14:textId="77777777" w:rsidR="002D2DBF" w:rsidRPr="00B87054" w:rsidRDefault="002D2DBF" w:rsidP="002D2DBF">
      <w:pPr>
        <w:pStyle w:val="ManualHeading3"/>
        <w:tabs>
          <w:tab w:val="clear" w:pos="850"/>
        </w:tabs>
        <w:ind w:left="1418" w:hanging="1418"/>
        <w:rPr>
          <w:i w:val="0"/>
        </w:rPr>
      </w:pPr>
      <w:r w:rsidRPr="00B87054">
        <w:rPr>
          <w:i w:val="0"/>
        </w:rPr>
        <w:lastRenderedPageBreak/>
        <w:t xml:space="preserve">(Позоваване: член 96, параграф 2, първа алинея, буква б), подточка iii) от Регламент (EС) № 1303/2013)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2D2DBF" w:rsidRPr="00B87054" w14:paraId="6461EB16" w14:textId="77777777" w:rsidTr="002A51D1">
        <w:trPr>
          <w:trHeight w:val="518"/>
        </w:trPr>
        <w:tc>
          <w:tcPr>
            <w:tcW w:w="3085" w:type="dxa"/>
            <w:shd w:val="clear" w:color="auto" w:fill="auto"/>
          </w:tcPr>
          <w:p w14:paraId="078FC39F" w14:textId="77777777" w:rsidR="002D2DBF" w:rsidRPr="00B87054" w:rsidRDefault="002D2DBF" w:rsidP="002D2DBF">
            <w:pPr>
              <w:rPr>
                <w:i/>
                <w:color w:val="8DB3E2"/>
                <w:sz w:val="18"/>
                <w:szCs w:val="18"/>
              </w:rPr>
            </w:pPr>
            <w:r w:rsidRPr="00B87054">
              <w:rPr>
                <w:i/>
              </w:rPr>
              <w:t>Инвестиционен приоритет</w:t>
            </w:r>
          </w:p>
        </w:tc>
        <w:tc>
          <w:tcPr>
            <w:tcW w:w="5982" w:type="dxa"/>
            <w:shd w:val="clear" w:color="auto" w:fill="auto"/>
          </w:tcPr>
          <w:p w14:paraId="31504FA1" w14:textId="77777777" w:rsidR="002D2DBF" w:rsidRPr="00B87054" w:rsidRDefault="002D2DBF" w:rsidP="002D2DBF">
            <w:pPr>
              <w:rPr>
                <w:i/>
                <w:color w:val="8DB3E2"/>
                <w:sz w:val="18"/>
              </w:rPr>
            </w:pPr>
            <w:r w:rsidRPr="00B87054">
              <w:rPr>
                <w:i/>
                <w:color w:val="8DB3E2"/>
                <w:sz w:val="18"/>
              </w:rPr>
              <w:t xml:space="preserve">&lt;2A.2.4.1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710B950C" w14:textId="77777777" w:rsidR="00C307E9" w:rsidRPr="00B87054" w:rsidRDefault="00C307E9" w:rsidP="007230FF">
            <w:pPr>
              <w:rPr>
                <w:i/>
                <w:color w:val="8DB3E2"/>
                <w:sz w:val="18"/>
                <w:szCs w:val="18"/>
              </w:rPr>
            </w:pPr>
            <w:r w:rsidRPr="00B87054">
              <w:rPr>
                <w:b/>
              </w:rPr>
              <w:t xml:space="preserve">Инвестиционен приоритет </w:t>
            </w:r>
            <w:r w:rsidR="007230FF" w:rsidRPr="00B87054">
              <w:rPr>
                <w:b/>
              </w:rPr>
              <w:t>а)</w:t>
            </w:r>
            <w:r w:rsidRPr="00B87054">
              <w:rPr>
                <w:b/>
              </w:rPr>
              <w:t xml:space="preserve"> </w:t>
            </w:r>
            <w:r w:rsidRPr="00B87054">
              <w:rPr>
                <w:b/>
                <w:szCs w:val="24"/>
              </w:rPr>
              <w:t>към ТЦ 6 (ЕФРР):</w:t>
            </w:r>
            <w:r w:rsidRPr="00B87054">
              <w:rPr>
                <w:b/>
                <w:i/>
                <w:szCs w:val="24"/>
              </w:rPr>
              <w:t xml:space="preserve"> </w:t>
            </w:r>
            <w:r w:rsidR="000C4498" w:rsidRPr="00B87054">
              <w:rPr>
                <w:szCs w:val="24"/>
              </w:rPr>
              <w:t>Инвестиране в сектора на отпадъците за съобразяване с изискванията на достиженията на правото на Съюза в областта на околната среда и удовлетворяване на нуждите,  идентифицирани от държавите-членки за инвестиции отвъд тези изисквания.</w:t>
            </w:r>
          </w:p>
        </w:tc>
      </w:tr>
      <w:tr w:rsidR="002D2DBF" w:rsidRPr="00B87054" w14:paraId="6F6C5036" w14:textId="77777777" w:rsidTr="002A51D1">
        <w:trPr>
          <w:trHeight w:val="416"/>
        </w:trPr>
        <w:tc>
          <w:tcPr>
            <w:tcW w:w="9067" w:type="dxa"/>
            <w:gridSpan w:val="2"/>
            <w:shd w:val="clear" w:color="auto" w:fill="auto"/>
          </w:tcPr>
          <w:p w14:paraId="1B84A368" w14:textId="77777777" w:rsidR="002D2DBF" w:rsidRPr="00B87054" w:rsidRDefault="002D2DBF" w:rsidP="002D2DBF">
            <w:pPr>
              <w:rPr>
                <w:i/>
                <w:color w:val="8DB3E2"/>
                <w:sz w:val="18"/>
              </w:rPr>
            </w:pPr>
            <w:r w:rsidRPr="00B87054">
              <w:rPr>
                <w:i/>
                <w:color w:val="8DB3E2"/>
                <w:sz w:val="18"/>
              </w:rPr>
              <w:t xml:space="preserve">&lt;2A.2.4.2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="M"&gt;</w:t>
            </w:r>
          </w:p>
          <w:p w14:paraId="4A7D7C49" w14:textId="0B9CDD0E" w:rsidR="005F53C8" w:rsidRPr="00B87054" w:rsidRDefault="007D6A0C" w:rsidP="005F53C8">
            <w:pPr>
              <w:pStyle w:val="ListBullet"/>
              <w:numPr>
                <w:ilvl w:val="0"/>
                <w:numId w:val="0"/>
              </w:numPr>
            </w:pPr>
            <w:r w:rsidRPr="00B87054">
              <w:t xml:space="preserve"> Г</w:t>
            </w:r>
            <w:r w:rsidR="00475636" w:rsidRPr="00B87054">
              <w:t>олемият</w:t>
            </w:r>
            <w:r w:rsidR="00C4450F" w:rsidRPr="00B87054">
              <w:t xml:space="preserve"> проект от Столична община, чрез който </w:t>
            </w:r>
            <w:r w:rsidR="00475636" w:rsidRPr="00B87054">
              <w:t xml:space="preserve">ще </w:t>
            </w:r>
            <w:r w:rsidR="00C4450F" w:rsidRPr="00B87054">
              <w:t>се подпомогне използването на решения от типа „отпадъци за производство на енергия“</w:t>
            </w:r>
            <w:r w:rsidR="001401AE" w:rsidRPr="00B87054">
              <w:t>, а именно</w:t>
            </w:r>
            <w:r w:rsidR="00F5253E" w:rsidRPr="00B87054">
              <w:rPr>
                <w:sz w:val="22"/>
              </w:rPr>
              <w:t xml:space="preserve"> „Проектиране и изграждане на инсталация за комбинирано производство на енергия в София с оползотворяване на RDF – трета фаза на интегрирана система от съоръжения за третиране на битовите отпадъци на Столична община“</w:t>
            </w:r>
            <w:r w:rsidRPr="00B87054">
              <w:t>, е подаден за оценка в Европейската комисия</w:t>
            </w:r>
            <w:r w:rsidR="00C4450F" w:rsidRPr="00B87054">
              <w:t xml:space="preserve">. </w:t>
            </w:r>
          </w:p>
          <w:p w14:paraId="4B15DC81" w14:textId="77777777" w:rsidR="00625A98" w:rsidRPr="00B87054" w:rsidRDefault="00625A98" w:rsidP="005F53C8">
            <w:pPr>
              <w:pStyle w:val="ListBullet"/>
              <w:numPr>
                <w:ilvl w:val="0"/>
                <w:numId w:val="0"/>
              </w:numPr>
            </w:pPr>
          </w:p>
          <w:p w14:paraId="20B90E7E" w14:textId="77777777" w:rsidR="005F53C8" w:rsidRPr="00B87054" w:rsidRDefault="00C4450F" w:rsidP="005F53C8">
            <w:pPr>
              <w:pStyle w:val="ListBullet"/>
              <w:numPr>
                <w:ilvl w:val="0"/>
                <w:numId w:val="0"/>
              </w:numPr>
            </w:pPr>
            <w:r w:rsidRPr="00B87054">
              <w:t>В края на 2013 г. стартира изграждането на инсталация за механично-биологично третиране</w:t>
            </w:r>
            <w:r w:rsidR="00DC56E8" w:rsidRPr="00B87054">
              <w:t xml:space="preserve"> (МБТ)</w:t>
            </w:r>
            <w:r w:rsidRPr="00B87054">
              <w:t xml:space="preserve">, която ще преработва всички битови отпадъци на София (с изключение на разделно събираните био- и зелени отпадъци). Една от задачите на инсталацията е да се произведе RDF фракция, която </w:t>
            </w:r>
            <w:r w:rsidR="00DC56E8" w:rsidRPr="00B87054">
              <w:t>може</w:t>
            </w:r>
            <w:r w:rsidRPr="00B87054">
              <w:t xml:space="preserve"> да се използва като алтернативно гориво в съоръжение за ко-генерация на енергия</w:t>
            </w:r>
            <w:r w:rsidR="00513F04" w:rsidRPr="00B87054">
              <w:t xml:space="preserve">, за което се </w:t>
            </w:r>
            <w:r w:rsidR="00FC1082" w:rsidRPr="00B87054">
              <w:t xml:space="preserve">проучи </w:t>
            </w:r>
            <w:r w:rsidR="00513F04" w:rsidRPr="00B87054">
              <w:t>възможност</w:t>
            </w:r>
            <w:r w:rsidR="00FC1082" w:rsidRPr="00B87054">
              <w:t>та</w:t>
            </w:r>
            <w:r w:rsidR="00513F04" w:rsidRPr="00B87054">
              <w:t xml:space="preserve"> да се разположи на територията на </w:t>
            </w:r>
            <w:r w:rsidRPr="00B87054">
              <w:t xml:space="preserve">„Топлофикация София“. </w:t>
            </w:r>
            <w:r w:rsidR="00513F04" w:rsidRPr="00B87054">
              <w:t>По този начин ще се</w:t>
            </w:r>
            <w:r w:rsidRPr="00B87054">
              <w:t xml:space="preserve"> </w:t>
            </w:r>
            <w:r w:rsidR="00513F04" w:rsidRPr="00B87054">
              <w:t>съз</w:t>
            </w:r>
            <w:r w:rsidRPr="00B87054">
              <w:t>даде възможност за използване на RDF като гориво за производство на топлоенергия, което съответства на йерархията за управление на дейностите по отпадъците съгласно Рамковата директива за отпадъците, по-конкретно</w:t>
            </w:r>
            <w:r w:rsidR="00DC56E8" w:rsidRPr="00B87054">
              <w:t xml:space="preserve"> –</w:t>
            </w:r>
            <w:r w:rsidRPr="00B87054">
              <w:t xml:space="preserve"> оползотворяване. </w:t>
            </w:r>
          </w:p>
          <w:p w14:paraId="766DB224" w14:textId="77777777" w:rsidR="00625A98" w:rsidRPr="00B87054" w:rsidRDefault="00625A98" w:rsidP="005F53C8">
            <w:pPr>
              <w:pStyle w:val="ListBullet"/>
              <w:numPr>
                <w:ilvl w:val="0"/>
                <w:numId w:val="0"/>
              </w:numPr>
            </w:pPr>
          </w:p>
          <w:p w14:paraId="6957FC06" w14:textId="77777777" w:rsidR="00C307E9" w:rsidRPr="00B87054" w:rsidRDefault="00C4450F" w:rsidP="00E44EA0">
            <w:pPr>
              <w:pStyle w:val="ListBullet"/>
              <w:numPr>
                <w:ilvl w:val="0"/>
                <w:numId w:val="0"/>
              </w:numPr>
            </w:pPr>
            <w:r w:rsidRPr="00B87054">
              <w:t>Съгла</w:t>
            </w:r>
            <w:r w:rsidR="008270A1" w:rsidRPr="00B87054">
              <w:t xml:space="preserve">сно предварителните проучвания </w:t>
            </w:r>
            <w:r w:rsidRPr="00B87054">
              <w:t>горивната инсталация на „Топлофикация София” е с капацитет за оползотворяване на 180 хиляди тона RDF, получен при преработката на отпадъци в инсталацията за МБТ. Проектът д</w:t>
            </w:r>
            <w:r w:rsidR="00A676C8" w:rsidRPr="00B87054">
              <w:t xml:space="preserve">ава възможност </w:t>
            </w:r>
            <w:r w:rsidRPr="00B87054">
              <w:t xml:space="preserve">за икономия от над 10% от потребявания в момента природен газ и ще покрие нуждите за обезпечаване на базовия товар, като в интервалите на ниска консумация ще акумулира произведената топлинна енергия и ще я реализира в часовете на нарастващо потребление. </w:t>
            </w:r>
            <w:r w:rsidR="00E44EA0" w:rsidRPr="00B87054">
              <w:t xml:space="preserve">Реализирането </w:t>
            </w:r>
            <w:r w:rsidRPr="00B87054">
              <w:t xml:space="preserve">на такъв проект ще допринесе за </w:t>
            </w:r>
            <w:r w:rsidR="007D15F8" w:rsidRPr="00B87054">
              <w:t xml:space="preserve">изпълнение на целите </w:t>
            </w:r>
            <w:r w:rsidRPr="00B87054">
              <w:t>за ресурсна ефективност</w:t>
            </w:r>
            <w:r w:rsidR="007D15F8" w:rsidRPr="00B87054">
              <w:t xml:space="preserve">, </w:t>
            </w:r>
            <w:r w:rsidRPr="00B87054">
              <w:t xml:space="preserve">заложени в </w:t>
            </w:r>
            <w:r w:rsidR="005F53C8" w:rsidRPr="00B87054">
              <w:t>с</w:t>
            </w:r>
            <w:r w:rsidRPr="00B87054">
              <w:t>тратегия</w:t>
            </w:r>
            <w:r w:rsidR="005F53C8" w:rsidRPr="00B87054">
              <w:t>та</w:t>
            </w:r>
            <w:r w:rsidRPr="00B87054">
              <w:t xml:space="preserve"> </w:t>
            </w:r>
            <w:r w:rsidR="005F53C8" w:rsidRPr="00B87054">
              <w:t xml:space="preserve">„Европа </w:t>
            </w:r>
            <w:r w:rsidRPr="00B87054">
              <w:t>2020</w:t>
            </w:r>
            <w:r w:rsidR="005F53C8" w:rsidRPr="00B87054">
              <w:t>“</w:t>
            </w:r>
            <w:r w:rsidRPr="00B87054">
              <w:t>, както и на специфичната цел на инвестиционния приоритет за осигуряване на устойчиво управление на битовите отпадъци за по-голяма ресурсна ефективност</w:t>
            </w:r>
            <w:r w:rsidR="005F53C8" w:rsidRPr="00B87054">
              <w:t>,</w:t>
            </w:r>
            <w:r w:rsidRPr="00B87054">
              <w:t xml:space="preserve"> чрез постигане максимална ефективност на регионалната система за управление на отпадъците на </w:t>
            </w:r>
            <w:r w:rsidR="005F53C8" w:rsidRPr="00B87054">
              <w:t>София</w:t>
            </w:r>
            <w:r w:rsidRPr="00B87054">
              <w:t>.</w:t>
            </w:r>
          </w:p>
        </w:tc>
      </w:tr>
    </w:tbl>
    <w:p w14:paraId="294E263F" w14:textId="77777777" w:rsidR="00217155" w:rsidRPr="00B87054" w:rsidRDefault="00217155" w:rsidP="002D2DBF">
      <w:pPr>
        <w:rPr>
          <w:b/>
          <w:i/>
        </w:rPr>
      </w:pPr>
    </w:p>
    <w:p w14:paraId="361E17D4" w14:textId="77777777" w:rsidR="002D2DBF" w:rsidRPr="00B87054" w:rsidRDefault="002D2DBF" w:rsidP="002D2DBF">
      <w:pPr>
        <w:rPr>
          <w:b/>
          <w:i/>
        </w:rPr>
      </w:pPr>
      <w:r w:rsidRPr="00B87054">
        <w:rPr>
          <w:b/>
          <w:i/>
        </w:rPr>
        <w:t>2.A.6.5</w:t>
      </w:r>
      <w:r w:rsidRPr="00B87054">
        <w:tab/>
      </w:r>
      <w:r w:rsidRPr="00B87054">
        <w:rPr>
          <w:b/>
          <w:i/>
        </w:rPr>
        <w:t xml:space="preserve">  Показатели за изпълнението по инвестиционни приоритети и когато е целесъобразно — по категории региони</w:t>
      </w:r>
    </w:p>
    <w:p w14:paraId="75305239" w14:textId="4A01F8C3" w:rsidR="002D2DBF" w:rsidRPr="00B87054" w:rsidRDefault="002D2DBF" w:rsidP="002D2DBF">
      <w:pPr>
        <w:rPr>
          <w:i/>
        </w:rPr>
      </w:pPr>
      <w:r w:rsidRPr="00B87054">
        <w:t>(Позоваване: член 96, параграф 2, първа алинея, буква б), подточка iv) от Регламент (EС) № 1303/2013)</w:t>
      </w:r>
    </w:p>
    <w:p w14:paraId="59CF44CC" w14:textId="77777777" w:rsidR="002D2DBF" w:rsidRPr="00B87054" w:rsidRDefault="002D2DBF" w:rsidP="002D2DBF">
      <w:pPr>
        <w:rPr>
          <w:b/>
        </w:rPr>
      </w:pPr>
      <w:r w:rsidRPr="00B87054">
        <w:rPr>
          <w:b/>
        </w:rPr>
        <w:t xml:space="preserve">Таблица 5: </w:t>
      </w:r>
      <w:r w:rsidRPr="00B87054">
        <w:tab/>
      </w:r>
      <w:r w:rsidRPr="00B87054">
        <w:rPr>
          <w:b/>
        </w:rPr>
        <w:t xml:space="preserve">Общи и специфични за програмата показатели за изпълнението </w:t>
      </w:r>
    </w:p>
    <w:p w14:paraId="7F8F3C1E" w14:textId="77777777" w:rsidR="002D2DBF" w:rsidRPr="00B87054" w:rsidRDefault="002D2DBF" w:rsidP="002D2DBF">
      <w:r w:rsidRPr="00B87054">
        <w:lastRenderedPageBreak/>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10"/>
        <w:gridCol w:w="1520"/>
        <w:gridCol w:w="1208"/>
        <w:gridCol w:w="729"/>
        <w:gridCol w:w="968"/>
        <w:gridCol w:w="276"/>
        <w:gridCol w:w="278"/>
        <w:gridCol w:w="1521"/>
        <w:gridCol w:w="1383"/>
        <w:gridCol w:w="1121"/>
      </w:tblGrid>
      <w:tr w:rsidR="002D2DBF" w:rsidRPr="00B87054" w14:paraId="23A3A2AC" w14:textId="77777777" w:rsidTr="00977D62">
        <w:trPr>
          <w:trHeight w:val="787"/>
          <w:jc w:val="center"/>
        </w:trPr>
        <w:tc>
          <w:tcPr>
            <w:tcW w:w="365" w:type="pct"/>
            <w:vMerge w:val="restart"/>
          </w:tcPr>
          <w:p w14:paraId="35024E53" w14:textId="77777777" w:rsidR="002D2DBF" w:rsidRPr="00B87054" w:rsidRDefault="002D2DBF">
            <w:pPr>
              <w:pStyle w:val="ListDash"/>
              <w:numPr>
                <w:ilvl w:val="0"/>
                <w:numId w:val="0"/>
              </w:numPr>
              <w:rPr>
                <w:b/>
                <w:i/>
                <w:sz w:val="16"/>
                <w:szCs w:val="16"/>
              </w:rPr>
            </w:pPr>
            <w:r w:rsidRPr="00B87054">
              <w:rPr>
                <w:b/>
                <w:i/>
                <w:sz w:val="16"/>
              </w:rPr>
              <w:t>Идентификация</w:t>
            </w:r>
          </w:p>
        </w:tc>
        <w:tc>
          <w:tcPr>
            <w:tcW w:w="782" w:type="pct"/>
            <w:vMerge w:val="restart"/>
            <w:shd w:val="clear" w:color="auto" w:fill="auto"/>
          </w:tcPr>
          <w:p w14:paraId="348390B5" w14:textId="77777777" w:rsidR="002D2DBF" w:rsidRPr="00B87054" w:rsidRDefault="002D2DBF" w:rsidP="002D2DBF">
            <w:pPr>
              <w:pStyle w:val="ListDash"/>
              <w:numPr>
                <w:ilvl w:val="0"/>
                <w:numId w:val="0"/>
              </w:numPr>
              <w:ind w:left="283" w:hanging="283"/>
              <w:rPr>
                <w:b/>
                <w:i/>
                <w:sz w:val="16"/>
                <w:szCs w:val="16"/>
              </w:rPr>
            </w:pPr>
            <w:r w:rsidRPr="00B87054">
              <w:rPr>
                <w:b/>
                <w:i/>
                <w:sz w:val="16"/>
              </w:rPr>
              <w:t xml:space="preserve">Показател </w:t>
            </w:r>
          </w:p>
        </w:tc>
        <w:tc>
          <w:tcPr>
            <w:tcW w:w="622" w:type="pct"/>
            <w:vMerge w:val="restart"/>
            <w:shd w:val="clear" w:color="auto" w:fill="auto"/>
          </w:tcPr>
          <w:p w14:paraId="36533F54" w14:textId="77777777" w:rsidR="002D2DBF" w:rsidRPr="00B87054" w:rsidRDefault="002D2DBF" w:rsidP="002D2DBF">
            <w:pPr>
              <w:pStyle w:val="ListDash"/>
              <w:numPr>
                <w:ilvl w:val="0"/>
                <w:numId w:val="0"/>
              </w:numPr>
              <w:rPr>
                <w:b/>
                <w:i/>
                <w:sz w:val="16"/>
                <w:szCs w:val="16"/>
              </w:rPr>
            </w:pPr>
            <w:r w:rsidRPr="00B87054">
              <w:rPr>
                <w:b/>
                <w:i/>
                <w:sz w:val="16"/>
              </w:rPr>
              <w:t>Мерна единица</w:t>
            </w:r>
          </w:p>
        </w:tc>
        <w:tc>
          <w:tcPr>
            <w:tcW w:w="375" w:type="pct"/>
            <w:vMerge w:val="restart"/>
          </w:tcPr>
          <w:p w14:paraId="32B14F9C" w14:textId="77777777" w:rsidR="002D2DBF" w:rsidRPr="00B87054" w:rsidRDefault="002D2DBF" w:rsidP="002D2DBF">
            <w:pPr>
              <w:pStyle w:val="ListDash"/>
              <w:numPr>
                <w:ilvl w:val="0"/>
                <w:numId w:val="0"/>
              </w:numPr>
              <w:rPr>
                <w:b/>
                <w:i/>
                <w:sz w:val="16"/>
                <w:szCs w:val="16"/>
              </w:rPr>
            </w:pPr>
            <w:r w:rsidRPr="00B87054">
              <w:rPr>
                <w:b/>
                <w:i/>
                <w:sz w:val="16"/>
              </w:rPr>
              <w:t xml:space="preserve">Фонд </w:t>
            </w:r>
          </w:p>
        </w:tc>
        <w:tc>
          <w:tcPr>
            <w:tcW w:w="498" w:type="pct"/>
            <w:vMerge w:val="restart"/>
          </w:tcPr>
          <w:p w14:paraId="5747E232" w14:textId="77777777" w:rsidR="002D2DBF" w:rsidRPr="00B87054" w:rsidRDefault="002D2DBF" w:rsidP="002D2DBF">
            <w:pPr>
              <w:pStyle w:val="ListDash"/>
              <w:numPr>
                <w:ilvl w:val="0"/>
                <w:numId w:val="0"/>
              </w:numPr>
              <w:rPr>
                <w:b/>
                <w:i/>
                <w:sz w:val="16"/>
                <w:szCs w:val="16"/>
              </w:rPr>
            </w:pPr>
            <w:r w:rsidRPr="00B87054">
              <w:rPr>
                <w:b/>
                <w:i/>
                <w:sz w:val="16"/>
              </w:rPr>
              <w:t>Категория региони (когато е уместно)</w:t>
            </w:r>
          </w:p>
        </w:tc>
        <w:tc>
          <w:tcPr>
            <w:tcW w:w="1068" w:type="pct"/>
            <w:gridSpan w:val="3"/>
            <w:shd w:val="clear" w:color="auto" w:fill="auto"/>
          </w:tcPr>
          <w:p w14:paraId="7BBD7FC9" w14:textId="77777777" w:rsidR="002D2DBF" w:rsidRPr="00B87054" w:rsidRDefault="002D2DBF" w:rsidP="002D2DBF">
            <w:pPr>
              <w:pStyle w:val="ListDash"/>
              <w:numPr>
                <w:ilvl w:val="0"/>
                <w:numId w:val="0"/>
              </w:numPr>
              <w:rPr>
                <w:b/>
                <w:i/>
                <w:sz w:val="16"/>
                <w:szCs w:val="16"/>
              </w:rPr>
            </w:pPr>
            <w:r w:rsidRPr="00B87054">
              <w:rPr>
                <w:b/>
                <w:i/>
                <w:sz w:val="16"/>
              </w:rPr>
              <w:t>Целева стойност (2023 г.)</w:t>
            </w:r>
            <w:r w:rsidRPr="00B87054">
              <w:rPr>
                <w:rStyle w:val="FootnoteReference"/>
                <w:b/>
                <w:i/>
                <w:sz w:val="16"/>
              </w:rPr>
              <w:footnoteReference w:id="29"/>
            </w:r>
          </w:p>
        </w:tc>
        <w:tc>
          <w:tcPr>
            <w:tcW w:w="712" w:type="pct"/>
            <w:shd w:val="clear" w:color="auto" w:fill="auto"/>
          </w:tcPr>
          <w:p w14:paraId="2FDC4A3E" w14:textId="77777777" w:rsidR="002D2DBF" w:rsidRPr="00B87054" w:rsidRDefault="002D2DBF" w:rsidP="002D2DBF">
            <w:pPr>
              <w:pStyle w:val="ListDash"/>
              <w:numPr>
                <w:ilvl w:val="0"/>
                <w:numId w:val="0"/>
              </w:numPr>
              <w:rPr>
                <w:b/>
                <w:i/>
                <w:sz w:val="16"/>
                <w:szCs w:val="16"/>
              </w:rPr>
            </w:pPr>
            <w:r w:rsidRPr="00B87054">
              <w:rPr>
                <w:b/>
                <w:i/>
                <w:sz w:val="16"/>
              </w:rPr>
              <w:t>Източник на данните</w:t>
            </w:r>
          </w:p>
        </w:tc>
        <w:tc>
          <w:tcPr>
            <w:tcW w:w="577" w:type="pct"/>
          </w:tcPr>
          <w:p w14:paraId="3118E8B1" w14:textId="77777777" w:rsidR="002D2DBF" w:rsidRPr="00B87054" w:rsidRDefault="002D2DBF" w:rsidP="002D2DBF">
            <w:pPr>
              <w:pStyle w:val="ListDash"/>
              <w:numPr>
                <w:ilvl w:val="0"/>
                <w:numId w:val="0"/>
              </w:numPr>
              <w:rPr>
                <w:b/>
                <w:i/>
                <w:sz w:val="16"/>
                <w:szCs w:val="16"/>
              </w:rPr>
            </w:pPr>
            <w:r w:rsidRPr="00B87054">
              <w:rPr>
                <w:b/>
                <w:i/>
                <w:sz w:val="16"/>
              </w:rPr>
              <w:t>Честота на отчитане</w:t>
            </w:r>
          </w:p>
        </w:tc>
      </w:tr>
      <w:tr w:rsidR="002D2DBF" w:rsidRPr="00B87054" w14:paraId="56F41C64" w14:textId="77777777" w:rsidTr="00977D62">
        <w:trPr>
          <w:trHeight w:val="787"/>
          <w:jc w:val="center"/>
        </w:trPr>
        <w:tc>
          <w:tcPr>
            <w:tcW w:w="365" w:type="pct"/>
            <w:vMerge/>
          </w:tcPr>
          <w:p w14:paraId="57A46831" w14:textId="77777777" w:rsidR="002D2DBF" w:rsidRPr="00B87054" w:rsidRDefault="002D2DBF" w:rsidP="002D2DBF">
            <w:pPr>
              <w:pStyle w:val="ListDash"/>
              <w:numPr>
                <w:ilvl w:val="0"/>
                <w:numId w:val="0"/>
              </w:numPr>
              <w:ind w:left="283" w:hanging="283"/>
              <w:jc w:val="center"/>
              <w:rPr>
                <w:b/>
                <w:sz w:val="16"/>
                <w:szCs w:val="16"/>
              </w:rPr>
            </w:pPr>
          </w:p>
        </w:tc>
        <w:tc>
          <w:tcPr>
            <w:tcW w:w="782" w:type="pct"/>
            <w:vMerge/>
            <w:shd w:val="clear" w:color="auto" w:fill="auto"/>
          </w:tcPr>
          <w:p w14:paraId="593DF31F" w14:textId="77777777" w:rsidR="002D2DBF" w:rsidRPr="00B87054" w:rsidRDefault="002D2DBF" w:rsidP="002D2DBF">
            <w:pPr>
              <w:pStyle w:val="ListDash"/>
              <w:numPr>
                <w:ilvl w:val="0"/>
                <w:numId w:val="0"/>
              </w:numPr>
              <w:ind w:left="283" w:hanging="283"/>
              <w:jc w:val="center"/>
              <w:rPr>
                <w:b/>
                <w:sz w:val="16"/>
                <w:szCs w:val="16"/>
              </w:rPr>
            </w:pPr>
          </w:p>
        </w:tc>
        <w:tc>
          <w:tcPr>
            <w:tcW w:w="622" w:type="pct"/>
            <w:vMerge/>
            <w:shd w:val="clear" w:color="auto" w:fill="auto"/>
          </w:tcPr>
          <w:p w14:paraId="38A4C581" w14:textId="77777777" w:rsidR="002D2DBF" w:rsidRPr="00B87054" w:rsidRDefault="002D2DBF" w:rsidP="002D2DBF">
            <w:pPr>
              <w:pStyle w:val="ListDash"/>
              <w:numPr>
                <w:ilvl w:val="0"/>
                <w:numId w:val="0"/>
              </w:numPr>
              <w:jc w:val="center"/>
              <w:rPr>
                <w:b/>
                <w:sz w:val="16"/>
                <w:szCs w:val="16"/>
              </w:rPr>
            </w:pPr>
          </w:p>
        </w:tc>
        <w:tc>
          <w:tcPr>
            <w:tcW w:w="375" w:type="pct"/>
            <w:vMerge/>
          </w:tcPr>
          <w:p w14:paraId="2439A627" w14:textId="77777777" w:rsidR="002D2DBF" w:rsidRPr="00B87054" w:rsidRDefault="002D2DBF" w:rsidP="002D2DBF">
            <w:pPr>
              <w:pStyle w:val="ListDash"/>
              <w:numPr>
                <w:ilvl w:val="0"/>
                <w:numId w:val="0"/>
              </w:numPr>
              <w:jc w:val="center"/>
              <w:rPr>
                <w:b/>
                <w:sz w:val="16"/>
                <w:szCs w:val="16"/>
              </w:rPr>
            </w:pPr>
          </w:p>
        </w:tc>
        <w:tc>
          <w:tcPr>
            <w:tcW w:w="498" w:type="pct"/>
            <w:vMerge/>
          </w:tcPr>
          <w:p w14:paraId="52A7FA29" w14:textId="77777777" w:rsidR="002D2DBF" w:rsidRPr="00B87054" w:rsidRDefault="002D2DBF" w:rsidP="002D2DBF">
            <w:pPr>
              <w:pStyle w:val="ListDash"/>
              <w:numPr>
                <w:ilvl w:val="0"/>
                <w:numId w:val="0"/>
              </w:numPr>
              <w:jc w:val="center"/>
              <w:rPr>
                <w:b/>
                <w:sz w:val="16"/>
                <w:szCs w:val="16"/>
              </w:rPr>
            </w:pPr>
          </w:p>
        </w:tc>
        <w:tc>
          <w:tcPr>
            <w:tcW w:w="142" w:type="pct"/>
            <w:shd w:val="clear" w:color="auto" w:fill="auto"/>
          </w:tcPr>
          <w:p w14:paraId="1134E87D" w14:textId="77777777" w:rsidR="002D2DBF" w:rsidRPr="00B87054" w:rsidRDefault="002D2DBF" w:rsidP="002D2DBF">
            <w:pPr>
              <w:pStyle w:val="ListDash"/>
              <w:numPr>
                <w:ilvl w:val="0"/>
                <w:numId w:val="0"/>
              </w:numPr>
              <w:jc w:val="center"/>
              <w:rPr>
                <w:b/>
                <w:sz w:val="16"/>
                <w:szCs w:val="16"/>
              </w:rPr>
            </w:pPr>
            <w:r w:rsidRPr="00B87054">
              <w:rPr>
                <w:b/>
                <w:sz w:val="16"/>
              </w:rPr>
              <w:t>M</w:t>
            </w:r>
          </w:p>
        </w:tc>
        <w:tc>
          <w:tcPr>
            <w:tcW w:w="143" w:type="pct"/>
            <w:shd w:val="clear" w:color="auto" w:fill="auto"/>
          </w:tcPr>
          <w:p w14:paraId="35C7C4F9" w14:textId="77777777" w:rsidR="002D2DBF" w:rsidRPr="00B87054" w:rsidRDefault="002D2DBF" w:rsidP="002D2DBF">
            <w:pPr>
              <w:pStyle w:val="ListDash"/>
              <w:numPr>
                <w:ilvl w:val="0"/>
                <w:numId w:val="0"/>
              </w:numPr>
              <w:jc w:val="center"/>
              <w:rPr>
                <w:b/>
                <w:sz w:val="16"/>
                <w:szCs w:val="16"/>
              </w:rPr>
            </w:pPr>
            <w:r w:rsidRPr="00B87054">
              <w:rPr>
                <w:b/>
                <w:sz w:val="16"/>
              </w:rPr>
              <w:t>Ж</w:t>
            </w:r>
          </w:p>
        </w:tc>
        <w:tc>
          <w:tcPr>
            <w:tcW w:w="783" w:type="pct"/>
            <w:shd w:val="clear" w:color="auto" w:fill="auto"/>
          </w:tcPr>
          <w:p w14:paraId="4BDC5BD3" w14:textId="77777777" w:rsidR="002D2DBF" w:rsidRPr="00B87054" w:rsidRDefault="002D2DBF" w:rsidP="002D2DBF">
            <w:pPr>
              <w:pStyle w:val="ListDash"/>
              <w:numPr>
                <w:ilvl w:val="0"/>
                <w:numId w:val="0"/>
              </w:numPr>
              <w:jc w:val="center"/>
              <w:rPr>
                <w:b/>
                <w:sz w:val="16"/>
                <w:szCs w:val="16"/>
              </w:rPr>
            </w:pPr>
            <w:r w:rsidRPr="00B87054">
              <w:rPr>
                <w:b/>
                <w:sz w:val="16"/>
              </w:rPr>
              <w:t>О</w:t>
            </w:r>
          </w:p>
        </w:tc>
        <w:tc>
          <w:tcPr>
            <w:tcW w:w="712" w:type="pct"/>
            <w:shd w:val="clear" w:color="auto" w:fill="auto"/>
          </w:tcPr>
          <w:p w14:paraId="5FBB7F8C" w14:textId="77777777" w:rsidR="002D2DBF" w:rsidRPr="00B87054" w:rsidRDefault="002D2DBF" w:rsidP="002D2DBF">
            <w:pPr>
              <w:pStyle w:val="ListDash"/>
              <w:numPr>
                <w:ilvl w:val="0"/>
                <w:numId w:val="0"/>
              </w:numPr>
              <w:jc w:val="center"/>
              <w:rPr>
                <w:b/>
                <w:sz w:val="16"/>
                <w:szCs w:val="16"/>
              </w:rPr>
            </w:pPr>
          </w:p>
        </w:tc>
        <w:tc>
          <w:tcPr>
            <w:tcW w:w="577" w:type="pct"/>
          </w:tcPr>
          <w:p w14:paraId="37190C28" w14:textId="77777777" w:rsidR="002D2DBF" w:rsidRPr="00B87054" w:rsidRDefault="002D2DBF" w:rsidP="002D2DBF">
            <w:pPr>
              <w:pStyle w:val="ListDash"/>
              <w:numPr>
                <w:ilvl w:val="0"/>
                <w:numId w:val="0"/>
              </w:numPr>
              <w:jc w:val="center"/>
              <w:rPr>
                <w:b/>
                <w:sz w:val="16"/>
                <w:szCs w:val="16"/>
              </w:rPr>
            </w:pPr>
          </w:p>
        </w:tc>
      </w:tr>
      <w:tr w:rsidR="002D2DBF" w:rsidRPr="00B87054" w14:paraId="4184BA11" w14:textId="77777777" w:rsidTr="00977D62">
        <w:trPr>
          <w:trHeight w:val="706"/>
          <w:jc w:val="center"/>
        </w:trPr>
        <w:tc>
          <w:tcPr>
            <w:tcW w:w="365" w:type="pct"/>
          </w:tcPr>
          <w:p w14:paraId="6DF21B91"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782" w:type="pct"/>
            <w:shd w:val="clear" w:color="auto" w:fill="auto"/>
          </w:tcPr>
          <w:p w14:paraId="7C187173" w14:textId="77777777" w:rsidR="002D2DBF" w:rsidRPr="00B87054" w:rsidRDefault="002D2DBF" w:rsidP="002D2DBF">
            <w:pPr>
              <w:pStyle w:val="Text1"/>
              <w:ind w:left="0"/>
              <w:jc w:val="left"/>
              <w:rPr>
                <w:b/>
                <w:sz w:val="20"/>
              </w:rPr>
            </w:pPr>
            <w:r w:rsidRPr="00B87054">
              <w:rPr>
                <w:i/>
                <w:color w:val="8DB3E2"/>
                <w:sz w:val="18"/>
              </w:rPr>
              <w:t xml:space="preserve">&lt;2A.2.5.2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622" w:type="pct"/>
            <w:shd w:val="clear" w:color="auto" w:fill="auto"/>
          </w:tcPr>
          <w:p w14:paraId="50C538A5"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375" w:type="pct"/>
          </w:tcPr>
          <w:p w14:paraId="391AF320"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498" w:type="pct"/>
          </w:tcPr>
          <w:p w14:paraId="59EDDCA7"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1068" w:type="pct"/>
            <w:gridSpan w:val="3"/>
            <w:shd w:val="clear" w:color="auto" w:fill="auto"/>
          </w:tcPr>
          <w:p w14:paraId="1536DE31"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&lt;2A.2.5.6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c>
          <w:tcPr>
            <w:tcW w:w="712" w:type="pct"/>
            <w:shd w:val="clear" w:color="auto" w:fill="auto"/>
          </w:tcPr>
          <w:p w14:paraId="74F6CA60"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c>
          <w:tcPr>
            <w:tcW w:w="577" w:type="pct"/>
          </w:tcPr>
          <w:p w14:paraId="3ABEB724" w14:textId="77777777" w:rsidR="002D2DBF" w:rsidRPr="00B87054" w:rsidRDefault="002D2DBF" w:rsidP="002D2DBF">
            <w:pPr>
              <w:pStyle w:val="ListDash"/>
              <w:numPr>
                <w:ilvl w:val="0"/>
                <w:numId w:val="0"/>
              </w:numPr>
              <w:jc w:val="left"/>
              <w:rPr>
                <w:i/>
                <w:color w:val="8DB3E2"/>
                <w:sz w:val="18"/>
                <w:szCs w:val="18"/>
              </w:rPr>
            </w:pPr>
            <w:r w:rsidRPr="00B87054">
              <w:rPr>
                <w:i/>
                <w:color w:val="8DB3E2"/>
                <w:sz w:val="18"/>
              </w:rPr>
              <w:t xml:space="preserve">&lt;2A.2.5.8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r>
      <w:tr w:rsidR="007246BD" w:rsidRPr="00B87054" w14:paraId="65C96CB3" w14:textId="77777777" w:rsidTr="00977D62">
        <w:trPr>
          <w:trHeight w:val="79"/>
          <w:jc w:val="center"/>
        </w:trPr>
        <w:tc>
          <w:tcPr>
            <w:tcW w:w="365" w:type="pct"/>
            <w:vAlign w:val="center"/>
          </w:tcPr>
          <w:p w14:paraId="1BE2FDC9" w14:textId="77777777" w:rsidR="003128D2" w:rsidRPr="00B87054" w:rsidRDefault="003128D2" w:rsidP="00977D62">
            <w:pPr>
              <w:pStyle w:val="ListDash"/>
              <w:numPr>
                <w:ilvl w:val="0"/>
                <w:numId w:val="0"/>
              </w:numPr>
              <w:spacing w:after="0"/>
              <w:jc w:val="center"/>
              <w:rPr>
                <w:sz w:val="20"/>
              </w:rPr>
            </w:pPr>
            <w:r w:rsidRPr="00B87054">
              <w:rPr>
                <w:sz w:val="20"/>
              </w:rPr>
              <w:t>CO17</w:t>
            </w:r>
          </w:p>
          <w:p w14:paraId="6E2ED92A" w14:textId="77777777" w:rsidR="007246BD" w:rsidRPr="00B87054" w:rsidRDefault="007246BD" w:rsidP="00977D62">
            <w:pPr>
              <w:spacing w:before="0" w:after="0"/>
              <w:jc w:val="center"/>
            </w:pPr>
          </w:p>
        </w:tc>
        <w:tc>
          <w:tcPr>
            <w:tcW w:w="782" w:type="pct"/>
            <w:shd w:val="clear" w:color="auto" w:fill="auto"/>
            <w:vAlign w:val="center"/>
          </w:tcPr>
          <w:p w14:paraId="164E1599" w14:textId="77777777" w:rsidR="007246BD" w:rsidRPr="00B87054" w:rsidRDefault="007246BD" w:rsidP="00977D62">
            <w:pPr>
              <w:pStyle w:val="ListDash"/>
              <w:numPr>
                <w:ilvl w:val="0"/>
                <w:numId w:val="0"/>
              </w:numPr>
              <w:spacing w:after="0"/>
              <w:ind w:hanging="13"/>
              <w:jc w:val="center"/>
              <w:rPr>
                <w:b/>
                <w:sz w:val="20"/>
              </w:rPr>
            </w:pPr>
            <w:r w:rsidRPr="00B87054">
              <w:rPr>
                <w:sz w:val="20"/>
              </w:rPr>
              <w:t>Допълнителен капацитет за рециклиране на отпадъци</w:t>
            </w:r>
          </w:p>
        </w:tc>
        <w:tc>
          <w:tcPr>
            <w:tcW w:w="622" w:type="pct"/>
            <w:shd w:val="clear" w:color="auto" w:fill="auto"/>
            <w:vAlign w:val="center"/>
          </w:tcPr>
          <w:p w14:paraId="4C9F5371" w14:textId="77777777" w:rsidR="007246BD" w:rsidRPr="00B87054" w:rsidRDefault="007246BD" w:rsidP="00977D62">
            <w:pPr>
              <w:pStyle w:val="ListDash"/>
              <w:numPr>
                <w:ilvl w:val="0"/>
                <w:numId w:val="0"/>
              </w:numPr>
              <w:spacing w:after="0"/>
              <w:jc w:val="center"/>
              <w:rPr>
                <w:b/>
                <w:sz w:val="20"/>
              </w:rPr>
            </w:pPr>
            <w:r w:rsidRPr="00B87054">
              <w:rPr>
                <w:sz w:val="20"/>
              </w:rPr>
              <w:t>Тон</w:t>
            </w:r>
            <w:r w:rsidR="00C74294" w:rsidRPr="00B87054">
              <w:rPr>
                <w:sz w:val="20"/>
                <w:lang w:val="en-US"/>
              </w:rPr>
              <w:t>a</w:t>
            </w:r>
            <w:r w:rsidRPr="00B87054">
              <w:rPr>
                <w:sz w:val="20"/>
              </w:rPr>
              <w:t xml:space="preserve">/ </w:t>
            </w:r>
            <w:r w:rsidR="00C74294" w:rsidRPr="00B87054">
              <w:rPr>
                <w:sz w:val="20"/>
              </w:rPr>
              <w:t>година</w:t>
            </w:r>
          </w:p>
        </w:tc>
        <w:tc>
          <w:tcPr>
            <w:tcW w:w="375" w:type="pct"/>
            <w:vAlign w:val="center"/>
          </w:tcPr>
          <w:p w14:paraId="1750ED1F" w14:textId="77777777" w:rsidR="007246BD" w:rsidRPr="00B87054" w:rsidRDefault="007246BD" w:rsidP="00977D62">
            <w:pPr>
              <w:pStyle w:val="ListDash"/>
              <w:numPr>
                <w:ilvl w:val="0"/>
                <w:numId w:val="0"/>
              </w:numPr>
              <w:spacing w:after="0"/>
              <w:jc w:val="center"/>
              <w:rPr>
                <w:i/>
                <w:sz w:val="20"/>
              </w:rPr>
            </w:pPr>
            <w:r w:rsidRPr="00B87054">
              <w:rPr>
                <w:sz w:val="20"/>
              </w:rPr>
              <w:t>ЕФРР</w:t>
            </w:r>
          </w:p>
        </w:tc>
        <w:tc>
          <w:tcPr>
            <w:tcW w:w="498" w:type="pct"/>
            <w:vAlign w:val="center"/>
          </w:tcPr>
          <w:p w14:paraId="16A5744A" w14:textId="77777777" w:rsidR="007246BD" w:rsidRPr="00B87054" w:rsidRDefault="007246BD" w:rsidP="00977D62">
            <w:pPr>
              <w:pStyle w:val="ListDash"/>
              <w:numPr>
                <w:ilvl w:val="0"/>
                <w:numId w:val="0"/>
              </w:numPr>
              <w:spacing w:after="0"/>
              <w:jc w:val="center"/>
              <w:rPr>
                <w:i/>
                <w:sz w:val="20"/>
              </w:rPr>
            </w:pPr>
            <w:r w:rsidRPr="00B87054">
              <w:rPr>
                <w:sz w:val="18"/>
                <w:szCs w:val="18"/>
              </w:rPr>
              <w:t>По-слабо развит регион</w:t>
            </w:r>
          </w:p>
        </w:tc>
        <w:tc>
          <w:tcPr>
            <w:tcW w:w="142" w:type="pct"/>
            <w:shd w:val="clear" w:color="auto" w:fill="auto"/>
            <w:vAlign w:val="center"/>
          </w:tcPr>
          <w:p w14:paraId="646AECEF" w14:textId="77777777" w:rsidR="007246BD" w:rsidRPr="00B87054" w:rsidRDefault="007246BD" w:rsidP="00977D62">
            <w:pPr>
              <w:pStyle w:val="ListDash"/>
              <w:numPr>
                <w:ilvl w:val="0"/>
                <w:numId w:val="0"/>
              </w:numPr>
              <w:spacing w:after="0"/>
              <w:jc w:val="center"/>
              <w:rPr>
                <w:i/>
                <w:sz w:val="20"/>
              </w:rPr>
            </w:pPr>
          </w:p>
        </w:tc>
        <w:tc>
          <w:tcPr>
            <w:tcW w:w="143" w:type="pct"/>
            <w:shd w:val="clear" w:color="auto" w:fill="auto"/>
            <w:vAlign w:val="center"/>
          </w:tcPr>
          <w:p w14:paraId="7510738C" w14:textId="77777777" w:rsidR="007246BD" w:rsidRPr="00B87054" w:rsidRDefault="007246BD" w:rsidP="00977D62">
            <w:pPr>
              <w:pStyle w:val="ListDash"/>
              <w:numPr>
                <w:ilvl w:val="0"/>
                <w:numId w:val="0"/>
              </w:numPr>
              <w:spacing w:after="0"/>
              <w:jc w:val="center"/>
              <w:rPr>
                <w:i/>
                <w:sz w:val="20"/>
              </w:rPr>
            </w:pPr>
          </w:p>
        </w:tc>
        <w:tc>
          <w:tcPr>
            <w:tcW w:w="783" w:type="pct"/>
            <w:shd w:val="clear" w:color="auto" w:fill="auto"/>
            <w:vAlign w:val="center"/>
          </w:tcPr>
          <w:p w14:paraId="5DA5CFB1" w14:textId="1DDE51D6" w:rsidR="007246BD" w:rsidRPr="00B87054" w:rsidRDefault="0027028A" w:rsidP="00977D62">
            <w:pPr>
              <w:pStyle w:val="ListDash"/>
              <w:numPr>
                <w:ilvl w:val="0"/>
                <w:numId w:val="0"/>
              </w:numPr>
              <w:spacing w:after="0"/>
              <w:jc w:val="center"/>
              <w:rPr>
                <w:i/>
                <w:sz w:val="16"/>
                <w:szCs w:val="16"/>
              </w:rPr>
            </w:pPr>
            <w:bookmarkStart w:id="87" w:name="_Hlk30586141"/>
            <w:r w:rsidRPr="00B87054">
              <w:rPr>
                <w:sz w:val="20"/>
              </w:rPr>
              <w:t>2</w:t>
            </w:r>
            <w:r w:rsidRPr="00B87054">
              <w:rPr>
                <w:sz w:val="20"/>
                <w:lang w:val="en-US"/>
              </w:rPr>
              <w:t>40</w:t>
            </w:r>
            <w:r w:rsidRPr="00B87054">
              <w:rPr>
                <w:sz w:val="20"/>
              </w:rPr>
              <w:t xml:space="preserve"> </w:t>
            </w:r>
            <w:r w:rsidRPr="00B87054">
              <w:rPr>
                <w:sz w:val="20"/>
                <w:lang w:val="en-US"/>
              </w:rPr>
              <w:t>000</w:t>
            </w:r>
            <w:bookmarkEnd w:id="87"/>
          </w:p>
        </w:tc>
        <w:tc>
          <w:tcPr>
            <w:tcW w:w="712" w:type="pct"/>
            <w:shd w:val="clear" w:color="auto" w:fill="auto"/>
            <w:vAlign w:val="center"/>
          </w:tcPr>
          <w:p w14:paraId="3D1DAF8A" w14:textId="77777777" w:rsidR="007246BD" w:rsidRPr="00B87054" w:rsidRDefault="007246BD" w:rsidP="00977D62">
            <w:pPr>
              <w:pStyle w:val="ListDash"/>
              <w:numPr>
                <w:ilvl w:val="0"/>
                <w:numId w:val="0"/>
              </w:numPr>
              <w:spacing w:after="0"/>
              <w:jc w:val="center"/>
              <w:rPr>
                <w:b/>
                <w:sz w:val="20"/>
              </w:rPr>
            </w:pPr>
            <w:r w:rsidRPr="00B87054">
              <w:rPr>
                <w:sz w:val="20"/>
              </w:rPr>
              <w:t xml:space="preserve">МОСВ; </w:t>
            </w:r>
            <w:r w:rsidR="001D2302" w:rsidRPr="00B87054">
              <w:rPr>
                <w:sz w:val="20"/>
              </w:rPr>
              <w:t>УО на ОПОС</w:t>
            </w:r>
            <w:r w:rsidR="00CD2DD9" w:rsidRPr="00B87054">
              <w:rPr>
                <w:sz w:val="20"/>
              </w:rPr>
              <w:t>;</w:t>
            </w:r>
            <w:r w:rsidR="001D2302" w:rsidRPr="00B87054">
              <w:rPr>
                <w:sz w:val="20"/>
              </w:rPr>
              <w:t xml:space="preserve"> </w:t>
            </w:r>
            <w:r w:rsidRPr="00B87054">
              <w:rPr>
                <w:sz w:val="20"/>
              </w:rPr>
              <w:t>бенефициент</w:t>
            </w:r>
          </w:p>
        </w:tc>
        <w:tc>
          <w:tcPr>
            <w:tcW w:w="577" w:type="pct"/>
            <w:vAlign w:val="center"/>
          </w:tcPr>
          <w:p w14:paraId="36E40CBD" w14:textId="77777777" w:rsidR="007246BD" w:rsidRPr="00B87054" w:rsidRDefault="004E5723" w:rsidP="00977D62">
            <w:pPr>
              <w:pStyle w:val="ListDash"/>
              <w:numPr>
                <w:ilvl w:val="0"/>
                <w:numId w:val="0"/>
              </w:numPr>
              <w:spacing w:after="0"/>
              <w:jc w:val="center"/>
              <w:rPr>
                <w:sz w:val="20"/>
              </w:rPr>
            </w:pPr>
            <w:r w:rsidRPr="00B87054">
              <w:rPr>
                <w:sz w:val="18"/>
                <w:szCs w:val="18"/>
              </w:rPr>
              <w:t>Годишно</w:t>
            </w:r>
          </w:p>
        </w:tc>
      </w:tr>
      <w:tr w:rsidR="00A66ACB" w:rsidRPr="00B87054" w14:paraId="104B1141" w14:textId="77777777" w:rsidTr="00977D62">
        <w:trPr>
          <w:trHeight w:val="79"/>
          <w:jc w:val="center"/>
        </w:trPr>
        <w:tc>
          <w:tcPr>
            <w:tcW w:w="365" w:type="pct"/>
            <w:vAlign w:val="center"/>
          </w:tcPr>
          <w:p w14:paraId="7B5BF826" w14:textId="77777777" w:rsidR="00A66ACB" w:rsidRPr="00B87054" w:rsidRDefault="00C74294" w:rsidP="00977D62">
            <w:pPr>
              <w:pStyle w:val="ListDash"/>
              <w:numPr>
                <w:ilvl w:val="0"/>
                <w:numId w:val="0"/>
              </w:numPr>
              <w:spacing w:after="0"/>
              <w:jc w:val="center"/>
              <w:rPr>
                <w:sz w:val="20"/>
              </w:rPr>
            </w:pPr>
            <w:r w:rsidRPr="00B87054">
              <w:rPr>
                <w:sz w:val="20"/>
              </w:rPr>
              <w:t>2.2</w:t>
            </w:r>
          </w:p>
        </w:tc>
        <w:tc>
          <w:tcPr>
            <w:tcW w:w="782" w:type="pct"/>
            <w:shd w:val="clear" w:color="auto" w:fill="auto"/>
            <w:vAlign w:val="center"/>
          </w:tcPr>
          <w:p w14:paraId="124BC3F1" w14:textId="77777777" w:rsidR="00A66ACB" w:rsidRPr="00B87054" w:rsidRDefault="00A66ACB" w:rsidP="00977D62">
            <w:pPr>
              <w:pStyle w:val="ListDash"/>
              <w:numPr>
                <w:ilvl w:val="0"/>
                <w:numId w:val="0"/>
              </w:numPr>
              <w:spacing w:after="0"/>
              <w:jc w:val="center"/>
              <w:rPr>
                <w:sz w:val="20"/>
                <w:lang w:val="ru-RU"/>
              </w:rPr>
            </w:pPr>
            <w:r w:rsidRPr="00B87054">
              <w:rPr>
                <w:sz w:val="20"/>
              </w:rPr>
              <w:t xml:space="preserve">Допълнителен капацитет за оползотворяване на битови отпадъци </w:t>
            </w:r>
            <w:r w:rsidR="00211BE4" w:rsidRPr="00B87054">
              <w:rPr>
                <w:sz w:val="20"/>
                <w:lang w:val="ru-RU"/>
              </w:rPr>
              <w:t>(</w:t>
            </w:r>
            <w:r w:rsidR="00211BE4" w:rsidRPr="00B87054">
              <w:rPr>
                <w:sz w:val="20"/>
              </w:rPr>
              <w:t>за получаване на енергия</w:t>
            </w:r>
            <w:r w:rsidR="00211BE4" w:rsidRPr="00B87054">
              <w:rPr>
                <w:sz w:val="20"/>
                <w:lang w:val="ru-RU"/>
              </w:rPr>
              <w:t>)</w:t>
            </w:r>
          </w:p>
        </w:tc>
        <w:tc>
          <w:tcPr>
            <w:tcW w:w="622" w:type="pct"/>
            <w:shd w:val="clear" w:color="auto" w:fill="auto"/>
            <w:vAlign w:val="center"/>
          </w:tcPr>
          <w:p w14:paraId="7FA8AB05" w14:textId="77777777" w:rsidR="00A66ACB" w:rsidRPr="00B87054" w:rsidRDefault="00C74294" w:rsidP="00977D62">
            <w:pPr>
              <w:pStyle w:val="ListDash"/>
              <w:numPr>
                <w:ilvl w:val="0"/>
                <w:numId w:val="0"/>
              </w:numPr>
              <w:spacing w:after="0"/>
              <w:jc w:val="center"/>
              <w:rPr>
                <w:sz w:val="20"/>
              </w:rPr>
            </w:pPr>
            <w:r w:rsidRPr="00B87054">
              <w:rPr>
                <w:sz w:val="20"/>
              </w:rPr>
              <w:t>Тон</w:t>
            </w:r>
            <w:r w:rsidRPr="00B87054">
              <w:rPr>
                <w:sz w:val="20"/>
                <w:lang w:val="en-US"/>
              </w:rPr>
              <w:t>a</w:t>
            </w:r>
            <w:r w:rsidRPr="00B87054">
              <w:rPr>
                <w:sz w:val="20"/>
              </w:rPr>
              <w:t>/ година</w:t>
            </w:r>
          </w:p>
        </w:tc>
        <w:tc>
          <w:tcPr>
            <w:tcW w:w="375" w:type="pct"/>
            <w:vAlign w:val="center"/>
          </w:tcPr>
          <w:p w14:paraId="04B5E10C" w14:textId="77777777" w:rsidR="00A66ACB" w:rsidRPr="00B87054" w:rsidRDefault="00A66ACB" w:rsidP="00977D62">
            <w:pPr>
              <w:pStyle w:val="ListDash"/>
              <w:numPr>
                <w:ilvl w:val="0"/>
                <w:numId w:val="0"/>
              </w:numPr>
              <w:spacing w:after="0"/>
              <w:jc w:val="center"/>
              <w:rPr>
                <w:sz w:val="20"/>
              </w:rPr>
            </w:pPr>
            <w:r w:rsidRPr="00B87054">
              <w:rPr>
                <w:sz w:val="20"/>
              </w:rPr>
              <w:t>ЕФРР</w:t>
            </w:r>
          </w:p>
        </w:tc>
        <w:tc>
          <w:tcPr>
            <w:tcW w:w="498" w:type="pct"/>
            <w:shd w:val="clear" w:color="auto" w:fill="auto"/>
            <w:vAlign w:val="center"/>
          </w:tcPr>
          <w:p w14:paraId="50873125" w14:textId="77777777" w:rsidR="00A66ACB" w:rsidRPr="00B87054" w:rsidRDefault="00A66ACB" w:rsidP="00977D62">
            <w:pPr>
              <w:pStyle w:val="ListDash"/>
              <w:numPr>
                <w:ilvl w:val="0"/>
                <w:numId w:val="0"/>
              </w:numPr>
              <w:spacing w:after="0"/>
              <w:jc w:val="center"/>
              <w:rPr>
                <w:sz w:val="20"/>
              </w:rPr>
            </w:pPr>
            <w:r w:rsidRPr="00B87054">
              <w:rPr>
                <w:sz w:val="18"/>
                <w:szCs w:val="18"/>
              </w:rPr>
              <w:t>По-слабо развит регион</w:t>
            </w:r>
          </w:p>
        </w:tc>
        <w:tc>
          <w:tcPr>
            <w:tcW w:w="142" w:type="pct"/>
            <w:shd w:val="clear" w:color="auto" w:fill="auto"/>
            <w:vAlign w:val="center"/>
          </w:tcPr>
          <w:p w14:paraId="6D754396" w14:textId="77777777" w:rsidR="00A66ACB" w:rsidRPr="00B87054" w:rsidRDefault="00A66ACB" w:rsidP="00977D62">
            <w:pPr>
              <w:pStyle w:val="ListDash"/>
              <w:numPr>
                <w:ilvl w:val="0"/>
                <w:numId w:val="0"/>
              </w:numPr>
              <w:spacing w:after="0"/>
              <w:jc w:val="center"/>
              <w:rPr>
                <w:i/>
                <w:sz w:val="20"/>
              </w:rPr>
            </w:pPr>
          </w:p>
        </w:tc>
        <w:tc>
          <w:tcPr>
            <w:tcW w:w="143" w:type="pct"/>
            <w:shd w:val="clear" w:color="auto" w:fill="auto"/>
            <w:vAlign w:val="center"/>
          </w:tcPr>
          <w:p w14:paraId="46AEC7F4" w14:textId="77777777" w:rsidR="00A66ACB" w:rsidRPr="00B87054" w:rsidRDefault="00A66ACB" w:rsidP="00977D62">
            <w:pPr>
              <w:pStyle w:val="ListDash"/>
              <w:numPr>
                <w:ilvl w:val="0"/>
                <w:numId w:val="0"/>
              </w:numPr>
              <w:spacing w:after="0"/>
              <w:jc w:val="center"/>
              <w:rPr>
                <w:i/>
                <w:sz w:val="20"/>
              </w:rPr>
            </w:pPr>
          </w:p>
        </w:tc>
        <w:tc>
          <w:tcPr>
            <w:tcW w:w="783" w:type="pct"/>
            <w:shd w:val="clear" w:color="auto" w:fill="auto"/>
            <w:vAlign w:val="center"/>
          </w:tcPr>
          <w:p w14:paraId="3A39BC39" w14:textId="77777777" w:rsidR="00A66ACB" w:rsidRPr="00B87054" w:rsidRDefault="001F6F28" w:rsidP="00977D62">
            <w:pPr>
              <w:pStyle w:val="ListDash"/>
              <w:numPr>
                <w:ilvl w:val="0"/>
                <w:numId w:val="0"/>
              </w:numPr>
              <w:spacing w:after="0"/>
              <w:jc w:val="center"/>
              <w:rPr>
                <w:sz w:val="20"/>
              </w:rPr>
            </w:pPr>
            <w:r w:rsidRPr="00B87054">
              <w:rPr>
                <w:sz w:val="20"/>
              </w:rPr>
              <w:t xml:space="preserve">180 </w:t>
            </w:r>
            <w:r w:rsidR="00095DCB" w:rsidRPr="00B87054">
              <w:rPr>
                <w:sz w:val="20"/>
              </w:rPr>
              <w:t>000</w:t>
            </w:r>
          </w:p>
        </w:tc>
        <w:tc>
          <w:tcPr>
            <w:tcW w:w="712" w:type="pct"/>
            <w:shd w:val="clear" w:color="auto" w:fill="auto"/>
            <w:vAlign w:val="center"/>
          </w:tcPr>
          <w:p w14:paraId="53F6B5B7" w14:textId="77777777" w:rsidR="00A66ACB" w:rsidRPr="00B87054" w:rsidRDefault="00212A08" w:rsidP="00977D62">
            <w:pPr>
              <w:pStyle w:val="ListDash"/>
              <w:numPr>
                <w:ilvl w:val="0"/>
                <w:numId w:val="0"/>
              </w:numPr>
              <w:spacing w:after="0"/>
              <w:jc w:val="center"/>
              <w:rPr>
                <w:sz w:val="20"/>
              </w:rPr>
            </w:pPr>
            <w:r w:rsidRPr="00B87054">
              <w:rPr>
                <w:sz w:val="20"/>
              </w:rPr>
              <w:t>МОСВ; УО на ОПОС</w:t>
            </w:r>
            <w:r w:rsidR="00CD2DD9" w:rsidRPr="00B87054">
              <w:rPr>
                <w:sz w:val="20"/>
              </w:rPr>
              <w:t>;</w:t>
            </w:r>
            <w:r w:rsidRPr="00B87054">
              <w:rPr>
                <w:sz w:val="20"/>
              </w:rPr>
              <w:t xml:space="preserve"> бенефициент</w:t>
            </w:r>
          </w:p>
        </w:tc>
        <w:tc>
          <w:tcPr>
            <w:tcW w:w="577" w:type="pct"/>
            <w:vAlign w:val="center"/>
          </w:tcPr>
          <w:p w14:paraId="3AA6139C" w14:textId="77777777" w:rsidR="00A66ACB" w:rsidRPr="00B87054" w:rsidRDefault="004E5723" w:rsidP="00977D62">
            <w:pPr>
              <w:pStyle w:val="ListDash"/>
              <w:numPr>
                <w:ilvl w:val="0"/>
                <w:numId w:val="0"/>
              </w:numPr>
              <w:spacing w:after="0"/>
              <w:jc w:val="center"/>
              <w:rPr>
                <w:sz w:val="20"/>
              </w:rPr>
            </w:pPr>
            <w:r w:rsidRPr="00B87054">
              <w:rPr>
                <w:sz w:val="18"/>
                <w:szCs w:val="18"/>
              </w:rPr>
              <w:t>Годишно</w:t>
            </w:r>
          </w:p>
        </w:tc>
      </w:tr>
    </w:tbl>
    <w:p w14:paraId="2AE1AC54" w14:textId="77777777" w:rsidR="002D2DBF" w:rsidRPr="00B87054" w:rsidRDefault="002D2DBF" w:rsidP="002D2DBF"/>
    <w:p w14:paraId="2E9CD175" w14:textId="77777777" w:rsidR="002D2DBF" w:rsidRPr="00B87054" w:rsidRDefault="002D2DBF" w:rsidP="002D2DBF">
      <w:pPr>
        <w:ind w:left="1418" w:hanging="1418"/>
        <w:rPr>
          <w:b/>
        </w:rPr>
      </w:pPr>
      <w:r w:rsidRPr="00B87054">
        <w:rPr>
          <w:b/>
        </w:rPr>
        <w:t xml:space="preserve">2.А.7 </w:t>
      </w:r>
      <w:r w:rsidRPr="00B87054">
        <w:tab/>
      </w:r>
      <w:r w:rsidRPr="00B87054">
        <w:rPr>
          <w:b/>
        </w:rPr>
        <w:t>Социални иновации, транснационално сътрудничество и принос по тематични цели 1—7</w:t>
      </w:r>
      <w:r w:rsidRPr="00B87054">
        <w:rPr>
          <w:rStyle w:val="FootnoteReference"/>
          <w:b/>
        </w:rPr>
        <w:footnoteReference w:id="30"/>
      </w:r>
    </w:p>
    <w:p w14:paraId="511C3F28" w14:textId="77777777" w:rsidR="002D2DBF" w:rsidRPr="00B87054" w:rsidRDefault="002D2DBF" w:rsidP="002D2DBF">
      <w:r w:rsidRPr="00B87054">
        <w:t>Специфични разпоредби за ЕСФ</w:t>
      </w:r>
      <w:r w:rsidRPr="00B87054">
        <w:rPr>
          <w:rStyle w:val="FootnoteReference"/>
        </w:rPr>
        <w:footnoteReference w:id="31"/>
      </w:r>
      <w:r w:rsidRPr="00B87054">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43AFD093" w14:textId="77777777" w:rsidR="002D2DBF" w:rsidRPr="00B87054" w:rsidRDefault="002D2DBF" w:rsidP="002D2DBF">
      <w:r w:rsidRPr="00B87054">
        <w:t xml:space="preserve">Описание на приноса на планираните действия по приоритетната ос за: </w:t>
      </w:r>
    </w:p>
    <w:p w14:paraId="4AE17896" w14:textId="77777777" w:rsidR="002D2DBF" w:rsidRPr="00B87054" w:rsidRDefault="002D2DBF" w:rsidP="002D2DBF">
      <w:pPr>
        <w:pStyle w:val="ListDash"/>
        <w:tabs>
          <w:tab w:val="clear" w:pos="283"/>
          <w:tab w:val="num" w:pos="851"/>
        </w:tabs>
        <w:spacing w:before="120" w:after="120"/>
        <w:ind w:left="851"/>
      </w:pPr>
      <w:r w:rsidRPr="00B87054">
        <w:t>социалните иновации (ако не са включени в специално предвидена за тях приоритетна ос);</w:t>
      </w:r>
    </w:p>
    <w:p w14:paraId="46DBDC85" w14:textId="77777777" w:rsidR="002D2DBF" w:rsidRPr="00B87054" w:rsidRDefault="002D2DBF" w:rsidP="002D2DBF">
      <w:pPr>
        <w:pStyle w:val="ListDash"/>
        <w:tabs>
          <w:tab w:val="clear" w:pos="283"/>
          <w:tab w:val="num" w:pos="851"/>
        </w:tabs>
        <w:spacing w:before="120" w:after="120"/>
        <w:ind w:left="851"/>
      </w:pPr>
      <w:r w:rsidRPr="00B87054">
        <w:t xml:space="preserve"> транснационалното сътрудничество (ако не е включено в специално предвидена за него приоритетна ос);</w:t>
      </w:r>
    </w:p>
    <w:p w14:paraId="7BA7C5D6" w14:textId="77777777" w:rsidR="002D2DBF" w:rsidRPr="00B87054" w:rsidRDefault="002D2DBF" w:rsidP="002D2DBF">
      <w:pPr>
        <w:pStyle w:val="ListDash"/>
        <w:tabs>
          <w:tab w:val="clear" w:pos="283"/>
          <w:tab w:val="num" w:pos="851"/>
        </w:tabs>
        <w:spacing w:before="120" w:after="120"/>
        <w:ind w:left="851"/>
      </w:pPr>
      <w:r w:rsidRPr="00B87054">
        <w:t>тематични цели, посочени в член 9, първа алинея, точки 1) — 7) от Регламент (ЕС) № 1303/2013.</w:t>
      </w:r>
    </w:p>
    <w:p w14:paraId="6E5D95AE" w14:textId="77777777" w:rsidR="002D2DBF" w:rsidRPr="00B87054" w:rsidRDefault="002D2DBF" w:rsidP="002D2DBF">
      <w:pPr>
        <w:rPr>
          <w:sz w:val="16"/>
          <w:szCs w:val="16"/>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974"/>
      </w:tblGrid>
      <w:tr w:rsidR="002D2DBF" w:rsidRPr="00B87054" w14:paraId="5F90BA16" w14:textId="77777777" w:rsidTr="002A51D1">
        <w:trPr>
          <w:trHeight w:val="518"/>
        </w:trPr>
        <w:tc>
          <w:tcPr>
            <w:tcW w:w="2235" w:type="dxa"/>
            <w:shd w:val="clear" w:color="auto" w:fill="auto"/>
          </w:tcPr>
          <w:p w14:paraId="174426A1" w14:textId="77777777" w:rsidR="002D2DBF" w:rsidRPr="00B87054" w:rsidRDefault="002D2DBF" w:rsidP="002D2DBF">
            <w:pPr>
              <w:rPr>
                <w:i/>
                <w:color w:val="8DB3E2"/>
                <w:sz w:val="18"/>
                <w:szCs w:val="18"/>
              </w:rPr>
            </w:pPr>
            <w:r w:rsidRPr="00B87054">
              <w:rPr>
                <w:i/>
              </w:rPr>
              <w:lastRenderedPageBreak/>
              <w:t>Приоритетна ос</w:t>
            </w:r>
          </w:p>
        </w:tc>
        <w:tc>
          <w:tcPr>
            <w:tcW w:w="6974" w:type="dxa"/>
            <w:shd w:val="clear" w:color="auto" w:fill="auto"/>
          </w:tcPr>
          <w:p w14:paraId="2C8AB00D" w14:textId="77777777" w:rsidR="002D2DBF" w:rsidRPr="00B87054" w:rsidRDefault="002D2DBF" w:rsidP="002D2DBF">
            <w:pPr>
              <w:rPr>
                <w:i/>
                <w:color w:val="8DB3E2"/>
                <w:sz w:val="18"/>
                <w:szCs w:val="18"/>
              </w:rPr>
            </w:pPr>
            <w:r w:rsidRPr="00B87054">
              <w:rPr>
                <w:i/>
                <w:color w:val="8DB3E2"/>
                <w:sz w:val="18"/>
              </w:rPr>
              <w:t xml:space="preserve">&lt;2A.3.1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r>
      <w:tr w:rsidR="002D2DBF" w:rsidRPr="00B87054" w14:paraId="052B13BA" w14:textId="77777777" w:rsidTr="002A51D1">
        <w:trPr>
          <w:trHeight w:val="1154"/>
        </w:trPr>
        <w:tc>
          <w:tcPr>
            <w:tcW w:w="9209" w:type="dxa"/>
            <w:gridSpan w:val="2"/>
            <w:shd w:val="clear" w:color="auto" w:fill="auto"/>
          </w:tcPr>
          <w:p w14:paraId="4E3FD640" w14:textId="77777777" w:rsidR="002D2DBF" w:rsidRPr="00B87054" w:rsidRDefault="002D2DBF" w:rsidP="002D2DBF">
            <w:pPr>
              <w:rPr>
                <w:i/>
                <w:color w:val="8DB3E2"/>
                <w:sz w:val="18"/>
              </w:rPr>
            </w:pPr>
            <w:r w:rsidRPr="00B87054">
              <w:rPr>
                <w:i/>
                <w:color w:val="8DB3E2"/>
                <w:sz w:val="18"/>
              </w:rPr>
              <w:t xml:space="preserve">&lt;2A.3.2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020B438C" w14:textId="77777777" w:rsidR="004D31DD" w:rsidRPr="00B87054" w:rsidRDefault="004D31DD" w:rsidP="004D31DD">
            <w:pPr>
              <w:pStyle w:val="ListBullet"/>
              <w:numPr>
                <w:ilvl w:val="0"/>
                <w:numId w:val="0"/>
              </w:numPr>
              <w:spacing w:before="240"/>
              <w:rPr>
                <w:b/>
              </w:rPr>
            </w:pPr>
            <w:r w:rsidRPr="00B87054">
              <w:rPr>
                <w:b/>
              </w:rPr>
              <w:t>НЕПРИЛОЖИМО</w:t>
            </w:r>
          </w:p>
        </w:tc>
      </w:tr>
    </w:tbl>
    <w:p w14:paraId="60A06D16" w14:textId="77777777" w:rsidR="002D2DBF" w:rsidRPr="00B87054" w:rsidRDefault="002D2DBF" w:rsidP="002D2DBF"/>
    <w:p w14:paraId="0585BD67" w14:textId="77777777" w:rsidR="002D2DBF" w:rsidRPr="00B87054" w:rsidRDefault="002D2DBF" w:rsidP="002D2DBF">
      <w:pPr>
        <w:suppressAutoHyphens/>
        <w:rPr>
          <w:b/>
        </w:rPr>
        <w:sectPr w:rsidR="002D2DBF" w:rsidRPr="00B87054" w:rsidSect="00C50033">
          <w:headerReference w:type="default" r:id="rId41"/>
          <w:footerReference w:type="default" r:id="rId42"/>
          <w:headerReference w:type="first" r:id="rId43"/>
          <w:footerReference w:type="first" r:id="rId44"/>
          <w:pgSz w:w="11906" w:h="16838"/>
          <w:pgMar w:top="1021" w:right="1418" w:bottom="1021" w:left="1418" w:header="601" w:footer="1077" w:gutter="0"/>
          <w:cols w:space="720"/>
          <w:docGrid w:linePitch="326"/>
        </w:sectPr>
      </w:pPr>
    </w:p>
    <w:p w14:paraId="76BFC97E" w14:textId="77777777" w:rsidR="002D2DBF" w:rsidRPr="00B87054" w:rsidRDefault="002D2DBF" w:rsidP="002D2DBF">
      <w:pPr>
        <w:ind w:left="1418" w:hanging="1418"/>
        <w:rPr>
          <w:b/>
        </w:rPr>
      </w:pPr>
      <w:r w:rsidRPr="00B87054">
        <w:rPr>
          <w:b/>
        </w:rPr>
        <w:lastRenderedPageBreak/>
        <w:t xml:space="preserve">2.А.8 </w:t>
      </w:r>
      <w:r w:rsidRPr="00B87054">
        <w:tab/>
      </w:r>
      <w:r w:rsidRPr="00B87054">
        <w:rPr>
          <w:b/>
        </w:rPr>
        <w:t xml:space="preserve">Рамка на изпълнението </w:t>
      </w:r>
    </w:p>
    <w:p w14:paraId="36A1E601" w14:textId="77777777" w:rsidR="002D2DBF" w:rsidRPr="00B87054" w:rsidRDefault="002D2DBF" w:rsidP="002D2DBF">
      <w:pPr>
        <w:ind w:left="1418" w:hanging="1418"/>
      </w:pPr>
      <w:r w:rsidRPr="00B87054">
        <w:t>(Позоваване: член 96, параграф 2, първа алинея, буква б), подточка v) и приложение II към Регламент (EС) № 1303/2013)</w:t>
      </w:r>
    </w:p>
    <w:p w14:paraId="7C017852" w14:textId="77777777" w:rsidR="002D2DBF" w:rsidRPr="00B87054" w:rsidRDefault="002D2DBF" w:rsidP="002D2DBF">
      <w:pPr>
        <w:rPr>
          <w:b/>
        </w:rPr>
      </w:pPr>
      <w:r w:rsidRPr="00B87054">
        <w:rPr>
          <w:b/>
        </w:rPr>
        <w:t xml:space="preserve">Таблица 6: </w:t>
      </w:r>
      <w:r w:rsidRPr="00B87054">
        <w:tab/>
      </w:r>
      <w:r w:rsidRPr="00B87054">
        <w:rPr>
          <w:b/>
        </w:rPr>
        <w:t>Рамка на изпълнението на приоритетната ос</w:t>
      </w:r>
    </w:p>
    <w:p w14:paraId="5F71D853" w14:textId="77777777" w:rsidR="002D2DBF" w:rsidRPr="00B87054" w:rsidRDefault="002D2DBF" w:rsidP="002D2DBF">
      <w:pPr>
        <w:pStyle w:val="TableTitle"/>
        <w:jc w:val="left"/>
        <w:rPr>
          <w:b w:val="0"/>
        </w:rPr>
      </w:pPr>
      <w:r w:rsidRPr="00B87054">
        <w:rPr>
          <w:b w:val="0"/>
        </w:rPr>
        <w:t xml:space="preserve"> (по фондове и, за ЕФРР и ЕСФ, по категории региони)</w:t>
      </w:r>
      <w:r w:rsidRPr="00B87054">
        <w:rPr>
          <w:rStyle w:val="FootnoteReference"/>
          <w:b w:val="0"/>
        </w:rPr>
        <w:footnoteReference w:id="32"/>
      </w:r>
    </w:p>
    <w:tbl>
      <w:tblPr>
        <w:tblW w:w="4852" w:type="pct"/>
        <w:tblBorders>
          <w:top w:val="single" w:sz="2" w:space="0" w:color="auto"/>
          <w:left w:val="single" w:sz="12" w:space="0" w:color="auto"/>
          <w:bottom w:val="single" w:sz="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083"/>
        <w:gridCol w:w="1255"/>
        <w:gridCol w:w="837"/>
        <w:gridCol w:w="1533"/>
        <w:gridCol w:w="1112"/>
        <w:gridCol w:w="837"/>
        <w:gridCol w:w="980"/>
        <w:gridCol w:w="278"/>
        <w:gridCol w:w="421"/>
        <w:gridCol w:w="848"/>
        <w:gridCol w:w="278"/>
        <w:gridCol w:w="6"/>
        <w:gridCol w:w="407"/>
        <w:gridCol w:w="6"/>
        <w:gridCol w:w="1121"/>
        <w:gridCol w:w="1533"/>
        <w:gridCol w:w="1794"/>
      </w:tblGrid>
      <w:tr w:rsidR="002D2DBF" w:rsidRPr="00B87054" w14:paraId="19873637" w14:textId="77777777" w:rsidTr="00977D62">
        <w:trPr>
          <w:trHeight w:val="913"/>
        </w:trPr>
        <w:tc>
          <w:tcPr>
            <w:tcW w:w="378" w:type="pct"/>
            <w:vMerge w:val="restart"/>
          </w:tcPr>
          <w:p w14:paraId="2D84CFC8" w14:textId="77777777" w:rsidR="002D2DBF" w:rsidRPr="00B87054" w:rsidRDefault="002D2DBF" w:rsidP="002D2DBF">
            <w:pPr>
              <w:pStyle w:val="Text1"/>
              <w:ind w:left="0"/>
              <w:rPr>
                <w:b/>
                <w:i/>
                <w:sz w:val="18"/>
                <w:szCs w:val="18"/>
              </w:rPr>
            </w:pPr>
            <w:r w:rsidRPr="00B87054">
              <w:rPr>
                <w:b/>
                <w:i/>
                <w:sz w:val="18"/>
              </w:rPr>
              <w:t>Приоритетна ос</w:t>
            </w:r>
          </w:p>
        </w:tc>
        <w:tc>
          <w:tcPr>
            <w:tcW w:w="438" w:type="pct"/>
            <w:vMerge w:val="restart"/>
          </w:tcPr>
          <w:p w14:paraId="5B23E726" w14:textId="77777777" w:rsidR="002D2DBF" w:rsidRPr="00B87054" w:rsidRDefault="002D2DBF" w:rsidP="002D2DBF">
            <w:pPr>
              <w:pStyle w:val="Text1"/>
              <w:ind w:left="0"/>
              <w:rPr>
                <w:b/>
                <w:i/>
                <w:sz w:val="18"/>
                <w:szCs w:val="18"/>
              </w:rPr>
            </w:pPr>
            <w:r w:rsidRPr="00B87054">
              <w:rPr>
                <w:b/>
                <w:i/>
                <w:sz w:val="18"/>
              </w:rPr>
              <w:t>Вид показател</w:t>
            </w:r>
          </w:p>
          <w:p w14:paraId="0B677F30" w14:textId="77777777" w:rsidR="002D2DBF" w:rsidRPr="00B87054" w:rsidRDefault="002D2DBF" w:rsidP="002D2DBF">
            <w:pPr>
              <w:pStyle w:val="Text1"/>
              <w:ind w:left="0"/>
              <w:rPr>
                <w:b/>
                <w:i/>
                <w:sz w:val="18"/>
                <w:szCs w:val="18"/>
              </w:rPr>
            </w:pPr>
            <w:r w:rsidRPr="00B87054">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92" w:type="pct"/>
            <w:vMerge w:val="restart"/>
          </w:tcPr>
          <w:p w14:paraId="1C871ADF" w14:textId="77777777" w:rsidR="002D2DBF" w:rsidRPr="00B87054" w:rsidRDefault="002D2DBF" w:rsidP="002D2DBF">
            <w:pPr>
              <w:pStyle w:val="Text1"/>
              <w:ind w:left="0"/>
              <w:rPr>
                <w:b/>
                <w:i/>
                <w:sz w:val="20"/>
              </w:rPr>
            </w:pPr>
            <w:r w:rsidRPr="00B87054">
              <w:rPr>
                <w:b/>
                <w:i/>
                <w:sz w:val="20"/>
              </w:rPr>
              <w:t>Идентификация</w:t>
            </w:r>
          </w:p>
        </w:tc>
        <w:tc>
          <w:tcPr>
            <w:tcW w:w="535" w:type="pct"/>
            <w:vMerge w:val="restart"/>
            <w:shd w:val="clear" w:color="auto" w:fill="auto"/>
          </w:tcPr>
          <w:p w14:paraId="061EACF7" w14:textId="77777777" w:rsidR="002D2DBF" w:rsidRPr="00B87054" w:rsidRDefault="002D2DBF" w:rsidP="002D2DBF">
            <w:pPr>
              <w:pStyle w:val="Text1"/>
              <w:ind w:left="0"/>
              <w:rPr>
                <w:b/>
                <w:i/>
                <w:sz w:val="20"/>
              </w:rPr>
            </w:pPr>
            <w:r w:rsidRPr="00B87054">
              <w:rPr>
                <w:b/>
                <w:i/>
                <w:sz w:val="20"/>
              </w:rPr>
              <w:t xml:space="preserve">Показател или основна стъпка за изпълнението </w:t>
            </w:r>
          </w:p>
        </w:tc>
        <w:tc>
          <w:tcPr>
            <w:tcW w:w="388" w:type="pct"/>
            <w:vMerge w:val="restart"/>
          </w:tcPr>
          <w:p w14:paraId="61DE2BF0" w14:textId="77777777" w:rsidR="002D2DBF" w:rsidRPr="00B87054" w:rsidRDefault="002D2DBF" w:rsidP="002D2DBF">
            <w:pPr>
              <w:pStyle w:val="Text1"/>
              <w:ind w:left="0"/>
              <w:rPr>
                <w:b/>
                <w:i/>
                <w:sz w:val="20"/>
              </w:rPr>
            </w:pPr>
            <w:r w:rsidRPr="00B87054">
              <w:rPr>
                <w:b/>
                <w:i/>
                <w:sz w:val="20"/>
              </w:rPr>
              <w:t xml:space="preserve">Мерна единица, когато е целесъобразно </w:t>
            </w:r>
          </w:p>
        </w:tc>
        <w:tc>
          <w:tcPr>
            <w:tcW w:w="292" w:type="pct"/>
            <w:vMerge w:val="restart"/>
          </w:tcPr>
          <w:p w14:paraId="23487679" w14:textId="77777777" w:rsidR="002D2DBF" w:rsidRPr="00B87054" w:rsidRDefault="002D2DBF" w:rsidP="002D2DBF">
            <w:pPr>
              <w:pStyle w:val="Text1"/>
              <w:ind w:left="0"/>
              <w:rPr>
                <w:b/>
                <w:i/>
                <w:sz w:val="20"/>
              </w:rPr>
            </w:pPr>
            <w:r w:rsidRPr="00B87054">
              <w:rPr>
                <w:b/>
                <w:i/>
                <w:sz w:val="20"/>
              </w:rPr>
              <w:t>Фонд</w:t>
            </w:r>
          </w:p>
        </w:tc>
        <w:tc>
          <w:tcPr>
            <w:tcW w:w="342" w:type="pct"/>
            <w:vMerge w:val="restart"/>
          </w:tcPr>
          <w:p w14:paraId="2DF5C318" w14:textId="77777777" w:rsidR="002D2DBF" w:rsidRPr="00B87054" w:rsidRDefault="002D2DBF" w:rsidP="002D2DBF">
            <w:pPr>
              <w:pStyle w:val="Text1"/>
              <w:ind w:left="0"/>
              <w:rPr>
                <w:b/>
                <w:i/>
                <w:sz w:val="20"/>
              </w:rPr>
            </w:pPr>
            <w:r w:rsidRPr="00B87054">
              <w:rPr>
                <w:b/>
                <w:i/>
                <w:sz w:val="20"/>
              </w:rPr>
              <w:t>Категория региони</w:t>
            </w:r>
          </w:p>
        </w:tc>
        <w:tc>
          <w:tcPr>
            <w:tcW w:w="540" w:type="pct"/>
            <w:gridSpan w:val="3"/>
            <w:shd w:val="clear" w:color="auto" w:fill="auto"/>
          </w:tcPr>
          <w:p w14:paraId="484A3FF7" w14:textId="77777777" w:rsidR="002D2DBF" w:rsidRPr="00B87054" w:rsidRDefault="002D2DBF" w:rsidP="002D2DBF">
            <w:pPr>
              <w:pStyle w:val="Text1"/>
              <w:ind w:left="0"/>
              <w:rPr>
                <w:b/>
                <w:i/>
                <w:sz w:val="20"/>
              </w:rPr>
            </w:pPr>
            <w:r w:rsidRPr="00B87054">
              <w:rPr>
                <w:b/>
                <w:i/>
                <w:sz w:val="20"/>
              </w:rPr>
              <w:t xml:space="preserve">Етапна цел за 2018 г. </w:t>
            </w:r>
            <w:r w:rsidRPr="00B87054">
              <w:rPr>
                <w:rStyle w:val="FootnoteReference"/>
                <w:b/>
                <w:i/>
                <w:sz w:val="20"/>
              </w:rPr>
              <w:footnoteReference w:id="33"/>
            </w:r>
            <w:r w:rsidRPr="00B87054">
              <w:rPr>
                <w:b/>
                <w:i/>
                <w:sz w:val="20"/>
              </w:rPr>
              <w:t> .</w:t>
            </w:r>
          </w:p>
        </w:tc>
        <w:tc>
          <w:tcPr>
            <w:tcW w:w="634" w:type="pct"/>
            <w:gridSpan w:val="5"/>
            <w:shd w:val="clear" w:color="auto" w:fill="auto"/>
          </w:tcPr>
          <w:p w14:paraId="6384D52C" w14:textId="77777777" w:rsidR="002D2DBF" w:rsidRPr="00B87054" w:rsidRDefault="002D2DBF" w:rsidP="002D2DBF">
            <w:pPr>
              <w:pStyle w:val="Text1"/>
              <w:ind w:left="0"/>
              <w:rPr>
                <w:b/>
                <w:i/>
                <w:sz w:val="20"/>
              </w:rPr>
            </w:pPr>
            <w:r w:rsidRPr="00B87054">
              <w:rPr>
                <w:b/>
                <w:i/>
                <w:sz w:val="20"/>
              </w:rPr>
              <w:t>Крайна цел (2023 г.)</w:t>
            </w:r>
            <w:r w:rsidRPr="00B87054">
              <w:rPr>
                <w:rStyle w:val="FootnoteReference"/>
                <w:b/>
                <w:i/>
                <w:sz w:val="20"/>
              </w:rPr>
              <w:footnoteReference w:id="34"/>
            </w:r>
          </w:p>
        </w:tc>
        <w:tc>
          <w:tcPr>
            <w:tcW w:w="535" w:type="pct"/>
            <w:vMerge w:val="restart"/>
            <w:shd w:val="clear" w:color="auto" w:fill="auto"/>
          </w:tcPr>
          <w:p w14:paraId="79F2EF25" w14:textId="77777777" w:rsidR="002D2DBF" w:rsidRPr="00B87054" w:rsidRDefault="002D2DBF" w:rsidP="002D2DBF">
            <w:pPr>
              <w:pStyle w:val="Text1"/>
              <w:spacing w:line="480" w:lineRule="auto"/>
              <w:ind w:left="0"/>
              <w:rPr>
                <w:b/>
                <w:i/>
                <w:sz w:val="20"/>
              </w:rPr>
            </w:pPr>
            <w:r w:rsidRPr="00B87054">
              <w:rPr>
                <w:b/>
                <w:i/>
                <w:sz w:val="20"/>
              </w:rPr>
              <w:t>Източник на данните</w:t>
            </w:r>
          </w:p>
        </w:tc>
        <w:tc>
          <w:tcPr>
            <w:tcW w:w="626" w:type="pct"/>
            <w:vMerge w:val="restart"/>
          </w:tcPr>
          <w:p w14:paraId="77CD4970" w14:textId="77777777" w:rsidR="002D2DBF" w:rsidRPr="00B87054" w:rsidRDefault="002D2DBF" w:rsidP="002D2DBF">
            <w:pPr>
              <w:rPr>
                <w:b/>
                <w:i/>
                <w:sz w:val="20"/>
              </w:rPr>
            </w:pPr>
            <w:r w:rsidRPr="00B87054">
              <w:rPr>
                <w:b/>
                <w:i/>
                <w:sz w:val="20"/>
              </w:rPr>
              <w:t>Обяснение за значението на показателя, по целесъобразност</w:t>
            </w:r>
          </w:p>
        </w:tc>
      </w:tr>
      <w:tr w:rsidR="002D2DBF" w:rsidRPr="00B87054" w14:paraId="3E7BDF8B" w14:textId="77777777" w:rsidTr="00977D62">
        <w:trPr>
          <w:trHeight w:val="912"/>
        </w:trPr>
        <w:tc>
          <w:tcPr>
            <w:tcW w:w="378" w:type="pct"/>
            <w:vMerge/>
          </w:tcPr>
          <w:p w14:paraId="73379E70" w14:textId="77777777" w:rsidR="002D2DBF" w:rsidRPr="00B87054" w:rsidRDefault="002D2DBF" w:rsidP="002D2DBF">
            <w:pPr>
              <w:pStyle w:val="Text1"/>
              <w:ind w:left="0"/>
              <w:jc w:val="left"/>
              <w:rPr>
                <w:b/>
                <w:sz w:val="18"/>
                <w:szCs w:val="18"/>
              </w:rPr>
            </w:pPr>
          </w:p>
        </w:tc>
        <w:tc>
          <w:tcPr>
            <w:tcW w:w="438" w:type="pct"/>
            <w:vMerge/>
          </w:tcPr>
          <w:p w14:paraId="37C63350" w14:textId="77777777" w:rsidR="002D2DBF" w:rsidRPr="00B87054" w:rsidRDefault="002D2DBF" w:rsidP="002D2DBF">
            <w:pPr>
              <w:pStyle w:val="Text1"/>
              <w:ind w:left="0"/>
              <w:jc w:val="left"/>
              <w:rPr>
                <w:b/>
                <w:sz w:val="18"/>
                <w:szCs w:val="18"/>
              </w:rPr>
            </w:pPr>
          </w:p>
        </w:tc>
        <w:tc>
          <w:tcPr>
            <w:tcW w:w="292" w:type="pct"/>
            <w:vMerge/>
          </w:tcPr>
          <w:p w14:paraId="49AB4B05" w14:textId="77777777" w:rsidR="002D2DBF" w:rsidRPr="00B87054" w:rsidRDefault="002D2DBF" w:rsidP="002D2DBF">
            <w:pPr>
              <w:pStyle w:val="Text1"/>
              <w:ind w:left="0"/>
              <w:rPr>
                <w:b/>
                <w:sz w:val="20"/>
              </w:rPr>
            </w:pPr>
          </w:p>
        </w:tc>
        <w:tc>
          <w:tcPr>
            <w:tcW w:w="535" w:type="pct"/>
            <w:vMerge/>
            <w:shd w:val="clear" w:color="auto" w:fill="auto"/>
          </w:tcPr>
          <w:p w14:paraId="4B69D92E" w14:textId="77777777" w:rsidR="002D2DBF" w:rsidRPr="00B87054" w:rsidRDefault="002D2DBF" w:rsidP="002D2DBF">
            <w:pPr>
              <w:pStyle w:val="Text1"/>
              <w:ind w:left="0"/>
              <w:rPr>
                <w:b/>
                <w:sz w:val="20"/>
              </w:rPr>
            </w:pPr>
          </w:p>
        </w:tc>
        <w:tc>
          <w:tcPr>
            <w:tcW w:w="388" w:type="pct"/>
            <w:vMerge/>
          </w:tcPr>
          <w:p w14:paraId="36BD95CC" w14:textId="77777777" w:rsidR="002D2DBF" w:rsidRPr="00B87054" w:rsidRDefault="002D2DBF" w:rsidP="002D2DBF">
            <w:pPr>
              <w:pStyle w:val="Text1"/>
              <w:ind w:left="0"/>
              <w:rPr>
                <w:b/>
                <w:sz w:val="20"/>
              </w:rPr>
            </w:pPr>
          </w:p>
        </w:tc>
        <w:tc>
          <w:tcPr>
            <w:tcW w:w="292" w:type="pct"/>
            <w:vMerge/>
          </w:tcPr>
          <w:p w14:paraId="22289604" w14:textId="77777777" w:rsidR="002D2DBF" w:rsidRPr="00B87054" w:rsidRDefault="002D2DBF" w:rsidP="002D2DBF">
            <w:pPr>
              <w:pStyle w:val="Text1"/>
              <w:ind w:left="0"/>
              <w:rPr>
                <w:b/>
                <w:sz w:val="20"/>
              </w:rPr>
            </w:pPr>
          </w:p>
        </w:tc>
        <w:tc>
          <w:tcPr>
            <w:tcW w:w="342" w:type="pct"/>
            <w:vMerge/>
          </w:tcPr>
          <w:p w14:paraId="0A0FE84E" w14:textId="77777777" w:rsidR="002D2DBF" w:rsidRPr="00B87054" w:rsidRDefault="002D2DBF" w:rsidP="002D2DBF">
            <w:pPr>
              <w:pStyle w:val="Text1"/>
              <w:ind w:left="0"/>
              <w:rPr>
                <w:b/>
                <w:sz w:val="20"/>
              </w:rPr>
            </w:pPr>
          </w:p>
        </w:tc>
        <w:tc>
          <w:tcPr>
            <w:tcW w:w="97" w:type="pct"/>
            <w:shd w:val="clear" w:color="auto" w:fill="auto"/>
          </w:tcPr>
          <w:p w14:paraId="1F4FAB70" w14:textId="77777777" w:rsidR="002D2DBF" w:rsidRPr="00B87054" w:rsidRDefault="002D2DBF" w:rsidP="002D2DBF">
            <w:pPr>
              <w:pStyle w:val="Text1"/>
              <w:ind w:left="0"/>
              <w:rPr>
                <w:b/>
                <w:sz w:val="20"/>
              </w:rPr>
            </w:pPr>
            <w:r w:rsidRPr="00B87054">
              <w:rPr>
                <w:b/>
                <w:sz w:val="20"/>
              </w:rPr>
              <w:t>М</w:t>
            </w:r>
          </w:p>
        </w:tc>
        <w:tc>
          <w:tcPr>
            <w:tcW w:w="147" w:type="pct"/>
            <w:shd w:val="clear" w:color="auto" w:fill="auto"/>
          </w:tcPr>
          <w:p w14:paraId="4E70BCE1" w14:textId="77777777" w:rsidR="002D2DBF" w:rsidRPr="00B87054" w:rsidRDefault="002D2DBF" w:rsidP="002D2DBF">
            <w:pPr>
              <w:pStyle w:val="Text1"/>
              <w:ind w:left="0"/>
              <w:rPr>
                <w:b/>
                <w:sz w:val="20"/>
              </w:rPr>
            </w:pPr>
            <w:r w:rsidRPr="00B87054">
              <w:rPr>
                <w:b/>
                <w:sz w:val="20"/>
              </w:rPr>
              <w:t>Ж</w:t>
            </w:r>
          </w:p>
        </w:tc>
        <w:tc>
          <w:tcPr>
            <w:tcW w:w="296" w:type="pct"/>
            <w:shd w:val="clear" w:color="auto" w:fill="auto"/>
          </w:tcPr>
          <w:p w14:paraId="560AF1BB" w14:textId="77777777" w:rsidR="002D2DBF" w:rsidRPr="00B87054" w:rsidRDefault="002D2DBF" w:rsidP="002D2DBF">
            <w:pPr>
              <w:pStyle w:val="Text1"/>
              <w:ind w:left="0"/>
              <w:rPr>
                <w:b/>
                <w:sz w:val="20"/>
              </w:rPr>
            </w:pPr>
            <w:r w:rsidRPr="00B87054">
              <w:rPr>
                <w:b/>
                <w:sz w:val="20"/>
              </w:rPr>
              <w:t>О</w:t>
            </w:r>
          </w:p>
        </w:tc>
        <w:tc>
          <w:tcPr>
            <w:tcW w:w="97" w:type="pct"/>
            <w:shd w:val="clear" w:color="auto" w:fill="auto"/>
          </w:tcPr>
          <w:p w14:paraId="7CE885A5" w14:textId="77777777" w:rsidR="002D2DBF" w:rsidRPr="00B87054" w:rsidRDefault="002D2DBF" w:rsidP="002D2DBF">
            <w:pPr>
              <w:pStyle w:val="Text1"/>
              <w:ind w:left="0"/>
              <w:rPr>
                <w:b/>
                <w:sz w:val="20"/>
              </w:rPr>
            </w:pPr>
            <w:r w:rsidRPr="00B87054">
              <w:rPr>
                <w:b/>
                <w:sz w:val="20"/>
              </w:rPr>
              <w:t>M</w:t>
            </w:r>
          </w:p>
        </w:tc>
        <w:tc>
          <w:tcPr>
            <w:tcW w:w="146" w:type="pct"/>
            <w:gridSpan w:val="3"/>
            <w:shd w:val="clear" w:color="auto" w:fill="auto"/>
          </w:tcPr>
          <w:p w14:paraId="7F5C0EA9" w14:textId="77777777" w:rsidR="002D2DBF" w:rsidRPr="00B87054" w:rsidRDefault="002D2DBF" w:rsidP="002D2DBF">
            <w:pPr>
              <w:pStyle w:val="Text1"/>
              <w:ind w:left="0"/>
              <w:rPr>
                <w:b/>
                <w:sz w:val="20"/>
              </w:rPr>
            </w:pPr>
            <w:r w:rsidRPr="00B87054">
              <w:rPr>
                <w:b/>
                <w:sz w:val="20"/>
              </w:rPr>
              <w:t>Ж</w:t>
            </w:r>
          </w:p>
        </w:tc>
        <w:tc>
          <w:tcPr>
            <w:tcW w:w="391" w:type="pct"/>
            <w:shd w:val="clear" w:color="auto" w:fill="auto"/>
          </w:tcPr>
          <w:p w14:paraId="09AB7630" w14:textId="77777777" w:rsidR="002D2DBF" w:rsidRPr="00B87054" w:rsidRDefault="002D2DBF" w:rsidP="002D2DBF">
            <w:pPr>
              <w:pStyle w:val="Text1"/>
              <w:ind w:left="0"/>
              <w:rPr>
                <w:b/>
                <w:sz w:val="20"/>
              </w:rPr>
            </w:pPr>
            <w:r w:rsidRPr="00B87054">
              <w:rPr>
                <w:b/>
                <w:sz w:val="20"/>
              </w:rPr>
              <w:t>О</w:t>
            </w:r>
          </w:p>
        </w:tc>
        <w:tc>
          <w:tcPr>
            <w:tcW w:w="535" w:type="pct"/>
            <w:vMerge/>
            <w:shd w:val="clear" w:color="auto" w:fill="auto"/>
          </w:tcPr>
          <w:p w14:paraId="11E1CE9B" w14:textId="77777777" w:rsidR="002D2DBF" w:rsidRPr="00B87054" w:rsidRDefault="002D2DBF" w:rsidP="002D2DBF">
            <w:pPr>
              <w:pStyle w:val="Text1"/>
              <w:spacing w:line="480" w:lineRule="auto"/>
              <w:ind w:left="0"/>
              <w:rPr>
                <w:b/>
                <w:sz w:val="20"/>
              </w:rPr>
            </w:pPr>
          </w:p>
        </w:tc>
        <w:tc>
          <w:tcPr>
            <w:tcW w:w="626" w:type="pct"/>
            <w:vMerge/>
          </w:tcPr>
          <w:p w14:paraId="1EBFC882" w14:textId="77777777" w:rsidR="002D2DBF" w:rsidRPr="00B87054" w:rsidRDefault="002D2DBF" w:rsidP="002D2DBF">
            <w:pPr>
              <w:rPr>
                <w:b/>
                <w:sz w:val="20"/>
              </w:rPr>
            </w:pPr>
          </w:p>
        </w:tc>
      </w:tr>
      <w:tr w:rsidR="002D2DBF" w:rsidRPr="00B87054" w14:paraId="62F7EFC1" w14:textId="77777777" w:rsidTr="00977D62">
        <w:tc>
          <w:tcPr>
            <w:tcW w:w="378" w:type="pct"/>
          </w:tcPr>
          <w:p w14:paraId="313BB9CE" w14:textId="77777777" w:rsidR="002D2DBF" w:rsidRPr="00B87054" w:rsidRDefault="002D2DBF" w:rsidP="002D2DBF">
            <w:pPr>
              <w:pStyle w:val="Text1"/>
              <w:ind w:left="0"/>
              <w:jc w:val="left"/>
              <w:rPr>
                <w:sz w:val="20"/>
              </w:rPr>
            </w:pPr>
            <w:r w:rsidRPr="00B87054">
              <w:rPr>
                <w:i/>
                <w:color w:val="8DB3E2"/>
                <w:sz w:val="18"/>
              </w:rPr>
              <w:t xml:space="preserve">&lt;2A.4.1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38" w:type="pct"/>
          </w:tcPr>
          <w:p w14:paraId="5B53D34D" w14:textId="77777777" w:rsidR="002D2DBF" w:rsidRPr="00B87054" w:rsidRDefault="002D2DBF" w:rsidP="002D2DBF">
            <w:pPr>
              <w:pStyle w:val="Text1"/>
              <w:ind w:left="0"/>
              <w:jc w:val="left"/>
              <w:rPr>
                <w:i/>
                <w:color w:val="8DB3E2"/>
                <w:sz w:val="18"/>
                <w:szCs w:val="18"/>
              </w:rPr>
            </w:pPr>
            <w:r w:rsidRPr="00B87054">
              <w:rPr>
                <w:i/>
                <w:color w:val="8DB3E2"/>
                <w:sz w:val="18"/>
              </w:rPr>
              <w:t xml:space="preserve">&lt;2A.4.2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292" w:type="pct"/>
          </w:tcPr>
          <w:p w14:paraId="39DE050B" w14:textId="77777777" w:rsidR="002D2DBF" w:rsidRPr="00B87054" w:rsidRDefault="002D2DBF" w:rsidP="002D2DBF">
            <w:pPr>
              <w:pStyle w:val="Text1"/>
              <w:ind w:left="0"/>
              <w:jc w:val="left"/>
              <w:rPr>
                <w:i/>
                <w:color w:val="8DB3E2"/>
                <w:sz w:val="18"/>
                <w:szCs w:val="18"/>
              </w:rPr>
            </w:pPr>
            <w:r w:rsidRPr="00B87054">
              <w:rPr>
                <w:i/>
                <w:color w:val="8DB3E2"/>
                <w:sz w:val="18"/>
              </w:rPr>
              <w:t>Стъпка за изпълнение или финанс</w:t>
            </w:r>
            <w:r w:rsidRPr="00B87054">
              <w:rPr>
                <w:i/>
                <w:color w:val="8DB3E2"/>
                <w:sz w:val="18"/>
              </w:rPr>
              <w:lastRenderedPageBreak/>
              <w:t xml:space="preserve">ов показател &lt;2A.4.3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="M"&gt;</w:t>
            </w:r>
          </w:p>
          <w:p w14:paraId="15744932" w14:textId="77777777" w:rsidR="002D2DBF" w:rsidRPr="00B87054" w:rsidRDefault="002D2DBF" w:rsidP="002D2DBF">
            <w:pPr>
              <w:pStyle w:val="Text1"/>
              <w:ind w:left="0"/>
              <w:rPr>
                <w:b/>
                <w:sz w:val="20"/>
              </w:rPr>
            </w:pPr>
            <w:r w:rsidRPr="00B87054">
              <w:rPr>
                <w:i/>
                <w:color w:val="8DB3E2"/>
                <w:sz w:val="18"/>
              </w:rPr>
              <w:t xml:space="preserve">Изпълнение или резултат&lt;2A.4.3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35" w:type="pct"/>
            <w:shd w:val="clear" w:color="auto" w:fill="auto"/>
          </w:tcPr>
          <w:p w14:paraId="2928C09B" w14:textId="77777777" w:rsidR="002D2DBF" w:rsidRPr="00B87054" w:rsidRDefault="002D2DBF" w:rsidP="002D2DBF">
            <w:pPr>
              <w:pStyle w:val="Text1"/>
              <w:ind w:left="0"/>
              <w:jc w:val="left"/>
              <w:rPr>
                <w:i/>
                <w:color w:val="8DB3E2"/>
                <w:sz w:val="18"/>
                <w:szCs w:val="18"/>
              </w:rPr>
            </w:pPr>
            <w:r w:rsidRPr="00B87054">
              <w:rPr>
                <w:i/>
                <w:color w:val="8DB3E2"/>
                <w:sz w:val="18"/>
              </w:rPr>
              <w:lastRenderedPageBreak/>
              <w:t xml:space="preserve">Стъпка за изпълнение или финансов показател &lt;2A.4.4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lastRenderedPageBreak/>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1B71D20D" w14:textId="77777777" w:rsidR="002D2DBF" w:rsidRPr="00B87054" w:rsidRDefault="002D2DBF" w:rsidP="002D2DBF">
            <w:pPr>
              <w:pStyle w:val="Text1"/>
              <w:ind w:left="0"/>
              <w:rPr>
                <w:b/>
                <w:sz w:val="20"/>
              </w:rPr>
            </w:pPr>
            <w:r w:rsidRPr="00B87054">
              <w:rPr>
                <w:i/>
                <w:color w:val="8DB3E2"/>
                <w:sz w:val="18"/>
              </w:rPr>
              <w:t xml:space="preserve">Изпълнение или резултат &lt;2A.4.4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="G" </w:t>
            </w:r>
            <w:proofErr w:type="spellStart"/>
            <w:r w:rsidRPr="00B87054">
              <w:rPr>
                <w:i/>
                <w:color w:val="8DB3E2"/>
                <w:sz w:val="18"/>
              </w:rPr>
              <w:t>or</w:t>
            </w:r>
            <w:proofErr w:type="spellEnd"/>
            <w:r w:rsidRPr="00B87054">
              <w:rPr>
                <w:i/>
                <w:color w:val="8DB3E2"/>
                <w:sz w:val="18"/>
              </w:rPr>
              <w:t xml:space="preserve"> “M”&gt;</w:t>
            </w:r>
          </w:p>
        </w:tc>
        <w:tc>
          <w:tcPr>
            <w:tcW w:w="388" w:type="pct"/>
          </w:tcPr>
          <w:p w14:paraId="78940B18" w14:textId="77777777" w:rsidR="002D2DBF" w:rsidRPr="00B87054" w:rsidRDefault="002D2DBF" w:rsidP="002D2DBF">
            <w:pPr>
              <w:pStyle w:val="Text1"/>
              <w:ind w:left="0"/>
              <w:jc w:val="left"/>
              <w:rPr>
                <w:i/>
                <w:color w:val="8DB3E2"/>
                <w:sz w:val="18"/>
                <w:szCs w:val="18"/>
              </w:rPr>
            </w:pPr>
            <w:r w:rsidRPr="00B87054">
              <w:rPr>
                <w:i/>
                <w:color w:val="8DB3E2"/>
                <w:sz w:val="18"/>
              </w:rPr>
              <w:lastRenderedPageBreak/>
              <w:t>Стъпка за изпълнение или финансов показател</w:t>
            </w:r>
            <w:r w:rsidRPr="00B87054">
              <w:rPr>
                <w:i/>
                <w:color w:val="8DB3E2"/>
                <w:sz w:val="18"/>
              </w:rPr>
              <w:lastRenderedPageBreak/>
              <w:t xml:space="preserve">&lt;2A.4.5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627A97C5" w14:textId="77777777" w:rsidR="002D2DBF" w:rsidRPr="00B87054" w:rsidRDefault="002D2DBF" w:rsidP="002D2DBF">
            <w:pPr>
              <w:pStyle w:val="Text1"/>
              <w:ind w:left="0"/>
              <w:rPr>
                <w:b/>
                <w:sz w:val="20"/>
              </w:rPr>
            </w:pPr>
            <w:r w:rsidRPr="00B87054">
              <w:rPr>
                <w:i/>
                <w:color w:val="8DB3E2"/>
                <w:sz w:val="18"/>
              </w:rPr>
              <w:t xml:space="preserve">Изпълнение или резултат&lt;2A.4.5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="G" </w:t>
            </w:r>
            <w:proofErr w:type="spellStart"/>
            <w:r w:rsidRPr="00B87054">
              <w:rPr>
                <w:i/>
                <w:color w:val="8DB3E2"/>
                <w:sz w:val="18"/>
              </w:rPr>
              <w:t>or</w:t>
            </w:r>
            <w:proofErr w:type="spellEnd"/>
            <w:r w:rsidRPr="00B87054">
              <w:rPr>
                <w:i/>
                <w:color w:val="8DB3E2"/>
                <w:sz w:val="18"/>
              </w:rPr>
              <w:t xml:space="preserve"> “M”&gt;</w:t>
            </w:r>
          </w:p>
        </w:tc>
        <w:tc>
          <w:tcPr>
            <w:tcW w:w="292" w:type="pct"/>
          </w:tcPr>
          <w:p w14:paraId="141D4ABE" w14:textId="77777777" w:rsidR="002D2DBF" w:rsidRPr="00B87054" w:rsidRDefault="002D2DBF" w:rsidP="002D2DBF">
            <w:pPr>
              <w:pStyle w:val="ListDash"/>
              <w:numPr>
                <w:ilvl w:val="0"/>
                <w:numId w:val="0"/>
              </w:numPr>
              <w:jc w:val="left"/>
              <w:rPr>
                <w:b/>
                <w:sz w:val="20"/>
              </w:rPr>
            </w:pPr>
            <w:r w:rsidRPr="00B87054">
              <w:rPr>
                <w:i/>
                <w:color w:val="8DB3E2"/>
                <w:sz w:val="18"/>
              </w:rPr>
              <w:lastRenderedPageBreak/>
              <w:t xml:space="preserve">&lt;2A.4.6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lastRenderedPageBreak/>
              <w:t>input</w:t>
            </w:r>
            <w:proofErr w:type="spellEnd"/>
            <w:r w:rsidRPr="00B87054">
              <w:rPr>
                <w:i/>
                <w:color w:val="8DB3E2"/>
                <w:sz w:val="18"/>
              </w:rPr>
              <w:t>="S"&gt;</w:t>
            </w:r>
          </w:p>
        </w:tc>
        <w:tc>
          <w:tcPr>
            <w:tcW w:w="342" w:type="pct"/>
          </w:tcPr>
          <w:p w14:paraId="42C91D43" w14:textId="77777777" w:rsidR="002D2DBF" w:rsidRPr="00B87054" w:rsidRDefault="002D2DBF" w:rsidP="002D2DBF">
            <w:pPr>
              <w:pStyle w:val="ListDash"/>
              <w:numPr>
                <w:ilvl w:val="0"/>
                <w:numId w:val="0"/>
              </w:numPr>
              <w:jc w:val="left"/>
              <w:rPr>
                <w:b/>
                <w:sz w:val="20"/>
              </w:rPr>
            </w:pPr>
            <w:r w:rsidRPr="00B87054">
              <w:rPr>
                <w:i/>
                <w:color w:val="8DB3E2"/>
                <w:sz w:val="18"/>
              </w:rPr>
              <w:lastRenderedPageBreak/>
              <w:t xml:space="preserve">&lt;2A.4.7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40" w:type="pct"/>
            <w:gridSpan w:val="3"/>
            <w:shd w:val="clear" w:color="auto" w:fill="auto"/>
          </w:tcPr>
          <w:p w14:paraId="38745CB2" w14:textId="77777777" w:rsidR="002D2DBF" w:rsidRPr="00B87054" w:rsidRDefault="002D2DBF" w:rsidP="002D2DBF">
            <w:pPr>
              <w:pStyle w:val="Text1"/>
              <w:ind w:left="0"/>
              <w:rPr>
                <w:b/>
                <w:sz w:val="20"/>
              </w:rPr>
            </w:pPr>
            <w:r w:rsidRPr="00B87054">
              <w:rPr>
                <w:i/>
                <w:color w:val="8DB3E2"/>
                <w:sz w:val="18"/>
              </w:rPr>
              <w:t xml:space="preserve">&lt;2A.4.8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tc>
        <w:tc>
          <w:tcPr>
            <w:tcW w:w="634" w:type="pct"/>
            <w:gridSpan w:val="5"/>
            <w:shd w:val="clear" w:color="auto" w:fill="auto"/>
          </w:tcPr>
          <w:p w14:paraId="6314EBD5" w14:textId="77777777" w:rsidR="002D2DBF" w:rsidRPr="00B87054" w:rsidRDefault="002D2DBF" w:rsidP="002D2DBF">
            <w:pPr>
              <w:pStyle w:val="Text1"/>
              <w:ind w:left="0"/>
              <w:jc w:val="left"/>
              <w:rPr>
                <w:i/>
                <w:color w:val="8DB3E2"/>
                <w:sz w:val="18"/>
                <w:szCs w:val="18"/>
              </w:rPr>
            </w:pPr>
            <w:r w:rsidRPr="00B87054">
              <w:rPr>
                <w:i/>
                <w:color w:val="8DB3E2"/>
                <w:sz w:val="18"/>
              </w:rPr>
              <w:t xml:space="preserve">Стъпка за изпълнение или финансов показател </w:t>
            </w:r>
            <w:r w:rsidRPr="00B87054">
              <w:rPr>
                <w:i/>
                <w:color w:val="8DB3E2"/>
                <w:sz w:val="18"/>
              </w:rPr>
              <w:lastRenderedPageBreak/>
              <w:t xml:space="preserve">&lt;2A.4.9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34A83C0C" w14:textId="77777777" w:rsidR="002D2DBF" w:rsidRPr="00B87054" w:rsidRDefault="002D2DBF" w:rsidP="002D2DBF">
            <w:pPr>
              <w:pStyle w:val="Text1"/>
              <w:ind w:left="0"/>
              <w:rPr>
                <w:b/>
                <w:sz w:val="20"/>
              </w:rPr>
            </w:pPr>
            <w:r w:rsidRPr="00B87054">
              <w:rPr>
                <w:i/>
                <w:color w:val="8DB3E2"/>
                <w:sz w:val="18"/>
              </w:rPr>
              <w:t xml:space="preserve">Изпълнение или резултат &lt;2A.4.8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535" w:type="pct"/>
            <w:shd w:val="clear" w:color="auto" w:fill="auto"/>
          </w:tcPr>
          <w:p w14:paraId="351460E4" w14:textId="77777777" w:rsidR="002D2DBF" w:rsidRPr="00B87054" w:rsidRDefault="002D2DBF" w:rsidP="002D2DBF">
            <w:pPr>
              <w:pStyle w:val="Text1"/>
              <w:ind w:left="0"/>
              <w:jc w:val="left"/>
              <w:rPr>
                <w:i/>
                <w:color w:val="8DB3E2"/>
                <w:sz w:val="18"/>
                <w:szCs w:val="18"/>
              </w:rPr>
            </w:pPr>
            <w:r w:rsidRPr="00B87054">
              <w:rPr>
                <w:i/>
                <w:color w:val="8DB3E2"/>
                <w:sz w:val="18"/>
              </w:rPr>
              <w:lastRenderedPageBreak/>
              <w:t xml:space="preserve">Стъпка за изпълнение или финансов показател &lt;2A.4.10 </w:t>
            </w:r>
            <w:proofErr w:type="spellStart"/>
            <w:r w:rsidRPr="00B87054">
              <w:rPr>
                <w:i/>
                <w:color w:val="8DB3E2"/>
                <w:sz w:val="18"/>
              </w:rPr>
              <w:lastRenderedPageBreak/>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p w14:paraId="69D5DE12" w14:textId="77777777" w:rsidR="002D2DBF" w:rsidRPr="00B87054" w:rsidRDefault="002D2DBF" w:rsidP="002D2DBF">
            <w:pPr>
              <w:pStyle w:val="Text1"/>
              <w:ind w:left="0"/>
              <w:jc w:val="left"/>
              <w:rPr>
                <w:b/>
                <w:sz w:val="20"/>
              </w:rPr>
            </w:pPr>
            <w:r w:rsidRPr="00B87054">
              <w:rPr>
                <w:i/>
                <w:color w:val="8DB3E2"/>
                <w:sz w:val="18"/>
              </w:rPr>
              <w:t xml:space="preserve">Изпълнение или резултат &lt;2A.4.10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626" w:type="pct"/>
          </w:tcPr>
          <w:p w14:paraId="4CB5512C" w14:textId="77777777" w:rsidR="002D2DBF" w:rsidRPr="00B87054" w:rsidRDefault="002D2DBF" w:rsidP="002D2DBF">
            <w:pPr>
              <w:rPr>
                <w:b/>
                <w:sz w:val="20"/>
              </w:rPr>
            </w:pPr>
            <w:r w:rsidRPr="00B87054">
              <w:rPr>
                <w:i/>
                <w:color w:val="8DB3E2"/>
                <w:sz w:val="18"/>
              </w:rPr>
              <w:lastRenderedPageBreak/>
              <w:t xml:space="preserve">&lt;2A.4.11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="M"&gt;</w:t>
            </w:r>
          </w:p>
        </w:tc>
      </w:tr>
      <w:tr w:rsidR="00977D62" w:rsidRPr="00B87054" w14:paraId="69513F49" w14:textId="77777777" w:rsidTr="00977D62">
        <w:tc>
          <w:tcPr>
            <w:tcW w:w="378" w:type="pct"/>
            <w:vAlign w:val="center"/>
          </w:tcPr>
          <w:p w14:paraId="5CB5B918" w14:textId="77777777" w:rsidR="00977D62" w:rsidRPr="00B87054" w:rsidRDefault="00977D62" w:rsidP="007A1089">
            <w:pPr>
              <w:pStyle w:val="Text1"/>
              <w:ind w:left="0"/>
              <w:jc w:val="center"/>
              <w:rPr>
                <w:sz w:val="20"/>
              </w:rPr>
            </w:pPr>
          </w:p>
        </w:tc>
        <w:tc>
          <w:tcPr>
            <w:tcW w:w="438" w:type="pct"/>
            <w:vAlign w:val="center"/>
          </w:tcPr>
          <w:p w14:paraId="428AC2D5" w14:textId="77777777" w:rsidR="00977D62" w:rsidRPr="00B87054" w:rsidRDefault="00977D62" w:rsidP="007A1089">
            <w:pPr>
              <w:pStyle w:val="Text1"/>
              <w:ind w:left="0"/>
              <w:jc w:val="center"/>
              <w:rPr>
                <w:sz w:val="20"/>
              </w:rPr>
            </w:pPr>
            <w:r w:rsidRPr="00B87054">
              <w:rPr>
                <w:sz w:val="20"/>
              </w:rPr>
              <w:t>Индикатор за изпълнение</w:t>
            </w:r>
          </w:p>
        </w:tc>
        <w:tc>
          <w:tcPr>
            <w:tcW w:w="292" w:type="pct"/>
            <w:vAlign w:val="center"/>
          </w:tcPr>
          <w:p w14:paraId="60613B8B" w14:textId="77777777" w:rsidR="00977D62" w:rsidRPr="00B87054" w:rsidRDefault="00977D62" w:rsidP="007A1089">
            <w:pPr>
              <w:pStyle w:val="Text1"/>
              <w:ind w:left="0"/>
              <w:jc w:val="center"/>
              <w:rPr>
                <w:sz w:val="20"/>
              </w:rPr>
            </w:pPr>
            <w:r w:rsidRPr="00B87054">
              <w:rPr>
                <w:sz w:val="20"/>
              </w:rPr>
              <w:t>CO17</w:t>
            </w:r>
          </w:p>
        </w:tc>
        <w:tc>
          <w:tcPr>
            <w:tcW w:w="535" w:type="pct"/>
            <w:shd w:val="clear" w:color="auto" w:fill="auto"/>
            <w:vAlign w:val="center"/>
          </w:tcPr>
          <w:p w14:paraId="0D363F5B" w14:textId="77777777" w:rsidR="00977D62" w:rsidRPr="00B87054" w:rsidRDefault="00977D62" w:rsidP="007A1089">
            <w:pPr>
              <w:pStyle w:val="Text1"/>
              <w:ind w:left="0"/>
              <w:jc w:val="center"/>
              <w:rPr>
                <w:sz w:val="20"/>
                <w:lang w:val="ru-RU"/>
              </w:rPr>
            </w:pPr>
            <w:r w:rsidRPr="00B87054">
              <w:rPr>
                <w:sz w:val="20"/>
              </w:rPr>
              <w:t>Допълнителен капацитет за рециклиране на отпадъци</w:t>
            </w:r>
          </w:p>
        </w:tc>
        <w:tc>
          <w:tcPr>
            <w:tcW w:w="388" w:type="pct"/>
            <w:vAlign w:val="center"/>
          </w:tcPr>
          <w:p w14:paraId="75294332" w14:textId="77777777" w:rsidR="00977D62" w:rsidRPr="00B87054" w:rsidRDefault="00977D62" w:rsidP="007A1089">
            <w:pPr>
              <w:pStyle w:val="Text1"/>
              <w:ind w:left="0"/>
              <w:jc w:val="center"/>
              <w:rPr>
                <w:sz w:val="20"/>
              </w:rPr>
            </w:pPr>
            <w:r w:rsidRPr="00B87054">
              <w:rPr>
                <w:sz w:val="20"/>
              </w:rPr>
              <w:t>Тон</w:t>
            </w:r>
            <w:r w:rsidRPr="00B87054">
              <w:rPr>
                <w:sz w:val="20"/>
                <w:lang w:val="en-US"/>
              </w:rPr>
              <w:t>a</w:t>
            </w:r>
            <w:r w:rsidRPr="00B87054">
              <w:rPr>
                <w:sz w:val="20"/>
              </w:rPr>
              <w:t>/ година</w:t>
            </w:r>
          </w:p>
        </w:tc>
        <w:tc>
          <w:tcPr>
            <w:tcW w:w="292" w:type="pct"/>
            <w:vAlign w:val="center"/>
          </w:tcPr>
          <w:p w14:paraId="4B03DDC2" w14:textId="77777777" w:rsidR="00977D62" w:rsidRPr="00B87054" w:rsidRDefault="00977D62" w:rsidP="007A1089">
            <w:pPr>
              <w:pStyle w:val="Text1"/>
              <w:ind w:left="0"/>
              <w:jc w:val="center"/>
              <w:rPr>
                <w:sz w:val="20"/>
              </w:rPr>
            </w:pPr>
            <w:r w:rsidRPr="00B87054">
              <w:rPr>
                <w:sz w:val="20"/>
              </w:rPr>
              <w:t>ЕФРР</w:t>
            </w:r>
          </w:p>
        </w:tc>
        <w:tc>
          <w:tcPr>
            <w:tcW w:w="342" w:type="pct"/>
            <w:vAlign w:val="center"/>
          </w:tcPr>
          <w:p w14:paraId="6E5F3A69" w14:textId="77777777" w:rsidR="00977D62" w:rsidRPr="00B87054" w:rsidRDefault="00977D62" w:rsidP="007A1089">
            <w:pPr>
              <w:pStyle w:val="Text1"/>
              <w:ind w:left="0"/>
              <w:jc w:val="center"/>
              <w:rPr>
                <w:sz w:val="20"/>
              </w:rPr>
            </w:pPr>
            <w:r w:rsidRPr="00B87054">
              <w:rPr>
                <w:sz w:val="20"/>
              </w:rPr>
              <w:t>По-слабо развит регион</w:t>
            </w:r>
          </w:p>
        </w:tc>
        <w:tc>
          <w:tcPr>
            <w:tcW w:w="97" w:type="pct"/>
            <w:shd w:val="clear" w:color="auto" w:fill="auto"/>
            <w:vAlign w:val="center"/>
          </w:tcPr>
          <w:p w14:paraId="5650AD4D" w14:textId="77777777" w:rsidR="00977D62" w:rsidRPr="00B87054" w:rsidRDefault="00977D62" w:rsidP="007A1089">
            <w:pPr>
              <w:pStyle w:val="Text1"/>
              <w:ind w:left="0"/>
              <w:jc w:val="center"/>
              <w:rPr>
                <w:sz w:val="20"/>
              </w:rPr>
            </w:pPr>
          </w:p>
        </w:tc>
        <w:tc>
          <w:tcPr>
            <w:tcW w:w="147" w:type="pct"/>
            <w:shd w:val="clear" w:color="auto" w:fill="auto"/>
            <w:vAlign w:val="center"/>
          </w:tcPr>
          <w:p w14:paraId="7015572F" w14:textId="77777777" w:rsidR="00977D62" w:rsidRPr="00B87054" w:rsidRDefault="00977D62" w:rsidP="007A1089">
            <w:pPr>
              <w:pStyle w:val="Text1"/>
              <w:ind w:left="0"/>
              <w:jc w:val="center"/>
              <w:rPr>
                <w:sz w:val="20"/>
              </w:rPr>
            </w:pPr>
          </w:p>
        </w:tc>
        <w:tc>
          <w:tcPr>
            <w:tcW w:w="296" w:type="pct"/>
            <w:shd w:val="clear" w:color="auto" w:fill="auto"/>
            <w:vAlign w:val="center"/>
          </w:tcPr>
          <w:p w14:paraId="7DBE9BB5" w14:textId="77777777" w:rsidR="00977D62" w:rsidRPr="00B87054" w:rsidRDefault="00977D62" w:rsidP="007A1089">
            <w:pPr>
              <w:pStyle w:val="Text1"/>
              <w:ind w:left="0"/>
              <w:jc w:val="center"/>
              <w:rPr>
                <w:sz w:val="20"/>
              </w:rPr>
            </w:pPr>
            <w:r w:rsidRPr="00B87054">
              <w:rPr>
                <w:sz w:val="20"/>
              </w:rPr>
              <w:t>20 000</w:t>
            </w:r>
          </w:p>
        </w:tc>
        <w:tc>
          <w:tcPr>
            <w:tcW w:w="99" w:type="pct"/>
            <w:gridSpan w:val="2"/>
            <w:shd w:val="clear" w:color="auto" w:fill="auto"/>
            <w:vAlign w:val="center"/>
          </w:tcPr>
          <w:p w14:paraId="146875DA" w14:textId="77777777" w:rsidR="00977D62" w:rsidRPr="00B87054" w:rsidRDefault="00977D62" w:rsidP="007A1089">
            <w:pPr>
              <w:pStyle w:val="Text1"/>
              <w:ind w:left="0"/>
              <w:jc w:val="center"/>
              <w:rPr>
                <w:sz w:val="20"/>
              </w:rPr>
            </w:pPr>
          </w:p>
        </w:tc>
        <w:tc>
          <w:tcPr>
            <w:tcW w:w="142" w:type="pct"/>
            <w:shd w:val="clear" w:color="auto" w:fill="auto"/>
            <w:vAlign w:val="center"/>
          </w:tcPr>
          <w:p w14:paraId="067DF2DB" w14:textId="77777777" w:rsidR="00977D62" w:rsidRPr="00B87054" w:rsidRDefault="00977D62" w:rsidP="007A1089">
            <w:pPr>
              <w:pStyle w:val="Text1"/>
              <w:ind w:left="0"/>
              <w:jc w:val="center"/>
              <w:rPr>
                <w:sz w:val="20"/>
              </w:rPr>
            </w:pPr>
          </w:p>
        </w:tc>
        <w:tc>
          <w:tcPr>
            <w:tcW w:w="393" w:type="pct"/>
            <w:gridSpan w:val="2"/>
            <w:shd w:val="clear" w:color="auto" w:fill="auto"/>
            <w:vAlign w:val="center"/>
          </w:tcPr>
          <w:p w14:paraId="28DA7A0D" w14:textId="74F64120" w:rsidR="00977D62" w:rsidRPr="00B87054" w:rsidRDefault="0027028A" w:rsidP="007A1089">
            <w:pPr>
              <w:pStyle w:val="Text1"/>
              <w:ind w:left="0"/>
              <w:jc w:val="center"/>
              <w:rPr>
                <w:sz w:val="20"/>
              </w:rPr>
            </w:pPr>
            <w:r w:rsidRPr="00B87054">
              <w:rPr>
                <w:sz w:val="20"/>
                <w:lang w:val="en-US"/>
              </w:rPr>
              <w:t>240 000</w:t>
            </w:r>
            <w:r w:rsidRPr="00B87054">
              <w:rPr>
                <w:sz w:val="20"/>
              </w:rPr>
              <w:t xml:space="preserve">  </w:t>
            </w:r>
          </w:p>
        </w:tc>
        <w:tc>
          <w:tcPr>
            <w:tcW w:w="535" w:type="pct"/>
            <w:shd w:val="clear" w:color="auto" w:fill="auto"/>
            <w:vAlign w:val="center"/>
          </w:tcPr>
          <w:p w14:paraId="60890AEE" w14:textId="77777777" w:rsidR="00977D62" w:rsidRPr="00B87054" w:rsidRDefault="00977D62" w:rsidP="007A1089">
            <w:pPr>
              <w:pStyle w:val="Text1"/>
              <w:ind w:left="0"/>
              <w:jc w:val="center"/>
              <w:rPr>
                <w:sz w:val="20"/>
              </w:rPr>
            </w:pPr>
            <w:r w:rsidRPr="00B87054">
              <w:rPr>
                <w:sz w:val="20"/>
              </w:rPr>
              <w:t>МОСВ, Доклади от бенефициенти, УО на ОПОС</w:t>
            </w:r>
          </w:p>
        </w:tc>
        <w:tc>
          <w:tcPr>
            <w:tcW w:w="626" w:type="pct"/>
            <w:vAlign w:val="center"/>
          </w:tcPr>
          <w:p w14:paraId="04752DDF" w14:textId="77777777" w:rsidR="00977D62" w:rsidRPr="00B87054" w:rsidRDefault="00977D62" w:rsidP="007A1089">
            <w:pPr>
              <w:pStyle w:val="Text1"/>
              <w:ind w:left="0"/>
              <w:jc w:val="center"/>
              <w:rPr>
                <w:sz w:val="20"/>
              </w:rPr>
            </w:pPr>
            <w:r w:rsidRPr="00B87054">
              <w:rPr>
                <w:sz w:val="20"/>
              </w:rPr>
              <w:t>Постигането на етапната цел е изчислено на база проектен капацитет, посочен в проектни предложения, които се очаква да бъдат подадени до 2018 г.</w:t>
            </w:r>
          </w:p>
          <w:p w14:paraId="1E6D7C96" w14:textId="36B9A329" w:rsidR="00977D62" w:rsidRPr="00B87054" w:rsidRDefault="00977D62" w:rsidP="007A1089">
            <w:pPr>
              <w:pStyle w:val="Text1"/>
              <w:ind w:left="0"/>
              <w:jc w:val="center"/>
              <w:rPr>
                <w:sz w:val="20"/>
              </w:rPr>
            </w:pPr>
            <w:r w:rsidRPr="00B87054">
              <w:rPr>
                <w:sz w:val="20"/>
              </w:rPr>
              <w:t xml:space="preserve">Крайната цел отчита </w:t>
            </w:r>
            <w:r w:rsidR="0027028A" w:rsidRPr="00B87054">
              <w:rPr>
                <w:sz w:val="20"/>
              </w:rPr>
              <w:t xml:space="preserve">стойностите на индикаторите съгласно </w:t>
            </w:r>
            <w:r w:rsidR="0027028A" w:rsidRPr="00B87054">
              <w:rPr>
                <w:sz w:val="20"/>
              </w:rPr>
              <w:lastRenderedPageBreak/>
              <w:t>договорите за БФП и анализ на проектните предложения в оценка.</w:t>
            </w:r>
          </w:p>
        </w:tc>
      </w:tr>
      <w:tr w:rsidR="0078233B" w:rsidRPr="00B87054" w14:paraId="76A0A067" w14:textId="77777777" w:rsidTr="00977D62">
        <w:trPr>
          <w:trHeight w:val="397"/>
        </w:trPr>
        <w:tc>
          <w:tcPr>
            <w:tcW w:w="378" w:type="pct"/>
            <w:vAlign w:val="center"/>
          </w:tcPr>
          <w:p w14:paraId="6CF5C795" w14:textId="77777777" w:rsidR="0078233B" w:rsidRPr="00B87054" w:rsidRDefault="0078233B" w:rsidP="00DA66E1">
            <w:pPr>
              <w:pStyle w:val="Text1"/>
              <w:ind w:left="0"/>
              <w:jc w:val="center"/>
              <w:rPr>
                <w:sz w:val="20"/>
              </w:rPr>
            </w:pPr>
          </w:p>
        </w:tc>
        <w:tc>
          <w:tcPr>
            <w:tcW w:w="438" w:type="pct"/>
            <w:vAlign w:val="center"/>
          </w:tcPr>
          <w:p w14:paraId="2BF686D5" w14:textId="77777777" w:rsidR="0078233B" w:rsidRPr="00B87054" w:rsidRDefault="0078233B" w:rsidP="00DA66E1">
            <w:pPr>
              <w:pStyle w:val="Text1"/>
              <w:ind w:left="0"/>
              <w:jc w:val="center"/>
              <w:rPr>
                <w:sz w:val="20"/>
              </w:rPr>
            </w:pPr>
            <w:r w:rsidRPr="00B87054">
              <w:rPr>
                <w:sz w:val="20"/>
              </w:rPr>
              <w:t>Финансов показател</w:t>
            </w:r>
          </w:p>
        </w:tc>
        <w:tc>
          <w:tcPr>
            <w:tcW w:w="292" w:type="pct"/>
            <w:vAlign w:val="center"/>
          </w:tcPr>
          <w:p w14:paraId="2B9F5BD8" w14:textId="77777777" w:rsidR="0078233B" w:rsidRPr="00B87054" w:rsidRDefault="00C74294" w:rsidP="00DA66E1">
            <w:pPr>
              <w:pStyle w:val="Text1"/>
              <w:ind w:left="0"/>
              <w:jc w:val="center"/>
              <w:rPr>
                <w:sz w:val="20"/>
              </w:rPr>
            </w:pPr>
            <w:r w:rsidRPr="00B87054">
              <w:rPr>
                <w:sz w:val="20"/>
              </w:rPr>
              <w:t>7</w:t>
            </w:r>
          </w:p>
        </w:tc>
        <w:tc>
          <w:tcPr>
            <w:tcW w:w="535" w:type="pct"/>
            <w:shd w:val="clear" w:color="auto" w:fill="auto"/>
            <w:vAlign w:val="center"/>
          </w:tcPr>
          <w:p w14:paraId="1B93255E" w14:textId="77777777" w:rsidR="0078233B" w:rsidRPr="00B87054" w:rsidRDefault="0078233B" w:rsidP="00DA66E1">
            <w:pPr>
              <w:pStyle w:val="Text1"/>
              <w:ind w:left="0"/>
              <w:jc w:val="center"/>
              <w:rPr>
                <w:sz w:val="20"/>
              </w:rPr>
            </w:pPr>
            <w:r w:rsidRPr="00B87054">
              <w:rPr>
                <w:sz w:val="20"/>
              </w:rPr>
              <w:t>Общ размер на сертифицираните разходи от Сертифицира</w:t>
            </w:r>
            <w:r w:rsidR="00894E64" w:rsidRPr="00B87054">
              <w:rPr>
                <w:sz w:val="20"/>
              </w:rPr>
              <w:t xml:space="preserve"> </w:t>
            </w:r>
            <w:proofErr w:type="spellStart"/>
            <w:r w:rsidRPr="00B87054">
              <w:rPr>
                <w:sz w:val="20"/>
              </w:rPr>
              <w:t>щия</w:t>
            </w:r>
            <w:proofErr w:type="spellEnd"/>
            <w:r w:rsidRPr="00B87054">
              <w:rPr>
                <w:sz w:val="20"/>
              </w:rPr>
              <w:t xml:space="preserve"> орган</w:t>
            </w:r>
          </w:p>
        </w:tc>
        <w:tc>
          <w:tcPr>
            <w:tcW w:w="388" w:type="pct"/>
            <w:vAlign w:val="center"/>
          </w:tcPr>
          <w:p w14:paraId="770D4DF4" w14:textId="77777777" w:rsidR="0078233B" w:rsidRPr="00B87054" w:rsidRDefault="0078233B" w:rsidP="00DA66E1">
            <w:pPr>
              <w:pStyle w:val="Text1"/>
              <w:ind w:left="0"/>
              <w:jc w:val="center"/>
              <w:rPr>
                <w:sz w:val="20"/>
              </w:rPr>
            </w:pPr>
            <w:r w:rsidRPr="00B87054">
              <w:rPr>
                <w:sz w:val="20"/>
              </w:rPr>
              <w:t>Евро</w:t>
            </w:r>
          </w:p>
        </w:tc>
        <w:tc>
          <w:tcPr>
            <w:tcW w:w="292" w:type="pct"/>
            <w:vAlign w:val="center"/>
          </w:tcPr>
          <w:p w14:paraId="54747C6E" w14:textId="77777777" w:rsidR="0078233B" w:rsidRPr="00B87054" w:rsidRDefault="0078233B" w:rsidP="00DA66E1">
            <w:pPr>
              <w:pStyle w:val="Text1"/>
              <w:ind w:left="0"/>
              <w:jc w:val="center"/>
              <w:rPr>
                <w:sz w:val="20"/>
              </w:rPr>
            </w:pPr>
            <w:r w:rsidRPr="00B87054">
              <w:rPr>
                <w:sz w:val="20"/>
              </w:rPr>
              <w:t>ЕФРР</w:t>
            </w:r>
          </w:p>
        </w:tc>
        <w:tc>
          <w:tcPr>
            <w:tcW w:w="342" w:type="pct"/>
            <w:vAlign w:val="center"/>
          </w:tcPr>
          <w:p w14:paraId="13D66C4B" w14:textId="77777777" w:rsidR="0078233B" w:rsidRPr="00B87054" w:rsidRDefault="0078233B" w:rsidP="00DA66E1">
            <w:pPr>
              <w:pStyle w:val="Text1"/>
              <w:ind w:left="0"/>
              <w:jc w:val="center"/>
              <w:rPr>
                <w:sz w:val="20"/>
              </w:rPr>
            </w:pPr>
            <w:r w:rsidRPr="00B87054">
              <w:rPr>
                <w:sz w:val="20"/>
              </w:rPr>
              <w:t>По-слабо развит регион</w:t>
            </w:r>
          </w:p>
        </w:tc>
        <w:tc>
          <w:tcPr>
            <w:tcW w:w="97" w:type="pct"/>
            <w:shd w:val="clear" w:color="auto" w:fill="auto"/>
            <w:vAlign w:val="center"/>
          </w:tcPr>
          <w:p w14:paraId="2405350A" w14:textId="77777777" w:rsidR="0078233B" w:rsidRPr="00B87054" w:rsidRDefault="0078233B" w:rsidP="00DA66E1">
            <w:pPr>
              <w:pStyle w:val="Text1"/>
              <w:ind w:left="33"/>
              <w:jc w:val="center"/>
              <w:rPr>
                <w:sz w:val="20"/>
              </w:rPr>
            </w:pPr>
            <w:bookmarkStart w:id="88" w:name="OLE_LINK2"/>
          </w:p>
        </w:tc>
        <w:tc>
          <w:tcPr>
            <w:tcW w:w="147" w:type="pct"/>
            <w:shd w:val="clear" w:color="auto" w:fill="auto"/>
            <w:vAlign w:val="center"/>
          </w:tcPr>
          <w:p w14:paraId="76D09885" w14:textId="77777777" w:rsidR="0078233B" w:rsidRPr="00B87054" w:rsidRDefault="0078233B" w:rsidP="00DA66E1">
            <w:pPr>
              <w:pStyle w:val="Text1"/>
              <w:ind w:left="33"/>
              <w:jc w:val="center"/>
              <w:rPr>
                <w:sz w:val="20"/>
              </w:rPr>
            </w:pPr>
          </w:p>
        </w:tc>
        <w:bookmarkEnd w:id="88"/>
        <w:tc>
          <w:tcPr>
            <w:tcW w:w="296" w:type="pct"/>
            <w:shd w:val="clear" w:color="auto" w:fill="auto"/>
            <w:vAlign w:val="center"/>
          </w:tcPr>
          <w:p w14:paraId="3B7828FE" w14:textId="5298917D" w:rsidR="0078233B" w:rsidRPr="00B87054" w:rsidRDefault="0078233B" w:rsidP="00DA66E1">
            <w:pPr>
              <w:pStyle w:val="Text1"/>
              <w:ind w:left="33"/>
              <w:jc w:val="center"/>
              <w:rPr>
                <w:sz w:val="20"/>
              </w:rPr>
            </w:pPr>
            <w:r w:rsidRPr="00B87054">
              <w:rPr>
                <w:color w:val="000000"/>
                <w:sz w:val="20"/>
              </w:rPr>
              <w:t>20 144 907,00</w:t>
            </w:r>
          </w:p>
        </w:tc>
        <w:tc>
          <w:tcPr>
            <w:tcW w:w="99" w:type="pct"/>
            <w:gridSpan w:val="2"/>
            <w:shd w:val="clear" w:color="auto" w:fill="auto"/>
            <w:vAlign w:val="center"/>
          </w:tcPr>
          <w:p w14:paraId="0BC969B9" w14:textId="77777777" w:rsidR="0078233B" w:rsidRPr="00B87054" w:rsidRDefault="0078233B" w:rsidP="00DA66E1">
            <w:pPr>
              <w:pStyle w:val="Text1"/>
              <w:ind w:left="0"/>
              <w:jc w:val="center"/>
              <w:rPr>
                <w:sz w:val="20"/>
              </w:rPr>
            </w:pPr>
          </w:p>
        </w:tc>
        <w:tc>
          <w:tcPr>
            <w:tcW w:w="142" w:type="pct"/>
            <w:shd w:val="clear" w:color="auto" w:fill="auto"/>
            <w:vAlign w:val="center"/>
          </w:tcPr>
          <w:p w14:paraId="48E9A2B1" w14:textId="77777777" w:rsidR="0078233B" w:rsidRPr="00B87054" w:rsidRDefault="0078233B" w:rsidP="00DA66E1">
            <w:pPr>
              <w:pStyle w:val="Text1"/>
              <w:ind w:left="0"/>
              <w:jc w:val="center"/>
              <w:rPr>
                <w:sz w:val="20"/>
              </w:rPr>
            </w:pPr>
          </w:p>
        </w:tc>
        <w:tc>
          <w:tcPr>
            <w:tcW w:w="393" w:type="pct"/>
            <w:gridSpan w:val="2"/>
            <w:shd w:val="clear" w:color="auto" w:fill="auto"/>
            <w:vAlign w:val="center"/>
          </w:tcPr>
          <w:p w14:paraId="46133AE4" w14:textId="43CCF564" w:rsidR="0078233B" w:rsidRPr="00B87054" w:rsidRDefault="0062676B" w:rsidP="003078EC">
            <w:pPr>
              <w:pStyle w:val="Text1"/>
              <w:ind w:left="31"/>
              <w:jc w:val="center"/>
              <w:rPr>
                <w:sz w:val="20"/>
              </w:rPr>
            </w:pPr>
            <w:ins w:id="89" w:author="Author">
              <w:r w:rsidRPr="0062676B">
                <w:rPr>
                  <w:sz w:val="20"/>
                </w:rPr>
                <w:t>271 085 337,00</w:t>
              </w:r>
              <w:r w:rsidRPr="0062676B" w:rsidDel="0062676B">
                <w:rPr>
                  <w:sz w:val="20"/>
                </w:rPr>
                <w:t xml:space="preserve"> </w:t>
              </w:r>
              <w:r w:rsidR="00233C82">
                <w:rPr>
                  <w:sz w:val="20"/>
                </w:rPr>
                <w:t xml:space="preserve"> </w:t>
              </w:r>
            </w:ins>
            <w:del w:id="90" w:author="Author">
              <w:r w:rsidR="003078EC" w:rsidRPr="00B87054" w:rsidDel="00663B95">
                <w:rPr>
                  <w:sz w:val="20"/>
                </w:rPr>
                <w:delText>294 604 764,00</w:delText>
              </w:r>
            </w:del>
          </w:p>
        </w:tc>
        <w:tc>
          <w:tcPr>
            <w:tcW w:w="535" w:type="pct"/>
            <w:shd w:val="clear" w:color="auto" w:fill="auto"/>
            <w:vAlign w:val="center"/>
          </w:tcPr>
          <w:p w14:paraId="6AC70774" w14:textId="77777777" w:rsidR="0078233B" w:rsidRPr="00B87054" w:rsidRDefault="0078233B" w:rsidP="00DA66E1">
            <w:pPr>
              <w:pStyle w:val="Text1"/>
              <w:ind w:left="0"/>
              <w:jc w:val="center"/>
              <w:rPr>
                <w:sz w:val="20"/>
              </w:rPr>
            </w:pPr>
            <w:r w:rsidRPr="00B87054">
              <w:rPr>
                <w:sz w:val="20"/>
              </w:rPr>
              <w:t>Сертифициращ орган</w:t>
            </w:r>
          </w:p>
        </w:tc>
        <w:tc>
          <w:tcPr>
            <w:tcW w:w="626" w:type="pct"/>
            <w:vAlign w:val="center"/>
          </w:tcPr>
          <w:p w14:paraId="7075EA0B" w14:textId="77777777" w:rsidR="0078233B" w:rsidRPr="00B87054" w:rsidRDefault="0078233B" w:rsidP="00DA66E1">
            <w:pPr>
              <w:pStyle w:val="Text1"/>
              <w:ind w:left="0"/>
              <w:jc w:val="center"/>
              <w:rPr>
                <w:sz w:val="20"/>
              </w:rPr>
            </w:pPr>
            <w:r w:rsidRPr="00B87054">
              <w:rPr>
                <w:sz w:val="20"/>
              </w:rPr>
              <w:t>Етапната цел е заложена на база опита от програмен период 2007 – 2013 г.</w:t>
            </w:r>
          </w:p>
        </w:tc>
      </w:tr>
      <w:tr w:rsidR="0078233B" w:rsidRPr="00B87054" w14:paraId="527FCDBE" w14:textId="77777777" w:rsidTr="00977D62">
        <w:tc>
          <w:tcPr>
            <w:tcW w:w="378" w:type="pct"/>
            <w:vAlign w:val="center"/>
          </w:tcPr>
          <w:p w14:paraId="0B368BBA" w14:textId="77777777" w:rsidR="0078233B" w:rsidRPr="00B87054" w:rsidRDefault="0078233B" w:rsidP="00DA66E1">
            <w:pPr>
              <w:pStyle w:val="Text1"/>
              <w:ind w:left="0"/>
              <w:jc w:val="center"/>
              <w:rPr>
                <w:sz w:val="20"/>
              </w:rPr>
            </w:pPr>
          </w:p>
        </w:tc>
        <w:tc>
          <w:tcPr>
            <w:tcW w:w="438" w:type="pct"/>
            <w:vAlign w:val="center"/>
          </w:tcPr>
          <w:p w14:paraId="469B1F3C" w14:textId="77777777" w:rsidR="0078233B" w:rsidRPr="00B87054" w:rsidRDefault="0078233B" w:rsidP="00DA66E1">
            <w:pPr>
              <w:pStyle w:val="Text1"/>
              <w:ind w:left="0"/>
              <w:jc w:val="center"/>
              <w:rPr>
                <w:sz w:val="20"/>
              </w:rPr>
            </w:pPr>
            <w:r w:rsidRPr="00B87054">
              <w:rPr>
                <w:sz w:val="20"/>
              </w:rPr>
              <w:t>Индикатор за изпълнение</w:t>
            </w:r>
          </w:p>
        </w:tc>
        <w:tc>
          <w:tcPr>
            <w:tcW w:w="292" w:type="pct"/>
            <w:vAlign w:val="center"/>
          </w:tcPr>
          <w:p w14:paraId="480A1145" w14:textId="77777777" w:rsidR="0078233B" w:rsidRPr="00B87054" w:rsidRDefault="00C74294" w:rsidP="00DA66E1">
            <w:pPr>
              <w:pStyle w:val="Text1"/>
              <w:ind w:left="0"/>
              <w:jc w:val="center"/>
              <w:rPr>
                <w:sz w:val="20"/>
              </w:rPr>
            </w:pPr>
            <w:r w:rsidRPr="00B87054">
              <w:rPr>
                <w:sz w:val="20"/>
              </w:rPr>
              <w:t>2.2</w:t>
            </w:r>
          </w:p>
        </w:tc>
        <w:tc>
          <w:tcPr>
            <w:tcW w:w="535" w:type="pct"/>
            <w:shd w:val="clear" w:color="auto" w:fill="auto"/>
            <w:vAlign w:val="center"/>
          </w:tcPr>
          <w:p w14:paraId="4545610D" w14:textId="77777777" w:rsidR="0078233B" w:rsidRPr="00B87054" w:rsidRDefault="0078233B" w:rsidP="00DA66E1">
            <w:pPr>
              <w:pStyle w:val="Text1"/>
              <w:ind w:left="0"/>
              <w:jc w:val="center"/>
              <w:rPr>
                <w:sz w:val="20"/>
                <w:lang w:val="ru-RU"/>
              </w:rPr>
            </w:pPr>
            <w:r w:rsidRPr="00B87054">
              <w:rPr>
                <w:sz w:val="20"/>
              </w:rPr>
              <w:t xml:space="preserve">Допълнителен капацитет за оползотворяване на битови отпадъци </w:t>
            </w:r>
            <w:r w:rsidRPr="00B87054">
              <w:rPr>
                <w:sz w:val="20"/>
                <w:lang w:val="ru-RU"/>
              </w:rPr>
              <w:t>(</w:t>
            </w:r>
            <w:r w:rsidRPr="00B87054">
              <w:rPr>
                <w:sz w:val="20"/>
              </w:rPr>
              <w:t>за получаване на енергия</w:t>
            </w:r>
            <w:r w:rsidRPr="00B87054">
              <w:rPr>
                <w:sz w:val="20"/>
                <w:lang w:val="ru-RU"/>
              </w:rPr>
              <w:t>)</w:t>
            </w:r>
          </w:p>
        </w:tc>
        <w:tc>
          <w:tcPr>
            <w:tcW w:w="388" w:type="pct"/>
            <w:vAlign w:val="center"/>
          </w:tcPr>
          <w:p w14:paraId="11A91986" w14:textId="77777777" w:rsidR="0078233B" w:rsidRPr="00B87054" w:rsidRDefault="00C74294" w:rsidP="00DA66E1">
            <w:pPr>
              <w:pStyle w:val="Text1"/>
              <w:ind w:left="0"/>
              <w:jc w:val="center"/>
              <w:rPr>
                <w:sz w:val="20"/>
              </w:rPr>
            </w:pPr>
            <w:r w:rsidRPr="00B87054">
              <w:rPr>
                <w:sz w:val="20"/>
              </w:rPr>
              <w:t>Тон</w:t>
            </w:r>
            <w:r w:rsidRPr="00B87054">
              <w:rPr>
                <w:sz w:val="20"/>
                <w:lang w:val="en-US"/>
              </w:rPr>
              <w:t>a</w:t>
            </w:r>
            <w:r w:rsidRPr="00B87054">
              <w:rPr>
                <w:sz w:val="20"/>
              </w:rPr>
              <w:t>/ година</w:t>
            </w:r>
          </w:p>
        </w:tc>
        <w:tc>
          <w:tcPr>
            <w:tcW w:w="292" w:type="pct"/>
            <w:vAlign w:val="center"/>
          </w:tcPr>
          <w:p w14:paraId="1F44EF71" w14:textId="77777777" w:rsidR="0078233B" w:rsidRPr="00B87054" w:rsidRDefault="0078233B" w:rsidP="00DA66E1">
            <w:pPr>
              <w:pStyle w:val="Text1"/>
              <w:ind w:left="0"/>
              <w:jc w:val="center"/>
              <w:rPr>
                <w:sz w:val="20"/>
              </w:rPr>
            </w:pPr>
            <w:r w:rsidRPr="00B87054">
              <w:rPr>
                <w:sz w:val="20"/>
              </w:rPr>
              <w:t>ЕФРР</w:t>
            </w:r>
          </w:p>
        </w:tc>
        <w:tc>
          <w:tcPr>
            <w:tcW w:w="342" w:type="pct"/>
            <w:vAlign w:val="center"/>
          </w:tcPr>
          <w:p w14:paraId="32A279A6" w14:textId="77777777" w:rsidR="0078233B" w:rsidRPr="00B87054" w:rsidRDefault="0078233B" w:rsidP="00DA66E1">
            <w:pPr>
              <w:pStyle w:val="Text1"/>
              <w:ind w:left="0"/>
              <w:jc w:val="center"/>
              <w:rPr>
                <w:sz w:val="20"/>
              </w:rPr>
            </w:pPr>
            <w:r w:rsidRPr="00B87054">
              <w:rPr>
                <w:sz w:val="18"/>
                <w:szCs w:val="18"/>
              </w:rPr>
              <w:t>По-слабо развит регион</w:t>
            </w:r>
          </w:p>
        </w:tc>
        <w:tc>
          <w:tcPr>
            <w:tcW w:w="97" w:type="pct"/>
            <w:shd w:val="clear" w:color="auto" w:fill="auto"/>
            <w:vAlign w:val="center"/>
          </w:tcPr>
          <w:p w14:paraId="1E21A69B" w14:textId="77777777" w:rsidR="0078233B" w:rsidRPr="00B87054" w:rsidRDefault="0078233B" w:rsidP="00DA66E1">
            <w:pPr>
              <w:pStyle w:val="Text1"/>
              <w:ind w:left="0"/>
              <w:jc w:val="center"/>
              <w:rPr>
                <w:sz w:val="20"/>
              </w:rPr>
            </w:pPr>
          </w:p>
        </w:tc>
        <w:tc>
          <w:tcPr>
            <w:tcW w:w="147" w:type="pct"/>
            <w:shd w:val="clear" w:color="auto" w:fill="auto"/>
            <w:vAlign w:val="center"/>
          </w:tcPr>
          <w:p w14:paraId="0C013EDC" w14:textId="77777777" w:rsidR="0078233B" w:rsidRPr="00B87054" w:rsidRDefault="0078233B" w:rsidP="00DA66E1">
            <w:pPr>
              <w:pStyle w:val="Text1"/>
              <w:ind w:left="0"/>
              <w:jc w:val="center"/>
              <w:rPr>
                <w:sz w:val="20"/>
              </w:rPr>
            </w:pPr>
          </w:p>
        </w:tc>
        <w:tc>
          <w:tcPr>
            <w:tcW w:w="296" w:type="pct"/>
            <w:shd w:val="clear" w:color="auto" w:fill="auto"/>
            <w:vAlign w:val="center"/>
          </w:tcPr>
          <w:p w14:paraId="26D53A64" w14:textId="77777777" w:rsidR="0078233B" w:rsidRPr="00B87054" w:rsidRDefault="0078233B" w:rsidP="00DA66E1">
            <w:pPr>
              <w:pStyle w:val="Text1"/>
              <w:ind w:left="0"/>
              <w:jc w:val="center"/>
              <w:rPr>
                <w:sz w:val="20"/>
              </w:rPr>
            </w:pPr>
            <w:r w:rsidRPr="00B87054">
              <w:rPr>
                <w:sz w:val="20"/>
              </w:rPr>
              <w:t>0</w:t>
            </w:r>
          </w:p>
        </w:tc>
        <w:tc>
          <w:tcPr>
            <w:tcW w:w="99" w:type="pct"/>
            <w:gridSpan w:val="2"/>
            <w:shd w:val="clear" w:color="auto" w:fill="auto"/>
            <w:vAlign w:val="center"/>
          </w:tcPr>
          <w:p w14:paraId="5D2DD835" w14:textId="77777777" w:rsidR="0078233B" w:rsidRPr="00B87054" w:rsidRDefault="0078233B" w:rsidP="00DA66E1">
            <w:pPr>
              <w:pStyle w:val="Text1"/>
              <w:ind w:left="0"/>
              <w:jc w:val="center"/>
              <w:rPr>
                <w:sz w:val="20"/>
              </w:rPr>
            </w:pPr>
          </w:p>
        </w:tc>
        <w:tc>
          <w:tcPr>
            <w:tcW w:w="142" w:type="pct"/>
            <w:shd w:val="clear" w:color="auto" w:fill="auto"/>
            <w:vAlign w:val="center"/>
          </w:tcPr>
          <w:p w14:paraId="42CC46D7" w14:textId="77777777" w:rsidR="0078233B" w:rsidRPr="00B87054" w:rsidRDefault="0078233B" w:rsidP="00DA66E1">
            <w:pPr>
              <w:pStyle w:val="Text1"/>
              <w:ind w:left="0"/>
              <w:jc w:val="center"/>
              <w:rPr>
                <w:sz w:val="20"/>
              </w:rPr>
            </w:pPr>
          </w:p>
        </w:tc>
        <w:tc>
          <w:tcPr>
            <w:tcW w:w="393" w:type="pct"/>
            <w:gridSpan w:val="2"/>
            <w:shd w:val="clear" w:color="auto" w:fill="auto"/>
            <w:vAlign w:val="center"/>
          </w:tcPr>
          <w:p w14:paraId="31C67AED" w14:textId="77777777" w:rsidR="0078233B" w:rsidRPr="00B87054" w:rsidRDefault="0078233B" w:rsidP="00DA66E1">
            <w:pPr>
              <w:pStyle w:val="Text1"/>
              <w:ind w:left="0"/>
              <w:jc w:val="center"/>
              <w:rPr>
                <w:sz w:val="20"/>
              </w:rPr>
            </w:pPr>
            <w:r w:rsidRPr="00B87054">
              <w:rPr>
                <w:sz w:val="20"/>
              </w:rPr>
              <w:t>180 000</w:t>
            </w:r>
          </w:p>
        </w:tc>
        <w:tc>
          <w:tcPr>
            <w:tcW w:w="535" w:type="pct"/>
            <w:shd w:val="clear" w:color="auto" w:fill="auto"/>
            <w:vAlign w:val="center"/>
          </w:tcPr>
          <w:p w14:paraId="2666A141" w14:textId="77777777" w:rsidR="0078233B" w:rsidRPr="00B87054" w:rsidRDefault="0078233B" w:rsidP="00DA66E1">
            <w:pPr>
              <w:pStyle w:val="Text1"/>
              <w:ind w:left="0"/>
              <w:jc w:val="center"/>
              <w:rPr>
                <w:sz w:val="20"/>
              </w:rPr>
            </w:pPr>
            <w:r w:rsidRPr="00B87054">
              <w:rPr>
                <w:sz w:val="20"/>
              </w:rPr>
              <w:t>МОСВ, Доклади на бенефициенти, УО на ОПОС</w:t>
            </w:r>
          </w:p>
        </w:tc>
        <w:tc>
          <w:tcPr>
            <w:tcW w:w="626" w:type="pct"/>
            <w:vAlign w:val="center"/>
          </w:tcPr>
          <w:p w14:paraId="4A44F535" w14:textId="77777777" w:rsidR="0078233B" w:rsidRPr="00B87054" w:rsidRDefault="0078233B" w:rsidP="00DA66E1">
            <w:pPr>
              <w:pStyle w:val="Text1"/>
              <w:ind w:left="28"/>
              <w:jc w:val="center"/>
              <w:rPr>
                <w:sz w:val="20"/>
              </w:rPr>
            </w:pPr>
            <w:r w:rsidRPr="00B87054">
              <w:rPr>
                <w:sz w:val="20"/>
              </w:rPr>
              <w:t xml:space="preserve">Индикаторът за изпълнение е свързан с планираното изграждане на инсталация за подготовка за оползотворяване и оползотворяване на отпадъци- инсталация за производство на енергия от RDF (трета фаза на проекта за отпадъците на Столична община). Планираният капацитет на инсталацията е да оползотворява </w:t>
            </w:r>
            <w:r w:rsidRPr="00B87054">
              <w:rPr>
                <w:sz w:val="20"/>
              </w:rPr>
              <w:lastRenderedPageBreak/>
              <w:t>около 180 000 тона RDF/година.</w:t>
            </w:r>
          </w:p>
        </w:tc>
      </w:tr>
      <w:tr w:rsidR="0078233B" w:rsidRPr="00B87054" w14:paraId="4C0864E7" w14:textId="77777777" w:rsidTr="00977D62">
        <w:tc>
          <w:tcPr>
            <w:tcW w:w="378" w:type="pct"/>
            <w:vAlign w:val="center"/>
          </w:tcPr>
          <w:p w14:paraId="0C04C38D" w14:textId="77777777" w:rsidR="0078233B" w:rsidRPr="00B87054" w:rsidRDefault="0078233B" w:rsidP="00DA66E1">
            <w:pPr>
              <w:pStyle w:val="Text1"/>
              <w:ind w:left="0"/>
              <w:jc w:val="center"/>
              <w:rPr>
                <w:sz w:val="20"/>
              </w:rPr>
            </w:pPr>
          </w:p>
        </w:tc>
        <w:tc>
          <w:tcPr>
            <w:tcW w:w="438" w:type="pct"/>
            <w:vAlign w:val="center"/>
          </w:tcPr>
          <w:p w14:paraId="2DCE9D50" w14:textId="77777777" w:rsidR="0078233B" w:rsidRPr="00B87054" w:rsidRDefault="00C74294" w:rsidP="00DA66E1">
            <w:pPr>
              <w:pStyle w:val="Text1"/>
              <w:ind w:left="0"/>
              <w:jc w:val="center"/>
              <w:rPr>
                <w:sz w:val="20"/>
              </w:rPr>
            </w:pPr>
            <w:r w:rsidRPr="00B87054">
              <w:rPr>
                <w:sz w:val="20"/>
              </w:rPr>
              <w:t>Етап на</w:t>
            </w:r>
            <w:r w:rsidR="0078233B" w:rsidRPr="00B87054">
              <w:rPr>
                <w:sz w:val="20"/>
              </w:rPr>
              <w:t xml:space="preserve"> изпълнение</w:t>
            </w:r>
          </w:p>
        </w:tc>
        <w:tc>
          <w:tcPr>
            <w:tcW w:w="292" w:type="pct"/>
            <w:vAlign w:val="center"/>
          </w:tcPr>
          <w:p w14:paraId="6A75DC87" w14:textId="77777777" w:rsidR="0078233B" w:rsidRPr="00B87054" w:rsidRDefault="00C74294" w:rsidP="00DA66E1">
            <w:pPr>
              <w:pStyle w:val="Text1"/>
              <w:ind w:left="0"/>
              <w:jc w:val="center"/>
              <w:rPr>
                <w:sz w:val="20"/>
              </w:rPr>
            </w:pPr>
            <w:r w:rsidRPr="00B87054">
              <w:rPr>
                <w:sz w:val="20"/>
              </w:rPr>
              <w:t>2.3</w:t>
            </w:r>
          </w:p>
        </w:tc>
        <w:tc>
          <w:tcPr>
            <w:tcW w:w="535" w:type="pct"/>
            <w:shd w:val="clear" w:color="auto" w:fill="auto"/>
            <w:vAlign w:val="center"/>
          </w:tcPr>
          <w:p w14:paraId="469A1869" w14:textId="77777777" w:rsidR="0078233B" w:rsidRPr="00B87054" w:rsidRDefault="0078233B" w:rsidP="00DA66E1">
            <w:pPr>
              <w:pStyle w:val="Text1"/>
              <w:ind w:left="0"/>
              <w:jc w:val="center"/>
              <w:rPr>
                <w:sz w:val="20"/>
              </w:rPr>
            </w:pPr>
            <w:r w:rsidRPr="00B87054">
              <w:rPr>
                <w:sz w:val="20"/>
              </w:rPr>
              <w:t>Подписан договор за БФП за един голям проект</w:t>
            </w:r>
          </w:p>
        </w:tc>
        <w:tc>
          <w:tcPr>
            <w:tcW w:w="388" w:type="pct"/>
            <w:vAlign w:val="center"/>
          </w:tcPr>
          <w:p w14:paraId="20A7472B" w14:textId="77777777" w:rsidR="0078233B" w:rsidRPr="00B87054" w:rsidRDefault="0078233B" w:rsidP="00DA66E1">
            <w:pPr>
              <w:pStyle w:val="Text1"/>
              <w:ind w:left="0"/>
              <w:jc w:val="center"/>
              <w:rPr>
                <w:sz w:val="20"/>
              </w:rPr>
            </w:pPr>
            <w:r w:rsidRPr="00B87054">
              <w:rPr>
                <w:sz w:val="20"/>
              </w:rPr>
              <w:t>брой</w:t>
            </w:r>
          </w:p>
        </w:tc>
        <w:tc>
          <w:tcPr>
            <w:tcW w:w="292" w:type="pct"/>
            <w:vAlign w:val="center"/>
          </w:tcPr>
          <w:p w14:paraId="4C61F9FD" w14:textId="77777777" w:rsidR="0078233B" w:rsidRPr="00B87054" w:rsidRDefault="0078233B" w:rsidP="00DA66E1">
            <w:pPr>
              <w:pStyle w:val="Text1"/>
              <w:ind w:left="0"/>
              <w:jc w:val="center"/>
              <w:rPr>
                <w:sz w:val="20"/>
              </w:rPr>
            </w:pPr>
            <w:r w:rsidRPr="00B87054">
              <w:rPr>
                <w:sz w:val="20"/>
              </w:rPr>
              <w:t>ЕФРР</w:t>
            </w:r>
          </w:p>
        </w:tc>
        <w:tc>
          <w:tcPr>
            <w:tcW w:w="342" w:type="pct"/>
            <w:vAlign w:val="center"/>
          </w:tcPr>
          <w:p w14:paraId="65C02FAE" w14:textId="77777777" w:rsidR="0078233B" w:rsidRPr="00B87054" w:rsidRDefault="0078233B" w:rsidP="00DA66E1">
            <w:pPr>
              <w:pStyle w:val="Text1"/>
              <w:ind w:left="0"/>
              <w:jc w:val="center"/>
              <w:rPr>
                <w:sz w:val="20"/>
              </w:rPr>
            </w:pPr>
            <w:r w:rsidRPr="00B87054">
              <w:rPr>
                <w:sz w:val="20"/>
              </w:rPr>
              <w:t>По-слабо развит регион</w:t>
            </w:r>
          </w:p>
        </w:tc>
        <w:tc>
          <w:tcPr>
            <w:tcW w:w="97" w:type="pct"/>
            <w:shd w:val="clear" w:color="auto" w:fill="auto"/>
            <w:vAlign w:val="center"/>
          </w:tcPr>
          <w:p w14:paraId="18F21F13" w14:textId="77777777" w:rsidR="0078233B" w:rsidRPr="00B87054" w:rsidRDefault="0078233B" w:rsidP="00DA66E1">
            <w:pPr>
              <w:pStyle w:val="Text1"/>
              <w:ind w:left="0"/>
              <w:jc w:val="center"/>
              <w:rPr>
                <w:sz w:val="20"/>
              </w:rPr>
            </w:pPr>
          </w:p>
        </w:tc>
        <w:tc>
          <w:tcPr>
            <w:tcW w:w="147" w:type="pct"/>
            <w:shd w:val="clear" w:color="auto" w:fill="auto"/>
            <w:vAlign w:val="center"/>
          </w:tcPr>
          <w:p w14:paraId="1B9ECEDB" w14:textId="77777777" w:rsidR="0078233B" w:rsidRPr="00B87054" w:rsidRDefault="0078233B" w:rsidP="00DA66E1">
            <w:pPr>
              <w:pStyle w:val="Text1"/>
              <w:ind w:left="0"/>
              <w:jc w:val="center"/>
              <w:rPr>
                <w:sz w:val="20"/>
              </w:rPr>
            </w:pPr>
          </w:p>
        </w:tc>
        <w:tc>
          <w:tcPr>
            <w:tcW w:w="296" w:type="pct"/>
            <w:shd w:val="clear" w:color="auto" w:fill="auto"/>
            <w:vAlign w:val="center"/>
          </w:tcPr>
          <w:p w14:paraId="36726ED1" w14:textId="77777777" w:rsidR="0078233B" w:rsidRPr="00B87054" w:rsidRDefault="0078233B" w:rsidP="00DA66E1">
            <w:pPr>
              <w:pStyle w:val="Text1"/>
              <w:ind w:left="0"/>
              <w:jc w:val="center"/>
              <w:rPr>
                <w:sz w:val="20"/>
              </w:rPr>
            </w:pPr>
            <w:r w:rsidRPr="00B87054">
              <w:rPr>
                <w:sz w:val="20"/>
              </w:rPr>
              <w:t>1</w:t>
            </w:r>
          </w:p>
        </w:tc>
        <w:tc>
          <w:tcPr>
            <w:tcW w:w="99" w:type="pct"/>
            <w:gridSpan w:val="2"/>
            <w:shd w:val="clear" w:color="auto" w:fill="auto"/>
            <w:vAlign w:val="center"/>
          </w:tcPr>
          <w:p w14:paraId="5F1217CC" w14:textId="77777777" w:rsidR="0078233B" w:rsidRPr="00B87054" w:rsidRDefault="0078233B" w:rsidP="00DA66E1">
            <w:pPr>
              <w:pStyle w:val="Text1"/>
              <w:ind w:left="0"/>
              <w:jc w:val="center"/>
              <w:rPr>
                <w:sz w:val="20"/>
              </w:rPr>
            </w:pPr>
          </w:p>
        </w:tc>
        <w:tc>
          <w:tcPr>
            <w:tcW w:w="142" w:type="pct"/>
            <w:shd w:val="clear" w:color="auto" w:fill="auto"/>
            <w:vAlign w:val="center"/>
          </w:tcPr>
          <w:p w14:paraId="5427DF13" w14:textId="77777777" w:rsidR="0078233B" w:rsidRPr="00B87054" w:rsidRDefault="0078233B" w:rsidP="00DA66E1">
            <w:pPr>
              <w:pStyle w:val="Text1"/>
              <w:ind w:left="0"/>
              <w:jc w:val="center"/>
              <w:rPr>
                <w:sz w:val="20"/>
              </w:rPr>
            </w:pPr>
          </w:p>
        </w:tc>
        <w:tc>
          <w:tcPr>
            <w:tcW w:w="393" w:type="pct"/>
            <w:gridSpan w:val="2"/>
            <w:shd w:val="clear" w:color="auto" w:fill="auto"/>
            <w:vAlign w:val="center"/>
          </w:tcPr>
          <w:p w14:paraId="18A5C04F" w14:textId="77777777" w:rsidR="0078233B" w:rsidRPr="00B87054" w:rsidRDefault="0078233B" w:rsidP="00DA66E1">
            <w:pPr>
              <w:pStyle w:val="Text1"/>
              <w:ind w:left="0"/>
              <w:jc w:val="center"/>
              <w:rPr>
                <w:sz w:val="20"/>
              </w:rPr>
            </w:pPr>
            <w:r w:rsidRPr="00B87054">
              <w:rPr>
                <w:sz w:val="20"/>
              </w:rPr>
              <w:t>1</w:t>
            </w:r>
          </w:p>
        </w:tc>
        <w:tc>
          <w:tcPr>
            <w:tcW w:w="535" w:type="pct"/>
            <w:shd w:val="clear" w:color="auto" w:fill="auto"/>
            <w:vAlign w:val="center"/>
          </w:tcPr>
          <w:p w14:paraId="29CF5976" w14:textId="37B50DEB" w:rsidR="0078233B" w:rsidRPr="00B87054" w:rsidRDefault="0078233B" w:rsidP="00DA66E1">
            <w:pPr>
              <w:pStyle w:val="Text1"/>
              <w:ind w:left="0"/>
              <w:jc w:val="center"/>
              <w:rPr>
                <w:sz w:val="20"/>
              </w:rPr>
            </w:pPr>
            <w:r w:rsidRPr="00B87054">
              <w:rPr>
                <w:sz w:val="20"/>
              </w:rPr>
              <w:t>УО</w:t>
            </w:r>
            <w:r w:rsidR="00BF7DBB">
              <w:rPr>
                <w:sz w:val="20"/>
              </w:rPr>
              <w:t xml:space="preserve"> на ОПОС</w:t>
            </w:r>
          </w:p>
        </w:tc>
        <w:tc>
          <w:tcPr>
            <w:tcW w:w="626" w:type="pct"/>
            <w:vAlign w:val="center"/>
          </w:tcPr>
          <w:p w14:paraId="12A7D7A4" w14:textId="77777777" w:rsidR="0078233B" w:rsidRPr="00B87054" w:rsidRDefault="0078233B" w:rsidP="00894E64">
            <w:pPr>
              <w:pStyle w:val="Text1"/>
              <w:ind w:left="0"/>
              <w:jc w:val="center"/>
              <w:rPr>
                <w:sz w:val="20"/>
              </w:rPr>
            </w:pPr>
            <w:r w:rsidRPr="00B87054">
              <w:rPr>
                <w:color w:val="0D0D0D"/>
                <w:sz w:val="20"/>
              </w:rPr>
              <w:t xml:space="preserve">Стъпката за изпълнение е определена на база възможността за подписване на </w:t>
            </w:r>
            <w:r w:rsidR="004B3F33" w:rsidRPr="00B87054">
              <w:rPr>
                <w:color w:val="0D0D0D"/>
                <w:sz w:val="20"/>
              </w:rPr>
              <w:t xml:space="preserve">административен </w:t>
            </w:r>
            <w:r w:rsidRPr="00B87054">
              <w:rPr>
                <w:color w:val="0D0D0D"/>
                <w:sz w:val="20"/>
              </w:rPr>
              <w:t xml:space="preserve">договор за БФП за един голям проект за производство на енергия от RDF –   </w:t>
            </w:r>
            <w:r w:rsidRPr="00B87054">
              <w:rPr>
                <w:sz w:val="20"/>
              </w:rPr>
              <w:t>трета фаза на проекта за отпадъците на Столична община</w:t>
            </w:r>
            <w:r w:rsidRPr="00B87054">
              <w:rPr>
                <w:color w:val="0D0D0D"/>
                <w:sz w:val="20"/>
              </w:rPr>
              <w:t>.</w:t>
            </w:r>
          </w:p>
        </w:tc>
      </w:tr>
    </w:tbl>
    <w:p w14:paraId="7913BFD7" w14:textId="77777777" w:rsidR="002D2DBF" w:rsidRPr="00B87054" w:rsidRDefault="002D2DBF" w:rsidP="002D2DBF">
      <w:pPr>
        <w:suppressAutoHyphens/>
        <w:rPr>
          <w:i/>
        </w:rPr>
      </w:pPr>
    </w:p>
    <w:p w14:paraId="05B397B7" w14:textId="77777777" w:rsidR="002D2DBF" w:rsidRPr="00B87054" w:rsidRDefault="002D2DBF" w:rsidP="002D2DBF">
      <w:pPr>
        <w:suppressAutoHyphens/>
      </w:pPr>
      <w:r w:rsidRPr="00B87054">
        <w:t xml:space="preserve">Допълнителна информация за качествени показатели относно създаването на рамката на изпълнението </w:t>
      </w:r>
    </w:p>
    <w:p w14:paraId="55CFFDA7" w14:textId="77777777" w:rsidR="002D2DBF" w:rsidRPr="00B87054" w:rsidRDefault="002D2DBF" w:rsidP="002D2DBF">
      <w:pPr>
        <w:suppressAutoHyphens/>
        <w:rPr>
          <w:b/>
        </w:rPr>
      </w:pPr>
      <w:r w:rsidRPr="00B87054">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B87054" w14:paraId="4A195C4D" w14:textId="77777777" w:rsidTr="00D92FF0">
        <w:trPr>
          <w:trHeight w:val="513"/>
        </w:trPr>
        <w:tc>
          <w:tcPr>
            <w:tcW w:w="14567" w:type="dxa"/>
            <w:shd w:val="clear" w:color="auto" w:fill="auto"/>
          </w:tcPr>
          <w:p w14:paraId="2742D606" w14:textId="77777777" w:rsidR="002D2DBF" w:rsidRPr="00B87054" w:rsidRDefault="002D2DBF" w:rsidP="002D2DBF">
            <w:pPr>
              <w:pStyle w:val="Text1"/>
              <w:ind w:left="0"/>
              <w:rPr>
                <w:i/>
                <w:color w:val="8DB3E2"/>
                <w:sz w:val="18"/>
                <w:szCs w:val="18"/>
              </w:rPr>
            </w:pPr>
            <w:r w:rsidRPr="00B87054">
              <w:rPr>
                <w:i/>
                <w:color w:val="8DB3E2"/>
                <w:sz w:val="18"/>
              </w:rPr>
              <w:t xml:space="preserve">&lt;2A.4.12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tc>
      </w:tr>
    </w:tbl>
    <w:p w14:paraId="49F6D1AF" w14:textId="77777777" w:rsidR="002D2DBF" w:rsidRPr="00B87054" w:rsidRDefault="002D2DBF" w:rsidP="002D2DBF">
      <w:pPr>
        <w:suppressAutoHyphens/>
        <w:rPr>
          <w:b/>
        </w:rPr>
      </w:pPr>
    </w:p>
    <w:p w14:paraId="1CD70D01" w14:textId="77777777" w:rsidR="002D2DBF" w:rsidRPr="00B87054" w:rsidRDefault="002D2DBF" w:rsidP="002D2DBF">
      <w:pPr>
        <w:suppressAutoHyphens/>
        <w:rPr>
          <w:b/>
        </w:rPr>
        <w:sectPr w:rsidR="002D2DBF" w:rsidRPr="00B87054" w:rsidSect="00C50033">
          <w:headerReference w:type="default" r:id="rId45"/>
          <w:footerReference w:type="default" r:id="rId46"/>
          <w:headerReference w:type="first" r:id="rId47"/>
          <w:footerReference w:type="first" r:id="rId48"/>
          <w:pgSz w:w="16838" w:h="11906" w:orient="landscape"/>
          <w:pgMar w:top="1418" w:right="1021" w:bottom="1418" w:left="1021" w:header="601" w:footer="1077" w:gutter="0"/>
          <w:cols w:space="720"/>
          <w:docGrid w:linePitch="326"/>
        </w:sectPr>
      </w:pPr>
    </w:p>
    <w:p w14:paraId="011A9E75" w14:textId="77777777" w:rsidR="002D2DBF" w:rsidRPr="00B87054" w:rsidRDefault="002D2DBF" w:rsidP="002D2DBF">
      <w:pPr>
        <w:suppressAutoHyphens/>
        <w:ind w:left="1418" w:hanging="1418"/>
        <w:rPr>
          <w:b/>
        </w:rPr>
      </w:pPr>
      <w:r w:rsidRPr="00B87054">
        <w:rPr>
          <w:b/>
        </w:rPr>
        <w:lastRenderedPageBreak/>
        <w:t xml:space="preserve">2.А.9 </w:t>
      </w:r>
      <w:r w:rsidRPr="00B87054">
        <w:tab/>
      </w:r>
      <w:r w:rsidRPr="00B87054">
        <w:rPr>
          <w:b/>
        </w:rPr>
        <w:t xml:space="preserve">Категории интервенции </w:t>
      </w:r>
    </w:p>
    <w:p w14:paraId="753D9FBB" w14:textId="77777777" w:rsidR="002D2DBF" w:rsidRPr="00B87054" w:rsidRDefault="002D2DBF" w:rsidP="002D2DBF">
      <w:pPr>
        <w:suppressAutoHyphens/>
        <w:ind w:left="1418" w:hanging="1418"/>
      </w:pPr>
      <w:r w:rsidRPr="00B87054">
        <w:t>(Позоваване: член 96, параграф 2, буква б), подточка vi) от Регламент (EС) № 1303/2013)</w:t>
      </w:r>
    </w:p>
    <w:p w14:paraId="5825AFBC" w14:textId="77777777" w:rsidR="002D2DBF" w:rsidRPr="00B87054" w:rsidRDefault="002D2DBF" w:rsidP="002D2DBF">
      <w:pPr>
        <w:suppressAutoHyphens/>
        <w:rPr>
          <w:szCs w:val="24"/>
        </w:rPr>
      </w:pPr>
      <w:r w:rsidRPr="00B87054">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38D3ACC5" w14:textId="77777777" w:rsidR="002D2DBF" w:rsidRPr="00B87054" w:rsidRDefault="002D2DBF" w:rsidP="002D2DBF">
      <w:pPr>
        <w:suppressAutoHyphens/>
        <w:ind w:left="1418" w:hanging="1418"/>
        <w:rPr>
          <w:b/>
        </w:rPr>
      </w:pPr>
    </w:p>
    <w:p w14:paraId="2B97C381" w14:textId="77777777" w:rsidR="002D2DBF" w:rsidRPr="00B87054" w:rsidRDefault="002D2DBF" w:rsidP="002D2DBF">
      <w:pPr>
        <w:suppressAutoHyphens/>
        <w:ind w:left="1418" w:hanging="1418"/>
        <w:rPr>
          <w:b/>
          <w:szCs w:val="24"/>
        </w:rPr>
      </w:pPr>
      <w:r w:rsidRPr="00B87054">
        <w:rPr>
          <w:b/>
        </w:rPr>
        <w:t xml:space="preserve">Таблици 7—11: </w:t>
      </w:r>
      <w:r w:rsidRPr="00B87054">
        <w:tab/>
      </w:r>
      <w:r w:rsidRPr="00B87054">
        <w:rPr>
          <w:b/>
        </w:rPr>
        <w:t>Категории интервенции</w:t>
      </w:r>
      <w:r w:rsidRPr="00B87054">
        <w:rPr>
          <w:rStyle w:val="FootnoteReference"/>
          <w:b/>
        </w:rPr>
        <w:footnoteReference w:id="35"/>
      </w:r>
      <w:r w:rsidRPr="00B87054">
        <w:rPr>
          <w:b/>
        </w:rPr>
        <w:t xml:space="preserve"> </w:t>
      </w:r>
    </w:p>
    <w:p w14:paraId="7833FFB4" w14:textId="77777777" w:rsidR="002D2DBF" w:rsidRPr="00B87054" w:rsidRDefault="002D2DBF" w:rsidP="002D2DBF">
      <w:pPr>
        <w:suppressAutoHyphens/>
        <w:ind w:left="1418" w:hanging="1418"/>
        <w:rPr>
          <w:szCs w:val="24"/>
        </w:rPr>
      </w:pPr>
      <w:r w:rsidRPr="00B87054">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6E2DD419" w14:textId="77777777" w:rsidTr="002D2DBF">
        <w:trPr>
          <w:trHeight w:val="364"/>
        </w:trPr>
        <w:tc>
          <w:tcPr>
            <w:tcW w:w="8472" w:type="dxa"/>
            <w:gridSpan w:val="3"/>
            <w:shd w:val="clear" w:color="auto" w:fill="auto"/>
          </w:tcPr>
          <w:p w14:paraId="7DE5A668"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7: Измерение 1 – Област на интервенция</w:t>
            </w:r>
          </w:p>
        </w:tc>
      </w:tr>
      <w:tr w:rsidR="002D2DBF" w:rsidRPr="00B87054" w14:paraId="42FA6E5F" w14:textId="77777777" w:rsidTr="002D2DBF">
        <w:trPr>
          <w:trHeight w:val="364"/>
        </w:trPr>
        <w:tc>
          <w:tcPr>
            <w:tcW w:w="2802" w:type="dxa"/>
            <w:shd w:val="clear" w:color="auto" w:fill="auto"/>
          </w:tcPr>
          <w:p w14:paraId="6F2EA7B5"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6BE4C8DB"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4CE1BF7A" w14:textId="77777777" w:rsidTr="002D2DBF">
        <w:trPr>
          <w:trHeight w:val="364"/>
        </w:trPr>
        <w:tc>
          <w:tcPr>
            <w:tcW w:w="2802" w:type="dxa"/>
            <w:shd w:val="clear" w:color="auto" w:fill="auto"/>
          </w:tcPr>
          <w:p w14:paraId="1C69133F"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06141E79"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2A556B3F" w14:textId="77777777" w:rsidTr="002D2DBF">
        <w:trPr>
          <w:trHeight w:val="267"/>
        </w:trPr>
        <w:tc>
          <w:tcPr>
            <w:tcW w:w="2802" w:type="dxa"/>
            <w:shd w:val="clear" w:color="auto" w:fill="auto"/>
          </w:tcPr>
          <w:p w14:paraId="0B7B9C04"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201D0020"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139A87B8" w14:textId="77777777" w:rsidR="002D2DBF" w:rsidRPr="00B87054" w:rsidRDefault="002D2DBF" w:rsidP="002D2DBF">
            <w:pPr>
              <w:jc w:val="center"/>
              <w:rPr>
                <w:sz w:val="20"/>
              </w:rPr>
            </w:pPr>
            <w:r w:rsidRPr="00B87054">
              <w:rPr>
                <w:b/>
                <w:sz w:val="18"/>
              </w:rPr>
              <w:t>Сума (в евро)</w:t>
            </w:r>
          </w:p>
        </w:tc>
      </w:tr>
      <w:tr w:rsidR="002D2DBF" w:rsidRPr="00B87054" w14:paraId="7C56C650" w14:textId="77777777" w:rsidTr="002D2DBF">
        <w:tc>
          <w:tcPr>
            <w:tcW w:w="2802" w:type="dxa"/>
            <w:shd w:val="clear" w:color="auto" w:fill="auto"/>
          </w:tcPr>
          <w:p w14:paraId="2A001BB7" w14:textId="77777777" w:rsidR="002D2DBF" w:rsidRPr="00B87054" w:rsidRDefault="002D2DBF" w:rsidP="002D2DBF">
            <w:pPr>
              <w:suppressAutoHyphens/>
              <w:rPr>
                <w:i/>
                <w:color w:val="8DB3E2"/>
                <w:sz w:val="18"/>
                <w:szCs w:val="18"/>
              </w:rPr>
            </w:pPr>
            <w:r w:rsidRPr="00B87054">
              <w:rPr>
                <w:i/>
                <w:color w:val="8DB3E2"/>
                <w:sz w:val="18"/>
              </w:rPr>
              <w:t xml:space="preserve">&lt;2A.5.1.3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61340E6D" w14:textId="77777777" w:rsidR="002D2DBF" w:rsidRPr="00B87054" w:rsidRDefault="002D2DBF" w:rsidP="002D2DBF">
            <w:pPr>
              <w:suppressAutoHyphens/>
              <w:rPr>
                <w:sz w:val="20"/>
              </w:rPr>
            </w:pPr>
            <w:r w:rsidRPr="00B87054">
              <w:rPr>
                <w:i/>
                <w:color w:val="8DB3E2"/>
                <w:sz w:val="18"/>
              </w:rPr>
              <w:t xml:space="preserve">&lt;2A.5.1.4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251A485C" w14:textId="77777777" w:rsidR="002D2DBF" w:rsidRPr="00B87054" w:rsidRDefault="002D2DBF" w:rsidP="002D2DBF">
            <w:pPr>
              <w:suppressAutoHyphens/>
              <w:rPr>
                <w:sz w:val="20"/>
              </w:rPr>
            </w:pPr>
            <w:r w:rsidRPr="00B87054">
              <w:rPr>
                <w:i/>
                <w:color w:val="8DB3E2"/>
                <w:sz w:val="18"/>
              </w:rPr>
              <w:t xml:space="preserve">&lt;2A.5.1.5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9037DE" w:rsidRPr="00B87054" w14:paraId="2B60AF0B" w14:textId="77777777" w:rsidTr="009F23E9">
        <w:trPr>
          <w:trHeight w:val="936"/>
        </w:trPr>
        <w:tc>
          <w:tcPr>
            <w:tcW w:w="2802" w:type="dxa"/>
            <w:shd w:val="clear" w:color="auto" w:fill="auto"/>
          </w:tcPr>
          <w:p w14:paraId="2802E38D" w14:textId="77777777" w:rsidR="009037DE" w:rsidRPr="00B87054" w:rsidRDefault="009037DE" w:rsidP="002D2DBF">
            <w:pPr>
              <w:pStyle w:val="Text1"/>
              <w:ind w:left="0"/>
              <w:jc w:val="left"/>
              <w:rPr>
                <w:sz w:val="18"/>
                <w:szCs w:val="18"/>
              </w:rPr>
            </w:pPr>
            <w:r w:rsidRPr="00B87054">
              <w:rPr>
                <w:sz w:val="18"/>
                <w:szCs w:val="18"/>
              </w:rPr>
              <w:t>Отпадъци</w:t>
            </w:r>
          </w:p>
        </w:tc>
        <w:tc>
          <w:tcPr>
            <w:tcW w:w="2693" w:type="dxa"/>
            <w:shd w:val="clear" w:color="auto" w:fill="auto"/>
          </w:tcPr>
          <w:p w14:paraId="11E04EB3" w14:textId="77777777" w:rsidR="009037DE" w:rsidRPr="00B87054" w:rsidRDefault="009037DE">
            <w:pPr>
              <w:rPr>
                <w:color w:val="000000"/>
                <w:sz w:val="16"/>
                <w:szCs w:val="16"/>
              </w:rPr>
            </w:pPr>
            <w:r w:rsidRPr="00B87054">
              <w:rPr>
                <w:color w:val="000000"/>
                <w:sz w:val="16"/>
                <w:szCs w:val="16"/>
              </w:rPr>
              <w:t>017 - Управление на битови отпадъци (включващо мерки за минимизиране, сортиране и рециклиране на отпадъците)</w:t>
            </w:r>
          </w:p>
        </w:tc>
        <w:tc>
          <w:tcPr>
            <w:tcW w:w="2977" w:type="dxa"/>
            <w:shd w:val="clear" w:color="auto" w:fill="auto"/>
          </w:tcPr>
          <w:p w14:paraId="6537DE86" w14:textId="5FA3C19A" w:rsidR="009037DE" w:rsidRPr="00B87054" w:rsidRDefault="0062676B" w:rsidP="00417358">
            <w:pPr>
              <w:rPr>
                <w:rFonts w:ascii="TimesNewRoman" w:hAnsi="TimesNewRoman"/>
                <w:color w:val="000000"/>
                <w:sz w:val="16"/>
                <w:szCs w:val="16"/>
              </w:rPr>
            </w:pPr>
            <w:ins w:id="91" w:author="Author">
              <w:r w:rsidRPr="0062676B">
                <w:rPr>
                  <w:sz w:val="16"/>
                  <w:szCs w:val="16"/>
                </w:rPr>
                <w:t>133 377 159,22</w:t>
              </w:r>
              <w:r w:rsidRPr="0062676B" w:rsidDel="0062676B">
                <w:rPr>
                  <w:sz w:val="16"/>
                  <w:szCs w:val="16"/>
                </w:rPr>
                <w:t xml:space="preserve"> </w:t>
              </w:r>
              <w:r w:rsidR="00233C82">
                <w:rPr>
                  <w:sz w:val="16"/>
                  <w:szCs w:val="16"/>
                </w:rPr>
                <w:t xml:space="preserve"> </w:t>
              </w:r>
            </w:ins>
            <w:del w:id="92" w:author="Author">
              <w:r w:rsidR="00324B7F" w:rsidRPr="00B87054" w:rsidDel="00663B95">
                <w:rPr>
                  <w:sz w:val="16"/>
                  <w:szCs w:val="16"/>
                </w:rPr>
                <w:delText>133 712 295,00</w:delText>
              </w:r>
            </w:del>
          </w:p>
        </w:tc>
      </w:tr>
      <w:tr w:rsidR="009037DE" w:rsidRPr="00B87054" w14:paraId="5B78E2E7" w14:textId="77777777" w:rsidTr="002D2DBF">
        <w:tc>
          <w:tcPr>
            <w:tcW w:w="2802" w:type="dxa"/>
            <w:shd w:val="clear" w:color="auto" w:fill="auto"/>
          </w:tcPr>
          <w:p w14:paraId="37281635" w14:textId="77777777" w:rsidR="009037DE" w:rsidRPr="00B87054" w:rsidRDefault="009037DE" w:rsidP="002D2DBF">
            <w:pPr>
              <w:pStyle w:val="Text1"/>
              <w:ind w:left="0"/>
              <w:jc w:val="left"/>
              <w:rPr>
                <w:sz w:val="18"/>
                <w:szCs w:val="18"/>
              </w:rPr>
            </w:pPr>
          </w:p>
        </w:tc>
        <w:tc>
          <w:tcPr>
            <w:tcW w:w="2693" w:type="dxa"/>
            <w:shd w:val="clear" w:color="auto" w:fill="auto"/>
          </w:tcPr>
          <w:p w14:paraId="17E8C799" w14:textId="77777777" w:rsidR="009037DE" w:rsidRPr="00B87054" w:rsidRDefault="009037DE" w:rsidP="009F23E9">
            <w:pPr>
              <w:rPr>
                <w:color w:val="000000"/>
                <w:sz w:val="16"/>
                <w:szCs w:val="16"/>
              </w:rPr>
            </w:pPr>
            <w:r w:rsidRPr="00B87054">
              <w:rPr>
                <w:color w:val="000000"/>
                <w:sz w:val="16"/>
                <w:szCs w:val="16"/>
              </w:rPr>
              <w:t>018 - Управление на битови отпадъци (включващо мерки за механично-биологично третиране, термично третиране, изгаряне и депониране)</w:t>
            </w:r>
          </w:p>
        </w:tc>
        <w:tc>
          <w:tcPr>
            <w:tcW w:w="2977" w:type="dxa"/>
            <w:shd w:val="clear" w:color="auto" w:fill="auto"/>
          </w:tcPr>
          <w:p w14:paraId="583DF1FA" w14:textId="4983C689" w:rsidR="009037DE" w:rsidRPr="00B87054" w:rsidRDefault="0062676B" w:rsidP="00417358">
            <w:pPr>
              <w:rPr>
                <w:rFonts w:ascii="TimesNewRoman" w:hAnsi="TimesNewRoman"/>
                <w:color w:val="000000"/>
                <w:sz w:val="16"/>
                <w:szCs w:val="16"/>
              </w:rPr>
            </w:pPr>
            <w:ins w:id="93" w:author="Author">
              <w:r w:rsidRPr="0062676B">
                <w:rPr>
                  <w:rFonts w:ascii="TimesNewRoman" w:hAnsi="TimesNewRoman"/>
                  <w:color w:val="000000"/>
                  <w:sz w:val="16"/>
                  <w:szCs w:val="16"/>
                </w:rPr>
                <w:t>41 255 562,55</w:t>
              </w:r>
              <w:r w:rsidRPr="0062676B" w:rsidDel="0062676B">
                <w:rPr>
                  <w:rFonts w:ascii="TimesNewRoman" w:hAnsi="TimesNewRoman"/>
                  <w:color w:val="000000"/>
                  <w:sz w:val="16"/>
                  <w:szCs w:val="16"/>
                </w:rPr>
                <w:t xml:space="preserve"> </w:t>
              </w:r>
              <w:r w:rsidR="00233C82">
                <w:rPr>
                  <w:rFonts w:ascii="TimesNewRoman" w:hAnsi="TimesNewRoman"/>
                  <w:color w:val="000000"/>
                  <w:sz w:val="16"/>
                  <w:szCs w:val="16"/>
                </w:rPr>
                <w:t xml:space="preserve"> </w:t>
              </w:r>
            </w:ins>
            <w:del w:id="94" w:author="Author">
              <w:r w:rsidR="00324B7F" w:rsidRPr="00B87054" w:rsidDel="00663B95">
                <w:rPr>
                  <w:rFonts w:ascii="TimesNewRoman" w:hAnsi="TimesNewRoman"/>
                  <w:color w:val="000000"/>
                  <w:sz w:val="16"/>
                  <w:szCs w:val="16"/>
                </w:rPr>
                <w:delText>63 469 375,00</w:delText>
              </w:r>
            </w:del>
          </w:p>
        </w:tc>
      </w:tr>
      <w:tr w:rsidR="009037DE" w:rsidRPr="00B87054" w14:paraId="20CB2881" w14:textId="77777777" w:rsidTr="002D2DBF">
        <w:tc>
          <w:tcPr>
            <w:tcW w:w="2802" w:type="dxa"/>
            <w:shd w:val="clear" w:color="auto" w:fill="auto"/>
          </w:tcPr>
          <w:p w14:paraId="47A5A503" w14:textId="77777777" w:rsidR="009037DE" w:rsidRPr="00B87054" w:rsidRDefault="009037DE" w:rsidP="002D2DBF">
            <w:pPr>
              <w:pStyle w:val="Text1"/>
              <w:ind w:left="0"/>
              <w:jc w:val="left"/>
              <w:rPr>
                <w:sz w:val="18"/>
                <w:szCs w:val="18"/>
              </w:rPr>
            </w:pPr>
          </w:p>
        </w:tc>
        <w:tc>
          <w:tcPr>
            <w:tcW w:w="2693" w:type="dxa"/>
            <w:shd w:val="clear" w:color="auto" w:fill="auto"/>
          </w:tcPr>
          <w:p w14:paraId="38B84FEA" w14:textId="77777777" w:rsidR="009037DE" w:rsidRPr="00B87054" w:rsidRDefault="009037DE" w:rsidP="009F23E9">
            <w:pPr>
              <w:rPr>
                <w:color w:val="000000"/>
                <w:sz w:val="16"/>
                <w:szCs w:val="16"/>
              </w:rPr>
            </w:pPr>
            <w:r w:rsidRPr="00B87054">
              <w:rPr>
                <w:color w:val="000000"/>
                <w:sz w:val="16"/>
                <w:szCs w:val="16"/>
              </w:rPr>
              <w:t>023 - Мерки, свързани с опазването на околната среда, които са насочени към намаляване и/или предотвратяване на емисиите на парникови газове (включващи обработка и съхранение на метан и компостиране)</w:t>
            </w:r>
          </w:p>
        </w:tc>
        <w:tc>
          <w:tcPr>
            <w:tcW w:w="2977" w:type="dxa"/>
            <w:shd w:val="clear" w:color="auto" w:fill="auto"/>
          </w:tcPr>
          <w:p w14:paraId="11DE8619" w14:textId="12C17834" w:rsidR="009037DE" w:rsidRPr="00B87054" w:rsidRDefault="0062676B" w:rsidP="00417358">
            <w:pPr>
              <w:rPr>
                <w:rFonts w:ascii="TimesNewRoman" w:hAnsi="TimesNewRoman"/>
                <w:color w:val="000000"/>
                <w:sz w:val="16"/>
                <w:szCs w:val="16"/>
              </w:rPr>
            </w:pPr>
            <w:ins w:id="95" w:author="Author">
              <w:r w:rsidRPr="0062676B">
                <w:rPr>
                  <w:rFonts w:ascii="TimesNewRoman" w:hAnsi="TimesNewRoman"/>
                  <w:color w:val="000000"/>
                  <w:sz w:val="16"/>
                  <w:szCs w:val="16"/>
                </w:rPr>
                <w:t>55 789 814,23</w:t>
              </w:r>
              <w:r w:rsidRPr="0062676B" w:rsidDel="0062676B">
                <w:rPr>
                  <w:rFonts w:ascii="TimesNewRoman" w:hAnsi="TimesNewRoman"/>
                  <w:color w:val="000000"/>
                  <w:sz w:val="16"/>
                  <w:szCs w:val="16"/>
                </w:rPr>
                <w:t xml:space="preserve"> </w:t>
              </w:r>
              <w:r w:rsidR="00233C82">
                <w:rPr>
                  <w:rFonts w:ascii="TimesNewRoman" w:hAnsi="TimesNewRoman"/>
                  <w:color w:val="000000"/>
                  <w:sz w:val="16"/>
                  <w:szCs w:val="16"/>
                </w:rPr>
                <w:t xml:space="preserve"> </w:t>
              </w:r>
            </w:ins>
            <w:del w:id="96" w:author="Author">
              <w:r w:rsidR="00324B7F" w:rsidRPr="00B87054" w:rsidDel="00663B95">
                <w:rPr>
                  <w:rFonts w:ascii="TimesNewRoman" w:hAnsi="TimesNewRoman"/>
                  <w:color w:val="000000"/>
                  <w:sz w:val="16"/>
                  <w:szCs w:val="16"/>
                </w:rPr>
                <w:delText>53 232 379,00</w:delText>
              </w:r>
            </w:del>
          </w:p>
        </w:tc>
      </w:tr>
    </w:tbl>
    <w:p w14:paraId="2CDD91EA"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130ACBE4" w14:textId="77777777" w:rsidTr="002D2DBF">
        <w:trPr>
          <w:trHeight w:val="364"/>
        </w:trPr>
        <w:tc>
          <w:tcPr>
            <w:tcW w:w="8472" w:type="dxa"/>
            <w:gridSpan w:val="3"/>
            <w:shd w:val="clear" w:color="auto" w:fill="auto"/>
          </w:tcPr>
          <w:p w14:paraId="4B338890"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8: Измерение 2 – Форма на финансиране</w:t>
            </w:r>
          </w:p>
        </w:tc>
      </w:tr>
      <w:tr w:rsidR="002D2DBF" w:rsidRPr="00B87054" w14:paraId="3EFFF695" w14:textId="77777777" w:rsidTr="002D2DBF">
        <w:trPr>
          <w:trHeight w:val="364"/>
        </w:trPr>
        <w:tc>
          <w:tcPr>
            <w:tcW w:w="2802" w:type="dxa"/>
            <w:shd w:val="clear" w:color="auto" w:fill="auto"/>
          </w:tcPr>
          <w:p w14:paraId="203C998F"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4FDBD179"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4E09CCF8" w14:textId="77777777" w:rsidTr="002D2DBF">
        <w:trPr>
          <w:trHeight w:val="364"/>
        </w:trPr>
        <w:tc>
          <w:tcPr>
            <w:tcW w:w="2802" w:type="dxa"/>
            <w:shd w:val="clear" w:color="auto" w:fill="auto"/>
          </w:tcPr>
          <w:p w14:paraId="7CA393FB"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2A710CEE"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09AA5B5D" w14:textId="77777777" w:rsidTr="002D2DBF">
        <w:trPr>
          <w:trHeight w:val="267"/>
        </w:trPr>
        <w:tc>
          <w:tcPr>
            <w:tcW w:w="2802" w:type="dxa"/>
            <w:shd w:val="clear" w:color="auto" w:fill="auto"/>
          </w:tcPr>
          <w:p w14:paraId="69091D02"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1DAACA8B"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3C28F0CA" w14:textId="77777777" w:rsidR="002D2DBF" w:rsidRPr="00B87054" w:rsidRDefault="002D2DBF" w:rsidP="002D2DBF">
            <w:pPr>
              <w:jc w:val="center"/>
              <w:rPr>
                <w:sz w:val="20"/>
              </w:rPr>
            </w:pPr>
            <w:r w:rsidRPr="00B87054">
              <w:rPr>
                <w:b/>
                <w:sz w:val="18"/>
              </w:rPr>
              <w:t>Сума (в евро)</w:t>
            </w:r>
          </w:p>
        </w:tc>
      </w:tr>
      <w:tr w:rsidR="002D2DBF" w:rsidRPr="00B87054" w14:paraId="17A73503" w14:textId="77777777" w:rsidTr="002D2DBF">
        <w:tc>
          <w:tcPr>
            <w:tcW w:w="2802" w:type="dxa"/>
            <w:shd w:val="clear" w:color="auto" w:fill="auto"/>
          </w:tcPr>
          <w:p w14:paraId="677FBA6D" w14:textId="77777777" w:rsidR="002D2DBF" w:rsidRPr="00B87054" w:rsidRDefault="002D2DBF" w:rsidP="002D2DBF">
            <w:pPr>
              <w:suppressAutoHyphens/>
              <w:rPr>
                <w:i/>
                <w:color w:val="8DB3E2"/>
                <w:sz w:val="18"/>
                <w:szCs w:val="18"/>
              </w:rPr>
            </w:pPr>
            <w:r w:rsidRPr="00B87054">
              <w:rPr>
                <w:i/>
                <w:color w:val="8DB3E2"/>
                <w:sz w:val="18"/>
              </w:rPr>
              <w:t xml:space="preserve">&lt;2A.5.2.3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2A1FD7EB" w14:textId="77777777" w:rsidR="002D2DBF" w:rsidRPr="00B87054" w:rsidRDefault="002D2DBF" w:rsidP="002D2DBF">
            <w:pPr>
              <w:suppressAutoHyphens/>
              <w:rPr>
                <w:sz w:val="20"/>
              </w:rPr>
            </w:pPr>
            <w:r w:rsidRPr="00B87054">
              <w:rPr>
                <w:i/>
                <w:color w:val="8DB3E2"/>
                <w:sz w:val="18"/>
              </w:rPr>
              <w:t xml:space="preserve">&lt;2A.5.2.4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22AB1090" w14:textId="77777777" w:rsidR="002D2DBF" w:rsidRPr="00B87054" w:rsidRDefault="002D2DBF" w:rsidP="002D2DBF">
            <w:pPr>
              <w:suppressAutoHyphens/>
              <w:rPr>
                <w:sz w:val="20"/>
              </w:rPr>
            </w:pPr>
            <w:r w:rsidRPr="00B87054">
              <w:rPr>
                <w:i/>
                <w:color w:val="8DB3E2"/>
                <w:sz w:val="18"/>
              </w:rPr>
              <w:t xml:space="preserve">&lt;2A.5.2.5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E552CC" w:rsidRPr="00B87054" w14:paraId="11991AAC" w14:textId="77777777" w:rsidTr="002D2DBF">
        <w:tc>
          <w:tcPr>
            <w:tcW w:w="2802" w:type="dxa"/>
            <w:shd w:val="clear" w:color="auto" w:fill="auto"/>
          </w:tcPr>
          <w:p w14:paraId="04A97F9F" w14:textId="77777777" w:rsidR="00E552CC" w:rsidRPr="00B87054" w:rsidRDefault="00E552CC" w:rsidP="002D2DBF">
            <w:pPr>
              <w:pStyle w:val="Text1"/>
              <w:ind w:left="0"/>
              <w:jc w:val="left"/>
              <w:rPr>
                <w:sz w:val="18"/>
                <w:szCs w:val="18"/>
              </w:rPr>
            </w:pPr>
            <w:r w:rsidRPr="00B87054">
              <w:rPr>
                <w:sz w:val="18"/>
                <w:szCs w:val="18"/>
              </w:rPr>
              <w:t>Отпадъци</w:t>
            </w:r>
          </w:p>
        </w:tc>
        <w:tc>
          <w:tcPr>
            <w:tcW w:w="2693" w:type="dxa"/>
            <w:shd w:val="clear" w:color="auto" w:fill="auto"/>
          </w:tcPr>
          <w:p w14:paraId="7591ADD5" w14:textId="77777777" w:rsidR="00E552CC" w:rsidRPr="00B87054" w:rsidRDefault="00E552CC">
            <w:pPr>
              <w:rPr>
                <w:color w:val="000000"/>
                <w:sz w:val="16"/>
                <w:szCs w:val="16"/>
              </w:rPr>
            </w:pPr>
            <w:r w:rsidRPr="00B87054">
              <w:rPr>
                <w:color w:val="000000"/>
                <w:sz w:val="16"/>
                <w:szCs w:val="16"/>
              </w:rPr>
              <w:t>01 - Безвъзмездни средства</w:t>
            </w:r>
          </w:p>
        </w:tc>
        <w:tc>
          <w:tcPr>
            <w:tcW w:w="2977" w:type="dxa"/>
            <w:shd w:val="clear" w:color="auto" w:fill="auto"/>
          </w:tcPr>
          <w:p w14:paraId="70C6B19F" w14:textId="1729BE82" w:rsidR="00E552CC" w:rsidRPr="00B87054" w:rsidRDefault="00125859" w:rsidP="002A5694">
            <w:pPr>
              <w:rPr>
                <w:rFonts w:ascii="TimesNewRoman" w:hAnsi="TimesNewRoman"/>
                <w:sz w:val="16"/>
                <w:szCs w:val="16"/>
              </w:rPr>
            </w:pPr>
            <w:ins w:id="97" w:author="Author">
              <w:r w:rsidRPr="00125859">
                <w:rPr>
                  <w:sz w:val="16"/>
                  <w:szCs w:val="16"/>
                </w:rPr>
                <w:t>230 158 928,60</w:t>
              </w:r>
              <w:r w:rsidRPr="00125859" w:rsidDel="00125859">
                <w:rPr>
                  <w:sz w:val="16"/>
                  <w:szCs w:val="16"/>
                </w:rPr>
                <w:t xml:space="preserve"> </w:t>
              </w:r>
              <w:r w:rsidR="001073C1">
                <w:rPr>
                  <w:sz w:val="16"/>
                  <w:szCs w:val="16"/>
                </w:rPr>
                <w:t xml:space="preserve"> </w:t>
              </w:r>
            </w:ins>
            <w:del w:id="98" w:author="Author">
              <w:r w:rsidR="00324B7F" w:rsidRPr="00B87054" w:rsidDel="00663B95">
                <w:rPr>
                  <w:sz w:val="16"/>
                  <w:szCs w:val="16"/>
                </w:rPr>
                <w:delText>227 627 383</w:delText>
              </w:r>
              <w:r w:rsidR="00852C92" w:rsidRPr="00B87054" w:rsidDel="00663B95">
                <w:rPr>
                  <w:sz w:val="16"/>
                  <w:szCs w:val="16"/>
                </w:rPr>
                <w:delText xml:space="preserve">,30 </w:delText>
              </w:r>
            </w:del>
            <w:r w:rsidR="00852C92" w:rsidRPr="00B87054">
              <w:rPr>
                <w:sz w:val="16"/>
                <w:szCs w:val="16"/>
              </w:rPr>
              <w:tab/>
            </w:r>
          </w:p>
        </w:tc>
      </w:tr>
      <w:tr w:rsidR="00E552CC" w:rsidRPr="00B87054" w14:paraId="33813EA2" w14:textId="77777777" w:rsidTr="002D2DBF">
        <w:tc>
          <w:tcPr>
            <w:tcW w:w="2802" w:type="dxa"/>
            <w:shd w:val="clear" w:color="auto" w:fill="auto"/>
          </w:tcPr>
          <w:p w14:paraId="39A10057" w14:textId="77777777" w:rsidR="00E552CC" w:rsidRPr="00B87054" w:rsidRDefault="00E552CC" w:rsidP="002D2DBF">
            <w:pPr>
              <w:pStyle w:val="Text1"/>
              <w:ind w:left="0"/>
              <w:jc w:val="left"/>
              <w:rPr>
                <w:sz w:val="18"/>
                <w:szCs w:val="18"/>
              </w:rPr>
            </w:pPr>
          </w:p>
        </w:tc>
        <w:tc>
          <w:tcPr>
            <w:tcW w:w="2693" w:type="dxa"/>
            <w:shd w:val="clear" w:color="auto" w:fill="auto"/>
          </w:tcPr>
          <w:p w14:paraId="7096EADC" w14:textId="77777777" w:rsidR="00E552CC" w:rsidRPr="00B87054" w:rsidRDefault="00E552CC" w:rsidP="005B52AC">
            <w:pPr>
              <w:rPr>
                <w:color w:val="000000"/>
                <w:sz w:val="16"/>
                <w:szCs w:val="16"/>
              </w:rPr>
            </w:pPr>
            <w:r w:rsidRPr="00B87054">
              <w:rPr>
                <w:color w:val="000000"/>
                <w:sz w:val="16"/>
                <w:szCs w:val="16"/>
              </w:rPr>
              <w:t>04 - Подкрепа от финансови инструменти: заем или еквивалентен инструмент</w:t>
            </w:r>
          </w:p>
        </w:tc>
        <w:tc>
          <w:tcPr>
            <w:tcW w:w="2977" w:type="dxa"/>
            <w:shd w:val="clear" w:color="auto" w:fill="auto"/>
          </w:tcPr>
          <w:p w14:paraId="68BCF148" w14:textId="092EBBAE" w:rsidR="00E552CC" w:rsidRPr="00B87054" w:rsidRDefault="00663B95">
            <w:pPr>
              <w:rPr>
                <w:rFonts w:asciiTheme="minorHAnsi" w:hAnsiTheme="minorHAnsi"/>
                <w:sz w:val="16"/>
                <w:szCs w:val="16"/>
              </w:rPr>
            </w:pPr>
            <w:ins w:id="99" w:author="Author">
              <w:r w:rsidRPr="00663B95">
                <w:rPr>
                  <w:sz w:val="16"/>
                  <w:szCs w:val="16"/>
                </w:rPr>
                <w:t>263 607,40</w:t>
              </w:r>
            </w:ins>
            <w:del w:id="100" w:author="Author">
              <w:r w:rsidR="00E552CC" w:rsidRPr="00B87054" w:rsidDel="00663B95">
                <w:rPr>
                  <w:sz w:val="16"/>
                  <w:szCs w:val="16"/>
                </w:rPr>
                <w:delText>18 229 332,56</w:delText>
              </w:r>
            </w:del>
          </w:p>
        </w:tc>
      </w:tr>
      <w:tr w:rsidR="00E552CC" w:rsidRPr="00B87054" w14:paraId="653D1367" w14:textId="77777777" w:rsidTr="002D2DBF">
        <w:tc>
          <w:tcPr>
            <w:tcW w:w="2802" w:type="dxa"/>
            <w:shd w:val="clear" w:color="auto" w:fill="auto"/>
          </w:tcPr>
          <w:p w14:paraId="004CA0C7" w14:textId="77777777" w:rsidR="00E552CC" w:rsidRPr="00B87054" w:rsidRDefault="00E552CC" w:rsidP="002D2DBF">
            <w:pPr>
              <w:pStyle w:val="Text1"/>
              <w:ind w:left="0"/>
              <w:jc w:val="left"/>
              <w:rPr>
                <w:sz w:val="18"/>
                <w:szCs w:val="18"/>
              </w:rPr>
            </w:pPr>
          </w:p>
        </w:tc>
        <w:tc>
          <w:tcPr>
            <w:tcW w:w="2693" w:type="dxa"/>
            <w:shd w:val="clear" w:color="auto" w:fill="auto"/>
          </w:tcPr>
          <w:p w14:paraId="16C09031" w14:textId="77777777" w:rsidR="00E552CC" w:rsidRPr="00B87054" w:rsidRDefault="00E552CC" w:rsidP="005B52AC">
            <w:pPr>
              <w:rPr>
                <w:color w:val="000000"/>
                <w:sz w:val="16"/>
                <w:szCs w:val="16"/>
              </w:rPr>
            </w:pPr>
            <w:r w:rsidRPr="00B87054">
              <w:rPr>
                <w:color w:val="000000"/>
                <w:sz w:val="16"/>
                <w:szCs w:val="16"/>
              </w:rPr>
              <w:t>05 - Подкрепа от финансови инструменти: гаранция или еквивалентен инструмент</w:t>
            </w:r>
          </w:p>
        </w:tc>
        <w:tc>
          <w:tcPr>
            <w:tcW w:w="2977" w:type="dxa"/>
            <w:shd w:val="clear" w:color="auto" w:fill="auto"/>
          </w:tcPr>
          <w:p w14:paraId="74686D7C" w14:textId="377E4171" w:rsidR="00E552CC" w:rsidRPr="003378AE" w:rsidRDefault="00E552CC">
            <w:pPr>
              <w:rPr>
                <w:rFonts w:asciiTheme="minorHAnsi" w:hAnsiTheme="minorHAnsi"/>
                <w:sz w:val="16"/>
                <w:szCs w:val="16"/>
                <w:lang w:val="en-US"/>
              </w:rPr>
            </w:pPr>
            <w:del w:id="101" w:author="Author">
              <w:r w:rsidRPr="00B87054" w:rsidDel="00663B95">
                <w:rPr>
                  <w:sz w:val="16"/>
                  <w:szCs w:val="16"/>
                </w:rPr>
                <w:delText>4 557 333,14</w:delText>
              </w:r>
            </w:del>
            <w:ins w:id="102" w:author="Author">
              <w:r w:rsidR="001073C1">
                <w:rPr>
                  <w:sz w:val="16"/>
                  <w:szCs w:val="16"/>
                </w:rPr>
                <w:t xml:space="preserve"> </w:t>
              </w:r>
              <w:r w:rsidR="00663B95">
                <w:rPr>
                  <w:sz w:val="16"/>
                  <w:szCs w:val="16"/>
                  <w:lang w:val="en-US"/>
                </w:rPr>
                <w:t>0</w:t>
              </w:r>
            </w:ins>
          </w:p>
        </w:tc>
      </w:tr>
    </w:tbl>
    <w:p w14:paraId="731E5545"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194780AF" w14:textId="77777777" w:rsidTr="002D2DBF">
        <w:trPr>
          <w:trHeight w:val="364"/>
        </w:trPr>
        <w:tc>
          <w:tcPr>
            <w:tcW w:w="8472" w:type="dxa"/>
            <w:gridSpan w:val="3"/>
            <w:shd w:val="clear" w:color="auto" w:fill="auto"/>
          </w:tcPr>
          <w:p w14:paraId="6DBA25C2"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9: Измерение 3 – Вид територия</w:t>
            </w:r>
          </w:p>
        </w:tc>
      </w:tr>
      <w:tr w:rsidR="002D2DBF" w:rsidRPr="00B87054" w14:paraId="4E369FC7" w14:textId="77777777" w:rsidTr="002D2DBF">
        <w:trPr>
          <w:trHeight w:val="364"/>
        </w:trPr>
        <w:tc>
          <w:tcPr>
            <w:tcW w:w="2802" w:type="dxa"/>
            <w:shd w:val="clear" w:color="auto" w:fill="auto"/>
          </w:tcPr>
          <w:p w14:paraId="67208121"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6506BABC"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5D5A80F7" w14:textId="77777777" w:rsidTr="002D2DBF">
        <w:trPr>
          <w:trHeight w:val="364"/>
        </w:trPr>
        <w:tc>
          <w:tcPr>
            <w:tcW w:w="2802" w:type="dxa"/>
            <w:shd w:val="clear" w:color="auto" w:fill="auto"/>
          </w:tcPr>
          <w:p w14:paraId="209C7B33"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2E2F0834"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321C5B70" w14:textId="77777777" w:rsidTr="002D2DBF">
        <w:trPr>
          <w:trHeight w:val="267"/>
        </w:trPr>
        <w:tc>
          <w:tcPr>
            <w:tcW w:w="2802" w:type="dxa"/>
            <w:shd w:val="clear" w:color="auto" w:fill="auto"/>
          </w:tcPr>
          <w:p w14:paraId="741267E8"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012929DE"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2337E36C" w14:textId="77777777" w:rsidR="002D2DBF" w:rsidRPr="00B87054" w:rsidRDefault="002D2DBF" w:rsidP="002D2DBF">
            <w:pPr>
              <w:jc w:val="center"/>
              <w:rPr>
                <w:sz w:val="20"/>
              </w:rPr>
            </w:pPr>
            <w:r w:rsidRPr="00B87054">
              <w:rPr>
                <w:b/>
                <w:sz w:val="18"/>
              </w:rPr>
              <w:t>Сума (в евро)</w:t>
            </w:r>
          </w:p>
        </w:tc>
      </w:tr>
      <w:tr w:rsidR="002D2DBF" w:rsidRPr="00B87054" w14:paraId="660736E5" w14:textId="77777777" w:rsidTr="002D2DBF">
        <w:tc>
          <w:tcPr>
            <w:tcW w:w="2802" w:type="dxa"/>
            <w:shd w:val="clear" w:color="auto" w:fill="auto"/>
          </w:tcPr>
          <w:p w14:paraId="04EC9552" w14:textId="77777777" w:rsidR="002D2DBF" w:rsidRPr="00B87054" w:rsidRDefault="002D2DBF" w:rsidP="002D2DBF">
            <w:pPr>
              <w:suppressAutoHyphens/>
              <w:rPr>
                <w:i/>
                <w:color w:val="8DB3E2"/>
                <w:sz w:val="18"/>
                <w:szCs w:val="18"/>
              </w:rPr>
            </w:pPr>
            <w:r w:rsidRPr="00B87054">
              <w:rPr>
                <w:i/>
                <w:color w:val="8DB3E2"/>
                <w:sz w:val="18"/>
              </w:rPr>
              <w:t xml:space="preserve">&lt;2A.5.3.3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03291A69" w14:textId="77777777" w:rsidR="002D2DBF" w:rsidRPr="00B87054" w:rsidRDefault="002D2DBF" w:rsidP="002D2DBF">
            <w:pPr>
              <w:suppressAutoHyphens/>
              <w:rPr>
                <w:sz w:val="20"/>
              </w:rPr>
            </w:pPr>
            <w:r w:rsidRPr="00B87054">
              <w:rPr>
                <w:i/>
                <w:color w:val="8DB3E2"/>
                <w:sz w:val="18"/>
              </w:rPr>
              <w:t xml:space="preserve">&lt;2A.5.3.4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5AE6DF09" w14:textId="77777777" w:rsidR="002D2DBF" w:rsidRPr="00B87054" w:rsidRDefault="002D2DBF" w:rsidP="002D2DBF">
            <w:pPr>
              <w:suppressAutoHyphens/>
              <w:rPr>
                <w:sz w:val="20"/>
              </w:rPr>
            </w:pPr>
            <w:r w:rsidRPr="00B87054">
              <w:rPr>
                <w:i/>
                <w:color w:val="8DB3E2"/>
                <w:sz w:val="18"/>
              </w:rPr>
              <w:t xml:space="preserve">&lt;2A.5.3.5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5C7F4B" w:rsidRPr="00B87054" w14:paraId="3CF39B14" w14:textId="77777777" w:rsidTr="002D2DBF">
        <w:tc>
          <w:tcPr>
            <w:tcW w:w="2802" w:type="dxa"/>
            <w:shd w:val="clear" w:color="auto" w:fill="auto"/>
          </w:tcPr>
          <w:p w14:paraId="3DD1E774" w14:textId="77777777" w:rsidR="005C7F4B" w:rsidRPr="00B87054" w:rsidRDefault="005C7F4B" w:rsidP="002D2DBF">
            <w:pPr>
              <w:pStyle w:val="Text1"/>
              <w:ind w:left="0"/>
              <w:jc w:val="left"/>
              <w:rPr>
                <w:sz w:val="18"/>
                <w:szCs w:val="18"/>
              </w:rPr>
            </w:pPr>
            <w:r w:rsidRPr="00B87054">
              <w:rPr>
                <w:sz w:val="18"/>
                <w:szCs w:val="18"/>
              </w:rPr>
              <w:t>Отпадъци</w:t>
            </w:r>
          </w:p>
        </w:tc>
        <w:tc>
          <w:tcPr>
            <w:tcW w:w="2693" w:type="dxa"/>
            <w:shd w:val="clear" w:color="auto" w:fill="auto"/>
          </w:tcPr>
          <w:p w14:paraId="38A91513" w14:textId="77777777" w:rsidR="005C7F4B" w:rsidRPr="00B87054" w:rsidRDefault="003B23D5" w:rsidP="004D7060">
            <w:pPr>
              <w:rPr>
                <w:rFonts w:ascii="TimesNewRoman,Bold" w:hAnsi="TimesNewRoman,Bold"/>
                <w:color w:val="000000"/>
                <w:sz w:val="16"/>
                <w:szCs w:val="16"/>
              </w:rPr>
            </w:pPr>
            <w:r w:rsidRPr="00B87054">
              <w:rPr>
                <w:rFonts w:cs="EUAlbertina"/>
                <w:color w:val="000000"/>
                <w:sz w:val="17"/>
                <w:szCs w:val="17"/>
              </w:rPr>
              <w:t>07 - Не се прилага</w:t>
            </w:r>
          </w:p>
        </w:tc>
        <w:tc>
          <w:tcPr>
            <w:tcW w:w="2977" w:type="dxa"/>
            <w:shd w:val="clear" w:color="auto" w:fill="auto"/>
          </w:tcPr>
          <w:p w14:paraId="499A3BC4" w14:textId="25E3239E" w:rsidR="005C7F4B" w:rsidRPr="00B87054" w:rsidRDefault="00125859" w:rsidP="00CD73E4">
            <w:pPr>
              <w:rPr>
                <w:color w:val="000000"/>
                <w:sz w:val="16"/>
                <w:szCs w:val="16"/>
              </w:rPr>
            </w:pPr>
            <w:ins w:id="103" w:author="Author">
              <w:r w:rsidRPr="00125859">
                <w:rPr>
                  <w:sz w:val="16"/>
                  <w:szCs w:val="16"/>
                </w:rPr>
                <w:t>230 422 536,00</w:t>
              </w:r>
              <w:r w:rsidRPr="00125859" w:rsidDel="00125859">
                <w:rPr>
                  <w:sz w:val="16"/>
                  <w:szCs w:val="16"/>
                </w:rPr>
                <w:t xml:space="preserve"> </w:t>
              </w:r>
              <w:r w:rsidR="001073C1">
                <w:rPr>
                  <w:sz w:val="16"/>
                  <w:szCs w:val="16"/>
                </w:rPr>
                <w:t xml:space="preserve"> </w:t>
              </w:r>
            </w:ins>
            <w:del w:id="104" w:author="Author">
              <w:r w:rsidR="00324B7F" w:rsidRPr="00B87054" w:rsidDel="00663B95">
                <w:rPr>
                  <w:sz w:val="16"/>
                  <w:szCs w:val="16"/>
                </w:rPr>
                <w:delText>250 414 049</w:delText>
              </w:r>
              <w:r w:rsidR="004A096E" w:rsidRPr="00B87054" w:rsidDel="00663B95">
                <w:rPr>
                  <w:sz w:val="16"/>
                  <w:szCs w:val="16"/>
                </w:rPr>
                <w:delText>,00</w:delText>
              </w:r>
            </w:del>
          </w:p>
        </w:tc>
      </w:tr>
    </w:tbl>
    <w:p w14:paraId="6891360A"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2CB6E8BD" w14:textId="77777777" w:rsidTr="002D2DBF">
        <w:trPr>
          <w:trHeight w:val="364"/>
        </w:trPr>
        <w:tc>
          <w:tcPr>
            <w:tcW w:w="8472" w:type="dxa"/>
            <w:gridSpan w:val="3"/>
            <w:shd w:val="clear" w:color="auto" w:fill="auto"/>
          </w:tcPr>
          <w:p w14:paraId="25D30D6E"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10: Измерение 4 – Териториални механизми за изпълнение</w:t>
            </w:r>
          </w:p>
        </w:tc>
      </w:tr>
      <w:tr w:rsidR="002D2DBF" w:rsidRPr="00B87054" w14:paraId="7CD88699" w14:textId="77777777" w:rsidTr="002D2DBF">
        <w:trPr>
          <w:trHeight w:val="364"/>
        </w:trPr>
        <w:tc>
          <w:tcPr>
            <w:tcW w:w="2802" w:type="dxa"/>
            <w:shd w:val="clear" w:color="auto" w:fill="auto"/>
          </w:tcPr>
          <w:p w14:paraId="000B61D9"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4FB56460"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7B1FE3C5" w14:textId="77777777" w:rsidTr="002D2DBF">
        <w:trPr>
          <w:trHeight w:val="364"/>
        </w:trPr>
        <w:tc>
          <w:tcPr>
            <w:tcW w:w="2802" w:type="dxa"/>
            <w:shd w:val="clear" w:color="auto" w:fill="auto"/>
          </w:tcPr>
          <w:p w14:paraId="19B08D40"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252798DC"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39059DB5" w14:textId="77777777" w:rsidTr="002D2DBF">
        <w:trPr>
          <w:trHeight w:val="267"/>
        </w:trPr>
        <w:tc>
          <w:tcPr>
            <w:tcW w:w="2802" w:type="dxa"/>
            <w:shd w:val="clear" w:color="auto" w:fill="auto"/>
          </w:tcPr>
          <w:p w14:paraId="1171F115"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5B3A777D"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6D06CD79" w14:textId="77777777" w:rsidR="002D2DBF" w:rsidRPr="00B87054" w:rsidRDefault="002D2DBF" w:rsidP="002D2DBF">
            <w:pPr>
              <w:jc w:val="center"/>
              <w:rPr>
                <w:sz w:val="20"/>
              </w:rPr>
            </w:pPr>
            <w:r w:rsidRPr="00B87054">
              <w:rPr>
                <w:b/>
                <w:sz w:val="18"/>
              </w:rPr>
              <w:t>Сума (в евро)</w:t>
            </w:r>
          </w:p>
        </w:tc>
      </w:tr>
      <w:tr w:rsidR="002D2DBF" w:rsidRPr="00B87054" w14:paraId="259E64FF" w14:textId="77777777" w:rsidTr="002D2DBF">
        <w:tc>
          <w:tcPr>
            <w:tcW w:w="2802" w:type="dxa"/>
            <w:shd w:val="clear" w:color="auto" w:fill="auto"/>
          </w:tcPr>
          <w:p w14:paraId="2780013F" w14:textId="77777777" w:rsidR="002D2DBF" w:rsidRPr="00B87054" w:rsidRDefault="002D2DBF" w:rsidP="002D2DBF">
            <w:pPr>
              <w:suppressAutoHyphens/>
              <w:rPr>
                <w:i/>
                <w:color w:val="8DB3E2"/>
                <w:sz w:val="18"/>
                <w:szCs w:val="18"/>
              </w:rPr>
            </w:pPr>
            <w:r w:rsidRPr="00B87054">
              <w:rPr>
                <w:i/>
                <w:color w:val="8DB3E2"/>
                <w:sz w:val="18"/>
              </w:rPr>
              <w:t xml:space="preserve">&lt;2A.5.4.2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74BC9537" w14:textId="77777777" w:rsidR="002D2DBF" w:rsidRPr="00B87054" w:rsidRDefault="002D2DBF" w:rsidP="002D2DBF">
            <w:pPr>
              <w:suppressAutoHyphens/>
              <w:rPr>
                <w:sz w:val="20"/>
              </w:rPr>
            </w:pPr>
            <w:r w:rsidRPr="00B87054">
              <w:rPr>
                <w:i/>
                <w:color w:val="8DB3E2"/>
                <w:sz w:val="18"/>
              </w:rPr>
              <w:t xml:space="preserve">&lt;2A.5.4.4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01B55C31" w14:textId="77777777" w:rsidR="002D2DBF" w:rsidRPr="00B87054" w:rsidRDefault="002D2DBF" w:rsidP="002D2DBF">
            <w:pPr>
              <w:suppressAutoHyphens/>
              <w:rPr>
                <w:sz w:val="20"/>
              </w:rPr>
            </w:pPr>
            <w:r w:rsidRPr="00B87054">
              <w:rPr>
                <w:i/>
                <w:color w:val="8DB3E2"/>
                <w:sz w:val="18"/>
              </w:rPr>
              <w:t xml:space="preserve">&lt;2A.5.4.5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5C7F4B" w:rsidRPr="00B87054" w14:paraId="3A34F710" w14:textId="77777777" w:rsidTr="002D2DBF">
        <w:tc>
          <w:tcPr>
            <w:tcW w:w="2802" w:type="dxa"/>
            <w:shd w:val="clear" w:color="auto" w:fill="auto"/>
          </w:tcPr>
          <w:p w14:paraId="48955006" w14:textId="77777777" w:rsidR="005C7F4B" w:rsidRPr="00B87054" w:rsidRDefault="005C7F4B" w:rsidP="002D2DBF">
            <w:pPr>
              <w:pStyle w:val="Text1"/>
              <w:ind w:left="0"/>
              <w:jc w:val="left"/>
              <w:rPr>
                <w:sz w:val="18"/>
                <w:szCs w:val="18"/>
              </w:rPr>
            </w:pPr>
            <w:r w:rsidRPr="00B87054">
              <w:rPr>
                <w:sz w:val="18"/>
                <w:szCs w:val="18"/>
              </w:rPr>
              <w:t>Отпадъци</w:t>
            </w:r>
          </w:p>
        </w:tc>
        <w:tc>
          <w:tcPr>
            <w:tcW w:w="2693" w:type="dxa"/>
            <w:shd w:val="clear" w:color="auto" w:fill="auto"/>
          </w:tcPr>
          <w:p w14:paraId="232BC84E" w14:textId="77777777" w:rsidR="005C7F4B" w:rsidRPr="00B87054" w:rsidRDefault="003B23D5">
            <w:pPr>
              <w:rPr>
                <w:rFonts w:ascii="TimesNewRoman,Bold" w:hAnsi="TimesNewRoman,Bold"/>
                <w:sz w:val="16"/>
                <w:szCs w:val="16"/>
              </w:rPr>
            </w:pPr>
            <w:r w:rsidRPr="00B87054">
              <w:rPr>
                <w:rFonts w:cs="EUAlbertina"/>
                <w:sz w:val="17"/>
                <w:szCs w:val="17"/>
              </w:rPr>
              <w:t>07 - Не се прилага</w:t>
            </w:r>
          </w:p>
        </w:tc>
        <w:tc>
          <w:tcPr>
            <w:tcW w:w="2977" w:type="dxa"/>
            <w:shd w:val="clear" w:color="auto" w:fill="auto"/>
          </w:tcPr>
          <w:p w14:paraId="61B00ECF" w14:textId="6CE0D1E1" w:rsidR="005C7F4B" w:rsidRPr="00B87054" w:rsidRDefault="00125859" w:rsidP="00CD73E4">
            <w:pPr>
              <w:rPr>
                <w:sz w:val="16"/>
                <w:szCs w:val="16"/>
              </w:rPr>
            </w:pPr>
            <w:ins w:id="105" w:author="Author">
              <w:r w:rsidRPr="00125859">
                <w:rPr>
                  <w:sz w:val="16"/>
                  <w:szCs w:val="16"/>
                </w:rPr>
                <w:t>230 422 536,00</w:t>
              </w:r>
              <w:r w:rsidRPr="00125859" w:rsidDel="00125859">
                <w:rPr>
                  <w:sz w:val="16"/>
                  <w:szCs w:val="16"/>
                </w:rPr>
                <w:t xml:space="preserve"> </w:t>
              </w:r>
              <w:r w:rsidR="001073C1">
                <w:rPr>
                  <w:sz w:val="16"/>
                  <w:szCs w:val="16"/>
                </w:rPr>
                <w:t xml:space="preserve"> </w:t>
              </w:r>
            </w:ins>
            <w:del w:id="106" w:author="Author">
              <w:r w:rsidR="00324B7F" w:rsidRPr="00B87054" w:rsidDel="00663B95">
                <w:rPr>
                  <w:sz w:val="16"/>
                  <w:szCs w:val="16"/>
                </w:rPr>
                <w:delText>250 414 049</w:delText>
              </w:r>
              <w:r w:rsidR="004A096E" w:rsidRPr="00B87054" w:rsidDel="00663B95">
                <w:rPr>
                  <w:sz w:val="16"/>
                  <w:szCs w:val="16"/>
                </w:rPr>
                <w:delText>,00 </w:delText>
              </w:r>
            </w:del>
          </w:p>
        </w:tc>
      </w:tr>
    </w:tbl>
    <w:p w14:paraId="1CF6EED1"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20F04A46" w14:textId="77777777" w:rsidTr="002D2DBF">
        <w:trPr>
          <w:trHeight w:val="364"/>
        </w:trPr>
        <w:tc>
          <w:tcPr>
            <w:tcW w:w="8472" w:type="dxa"/>
            <w:gridSpan w:val="3"/>
            <w:shd w:val="clear" w:color="auto" w:fill="auto"/>
          </w:tcPr>
          <w:p w14:paraId="48347EC6" w14:textId="77777777" w:rsidR="002D2DBF" w:rsidRPr="00B87054" w:rsidRDefault="002D2DBF" w:rsidP="002D2DBF">
            <w:pPr>
              <w:autoSpaceDE w:val="0"/>
              <w:autoSpaceDN w:val="0"/>
              <w:adjustRightInd w:val="0"/>
              <w:spacing w:after="0"/>
              <w:jc w:val="left"/>
              <w:rPr>
                <w:rFonts w:ascii="TimesNewRoman" w:hAnsi="TimesNewRoman" w:cs="TimesNewRoman"/>
                <w:b/>
                <w:color w:val="000000"/>
                <w:sz w:val="20"/>
              </w:rPr>
            </w:pPr>
            <w:r w:rsidRPr="00B87054">
              <w:rPr>
                <w:rFonts w:ascii="TimesNewRoman,Bold" w:hAnsi="TimesNewRoman,Bold"/>
                <w:b/>
                <w:color w:val="000000"/>
                <w:sz w:val="20"/>
              </w:rPr>
              <w:t xml:space="preserve">Таблица 11: </w:t>
            </w:r>
            <w:r w:rsidRPr="00B87054">
              <w:rPr>
                <w:b/>
              </w:rPr>
              <w:t>Измерение 6 – Допълнителна тема за ЕСФ</w:t>
            </w:r>
            <w:r w:rsidRPr="00B87054">
              <w:rPr>
                <w:rStyle w:val="FootnoteReference"/>
                <w:b/>
              </w:rPr>
              <w:footnoteReference w:id="36"/>
            </w:r>
            <w:r w:rsidRPr="00B87054">
              <w:rPr>
                <w:b/>
              </w:rPr>
              <w:t xml:space="preserve"> (само за ЕСФ)</w:t>
            </w:r>
          </w:p>
        </w:tc>
      </w:tr>
      <w:tr w:rsidR="002D2DBF" w:rsidRPr="00B87054" w14:paraId="23795A65" w14:textId="77777777" w:rsidTr="002D2DBF">
        <w:trPr>
          <w:trHeight w:val="364"/>
        </w:trPr>
        <w:tc>
          <w:tcPr>
            <w:tcW w:w="2802" w:type="dxa"/>
            <w:shd w:val="clear" w:color="auto" w:fill="auto"/>
          </w:tcPr>
          <w:p w14:paraId="3D5E18D3"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5DEB35BC"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&lt;2A.5.5.1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5C947B65" w14:textId="77777777" w:rsidTr="002D2DBF">
        <w:trPr>
          <w:trHeight w:val="364"/>
        </w:trPr>
        <w:tc>
          <w:tcPr>
            <w:tcW w:w="2802" w:type="dxa"/>
            <w:shd w:val="clear" w:color="auto" w:fill="auto"/>
          </w:tcPr>
          <w:p w14:paraId="018D9A27"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305F8C42"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&lt;2A.5.5.2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3A324BB2" w14:textId="77777777" w:rsidTr="002D2DBF">
        <w:trPr>
          <w:trHeight w:val="267"/>
        </w:trPr>
        <w:tc>
          <w:tcPr>
            <w:tcW w:w="2802" w:type="dxa"/>
            <w:shd w:val="clear" w:color="auto" w:fill="auto"/>
          </w:tcPr>
          <w:p w14:paraId="474EB89B"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320CEB79"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34B260A4" w14:textId="77777777" w:rsidR="002D2DBF" w:rsidRPr="00B87054" w:rsidRDefault="002D2DBF" w:rsidP="002D2DBF">
            <w:pPr>
              <w:jc w:val="center"/>
              <w:rPr>
                <w:sz w:val="20"/>
              </w:rPr>
            </w:pPr>
            <w:r w:rsidRPr="00B87054">
              <w:rPr>
                <w:b/>
                <w:sz w:val="18"/>
              </w:rPr>
              <w:t>Сума (в евро)</w:t>
            </w:r>
          </w:p>
        </w:tc>
      </w:tr>
      <w:tr w:rsidR="002D2DBF" w:rsidRPr="00B87054" w14:paraId="32F83691" w14:textId="77777777" w:rsidTr="002D2DBF">
        <w:tc>
          <w:tcPr>
            <w:tcW w:w="2802" w:type="dxa"/>
            <w:shd w:val="clear" w:color="auto" w:fill="auto"/>
          </w:tcPr>
          <w:p w14:paraId="368EB685" w14:textId="77777777" w:rsidR="002D2DBF" w:rsidRPr="00B87054" w:rsidRDefault="002D2DBF" w:rsidP="002D2DBF">
            <w:pPr>
              <w:suppressAutoHyphens/>
              <w:rPr>
                <w:i/>
                <w:color w:val="8DB3E2"/>
                <w:sz w:val="18"/>
                <w:szCs w:val="18"/>
              </w:rPr>
            </w:pPr>
            <w:r w:rsidRPr="00B87054">
              <w:rPr>
                <w:i/>
                <w:color w:val="8DB3E2"/>
                <w:sz w:val="18"/>
              </w:rPr>
              <w:t xml:space="preserve">&lt;2A.5.5.3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1BFCD167" w14:textId="77777777" w:rsidR="002D2DBF" w:rsidRPr="00B87054" w:rsidRDefault="002D2DBF" w:rsidP="002D2DBF">
            <w:pPr>
              <w:suppressAutoHyphens/>
              <w:rPr>
                <w:sz w:val="20"/>
              </w:rPr>
            </w:pPr>
            <w:r w:rsidRPr="00B87054">
              <w:rPr>
                <w:i/>
                <w:color w:val="8DB3E2"/>
                <w:sz w:val="18"/>
              </w:rPr>
              <w:t xml:space="preserve">&lt;2A.5.5.4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4CFA2207" w14:textId="77777777" w:rsidR="002D2DBF" w:rsidRPr="00B87054" w:rsidRDefault="002D2DBF" w:rsidP="002D2DBF">
            <w:pPr>
              <w:suppressAutoHyphens/>
              <w:rPr>
                <w:sz w:val="20"/>
              </w:rPr>
            </w:pPr>
            <w:r w:rsidRPr="00B87054">
              <w:rPr>
                <w:i/>
                <w:color w:val="8DB3E2"/>
                <w:sz w:val="18"/>
              </w:rPr>
              <w:t xml:space="preserve">&lt;2A.5.5.5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2D2DBF" w:rsidRPr="00B87054" w14:paraId="27DFD71C" w14:textId="77777777" w:rsidTr="002D2DBF">
        <w:tc>
          <w:tcPr>
            <w:tcW w:w="2802" w:type="dxa"/>
            <w:shd w:val="clear" w:color="auto" w:fill="auto"/>
          </w:tcPr>
          <w:p w14:paraId="77523236" w14:textId="77777777" w:rsidR="002D2DBF" w:rsidRPr="00B87054" w:rsidRDefault="003D6B0B" w:rsidP="007E19C8">
            <w:pPr>
              <w:pStyle w:val="Text1"/>
              <w:ind w:left="0"/>
              <w:jc w:val="center"/>
              <w:rPr>
                <w:sz w:val="18"/>
                <w:szCs w:val="18"/>
              </w:rPr>
            </w:pPr>
            <w:r w:rsidRPr="00B87054">
              <w:rPr>
                <w:sz w:val="18"/>
                <w:szCs w:val="18"/>
              </w:rPr>
              <w:t>НЕПРИЛОЖИМО</w:t>
            </w:r>
          </w:p>
        </w:tc>
        <w:tc>
          <w:tcPr>
            <w:tcW w:w="2693" w:type="dxa"/>
            <w:shd w:val="clear" w:color="auto" w:fill="auto"/>
          </w:tcPr>
          <w:p w14:paraId="275D4425" w14:textId="77777777" w:rsidR="002D2DBF" w:rsidRPr="00B87054" w:rsidRDefault="003D6B0B" w:rsidP="007E19C8">
            <w:pPr>
              <w:pStyle w:val="Text1"/>
              <w:ind w:left="0"/>
              <w:jc w:val="center"/>
              <w:rPr>
                <w:sz w:val="18"/>
                <w:szCs w:val="18"/>
              </w:rPr>
            </w:pPr>
            <w:r w:rsidRPr="00B87054">
              <w:rPr>
                <w:sz w:val="18"/>
                <w:szCs w:val="18"/>
              </w:rPr>
              <w:t>НЕПРИЛОЖИМО</w:t>
            </w:r>
          </w:p>
        </w:tc>
        <w:tc>
          <w:tcPr>
            <w:tcW w:w="2977" w:type="dxa"/>
            <w:shd w:val="clear" w:color="auto" w:fill="auto"/>
          </w:tcPr>
          <w:p w14:paraId="400C031A" w14:textId="77777777" w:rsidR="002D2DBF" w:rsidRPr="00B87054" w:rsidRDefault="003D6B0B" w:rsidP="007E19C8">
            <w:pPr>
              <w:pStyle w:val="Text1"/>
              <w:ind w:left="0"/>
              <w:jc w:val="center"/>
              <w:rPr>
                <w:sz w:val="18"/>
                <w:szCs w:val="18"/>
              </w:rPr>
            </w:pPr>
            <w:r w:rsidRPr="00B87054">
              <w:rPr>
                <w:sz w:val="18"/>
                <w:szCs w:val="18"/>
              </w:rPr>
              <w:t>НЕПРИЛОЖИМО</w:t>
            </w:r>
          </w:p>
        </w:tc>
      </w:tr>
    </w:tbl>
    <w:p w14:paraId="514C1EC5" w14:textId="77777777" w:rsidR="002D2DBF" w:rsidRPr="00B87054" w:rsidRDefault="002D2DBF" w:rsidP="002D2DBF"/>
    <w:p w14:paraId="70453DFC" w14:textId="77777777" w:rsidR="002D2DBF" w:rsidRPr="00B87054" w:rsidRDefault="002D2DBF" w:rsidP="002D2DBF">
      <w:r w:rsidRPr="00B87054">
        <w:rPr>
          <w:b/>
        </w:rPr>
        <w:t xml:space="preserve">2.A.10 </w:t>
      </w:r>
      <w:r w:rsidRPr="00B87054">
        <w:tab/>
      </w:r>
      <w:r w:rsidRPr="00B87054">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w:t>
      </w:r>
      <w:proofErr w:type="spellStart"/>
      <w:r w:rsidRPr="00B87054">
        <w:rPr>
          <w:b/>
        </w:rPr>
        <w:t>бенефициерите</w:t>
      </w:r>
      <w:proofErr w:type="spellEnd"/>
      <w:r w:rsidRPr="00B87054">
        <w:t xml:space="preserve"> (когато е целесъобразно)</w:t>
      </w:r>
    </w:p>
    <w:p w14:paraId="2B67E542" w14:textId="77777777" w:rsidR="002D2DBF" w:rsidRPr="00B87054" w:rsidRDefault="002D2DBF" w:rsidP="002D2DBF">
      <w:r w:rsidRPr="00B87054">
        <w:lastRenderedPageBreak/>
        <w:t>(по приоритетни оси)</w:t>
      </w:r>
    </w:p>
    <w:p w14:paraId="4BD2E06E" w14:textId="77777777" w:rsidR="002D2DBF" w:rsidRPr="00B87054" w:rsidRDefault="002D2DBF" w:rsidP="002D2DBF">
      <w:r w:rsidRPr="00B87054">
        <w:t>(Позоваване: член 96, параграф 2, буква б), подточка vii) от Регламент (EС) № 1303/2013)</w:t>
      </w:r>
    </w:p>
    <w:p w14:paraId="73F8B26D" w14:textId="77777777" w:rsidR="002D2DBF" w:rsidRPr="00B87054" w:rsidRDefault="002D2DBF" w:rsidP="002D2DBF">
      <w:pPr>
        <w:suppressAutoHyphens/>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B87054" w14:paraId="47A0B75A" w14:textId="77777777" w:rsidTr="002A51D1">
        <w:trPr>
          <w:trHeight w:val="518"/>
        </w:trPr>
        <w:tc>
          <w:tcPr>
            <w:tcW w:w="2235" w:type="dxa"/>
            <w:shd w:val="clear" w:color="auto" w:fill="auto"/>
          </w:tcPr>
          <w:p w14:paraId="26E1F0F7" w14:textId="77777777" w:rsidR="002D2DBF" w:rsidRPr="00B87054" w:rsidRDefault="002D2DBF" w:rsidP="002D2DBF">
            <w:pPr>
              <w:rPr>
                <w:i/>
                <w:color w:val="8DB3E2"/>
                <w:sz w:val="18"/>
                <w:szCs w:val="18"/>
              </w:rPr>
            </w:pPr>
            <w:r w:rsidRPr="00B87054">
              <w:rPr>
                <w:i/>
              </w:rPr>
              <w:t>Приоритетна ос</w:t>
            </w:r>
          </w:p>
        </w:tc>
        <w:tc>
          <w:tcPr>
            <w:tcW w:w="6832" w:type="dxa"/>
            <w:shd w:val="clear" w:color="auto" w:fill="auto"/>
          </w:tcPr>
          <w:p w14:paraId="44E606D3" w14:textId="77777777" w:rsidR="002D2DBF" w:rsidRPr="00B87054" w:rsidRDefault="002D2DBF" w:rsidP="00C62F63">
            <w:pPr>
              <w:rPr>
                <w:i/>
                <w:color w:val="8DB3E2"/>
                <w:sz w:val="18"/>
                <w:szCs w:val="18"/>
              </w:rPr>
            </w:pPr>
            <w:r w:rsidRPr="00B87054">
              <w:rPr>
                <w:i/>
                <w:color w:val="8DB3E2"/>
                <w:sz w:val="18"/>
              </w:rPr>
              <w:t xml:space="preserve">&lt;3A.6.1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r w:rsidR="00C62F63" w:rsidRPr="00B87054">
              <w:rPr>
                <w:i/>
                <w:color w:val="8DB3E2"/>
                <w:sz w:val="18"/>
              </w:rPr>
              <w:t xml:space="preserve">  </w:t>
            </w:r>
            <w:r w:rsidR="00C62F63" w:rsidRPr="00B87054">
              <w:rPr>
                <w:szCs w:val="24"/>
              </w:rPr>
              <w:t>Отпадъци</w:t>
            </w:r>
          </w:p>
        </w:tc>
      </w:tr>
      <w:tr w:rsidR="002D2DBF" w:rsidRPr="00B87054" w14:paraId="464F69D5" w14:textId="77777777" w:rsidTr="002A51D1">
        <w:trPr>
          <w:trHeight w:val="1662"/>
        </w:trPr>
        <w:tc>
          <w:tcPr>
            <w:tcW w:w="9067" w:type="dxa"/>
            <w:gridSpan w:val="2"/>
            <w:shd w:val="clear" w:color="auto" w:fill="auto"/>
          </w:tcPr>
          <w:p w14:paraId="7BA6C458" w14:textId="77777777" w:rsidR="002D2DBF" w:rsidRPr="00B87054" w:rsidRDefault="002D2DBF" w:rsidP="002D2DBF">
            <w:pPr>
              <w:suppressAutoHyphens/>
              <w:rPr>
                <w:i/>
                <w:color w:val="8DB3E2"/>
                <w:sz w:val="18"/>
              </w:rPr>
            </w:pPr>
            <w:r w:rsidRPr="00B87054">
              <w:rPr>
                <w:i/>
                <w:color w:val="8DB3E2"/>
                <w:sz w:val="18"/>
              </w:rPr>
              <w:t xml:space="preserve">&lt;2A.6.2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="2000" </w:t>
            </w:r>
            <w:proofErr w:type="spellStart"/>
            <w:r w:rsidRPr="00B87054">
              <w:rPr>
                <w:i/>
                <w:color w:val="8DB3E2"/>
                <w:sz w:val="18"/>
              </w:rPr>
              <w:t>input</w:t>
            </w:r>
            <w:proofErr w:type="spellEnd"/>
            <w:r w:rsidRPr="00B87054">
              <w:rPr>
                <w:i/>
                <w:color w:val="8DB3E2"/>
                <w:sz w:val="18"/>
              </w:rPr>
              <w:t>="M"&gt;</w:t>
            </w:r>
          </w:p>
          <w:p w14:paraId="47C75D34" w14:textId="77777777" w:rsidR="00B53B79" w:rsidRPr="00B87054" w:rsidRDefault="007C00AE" w:rsidP="00B53B79">
            <w:pPr>
              <w:rPr>
                <w:szCs w:val="24"/>
              </w:rPr>
            </w:pPr>
            <w:r w:rsidRPr="00B87054">
              <w:rPr>
                <w:szCs w:val="24"/>
              </w:rPr>
              <w:t xml:space="preserve">Със средства </w:t>
            </w:r>
            <w:r w:rsidR="00B53B79" w:rsidRPr="00B87054">
              <w:rPr>
                <w:szCs w:val="24"/>
              </w:rPr>
              <w:t>по</w:t>
            </w:r>
            <w:r w:rsidRPr="00B87054">
              <w:rPr>
                <w:szCs w:val="24"/>
              </w:rPr>
              <w:t xml:space="preserve"> приоритетна ос </w:t>
            </w:r>
            <w:r w:rsidR="00B53B79" w:rsidRPr="00B87054">
              <w:rPr>
                <w:szCs w:val="24"/>
              </w:rPr>
              <w:t xml:space="preserve">2 </w:t>
            </w:r>
            <w:r w:rsidRPr="00B87054">
              <w:rPr>
                <w:szCs w:val="24"/>
              </w:rPr>
              <w:t xml:space="preserve">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14:paraId="6F9BF754" w14:textId="77777777" w:rsidR="002D2DBF" w:rsidRPr="00B87054" w:rsidRDefault="002D2DBF" w:rsidP="002D2DBF"/>
    <w:p w14:paraId="4D6C4162" w14:textId="77777777" w:rsidR="002D2DBF" w:rsidRPr="00B87054" w:rsidRDefault="002D2DBF" w:rsidP="002D2DBF">
      <w:pPr>
        <w:rPr>
          <w:b/>
        </w:rPr>
      </w:pPr>
      <w:r w:rsidRPr="00B87054">
        <w:rPr>
          <w:b/>
        </w:rPr>
        <w:t xml:space="preserve">2.A </w:t>
      </w:r>
      <w:r w:rsidRPr="00B87054">
        <w:tab/>
      </w:r>
      <w:r w:rsidRPr="00B87054">
        <w:rPr>
          <w:b/>
        </w:rPr>
        <w:t xml:space="preserve">Описание на приоритетните оси, различни от техническа помощ </w:t>
      </w:r>
    </w:p>
    <w:p w14:paraId="4D152DC8" w14:textId="77777777" w:rsidR="002D2DBF" w:rsidRPr="00B87054" w:rsidRDefault="002D2DBF" w:rsidP="002D2DBF">
      <w:pPr>
        <w:rPr>
          <w:b/>
        </w:rPr>
      </w:pPr>
      <w:r w:rsidRPr="00B87054">
        <w:t>(Позоваване: член 96, параграф 2, първа алинея, буква б) от Регламент (EС) № 1303/2013)</w:t>
      </w:r>
    </w:p>
    <w:p w14:paraId="408A420D" w14:textId="77777777" w:rsidR="002D2DBF" w:rsidRPr="00B87054" w:rsidRDefault="002D2DBF" w:rsidP="002D2DBF">
      <w:pPr>
        <w:rPr>
          <w:b/>
        </w:rPr>
      </w:pPr>
    </w:p>
    <w:p w14:paraId="1314B1E2" w14:textId="77777777" w:rsidR="002D2DBF" w:rsidRPr="00B87054" w:rsidRDefault="002D2DBF" w:rsidP="002D2DBF">
      <w:r w:rsidRPr="00B87054">
        <w:rPr>
          <w:b/>
        </w:rPr>
        <w:t>2.А.1 Приоритетна ос</w:t>
      </w:r>
      <w:r w:rsidRPr="00B87054">
        <w:t xml:space="preserve"> (повтаря се за всяка приоритетна ос)</w:t>
      </w:r>
    </w:p>
    <w:p w14:paraId="1BF8F7AE" w14:textId="77777777" w:rsidR="002D2DBF" w:rsidRPr="00B87054"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274"/>
      </w:tblGrid>
      <w:tr w:rsidR="002D2DBF" w:rsidRPr="00B87054" w14:paraId="41096624" w14:textId="77777777" w:rsidTr="002A51D1">
        <w:trPr>
          <w:trHeight w:val="491"/>
        </w:trPr>
        <w:tc>
          <w:tcPr>
            <w:tcW w:w="3510" w:type="dxa"/>
            <w:shd w:val="clear" w:color="auto" w:fill="auto"/>
          </w:tcPr>
          <w:p w14:paraId="39429A1D" w14:textId="77777777" w:rsidR="002D2DBF" w:rsidRPr="00B87054" w:rsidRDefault="002D2DBF" w:rsidP="002D2DBF">
            <w:pPr>
              <w:rPr>
                <w:i/>
              </w:rPr>
            </w:pPr>
            <w:r w:rsidRPr="00B87054">
              <w:t>Идентификация на приоритетната ос</w:t>
            </w:r>
          </w:p>
        </w:tc>
        <w:tc>
          <w:tcPr>
            <w:tcW w:w="5274" w:type="dxa"/>
            <w:shd w:val="clear" w:color="auto" w:fill="auto"/>
          </w:tcPr>
          <w:p w14:paraId="4B1F2473" w14:textId="77777777" w:rsidR="002D2DBF" w:rsidRPr="00B87054" w:rsidRDefault="002D2DBF" w:rsidP="002D2DBF">
            <w:pPr>
              <w:jc w:val="left"/>
              <w:rPr>
                <w:i/>
                <w:color w:val="8DB3E2"/>
                <w:sz w:val="18"/>
                <w:szCs w:val="22"/>
                <w:lang w:eastAsia="bg-BG"/>
              </w:rPr>
            </w:pPr>
            <w:r w:rsidRPr="00B87054">
              <w:rPr>
                <w:i/>
                <w:color w:val="8DB3E2"/>
                <w:sz w:val="18"/>
                <w:szCs w:val="22"/>
                <w:lang w:eastAsia="bg-BG"/>
              </w:rPr>
              <w:t xml:space="preserve">&lt;2A.1 </w:t>
            </w:r>
            <w:proofErr w:type="spellStart"/>
            <w:r w:rsidRPr="00B87054">
              <w:rPr>
                <w:i/>
                <w:color w:val="8DB3E2"/>
                <w:sz w:val="18"/>
                <w:szCs w:val="22"/>
                <w:lang w:eastAsia="bg-BG"/>
              </w:rPr>
              <w:t>type</w:t>
            </w:r>
            <w:proofErr w:type="spellEnd"/>
            <w:r w:rsidRPr="00B87054">
              <w:rPr>
                <w:i/>
                <w:color w:val="8DB3E2"/>
                <w:sz w:val="18"/>
                <w:szCs w:val="22"/>
                <w:lang w:eastAsia="bg-BG"/>
              </w:rPr>
              <w:t xml:space="preserve">="N" </w:t>
            </w:r>
            <w:proofErr w:type="spellStart"/>
            <w:r w:rsidRPr="00B87054">
              <w:rPr>
                <w:i/>
                <w:color w:val="8DB3E2"/>
                <w:sz w:val="18"/>
                <w:szCs w:val="22"/>
                <w:lang w:eastAsia="bg-BG"/>
              </w:rPr>
              <w:t>input</w:t>
            </w:r>
            <w:proofErr w:type="spellEnd"/>
            <w:r w:rsidRPr="00B87054">
              <w:rPr>
                <w:i/>
                <w:color w:val="8DB3E2"/>
                <w:sz w:val="18"/>
                <w:szCs w:val="22"/>
                <w:lang w:eastAsia="bg-BG"/>
              </w:rPr>
              <w:t>="G"“SME» &gt;</w:t>
            </w:r>
          </w:p>
          <w:p w14:paraId="04C6286C" w14:textId="77777777" w:rsidR="00301A39" w:rsidRPr="00B87054" w:rsidRDefault="00683CFD" w:rsidP="002D2DBF">
            <w:pPr>
              <w:jc w:val="left"/>
              <w:rPr>
                <w:i/>
                <w:color w:val="8DB3E2"/>
                <w:sz w:val="18"/>
                <w:szCs w:val="18"/>
                <w:lang w:eastAsia="bg-BG"/>
              </w:rPr>
            </w:pPr>
            <w:r w:rsidRPr="00B87054">
              <w:t>ПРИОРИТЕТНА ОС 3</w:t>
            </w:r>
          </w:p>
        </w:tc>
      </w:tr>
      <w:tr w:rsidR="002D2DBF" w:rsidRPr="00B87054" w14:paraId="306055C7" w14:textId="77777777" w:rsidTr="002A51D1">
        <w:trPr>
          <w:trHeight w:val="422"/>
        </w:trPr>
        <w:tc>
          <w:tcPr>
            <w:tcW w:w="3510" w:type="dxa"/>
            <w:shd w:val="clear" w:color="auto" w:fill="auto"/>
          </w:tcPr>
          <w:p w14:paraId="20A041AE" w14:textId="77777777" w:rsidR="002D2DBF" w:rsidRPr="00B87054" w:rsidRDefault="002D2DBF" w:rsidP="002D2DBF">
            <w:pPr>
              <w:rPr>
                <w:i/>
              </w:rPr>
            </w:pPr>
            <w:r w:rsidRPr="00B87054">
              <w:t>Наименование на приоритетната ос</w:t>
            </w:r>
          </w:p>
        </w:tc>
        <w:tc>
          <w:tcPr>
            <w:tcW w:w="5274" w:type="dxa"/>
            <w:shd w:val="clear" w:color="auto" w:fill="auto"/>
          </w:tcPr>
          <w:p w14:paraId="3F047871" w14:textId="77777777" w:rsidR="002D2DBF" w:rsidRPr="00B87054" w:rsidRDefault="002D2DBF" w:rsidP="002D2DBF">
            <w:pPr>
              <w:jc w:val="left"/>
              <w:rPr>
                <w:i/>
                <w:color w:val="8DB3E2"/>
                <w:sz w:val="18"/>
                <w:szCs w:val="22"/>
                <w:lang w:eastAsia="bg-BG"/>
              </w:rPr>
            </w:pPr>
            <w:r w:rsidRPr="00B87054">
              <w:rPr>
                <w:i/>
                <w:color w:val="8DB3E2"/>
                <w:sz w:val="18"/>
                <w:szCs w:val="22"/>
                <w:lang w:eastAsia="bg-BG"/>
              </w:rPr>
              <w:t xml:space="preserve">&lt;2A.2 </w:t>
            </w:r>
            <w:proofErr w:type="spellStart"/>
            <w:r w:rsidRPr="00B87054">
              <w:rPr>
                <w:i/>
                <w:color w:val="8DB3E2"/>
                <w:sz w:val="18"/>
                <w:szCs w:val="22"/>
                <w:lang w:eastAsia="bg-BG"/>
              </w:rPr>
              <w:t>type</w:t>
            </w:r>
            <w:proofErr w:type="spellEnd"/>
            <w:r w:rsidRPr="00B87054">
              <w:rPr>
                <w:i/>
                <w:color w:val="8DB3E2"/>
                <w:sz w:val="18"/>
                <w:szCs w:val="22"/>
                <w:lang w:eastAsia="bg-BG"/>
              </w:rPr>
              <w:t xml:space="preserve">="S" </w:t>
            </w:r>
            <w:proofErr w:type="spellStart"/>
            <w:r w:rsidRPr="00B87054">
              <w:rPr>
                <w:i/>
                <w:color w:val="8DB3E2"/>
                <w:sz w:val="18"/>
                <w:szCs w:val="22"/>
                <w:lang w:eastAsia="bg-BG"/>
              </w:rPr>
              <w:t>maxlength</w:t>
            </w:r>
            <w:proofErr w:type="spellEnd"/>
            <w:r w:rsidRPr="00B87054">
              <w:rPr>
                <w:i/>
                <w:color w:val="8DB3E2"/>
                <w:sz w:val="18"/>
                <w:szCs w:val="22"/>
                <w:lang w:eastAsia="bg-BG"/>
              </w:rPr>
              <w:t xml:space="preserve">="500" </w:t>
            </w:r>
            <w:proofErr w:type="spellStart"/>
            <w:r w:rsidRPr="00B87054">
              <w:rPr>
                <w:i/>
                <w:color w:val="8DB3E2"/>
                <w:sz w:val="18"/>
                <w:szCs w:val="22"/>
                <w:lang w:eastAsia="bg-BG"/>
              </w:rPr>
              <w:t>input</w:t>
            </w:r>
            <w:proofErr w:type="spellEnd"/>
            <w:r w:rsidRPr="00B87054">
              <w:rPr>
                <w:i/>
                <w:color w:val="8DB3E2"/>
                <w:sz w:val="18"/>
                <w:szCs w:val="22"/>
                <w:lang w:eastAsia="bg-BG"/>
              </w:rPr>
              <w:t>="M"“SME” &gt;</w:t>
            </w:r>
          </w:p>
          <w:p w14:paraId="298D64CA" w14:textId="77777777" w:rsidR="00301A39" w:rsidRPr="00B87054" w:rsidRDefault="00683CFD" w:rsidP="002D2DBF">
            <w:pPr>
              <w:jc w:val="left"/>
              <w:rPr>
                <w:b/>
                <w:i/>
                <w:color w:val="8DB3E2"/>
                <w:sz w:val="18"/>
                <w:szCs w:val="18"/>
                <w:lang w:eastAsia="bg-BG"/>
              </w:rPr>
            </w:pPr>
            <w:r w:rsidRPr="00B87054">
              <w:rPr>
                <w:b/>
              </w:rPr>
              <w:t>НАТУРА 2000 И БИОРАЗНООБРАЗИЕ</w:t>
            </w:r>
          </w:p>
        </w:tc>
      </w:tr>
    </w:tbl>
    <w:p w14:paraId="7AC77633" w14:textId="77777777" w:rsidR="002D2DBF" w:rsidRPr="00B87054" w:rsidRDefault="002D2DBF" w:rsidP="002D2DBF"/>
    <w:p w14:paraId="510E8A99" w14:textId="77777777" w:rsidR="002D2DBF" w:rsidRPr="00B87054"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B87054" w14:paraId="2005C68C" w14:textId="77777777" w:rsidTr="002D2DBF">
        <w:tc>
          <w:tcPr>
            <w:tcW w:w="4986" w:type="dxa"/>
            <w:shd w:val="clear" w:color="auto" w:fill="auto"/>
          </w:tcPr>
          <w:p w14:paraId="35E7E407" w14:textId="77777777" w:rsidR="002D2DBF" w:rsidRPr="00B87054" w:rsidRDefault="002D2DBF" w:rsidP="002D2DBF">
            <w:pPr>
              <w:pStyle w:val="Text3"/>
              <w:ind w:left="0"/>
            </w:pPr>
            <w:r w:rsidRPr="00B87054">
              <w:fldChar w:fldCharType="begin" w:fldLock="1">
                <w:ffData>
                  <w:name w:val="Check1"/>
                  <w:enabled/>
                  <w:calcOnExit w:val="0"/>
                  <w:checkBox>
                    <w:sizeAuto/>
                    <w:default w:val="0"/>
                  </w:checkBox>
                </w:ffData>
              </w:fldChar>
            </w:r>
            <w:r w:rsidRPr="00B87054">
              <w:instrText xml:space="preserve"> FORMCHECKBOX </w:instrText>
            </w:r>
            <w:r w:rsidR="0065108E">
              <w:fldChar w:fldCharType="separate"/>
            </w:r>
            <w:r w:rsidRPr="00B87054">
              <w:fldChar w:fldCharType="end"/>
            </w:r>
            <w:r w:rsidRPr="00B87054">
              <w:t xml:space="preserve">  Цялата приоритетна ос ще се изпълнява само чрез финансови инструменти </w:t>
            </w:r>
          </w:p>
        </w:tc>
        <w:tc>
          <w:tcPr>
            <w:tcW w:w="2352" w:type="dxa"/>
            <w:shd w:val="clear" w:color="auto" w:fill="auto"/>
          </w:tcPr>
          <w:p w14:paraId="1C23AF38" w14:textId="77777777" w:rsidR="002D2DBF" w:rsidRPr="00B87054" w:rsidRDefault="002D2DBF" w:rsidP="002D2DBF">
            <w:pPr>
              <w:pStyle w:val="Text3"/>
              <w:ind w:left="0"/>
            </w:pPr>
            <w:r w:rsidRPr="00B87054">
              <w:rPr>
                <w:i/>
                <w:color w:val="8DB3E2"/>
                <w:sz w:val="18"/>
              </w:rPr>
              <w:t xml:space="preserve">&lt;2A.3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2D2DBF" w:rsidRPr="00B87054" w14:paraId="4B1F8CBA" w14:textId="77777777" w:rsidTr="002D2DBF">
        <w:tc>
          <w:tcPr>
            <w:tcW w:w="4986" w:type="dxa"/>
            <w:shd w:val="clear" w:color="auto" w:fill="auto"/>
          </w:tcPr>
          <w:p w14:paraId="189E9C1D" w14:textId="77777777" w:rsidR="002D2DBF" w:rsidRPr="00B87054" w:rsidRDefault="002D2DBF" w:rsidP="002D2DBF">
            <w:pPr>
              <w:pStyle w:val="Text3"/>
              <w:ind w:left="0"/>
            </w:pPr>
            <w:r w:rsidRPr="00B87054">
              <w:fldChar w:fldCharType="begin" w:fldLock="1">
                <w:ffData>
                  <w:name w:val="Check2"/>
                  <w:enabled/>
                  <w:calcOnExit w:val="0"/>
                  <w:checkBox>
                    <w:sizeAuto/>
                    <w:default w:val="0"/>
                  </w:checkBox>
                </w:ffData>
              </w:fldChar>
            </w:r>
            <w:r w:rsidRPr="00B87054">
              <w:instrText xml:space="preserve"> FORMCHECKBOX </w:instrText>
            </w:r>
            <w:r w:rsidR="0065108E">
              <w:fldChar w:fldCharType="separate"/>
            </w:r>
            <w:r w:rsidRPr="00B87054">
              <w:fldChar w:fldCharType="end"/>
            </w:r>
            <w:r w:rsidRPr="00B87054">
              <w:t xml:space="preserve">  Цялата приоритетна ос ще се изпълнява само чрез финансови инструменти, организирани на равнището на Съюза </w:t>
            </w:r>
          </w:p>
        </w:tc>
        <w:tc>
          <w:tcPr>
            <w:tcW w:w="2352" w:type="dxa"/>
            <w:shd w:val="clear" w:color="auto" w:fill="auto"/>
          </w:tcPr>
          <w:p w14:paraId="17D7C14E" w14:textId="77777777" w:rsidR="002D2DBF" w:rsidRPr="00B87054" w:rsidRDefault="002D2DBF" w:rsidP="002D2DBF">
            <w:pPr>
              <w:pStyle w:val="Text3"/>
              <w:ind w:left="0"/>
            </w:pPr>
            <w:r w:rsidRPr="00B87054">
              <w:rPr>
                <w:i/>
                <w:color w:val="8DB3E2"/>
                <w:sz w:val="18"/>
              </w:rPr>
              <w:t xml:space="preserve">&lt;2A.4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="M"“SME” &gt;</w:t>
            </w:r>
          </w:p>
        </w:tc>
      </w:tr>
      <w:tr w:rsidR="002D2DBF" w:rsidRPr="00B87054" w14:paraId="62430FE7" w14:textId="77777777" w:rsidTr="002D2DBF">
        <w:tc>
          <w:tcPr>
            <w:tcW w:w="4986" w:type="dxa"/>
            <w:shd w:val="clear" w:color="auto" w:fill="auto"/>
          </w:tcPr>
          <w:p w14:paraId="146688AD" w14:textId="77777777" w:rsidR="002D2DBF" w:rsidRPr="00B87054" w:rsidRDefault="002D2DBF" w:rsidP="003A69D5">
            <w:pPr>
              <w:pStyle w:val="Text3"/>
              <w:ind w:left="0"/>
            </w:pPr>
            <w:r w:rsidRPr="00B87054">
              <w:fldChar w:fldCharType="begin" w:fldLock="1">
                <w:ffData>
                  <w:name w:val="Check3"/>
                  <w:enabled/>
                  <w:calcOnExit w:val="0"/>
                  <w:checkBox>
                    <w:sizeAuto/>
                    <w:default w:val="0"/>
                  </w:checkBox>
                </w:ffData>
              </w:fldChar>
            </w:r>
            <w:r w:rsidRPr="00B87054">
              <w:instrText xml:space="preserve"> FORMCHECKBOX </w:instrText>
            </w:r>
            <w:r w:rsidR="0065108E">
              <w:fldChar w:fldCharType="separate"/>
            </w:r>
            <w:r w:rsidRPr="00B87054">
              <w:fldChar w:fldCharType="end"/>
            </w:r>
            <w:r w:rsidRPr="00B87054">
              <w:t xml:space="preserve">  Цялата приоритетна ос ще се изпълнява само чрез ръководено от общностите местно развитие</w:t>
            </w:r>
          </w:p>
        </w:tc>
        <w:tc>
          <w:tcPr>
            <w:tcW w:w="2352" w:type="dxa"/>
            <w:shd w:val="clear" w:color="auto" w:fill="auto"/>
          </w:tcPr>
          <w:p w14:paraId="3C9604CD" w14:textId="77777777" w:rsidR="002D2DBF" w:rsidRPr="00B87054" w:rsidRDefault="002D2DBF" w:rsidP="002D2DBF">
            <w:pPr>
              <w:pStyle w:val="Text3"/>
              <w:ind w:left="0"/>
            </w:pPr>
            <w:r w:rsidRPr="00B87054">
              <w:rPr>
                <w:i/>
                <w:color w:val="8DB3E2"/>
                <w:sz w:val="18"/>
              </w:rPr>
              <w:t xml:space="preserve">&lt;2A.5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2D2DBF" w:rsidRPr="00B87054" w14:paraId="3882F51E" w14:textId="77777777" w:rsidTr="002D2DBF">
        <w:tc>
          <w:tcPr>
            <w:tcW w:w="4986" w:type="dxa"/>
            <w:shd w:val="clear" w:color="auto" w:fill="auto"/>
          </w:tcPr>
          <w:p w14:paraId="41C5EC2E" w14:textId="77777777" w:rsidR="002D2DBF" w:rsidRPr="00B87054" w:rsidRDefault="002D2DBF" w:rsidP="002D2DBF">
            <w:pPr>
              <w:pStyle w:val="Text3"/>
              <w:ind w:left="0"/>
            </w:pPr>
            <w:r w:rsidRPr="00B87054">
              <w:fldChar w:fldCharType="begin" w:fldLock="1">
                <w:ffData>
                  <w:name w:val="Check3"/>
                  <w:enabled/>
                  <w:calcOnExit w:val="0"/>
                  <w:checkBox>
                    <w:sizeAuto/>
                    <w:default w:val="0"/>
                  </w:checkBox>
                </w:ffData>
              </w:fldChar>
            </w:r>
            <w:r w:rsidRPr="00B87054">
              <w:instrText xml:space="preserve"> FORMCHECKBOX </w:instrText>
            </w:r>
            <w:r w:rsidR="0065108E">
              <w:fldChar w:fldCharType="separate"/>
            </w:r>
            <w:r w:rsidRPr="00B87054">
              <w:fldChar w:fldCharType="end"/>
            </w:r>
            <w:r w:rsidRPr="00B87054">
              <w:t xml:space="preserve"> За ЕСФ: Цялата приоритетна ос е предназначена за социални иновации, за транснационално сътрудничество или и за двете</w:t>
            </w:r>
            <w:r w:rsidRPr="00B87054">
              <w:rPr>
                <w:i/>
              </w:rPr>
              <w:t xml:space="preserve"> </w:t>
            </w:r>
          </w:p>
        </w:tc>
        <w:tc>
          <w:tcPr>
            <w:tcW w:w="2352" w:type="dxa"/>
            <w:shd w:val="clear" w:color="auto" w:fill="auto"/>
          </w:tcPr>
          <w:p w14:paraId="610283B1" w14:textId="77777777" w:rsidR="002D2DBF" w:rsidRPr="00B87054" w:rsidRDefault="002D2DBF" w:rsidP="002D2DBF">
            <w:pPr>
              <w:pStyle w:val="Text3"/>
              <w:ind w:left="0"/>
            </w:pPr>
            <w:r w:rsidRPr="00B87054">
              <w:rPr>
                <w:i/>
                <w:color w:val="8DB3E2"/>
                <w:sz w:val="18"/>
              </w:rPr>
              <w:t xml:space="preserve">&lt;2A.6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bl>
    <w:p w14:paraId="1302553F" w14:textId="77777777" w:rsidR="006E217A" w:rsidRPr="00B87054" w:rsidRDefault="006E217A" w:rsidP="002D2DBF">
      <w:pPr>
        <w:ind w:left="1418" w:hanging="1418"/>
        <w:rPr>
          <w:b/>
        </w:rPr>
      </w:pPr>
    </w:p>
    <w:p w14:paraId="5B8D0117" w14:textId="77777777" w:rsidR="002D2DBF" w:rsidRPr="00B87054" w:rsidRDefault="002D2DBF" w:rsidP="002D2DBF">
      <w:pPr>
        <w:ind w:left="1418" w:hanging="1418"/>
      </w:pPr>
      <w:r w:rsidRPr="00B87054">
        <w:rPr>
          <w:b/>
        </w:rPr>
        <w:lastRenderedPageBreak/>
        <w:t>2.А.2.</w:t>
      </w:r>
      <w:r w:rsidRPr="00B87054">
        <w:tab/>
      </w:r>
      <w:r w:rsidRPr="00B87054">
        <w:rPr>
          <w:b/>
        </w:rPr>
        <w:t>Обосновка за определянето на дадена приоритетна ос, която обхваща повече от една категория региони, тематична цел</w:t>
      </w:r>
      <w:r w:rsidRPr="00B87054">
        <w:t xml:space="preserve"> </w:t>
      </w:r>
      <w:r w:rsidRPr="00B87054">
        <w:rPr>
          <w:b/>
        </w:rPr>
        <w:t>или фонд</w:t>
      </w:r>
      <w:r w:rsidRPr="00B87054">
        <w:t xml:space="preserve"> (където е приложимо)</w:t>
      </w:r>
    </w:p>
    <w:p w14:paraId="4B6FB9D4" w14:textId="77777777" w:rsidR="002D2DBF" w:rsidRPr="00B87054" w:rsidRDefault="002D2DBF" w:rsidP="002D2DBF">
      <w:pPr>
        <w:ind w:left="1418" w:hanging="1418"/>
      </w:pPr>
      <w:r w:rsidRPr="00B87054">
        <w:t>(Позоваване: член 96, параграф 1 от Регламент (ЕС) № 1303/2013)</w:t>
      </w:r>
    </w:p>
    <w:p w14:paraId="1838D821" w14:textId="77777777" w:rsidR="002D2DBF" w:rsidRPr="00B87054"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D2DBF" w:rsidRPr="00B87054" w14:paraId="524B526F" w14:textId="77777777" w:rsidTr="002D2DBF">
        <w:tc>
          <w:tcPr>
            <w:tcW w:w="9286" w:type="dxa"/>
            <w:shd w:val="clear" w:color="auto" w:fill="auto"/>
          </w:tcPr>
          <w:p w14:paraId="57C822DC" w14:textId="77777777" w:rsidR="002D2DBF" w:rsidRPr="00B87054" w:rsidRDefault="002D2DBF" w:rsidP="002D2DBF">
            <w:pPr>
              <w:pStyle w:val="Text1"/>
              <w:ind w:left="0"/>
              <w:rPr>
                <w:i/>
                <w:color w:val="4F81BD"/>
                <w:sz w:val="20"/>
              </w:rPr>
            </w:pPr>
            <w:r w:rsidRPr="00B87054">
              <w:rPr>
                <w:i/>
                <w:color w:val="4F81BD"/>
                <w:sz w:val="20"/>
              </w:rPr>
              <w:t xml:space="preserve">&lt;2A.0 </w:t>
            </w:r>
            <w:proofErr w:type="spellStart"/>
            <w:r w:rsidRPr="00B87054">
              <w:rPr>
                <w:i/>
                <w:color w:val="4F81BD"/>
                <w:sz w:val="20"/>
              </w:rPr>
              <w:t>type</w:t>
            </w:r>
            <w:proofErr w:type="spellEnd"/>
            <w:r w:rsidRPr="00B87054">
              <w:rPr>
                <w:i/>
                <w:color w:val="4F81BD"/>
                <w:sz w:val="20"/>
              </w:rPr>
              <w:t xml:space="preserve">="S" </w:t>
            </w:r>
            <w:proofErr w:type="spellStart"/>
            <w:r w:rsidRPr="00B87054">
              <w:rPr>
                <w:i/>
                <w:color w:val="4F81BD"/>
                <w:sz w:val="20"/>
              </w:rPr>
              <w:t>maxlength</w:t>
            </w:r>
            <w:proofErr w:type="spellEnd"/>
            <w:r w:rsidRPr="00B87054">
              <w:rPr>
                <w:i/>
                <w:color w:val="4F81BD"/>
                <w:sz w:val="20"/>
              </w:rPr>
              <w:t xml:space="preserve">="3500" </w:t>
            </w:r>
            <w:proofErr w:type="spellStart"/>
            <w:r w:rsidRPr="00B87054">
              <w:rPr>
                <w:i/>
                <w:color w:val="4F81BD"/>
                <w:sz w:val="20"/>
              </w:rPr>
              <w:t>input</w:t>
            </w:r>
            <w:proofErr w:type="spellEnd"/>
            <w:r w:rsidRPr="00B87054">
              <w:rPr>
                <w:i/>
                <w:color w:val="4F81BD"/>
                <w:sz w:val="20"/>
              </w:rPr>
              <w:t>="M"&gt;</w:t>
            </w:r>
          </w:p>
          <w:p w14:paraId="33EE2698" w14:textId="77777777" w:rsidR="00620684" w:rsidRPr="00B87054" w:rsidRDefault="00620684" w:rsidP="00C32AC1">
            <w:pPr>
              <w:pStyle w:val="Text1"/>
              <w:ind w:left="0"/>
              <w:rPr>
                <w:i/>
                <w:color w:val="4F81BD"/>
                <w:sz w:val="20"/>
              </w:rPr>
            </w:pPr>
            <w:r w:rsidRPr="00B87054">
              <w:rPr>
                <w:b/>
              </w:rPr>
              <w:t xml:space="preserve">НЕПРИЛОЖИМО. </w:t>
            </w:r>
            <w:r w:rsidRPr="00B87054">
              <w:t>Териториалният обхват на ОПОС 2014–2020 г. е територията на цялата страна, т.е. всички региони (NUTS II). Всички региони в страната са категоризирани като по-слабо</w:t>
            </w:r>
            <w:r w:rsidR="00A61528" w:rsidRPr="00B87054">
              <w:t xml:space="preserve"> </w:t>
            </w:r>
            <w:r w:rsidRPr="00B87054">
              <w:t>развити региони (</w:t>
            </w:r>
            <w:proofErr w:type="spellStart"/>
            <w:r w:rsidRPr="00B87054">
              <w:t>less</w:t>
            </w:r>
            <w:proofErr w:type="spellEnd"/>
            <w:r w:rsidRPr="00B87054">
              <w:t xml:space="preserve"> </w:t>
            </w:r>
            <w:proofErr w:type="spellStart"/>
            <w:r w:rsidRPr="00B87054">
              <w:t>developed</w:t>
            </w:r>
            <w:proofErr w:type="spellEnd"/>
            <w:r w:rsidRPr="00B87054">
              <w:t xml:space="preserve"> </w:t>
            </w:r>
            <w:proofErr w:type="spellStart"/>
            <w:r w:rsidRPr="00B87054">
              <w:t>regions</w:t>
            </w:r>
            <w:proofErr w:type="spellEnd"/>
            <w:r w:rsidRPr="00B87054">
              <w:t>). Приоритетна ос</w:t>
            </w:r>
            <w:r w:rsidR="00BA195D" w:rsidRPr="00B87054">
              <w:t xml:space="preserve"> 3</w:t>
            </w:r>
            <w:r w:rsidRPr="00B87054">
              <w:t xml:space="preserve"> е насочена към изпълнение на </w:t>
            </w:r>
            <w:r w:rsidRPr="00B87054">
              <w:rPr>
                <w:szCs w:val="24"/>
              </w:rPr>
              <w:t xml:space="preserve">тематична цел 6 от </w:t>
            </w:r>
            <w:r w:rsidR="00812F3A" w:rsidRPr="00B87054">
              <w:rPr>
                <w:szCs w:val="24"/>
              </w:rPr>
              <w:t>Общия регламент</w:t>
            </w:r>
            <w:r w:rsidRPr="00B87054">
              <w:rPr>
                <w:szCs w:val="24"/>
              </w:rPr>
              <w:t>: „</w:t>
            </w:r>
            <w:r w:rsidR="00BB6AFC" w:rsidRPr="00B87054">
              <w:rPr>
                <w:szCs w:val="24"/>
              </w:rPr>
              <w:t>Опазване и защита на околната среда и насърчаване на ефективното използване на ресурсите</w:t>
            </w:r>
            <w:r w:rsidRPr="00B87054">
              <w:rPr>
                <w:szCs w:val="24"/>
              </w:rPr>
              <w:t>“. Дейностите в обхвата на приоритетната ос ще бъдат съфинансирани от Европейския фонд за регионално развитие.</w:t>
            </w:r>
          </w:p>
        </w:tc>
      </w:tr>
    </w:tbl>
    <w:p w14:paraId="2EA65586" w14:textId="77777777" w:rsidR="002D2DBF" w:rsidRPr="00B87054" w:rsidRDefault="002D2DBF" w:rsidP="002D2DBF"/>
    <w:p w14:paraId="3E2BD06B" w14:textId="77777777" w:rsidR="002D2DBF" w:rsidRPr="00B87054" w:rsidRDefault="002D2DBF" w:rsidP="002D2DBF">
      <w:pPr>
        <w:rPr>
          <w:b/>
        </w:rPr>
      </w:pPr>
      <w:r w:rsidRPr="00B87054">
        <w:rPr>
          <w:b/>
        </w:rPr>
        <w:t>2.А.3</w:t>
      </w:r>
      <w:r w:rsidRPr="00B87054">
        <w:rPr>
          <w:b/>
        </w:rPr>
        <w:tab/>
        <w:t>Фонд, категория региони и основа за изчисляване на подкрепата от Съюза</w:t>
      </w:r>
    </w:p>
    <w:p w14:paraId="31E77170" w14:textId="77777777" w:rsidR="002D2DBF" w:rsidRPr="00B87054" w:rsidRDefault="002D2DBF" w:rsidP="002D2DBF">
      <w:pPr>
        <w:rPr>
          <w:b/>
        </w:rPr>
      </w:pPr>
      <w:r w:rsidRPr="00B87054">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2D2DBF" w:rsidRPr="00B87054" w14:paraId="4E81E203" w14:textId="77777777" w:rsidTr="003378AE">
        <w:tc>
          <w:tcPr>
            <w:tcW w:w="3544" w:type="dxa"/>
            <w:shd w:val="clear" w:color="auto" w:fill="auto"/>
          </w:tcPr>
          <w:p w14:paraId="16F7A3FE" w14:textId="77777777" w:rsidR="002D2DBF" w:rsidRPr="00B87054" w:rsidRDefault="002D2DBF" w:rsidP="002D2DBF">
            <w:pPr>
              <w:rPr>
                <w:i/>
              </w:rPr>
            </w:pPr>
            <w:r w:rsidRPr="00B87054">
              <w:rPr>
                <w:i/>
              </w:rPr>
              <w:t>Фонд</w:t>
            </w:r>
          </w:p>
        </w:tc>
        <w:tc>
          <w:tcPr>
            <w:tcW w:w="5557" w:type="dxa"/>
            <w:shd w:val="clear" w:color="auto" w:fill="auto"/>
          </w:tcPr>
          <w:p w14:paraId="355AF3A2" w14:textId="77777777" w:rsidR="002D2DBF" w:rsidRPr="00B87054" w:rsidRDefault="002D2DBF" w:rsidP="002D2DBF">
            <w:pPr>
              <w:jc w:val="left"/>
              <w:rPr>
                <w:i/>
                <w:color w:val="8DB3E2"/>
                <w:sz w:val="18"/>
              </w:rPr>
            </w:pPr>
            <w:r w:rsidRPr="00B87054">
              <w:rPr>
                <w:i/>
                <w:color w:val="8DB3E2"/>
                <w:sz w:val="18"/>
              </w:rPr>
              <w:t xml:space="preserve">&lt;2A.7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7D4155B4" w14:textId="77777777" w:rsidR="00301A39" w:rsidRPr="00B87054" w:rsidRDefault="00620684" w:rsidP="002D2DBF">
            <w:pPr>
              <w:jc w:val="left"/>
              <w:rPr>
                <w:i/>
                <w:color w:val="8DB3E2"/>
                <w:sz w:val="18"/>
                <w:szCs w:val="18"/>
              </w:rPr>
            </w:pPr>
            <w:r w:rsidRPr="00B87054">
              <w:t>Европейски фонд за регионално развитие</w:t>
            </w:r>
          </w:p>
        </w:tc>
      </w:tr>
      <w:tr w:rsidR="002D2DBF" w:rsidRPr="00B87054" w14:paraId="6D16D6BA" w14:textId="77777777" w:rsidTr="003378AE">
        <w:tc>
          <w:tcPr>
            <w:tcW w:w="3544" w:type="dxa"/>
            <w:shd w:val="clear" w:color="auto" w:fill="auto"/>
          </w:tcPr>
          <w:p w14:paraId="67C85E3C" w14:textId="77777777" w:rsidR="002D2DBF" w:rsidRPr="00B87054" w:rsidRDefault="002D2DBF" w:rsidP="002D2DBF">
            <w:pPr>
              <w:rPr>
                <w:i/>
              </w:rPr>
            </w:pPr>
            <w:r w:rsidRPr="00B87054">
              <w:rPr>
                <w:i/>
              </w:rPr>
              <w:t>Категория региони</w:t>
            </w:r>
          </w:p>
        </w:tc>
        <w:tc>
          <w:tcPr>
            <w:tcW w:w="5557" w:type="dxa"/>
            <w:shd w:val="clear" w:color="auto" w:fill="auto"/>
          </w:tcPr>
          <w:p w14:paraId="0CD41923" w14:textId="77777777" w:rsidR="002D2DBF" w:rsidRPr="00B87054" w:rsidRDefault="002D2DBF" w:rsidP="002D2DBF">
            <w:pPr>
              <w:jc w:val="left"/>
              <w:rPr>
                <w:i/>
                <w:color w:val="8DB3E2"/>
                <w:sz w:val="18"/>
              </w:rPr>
            </w:pPr>
            <w:r w:rsidRPr="00B87054">
              <w:rPr>
                <w:i/>
                <w:color w:val="8DB3E2"/>
                <w:sz w:val="18"/>
              </w:rPr>
              <w:t xml:space="preserve">&lt;2A.8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3FD5186D" w14:textId="77777777" w:rsidR="00301A39" w:rsidRPr="00B87054" w:rsidRDefault="00A61528" w:rsidP="001B38F0">
            <w:pPr>
              <w:jc w:val="left"/>
              <w:rPr>
                <w:i/>
                <w:color w:val="8DB3E2"/>
                <w:sz w:val="18"/>
                <w:szCs w:val="18"/>
              </w:rPr>
            </w:pPr>
            <w:r w:rsidRPr="00B87054">
              <w:t>По-слабо развит регион</w:t>
            </w:r>
            <w:r w:rsidRPr="00B87054" w:rsidDel="00A61528">
              <w:t xml:space="preserve"> </w:t>
            </w:r>
          </w:p>
        </w:tc>
      </w:tr>
      <w:tr w:rsidR="002D2DBF" w:rsidRPr="00B87054" w14:paraId="35501FBE" w14:textId="77777777" w:rsidTr="003378AE">
        <w:tc>
          <w:tcPr>
            <w:tcW w:w="3544" w:type="dxa"/>
            <w:shd w:val="clear" w:color="auto" w:fill="auto"/>
          </w:tcPr>
          <w:p w14:paraId="20388234" w14:textId="77777777" w:rsidR="002D2DBF" w:rsidRPr="00B87054" w:rsidRDefault="002D2DBF" w:rsidP="002D2DBF">
            <w:pPr>
              <w:rPr>
                <w:i/>
              </w:rPr>
            </w:pPr>
            <w:r w:rsidRPr="00B87054">
              <w:rPr>
                <w:i/>
              </w:rPr>
              <w:t>Основа за изчисляване (общо допустими разходи или допустими публични разходи)</w:t>
            </w:r>
          </w:p>
        </w:tc>
        <w:tc>
          <w:tcPr>
            <w:tcW w:w="5557" w:type="dxa"/>
            <w:shd w:val="clear" w:color="auto" w:fill="auto"/>
          </w:tcPr>
          <w:p w14:paraId="32E7B645" w14:textId="77777777" w:rsidR="002D2DBF" w:rsidRPr="00B87054" w:rsidRDefault="002D2DBF" w:rsidP="002D2DBF">
            <w:pPr>
              <w:jc w:val="left"/>
              <w:rPr>
                <w:i/>
                <w:color w:val="8DB3E2"/>
                <w:sz w:val="18"/>
              </w:rPr>
            </w:pPr>
            <w:r w:rsidRPr="00B87054">
              <w:rPr>
                <w:i/>
                <w:color w:val="8DB3E2"/>
                <w:sz w:val="18"/>
              </w:rPr>
              <w:t xml:space="preserve">&lt;2A.9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7E484370" w14:textId="77777777" w:rsidR="00301A39" w:rsidRPr="00B87054" w:rsidRDefault="004F5D65" w:rsidP="002D2DBF">
            <w:pPr>
              <w:jc w:val="left"/>
              <w:rPr>
                <w:i/>
                <w:color w:val="8DB3E2"/>
                <w:sz w:val="18"/>
                <w:szCs w:val="18"/>
              </w:rPr>
            </w:pPr>
            <w:r w:rsidRPr="00B87054">
              <w:t xml:space="preserve">Допустими публични </w:t>
            </w:r>
            <w:r w:rsidR="00CD1DFB" w:rsidRPr="00B87054">
              <w:t>разходи</w:t>
            </w:r>
          </w:p>
        </w:tc>
      </w:tr>
      <w:tr w:rsidR="002D2DBF" w:rsidRPr="00B87054" w14:paraId="281DB54E" w14:textId="77777777" w:rsidTr="003378AE">
        <w:tc>
          <w:tcPr>
            <w:tcW w:w="3544" w:type="dxa"/>
            <w:shd w:val="clear" w:color="auto" w:fill="auto"/>
          </w:tcPr>
          <w:p w14:paraId="5DDE7FD5" w14:textId="77777777" w:rsidR="002D2DBF" w:rsidRPr="00B87054" w:rsidRDefault="002D2DBF" w:rsidP="002D2DBF">
            <w:pPr>
              <w:rPr>
                <w:i/>
              </w:rPr>
            </w:pPr>
            <w:r w:rsidRPr="00B87054">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3BDAF6FB" w14:textId="77777777" w:rsidR="002D2DBF" w:rsidRPr="00B87054" w:rsidRDefault="002D2DBF" w:rsidP="002D2DBF">
            <w:pPr>
              <w:jc w:val="left"/>
              <w:rPr>
                <w:i/>
                <w:color w:val="8DB3E2"/>
                <w:sz w:val="18"/>
              </w:rPr>
            </w:pPr>
            <w:r w:rsidRPr="00B87054">
              <w:rPr>
                <w:i/>
                <w:color w:val="8DB3E2"/>
                <w:sz w:val="18"/>
              </w:rPr>
              <w:t xml:space="preserve">&lt;2A.9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&gt;</w:t>
            </w:r>
          </w:p>
          <w:p w14:paraId="5A41C48A" w14:textId="77777777" w:rsidR="00301A39" w:rsidRPr="00B87054" w:rsidRDefault="00DD6990" w:rsidP="002D2DBF">
            <w:pPr>
              <w:jc w:val="left"/>
              <w:rPr>
                <w:i/>
                <w:color w:val="8DB3E2"/>
                <w:sz w:val="18"/>
                <w:szCs w:val="18"/>
              </w:rPr>
            </w:pPr>
            <w:r w:rsidRPr="00B87054">
              <w:t>Н</w:t>
            </w:r>
            <w:r w:rsidR="00620684" w:rsidRPr="00B87054">
              <w:t>еприложимо</w:t>
            </w:r>
            <w:r w:rsidRPr="00B87054">
              <w:t xml:space="preserve"> </w:t>
            </w:r>
          </w:p>
        </w:tc>
      </w:tr>
    </w:tbl>
    <w:p w14:paraId="16C13CA4" w14:textId="77777777" w:rsidR="002D2DBF" w:rsidRPr="00B87054" w:rsidRDefault="002D2DBF" w:rsidP="002D2DBF">
      <w:pPr>
        <w:rPr>
          <w:i/>
        </w:rPr>
      </w:pPr>
    </w:p>
    <w:p w14:paraId="0E40281D" w14:textId="77777777" w:rsidR="002D2DBF" w:rsidRPr="00B87054" w:rsidRDefault="002D2DBF" w:rsidP="002D2DBF">
      <w:r w:rsidRPr="00B87054">
        <w:rPr>
          <w:b/>
        </w:rPr>
        <w:t>2.А.4</w:t>
      </w:r>
      <w:r w:rsidRPr="00B87054">
        <w:rPr>
          <w:b/>
        </w:rPr>
        <w:tab/>
        <w:t>Инвестиционен приоритет</w:t>
      </w:r>
      <w:r w:rsidRPr="00B87054">
        <w:t xml:space="preserve"> </w:t>
      </w:r>
    </w:p>
    <w:p w14:paraId="4E4F8D6B" w14:textId="77777777" w:rsidR="002D2DBF" w:rsidRPr="00B87054" w:rsidRDefault="002D2DBF" w:rsidP="002D2DBF">
      <w:r w:rsidRPr="00B87054">
        <w:t>(повтаря се за всеки инвестиционен приоритет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2D2DBF" w:rsidRPr="00B87054" w14:paraId="166F51AE" w14:textId="77777777" w:rsidTr="002A51D1">
        <w:tc>
          <w:tcPr>
            <w:tcW w:w="3544" w:type="dxa"/>
            <w:shd w:val="clear" w:color="auto" w:fill="auto"/>
          </w:tcPr>
          <w:p w14:paraId="5CF11424" w14:textId="77777777" w:rsidR="002D2DBF" w:rsidRPr="00B87054" w:rsidRDefault="002D2DBF" w:rsidP="002D2DBF">
            <w:pPr>
              <w:rPr>
                <w:i/>
              </w:rPr>
            </w:pPr>
            <w:r w:rsidRPr="00B87054">
              <w:rPr>
                <w:i/>
              </w:rPr>
              <w:t>Инвестиционен приоритет</w:t>
            </w:r>
          </w:p>
        </w:tc>
        <w:tc>
          <w:tcPr>
            <w:tcW w:w="5557" w:type="dxa"/>
            <w:shd w:val="clear" w:color="auto" w:fill="auto"/>
          </w:tcPr>
          <w:p w14:paraId="279E93DA" w14:textId="77777777" w:rsidR="002D2DBF" w:rsidRPr="00B87054" w:rsidRDefault="002D2DBF" w:rsidP="002D2DBF">
            <w:pPr>
              <w:pStyle w:val="Text1"/>
              <w:ind w:left="0"/>
              <w:jc w:val="left"/>
              <w:rPr>
                <w:i/>
                <w:color w:val="8DB3E2"/>
                <w:sz w:val="18"/>
              </w:rPr>
            </w:pPr>
            <w:r w:rsidRPr="00B87054">
              <w:rPr>
                <w:i/>
                <w:color w:val="8DB3E2"/>
                <w:sz w:val="18"/>
              </w:rPr>
              <w:t xml:space="preserve">&lt;2A.10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099AE5D2" w14:textId="77777777" w:rsidR="00301A39" w:rsidRPr="00B87054" w:rsidRDefault="00620684" w:rsidP="00123114">
            <w:pPr>
              <w:pStyle w:val="Text1"/>
              <w:ind w:left="0"/>
              <w:rPr>
                <w:i/>
                <w:color w:val="8DB3E2"/>
                <w:sz w:val="18"/>
                <w:szCs w:val="18"/>
              </w:rPr>
            </w:pPr>
            <w:r w:rsidRPr="00B87054">
              <w:rPr>
                <w:b/>
              </w:rPr>
              <w:t>Инвестиционен приоритет 6 (d) към ТЦ 6 (ЕФРР):</w:t>
            </w:r>
            <w:r w:rsidRPr="00B87054">
              <w:t xml:space="preserve"> </w:t>
            </w:r>
            <w:r w:rsidR="00123114" w:rsidRPr="00B87054">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CD1DFB" w:rsidRPr="00B87054">
              <w:t>.</w:t>
            </w:r>
          </w:p>
        </w:tc>
      </w:tr>
    </w:tbl>
    <w:p w14:paraId="479D3004" w14:textId="77777777" w:rsidR="002D2DBF" w:rsidRPr="00B87054" w:rsidRDefault="002D2DBF" w:rsidP="002D2DBF">
      <w:pPr>
        <w:rPr>
          <w:i/>
        </w:rPr>
      </w:pPr>
    </w:p>
    <w:p w14:paraId="7447DEF2" w14:textId="77777777" w:rsidR="002D2DBF" w:rsidRPr="00B87054" w:rsidRDefault="002D2DBF" w:rsidP="002D2DBF">
      <w:pPr>
        <w:rPr>
          <w:b/>
        </w:rPr>
      </w:pPr>
      <w:r w:rsidRPr="00B87054">
        <w:rPr>
          <w:b/>
        </w:rPr>
        <w:lastRenderedPageBreak/>
        <w:t xml:space="preserve">2.А.5. </w:t>
      </w:r>
      <w:r w:rsidRPr="00B87054">
        <w:tab/>
      </w:r>
      <w:r w:rsidRPr="00B87054">
        <w:rPr>
          <w:b/>
        </w:rPr>
        <w:t xml:space="preserve">Специфични цели, съответстващи на инвестиционния приоритет, и очаквани резултати </w:t>
      </w:r>
    </w:p>
    <w:p w14:paraId="0440CD6C" w14:textId="77777777" w:rsidR="002D2DBF" w:rsidRPr="00B87054" w:rsidRDefault="002D2DBF" w:rsidP="002D2DBF">
      <w:r w:rsidRPr="00B87054">
        <w:t>(повтаря се за всяка специфична цел в рамките на инвестиционния приоритет)</w:t>
      </w:r>
    </w:p>
    <w:p w14:paraId="4515641A" w14:textId="77777777" w:rsidR="002D2DBF" w:rsidRPr="00B87054" w:rsidRDefault="002D2DBF" w:rsidP="002D2DBF">
      <w:r w:rsidRPr="00B87054">
        <w:t>(Позоваване: член 96, параграф 2, първа алинея, буква б), подточки i) и ii) от Регламент (EС) № 1303/2013)</w:t>
      </w:r>
    </w:p>
    <w:p w14:paraId="60AE184E" w14:textId="77777777" w:rsidR="002D2DBF" w:rsidRPr="00B87054" w:rsidRDefault="002D2DBF" w:rsidP="002D2DBF"/>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4"/>
      </w:tblGrid>
      <w:tr w:rsidR="002D2DBF" w:rsidRPr="00B87054" w14:paraId="39ECCA18" w14:textId="77777777" w:rsidTr="002A51D1">
        <w:trPr>
          <w:trHeight w:val="491"/>
        </w:trPr>
        <w:tc>
          <w:tcPr>
            <w:tcW w:w="2093" w:type="dxa"/>
            <w:shd w:val="clear" w:color="auto" w:fill="auto"/>
          </w:tcPr>
          <w:p w14:paraId="11E74088" w14:textId="77777777" w:rsidR="002D2DBF" w:rsidRPr="00B87054" w:rsidRDefault="002D2DBF" w:rsidP="002D2DBF">
            <w:pPr>
              <w:rPr>
                <w:i/>
              </w:rPr>
            </w:pPr>
            <w:r w:rsidRPr="00B87054">
              <w:rPr>
                <w:i/>
              </w:rPr>
              <w:t>Идентификация</w:t>
            </w:r>
          </w:p>
        </w:tc>
        <w:tc>
          <w:tcPr>
            <w:tcW w:w="6974" w:type="dxa"/>
            <w:shd w:val="clear" w:color="auto" w:fill="auto"/>
          </w:tcPr>
          <w:p w14:paraId="6FA34CDD" w14:textId="77777777" w:rsidR="002D2DBF" w:rsidRPr="00B87054" w:rsidRDefault="002D2DBF" w:rsidP="002D2DBF">
            <w:pPr>
              <w:pStyle w:val="Text1"/>
              <w:ind w:left="0"/>
              <w:jc w:val="left"/>
              <w:rPr>
                <w:i/>
                <w:color w:val="8DB3E2"/>
                <w:sz w:val="18"/>
              </w:rPr>
            </w:pPr>
            <w:r w:rsidRPr="00B87054">
              <w:rPr>
                <w:i/>
                <w:color w:val="8DB3E2"/>
                <w:sz w:val="18"/>
              </w:rPr>
              <w:t xml:space="preserve">&lt;2A.1.1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="G"“SME &gt;</w:t>
            </w:r>
          </w:p>
          <w:p w14:paraId="66C8A19C" w14:textId="77777777" w:rsidR="00D02D63" w:rsidRPr="00B87054" w:rsidRDefault="00D02D63" w:rsidP="002D2DBF">
            <w:pPr>
              <w:pStyle w:val="Text1"/>
              <w:ind w:left="0"/>
              <w:jc w:val="left"/>
              <w:rPr>
                <w:i/>
                <w:color w:val="8DB3E2"/>
                <w:sz w:val="18"/>
                <w:szCs w:val="18"/>
              </w:rPr>
            </w:pPr>
            <w:r w:rsidRPr="00B87054">
              <w:t>СПЕЦИФИЧНА ЦЕЛ 1</w:t>
            </w:r>
          </w:p>
        </w:tc>
      </w:tr>
      <w:tr w:rsidR="002D2DBF" w:rsidRPr="00B87054" w14:paraId="0E1C7929" w14:textId="77777777" w:rsidTr="002A51D1">
        <w:trPr>
          <w:trHeight w:val="360"/>
        </w:trPr>
        <w:tc>
          <w:tcPr>
            <w:tcW w:w="2093" w:type="dxa"/>
            <w:shd w:val="clear" w:color="auto" w:fill="auto"/>
          </w:tcPr>
          <w:p w14:paraId="4C11CE30" w14:textId="77777777" w:rsidR="002D2DBF" w:rsidRPr="00B87054" w:rsidRDefault="002D2DBF" w:rsidP="002D2DBF">
            <w:pPr>
              <w:rPr>
                <w:i/>
              </w:rPr>
            </w:pPr>
            <w:r w:rsidRPr="00B87054">
              <w:rPr>
                <w:i/>
              </w:rPr>
              <w:t xml:space="preserve">Специфична цел </w:t>
            </w:r>
          </w:p>
        </w:tc>
        <w:tc>
          <w:tcPr>
            <w:tcW w:w="6974" w:type="dxa"/>
            <w:shd w:val="clear" w:color="auto" w:fill="auto"/>
          </w:tcPr>
          <w:p w14:paraId="621FEE9D" w14:textId="77777777" w:rsidR="002D2DBF" w:rsidRPr="00B87054" w:rsidRDefault="002D2DBF" w:rsidP="002D2DBF">
            <w:pPr>
              <w:pStyle w:val="Text1"/>
              <w:ind w:left="0"/>
              <w:jc w:val="left"/>
              <w:rPr>
                <w:i/>
                <w:color w:val="8DB3E2"/>
                <w:sz w:val="18"/>
              </w:rPr>
            </w:pPr>
            <w:r w:rsidRPr="00B87054">
              <w:rPr>
                <w:i/>
                <w:color w:val="8DB3E2"/>
                <w:sz w:val="18"/>
              </w:rPr>
              <w:t xml:space="preserve">&lt;2A.1.2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="M"“SME &gt;</w:t>
            </w:r>
          </w:p>
          <w:p w14:paraId="7E11DB71" w14:textId="77777777" w:rsidR="00301A39" w:rsidRPr="00B87054" w:rsidRDefault="00A420C8" w:rsidP="00A420C8">
            <w:pPr>
              <w:jc w:val="left"/>
            </w:pPr>
            <w:r w:rsidRPr="00B87054">
              <w:t>Подобряване на природозащитното състояние на видове и местообитания от мрежата Натура 2000</w:t>
            </w:r>
          </w:p>
        </w:tc>
      </w:tr>
      <w:tr w:rsidR="002D2DBF" w:rsidRPr="00B87054" w14:paraId="7F452BC9" w14:textId="77777777" w:rsidTr="002A51D1">
        <w:trPr>
          <w:trHeight w:val="360"/>
        </w:trPr>
        <w:tc>
          <w:tcPr>
            <w:tcW w:w="2093" w:type="dxa"/>
            <w:shd w:val="clear" w:color="auto" w:fill="auto"/>
          </w:tcPr>
          <w:p w14:paraId="7560DE27" w14:textId="77777777" w:rsidR="002D2DBF" w:rsidRPr="00B87054" w:rsidRDefault="002D2DBF" w:rsidP="002D2DBF">
            <w:pPr>
              <w:rPr>
                <w:i/>
              </w:rPr>
            </w:pPr>
            <w:r w:rsidRPr="00B87054">
              <w:rPr>
                <w:i/>
              </w:rPr>
              <w:t>Резултатите, които държавата членка се стреми да постигне с подкрепа от Съюза</w:t>
            </w:r>
          </w:p>
        </w:tc>
        <w:tc>
          <w:tcPr>
            <w:tcW w:w="6974" w:type="dxa"/>
            <w:shd w:val="clear" w:color="auto" w:fill="auto"/>
          </w:tcPr>
          <w:p w14:paraId="08F29720" w14:textId="54E2A551" w:rsidR="007A31D8" w:rsidRPr="00B87054" w:rsidRDefault="002D2DBF" w:rsidP="002A51D1">
            <w:pPr>
              <w:pStyle w:val="Text1"/>
              <w:ind w:left="0"/>
              <w:jc w:val="left"/>
              <w:rPr>
                <w:lang w:val="en-US"/>
              </w:rPr>
            </w:pPr>
            <w:r w:rsidRPr="00B87054">
              <w:rPr>
                <w:i/>
                <w:color w:val="8DB3E2"/>
                <w:sz w:val="18"/>
              </w:rPr>
              <w:t xml:space="preserve">&lt;2A.1.3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="M“SME "&gt;</w:t>
            </w:r>
          </w:p>
          <w:p w14:paraId="5D9C639D" w14:textId="4867ADAB" w:rsidR="00C33306" w:rsidRPr="00B87054" w:rsidRDefault="007A31D8" w:rsidP="002A479A">
            <w:pPr>
              <w:spacing w:before="0" w:after="0"/>
            </w:pPr>
            <w:r w:rsidRPr="00B87054">
              <w:t xml:space="preserve">С изпълнението на мерки по приоритетната ос </w:t>
            </w:r>
            <w:proofErr w:type="spellStart"/>
            <w:r w:rsidRPr="00B87054">
              <w:rPr>
                <w:lang w:val="ru-RU"/>
              </w:rPr>
              <w:t>ще</w:t>
            </w:r>
            <w:proofErr w:type="spellEnd"/>
            <w:r w:rsidRPr="00B87054">
              <w:rPr>
                <w:lang w:val="ru-RU"/>
              </w:rPr>
              <w:t xml:space="preserve"> </w:t>
            </w:r>
            <w:r w:rsidRPr="00B87054">
              <w:t>се надградят резултатите, постигнати през</w:t>
            </w:r>
            <w:r w:rsidRPr="00B87054">
              <w:rPr>
                <w:lang w:val="ru-RU"/>
              </w:rPr>
              <w:t xml:space="preserve"> </w:t>
            </w:r>
            <w:proofErr w:type="spellStart"/>
            <w:r w:rsidRPr="00B87054">
              <w:rPr>
                <w:lang w:val="ru-RU"/>
              </w:rPr>
              <w:t>програмен</w:t>
            </w:r>
            <w:proofErr w:type="spellEnd"/>
            <w:r w:rsidRPr="00B87054">
              <w:rPr>
                <w:lang w:val="ru-RU"/>
              </w:rPr>
              <w:t xml:space="preserve"> период 2007 – 2013 г. </w:t>
            </w:r>
            <w:r w:rsidRPr="00B87054">
              <w:t>М</w:t>
            </w:r>
            <w:proofErr w:type="spellStart"/>
            <w:r w:rsidRPr="00B87054">
              <w:rPr>
                <w:lang w:val="ru-RU"/>
              </w:rPr>
              <w:t>ерките</w:t>
            </w:r>
            <w:proofErr w:type="spellEnd"/>
            <w:r w:rsidRPr="00B87054">
              <w:rPr>
                <w:lang w:val="ru-RU"/>
              </w:rPr>
              <w:t xml:space="preserve">, </w:t>
            </w:r>
            <w:proofErr w:type="spellStart"/>
            <w:r w:rsidRPr="00B87054">
              <w:rPr>
                <w:lang w:val="ru-RU"/>
              </w:rPr>
              <w:t>които</w:t>
            </w:r>
            <w:proofErr w:type="spellEnd"/>
            <w:r w:rsidRPr="00B87054">
              <w:rPr>
                <w:lang w:val="ru-RU"/>
              </w:rPr>
              <w:t xml:space="preserve"> </w:t>
            </w:r>
            <w:proofErr w:type="spellStart"/>
            <w:r w:rsidRPr="00B87054">
              <w:rPr>
                <w:lang w:val="ru-RU"/>
              </w:rPr>
              <w:t>ще</w:t>
            </w:r>
            <w:proofErr w:type="spellEnd"/>
            <w:r w:rsidRPr="00B87054">
              <w:rPr>
                <w:lang w:val="ru-RU"/>
              </w:rPr>
              <w:t xml:space="preserve"> се </w:t>
            </w:r>
            <w:proofErr w:type="spellStart"/>
            <w:r w:rsidRPr="00B87054">
              <w:rPr>
                <w:lang w:val="ru-RU"/>
              </w:rPr>
              <w:t>финансират</w:t>
            </w:r>
            <w:proofErr w:type="spellEnd"/>
            <w:ins w:id="107" w:author="Author">
              <w:r w:rsidR="00606314">
                <w:rPr>
                  <w:lang w:val="ru-RU"/>
                </w:rPr>
                <w:t xml:space="preserve"> приоритетно</w:t>
              </w:r>
            </w:ins>
            <w:r w:rsidRPr="00B87054">
              <w:rPr>
                <w:lang w:val="ru-RU"/>
              </w:rPr>
              <w:t xml:space="preserve">, </w:t>
            </w:r>
            <w:proofErr w:type="spellStart"/>
            <w:r w:rsidRPr="00B87054">
              <w:rPr>
                <w:lang w:val="ru-RU"/>
              </w:rPr>
              <w:t>са</w:t>
            </w:r>
            <w:proofErr w:type="spellEnd"/>
            <w:r w:rsidRPr="00B87054">
              <w:rPr>
                <w:lang w:val="ru-RU"/>
              </w:rPr>
              <w:t xml:space="preserve"> </w:t>
            </w:r>
            <w:proofErr w:type="spellStart"/>
            <w:r w:rsidRPr="00B87054">
              <w:rPr>
                <w:lang w:val="ru-RU"/>
              </w:rPr>
              <w:t>включени</w:t>
            </w:r>
            <w:proofErr w:type="spellEnd"/>
            <w:r w:rsidRPr="00B87054">
              <w:rPr>
                <w:lang w:val="ru-RU"/>
              </w:rPr>
              <w:t xml:space="preserve"> в обхвата на Н</w:t>
            </w:r>
            <w:proofErr w:type="spellStart"/>
            <w:r w:rsidRPr="00B87054">
              <w:t>ационалната</w:t>
            </w:r>
            <w:proofErr w:type="spellEnd"/>
            <w:r w:rsidRPr="00B87054">
              <w:t xml:space="preserve"> приоритетна рамка за действие по Натура 2000 и</w:t>
            </w:r>
            <w:r w:rsidRPr="00B87054">
              <w:rPr>
                <w:lang w:val="ru-RU"/>
              </w:rPr>
              <w:t xml:space="preserve"> </w:t>
            </w:r>
            <w:proofErr w:type="spellStart"/>
            <w:r w:rsidRPr="00B87054">
              <w:rPr>
                <w:lang w:val="ru-RU"/>
              </w:rPr>
              <w:t>са</w:t>
            </w:r>
            <w:proofErr w:type="spellEnd"/>
            <w:r w:rsidRPr="00B87054">
              <w:rPr>
                <w:lang w:val="ru-RU"/>
              </w:rPr>
              <w:t xml:space="preserve"> </w:t>
            </w:r>
            <w:proofErr w:type="spellStart"/>
            <w:r w:rsidRPr="00B87054">
              <w:rPr>
                <w:lang w:val="ru-RU"/>
              </w:rPr>
              <w:t>насочени</w:t>
            </w:r>
            <w:proofErr w:type="spellEnd"/>
            <w:r w:rsidRPr="00B87054">
              <w:rPr>
                <w:lang w:val="ru-RU"/>
              </w:rPr>
              <w:t xml:space="preserve"> </w:t>
            </w:r>
            <w:proofErr w:type="spellStart"/>
            <w:r w:rsidRPr="00B87054">
              <w:rPr>
                <w:lang w:val="ru-RU"/>
              </w:rPr>
              <w:t>изцяло</w:t>
            </w:r>
            <w:proofErr w:type="spellEnd"/>
            <w:r w:rsidRPr="00B87054">
              <w:rPr>
                <w:lang w:val="ru-RU"/>
              </w:rPr>
              <w:t xml:space="preserve"> </w:t>
            </w:r>
            <w:proofErr w:type="spellStart"/>
            <w:r w:rsidRPr="00B87054">
              <w:rPr>
                <w:lang w:val="ru-RU"/>
              </w:rPr>
              <w:t>към</w:t>
            </w:r>
            <w:proofErr w:type="spellEnd"/>
            <w:r w:rsidRPr="00B87054">
              <w:rPr>
                <w:lang w:val="ru-RU"/>
              </w:rPr>
              <w:t xml:space="preserve"> </w:t>
            </w:r>
            <w:proofErr w:type="spellStart"/>
            <w:r w:rsidRPr="00B87054">
              <w:rPr>
                <w:lang w:val="ru-RU"/>
              </w:rPr>
              <w:t>зоните</w:t>
            </w:r>
            <w:proofErr w:type="spellEnd"/>
            <w:r w:rsidRPr="00B87054">
              <w:rPr>
                <w:lang w:val="ru-RU"/>
              </w:rPr>
              <w:t xml:space="preserve"> от </w:t>
            </w:r>
            <w:proofErr w:type="spellStart"/>
            <w:r w:rsidR="00E44EA0" w:rsidRPr="00B87054">
              <w:rPr>
                <w:lang w:val="ru-RU"/>
              </w:rPr>
              <w:t>мрежата</w:t>
            </w:r>
            <w:proofErr w:type="spellEnd"/>
            <w:r w:rsidR="00E44EA0" w:rsidRPr="00B87054">
              <w:rPr>
                <w:lang w:val="ru-RU"/>
              </w:rPr>
              <w:t xml:space="preserve"> </w:t>
            </w:r>
            <w:r w:rsidRPr="00B87054">
              <w:rPr>
                <w:lang w:val="ru-RU"/>
              </w:rPr>
              <w:t>Натура 2000.</w:t>
            </w:r>
            <w:r w:rsidR="00C33306" w:rsidRPr="00B87054">
              <w:rPr>
                <w:bCs/>
                <w:szCs w:val="24"/>
              </w:rPr>
              <w:t xml:space="preserve"> </w:t>
            </w:r>
            <w:r w:rsidR="003A779D" w:rsidRPr="00B87054">
              <w:rPr>
                <w:bCs/>
                <w:szCs w:val="24"/>
              </w:rPr>
              <w:t xml:space="preserve">Реализирането </w:t>
            </w:r>
            <w:r w:rsidR="00C33306" w:rsidRPr="00B87054">
              <w:rPr>
                <w:bCs/>
                <w:szCs w:val="24"/>
              </w:rPr>
              <w:t>на мерки</w:t>
            </w:r>
            <w:r w:rsidR="003A779D" w:rsidRPr="00B87054">
              <w:rPr>
                <w:bCs/>
                <w:szCs w:val="24"/>
              </w:rPr>
              <w:t>те</w:t>
            </w:r>
            <w:r w:rsidR="00C33306" w:rsidRPr="00B87054">
              <w:rPr>
                <w:bCs/>
                <w:szCs w:val="24"/>
              </w:rPr>
              <w:t xml:space="preserve"> ще допринесе за постигане на част от целите на </w:t>
            </w:r>
            <w:hyperlink r:id="rId49" w:history="1">
              <w:r w:rsidR="00C33306" w:rsidRPr="00B87054">
                <w:rPr>
                  <w:bCs/>
                  <w:szCs w:val="24"/>
                </w:rPr>
                <w:t>Стратегия за биоразнообразието в ЕС 2020</w:t>
              </w:r>
            </w:hyperlink>
            <w:r w:rsidR="00C33306" w:rsidRPr="00B87054">
              <w:t xml:space="preserve"> (Цел 1 и 2). Ще бъде завършено изграждането на мрежата Натура 2000, ще се гарантира нейното добро управление</w:t>
            </w:r>
            <w:r w:rsidR="00900A8F" w:rsidRPr="00B87054">
              <w:t>,</w:t>
            </w:r>
            <w:r w:rsidR="00C33306" w:rsidRPr="00B87054">
              <w:t xml:space="preserve"> </w:t>
            </w:r>
            <w:r w:rsidR="00900A8F" w:rsidRPr="00B87054">
              <w:rPr>
                <w:szCs w:val="24"/>
              </w:rPr>
              <w:t>ще се изпълняват конкретни консервационни мерки</w:t>
            </w:r>
            <w:r w:rsidR="00900A8F" w:rsidRPr="00B87054">
              <w:t xml:space="preserve"> </w:t>
            </w:r>
            <w:r w:rsidR="00900A8F" w:rsidRPr="00B87054">
              <w:rPr>
                <w:szCs w:val="24"/>
              </w:rPr>
              <w:t xml:space="preserve">и ще бъде изградена необходимата инфраструктура за </w:t>
            </w:r>
            <w:r w:rsidR="00675A1D" w:rsidRPr="00B87054">
              <w:rPr>
                <w:szCs w:val="24"/>
              </w:rPr>
              <w:t xml:space="preserve">поддържане и </w:t>
            </w:r>
            <w:r w:rsidR="00900A8F" w:rsidRPr="00B87054">
              <w:rPr>
                <w:szCs w:val="24"/>
              </w:rPr>
              <w:t>подобряване на природозащитното състояние</w:t>
            </w:r>
            <w:r w:rsidR="0054780A" w:rsidRPr="00B87054">
              <w:rPr>
                <w:szCs w:val="24"/>
              </w:rPr>
              <w:t xml:space="preserve"> (ПС)</w:t>
            </w:r>
            <w:r w:rsidR="00900A8F" w:rsidRPr="00B87054">
              <w:rPr>
                <w:szCs w:val="24"/>
              </w:rPr>
              <w:t xml:space="preserve"> на видове и местообитания</w:t>
            </w:r>
            <w:r w:rsidR="00850E74" w:rsidRPr="00B87054">
              <w:rPr>
                <w:szCs w:val="24"/>
              </w:rPr>
              <w:t xml:space="preserve">. </w:t>
            </w:r>
            <w:r w:rsidR="00850E74" w:rsidRPr="00B87054">
              <w:t xml:space="preserve">Предвижда се да </w:t>
            </w:r>
            <w:r w:rsidR="00C33306" w:rsidRPr="00B87054">
              <w:t>бъде извършена оценка на състоянието на екосистемите и техните услуги</w:t>
            </w:r>
            <w:r w:rsidR="00FB1052" w:rsidRPr="00B87054">
              <w:t xml:space="preserve"> в Натура 2000</w:t>
            </w:r>
            <w:r w:rsidR="003128D2" w:rsidRPr="00B87054">
              <w:t xml:space="preserve"> на национално ниво</w:t>
            </w:r>
            <w:r w:rsidR="00C33306" w:rsidRPr="00B87054">
              <w:t>.</w:t>
            </w:r>
            <w:r w:rsidR="00850E74" w:rsidRPr="00B87054">
              <w:rPr>
                <w:szCs w:val="24"/>
              </w:rPr>
              <w:t xml:space="preserve"> </w:t>
            </w:r>
            <w:r w:rsidR="00850E74" w:rsidRPr="00B87054">
              <w:t>Част от мерките ще бъдат насочени към повишаване на осведомеността и участието на заинтересованите страни.</w:t>
            </w:r>
          </w:p>
          <w:p w14:paraId="53A678B1" w14:textId="77777777" w:rsidR="00850E74" w:rsidRPr="00B87054" w:rsidRDefault="00DF7106" w:rsidP="00DF7106">
            <w:pPr>
              <w:spacing w:after="0"/>
              <w:rPr>
                <w:szCs w:val="24"/>
              </w:rPr>
            </w:pPr>
            <w:r w:rsidRPr="00B87054">
              <w:rPr>
                <w:bCs/>
                <w:szCs w:val="24"/>
              </w:rPr>
              <w:t xml:space="preserve">Приоритетната ос цели запазване и подобряване на природозащитното състояние на видове и местообитания, предмет на опазване </w:t>
            </w:r>
            <w:r w:rsidR="00850E74" w:rsidRPr="00B87054">
              <w:rPr>
                <w:bCs/>
                <w:szCs w:val="24"/>
              </w:rPr>
              <w:t xml:space="preserve">съгласно </w:t>
            </w:r>
            <w:r w:rsidRPr="00B87054">
              <w:rPr>
                <w:bCs/>
                <w:szCs w:val="24"/>
              </w:rPr>
              <w:t>Директива 92/43/ЕИО и Директива 2009/147/ЕО. Приоритетно ще се финансират мерки за видове и местообитания, чието състояние е оценено като „неблагоприятно-лошо“ и „неблагоприятно-незадоволително“</w:t>
            </w:r>
            <w:r w:rsidR="00850E74" w:rsidRPr="00B87054">
              <w:rPr>
                <w:bCs/>
                <w:szCs w:val="24"/>
              </w:rPr>
              <w:t>,</w:t>
            </w:r>
            <w:r w:rsidRPr="00B87054">
              <w:rPr>
                <w:bCs/>
                <w:szCs w:val="24"/>
              </w:rPr>
              <w:t xml:space="preserve"> съгласно резултатите от проект „Картиране и определяне на природозащитното състояние на природни местообитания и видове – фаза І“ и НПРД, както и такива за приоритетни видове и местообитания съгласно двете директиви. </w:t>
            </w:r>
            <w:r w:rsidRPr="003378AE">
              <w:rPr>
                <w:bCs/>
                <w:szCs w:val="24"/>
              </w:rPr>
              <w:t>Планира се изпълнение</w:t>
            </w:r>
            <w:r w:rsidR="00850E74" w:rsidRPr="003378AE">
              <w:rPr>
                <w:bCs/>
                <w:szCs w:val="24"/>
              </w:rPr>
              <w:t>то</w:t>
            </w:r>
            <w:r w:rsidRPr="003378AE">
              <w:rPr>
                <w:bCs/>
                <w:szCs w:val="24"/>
              </w:rPr>
              <w:t xml:space="preserve"> на мерки </w:t>
            </w:r>
            <w:r w:rsidRPr="003378AE">
              <w:rPr>
                <w:szCs w:val="24"/>
              </w:rPr>
              <w:t xml:space="preserve">за създаване и функциониране на структура за управление на мрежата Натура 2000, </w:t>
            </w:r>
            <w:r w:rsidR="000A29C4" w:rsidRPr="003378AE">
              <w:rPr>
                <w:szCs w:val="24"/>
              </w:rPr>
              <w:t xml:space="preserve">мерки за </w:t>
            </w:r>
            <w:r w:rsidRPr="003378AE">
              <w:rPr>
                <w:szCs w:val="24"/>
              </w:rPr>
              <w:t>изграждане на капацитета на органите, имащи отношение към мрежата</w:t>
            </w:r>
            <w:r w:rsidR="000A29C4" w:rsidRPr="003378AE">
              <w:rPr>
                <w:szCs w:val="24"/>
              </w:rPr>
              <w:t>,</w:t>
            </w:r>
            <w:r w:rsidR="000A29C4" w:rsidRPr="00B87054">
              <w:t xml:space="preserve"> както и мерки за </w:t>
            </w:r>
            <w:r w:rsidR="000A29C4" w:rsidRPr="00B87054">
              <w:rPr>
                <w:szCs w:val="24"/>
              </w:rPr>
              <w:t xml:space="preserve">изготвяне на планове за управление (или други еквивалентни инструменти) и на планове за действие за видове, които ще </w:t>
            </w:r>
            <w:r w:rsidR="00B84B38" w:rsidRPr="00B87054">
              <w:rPr>
                <w:szCs w:val="24"/>
              </w:rPr>
              <w:t>допринесат за</w:t>
            </w:r>
            <w:r w:rsidR="000A29C4" w:rsidRPr="00B87054">
              <w:rPr>
                <w:szCs w:val="24"/>
              </w:rPr>
              <w:t xml:space="preserve"> устойчивото и активно управление на мрежата</w:t>
            </w:r>
            <w:r w:rsidRPr="00B87054">
              <w:rPr>
                <w:szCs w:val="24"/>
              </w:rPr>
              <w:t xml:space="preserve">. </w:t>
            </w:r>
          </w:p>
          <w:p w14:paraId="34710567" w14:textId="2C3BB663" w:rsidR="00DF7106" w:rsidRPr="00B87054" w:rsidRDefault="00DF7106" w:rsidP="00DF7106">
            <w:pPr>
              <w:spacing w:after="0"/>
            </w:pPr>
            <w:r w:rsidRPr="00B87054">
              <w:rPr>
                <w:szCs w:val="24"/>
              </w:rPr>
              <w:lastRenderedPageBreak/>
              <w:t>Други мерки, които ще получат подкрепа</w:t>
            </w:r>
            <w:r w:rsidR="00850E74" w:rsidRPr="00B87054">
              <w:rPr>
                <w:szCs w:val="24"/>
              </w:rPr>
              <w:t>,</w:t>
            </w:r>
            <w:r w:rsidRPr="00B87054">
              <w:rPr>
                <w:szCs w:val="24"/>
              </w:rPr>
              <w:t xml:space="preserve"> са завършване изграждането на Натура 2000 в морска среда. </w:t>
            </w:r>
            <w:r w:rsidRPr="00B87054">
              <w:t xml:space="preserve">Ще продължи </w:t>
            </w:r>
            <w:r w:rsidR="00B84B38" w:rsidRPr="00B87054">
              <w:t xml:space="preserve">и </w:t>
            </w:r>
            <w:r w:rsidRPr="00B87054">
              <w:t>финансиране</w:t>
            </w:r>
            <w:r w:rsidR="00B84B38" w:rsidRPr="00B87054">
              <w:t>то</w:t>
            </w:r>
            <w:r w:rsidRPr="00B87054">
              <w:t xml:space="preserve"> на мерки за надграждане на информацията, събрана за целите на докладването по чл. 17 от Директива 92/43/ЕИО и чл. 12 от Директива 2009/147/ЕО. Ще се осигури по-висока информираност и ангажираност на заинтересованите страни чрез изпълнение на мерки от </w:t>
            </w:r>
            <w:r w:rsidR="003E3EB8" w:rsidRPr="00B87054">
              <w:t>Националната и</w:t>
            </w:r>
            <w:r w:rsidRPr="00B87054">
              <w:t xml:space="preserve">нформационна и комуникационна стратегия </w:t>
            </w:r>
            <w:r w:rsidR="003E3EB8" w:rsidRPr="00B87054">
              <w:rPr>
                <w:lang w:val="ru-RU"/>
              </w:rPr>
              <w:t>(</w:t>
            </w:r>
            <w:r w:rsidR="003E3EB8" w:rsidRPr="00B87054">
              <w:t>НИКС</w:t>
            </w:r>
            <w:r w:rsidR="003E3EB8" w:rsidRPr="00B87054">
              <w:rPr>
                <w:lang w:val="ru-RU"/>
              </w:rPr>
              <w:t>)</w:t>
            </w:r>
            <w:r w:rsidR="003E3EB8" w:rsidRPr="00B87054">
              <w:t xml:space="preserve"> </w:t>
            </w:r>
            <w:r w:rsidRPr="00B87054">
              <w:t>за Натура 2000, част от НПРД.</w:t>
            </w:r>
            <w:ins w:id="108" w:author="Author">
              <w:r w:rsidR="00606314">
                <w:t xml:space="preserve"> Планирани са още мерки за </w:t>
              </w:r>
              <w:r w:rsidR="00D31F24">
                <w:t xml:space="preserve">залесяване с принос към целите на </w:t>
              </w:r>
              <w:proofErr w:type="spellStart"/>
              <w:r w:rsidR="00D31F24">
                <w:t>Стратерията</w:t>
              </w:r>
              <w:proofErr w:type="spellEnd"/>
              <w:r w:rsidR="00D31F24">
                <w:t xml:space="preserve"> на ЕС за биоразнообразие 2030</w:t>
              </w:r>
              <w:r w:rsidR="00606314">
                <w:t>.</w:t>
              </w:r>
            </w:ins>
          </w:p>
          <w:p w14:paraId="6EE917DB" w14:textId="77777777" w:rsidR="00B10BF5" w:rsidRPr="00B87054" w:rsidRDefault="00B10BF5" w:rsidP="00B10BF5">
            <w:pPr>
              <w:spacing w:after="0"/>
              <w:rPr>
                <w:i/>
                <w:color w:val="8DB3E2"/>
                <w:sz w:val="18"/>
                <w:szCs w:val="18"/>
              </w:rPr>
            </w:pPr>
            <w:r w:rsidRPr="00B87054">
              <w:t xml:space="preserve">Част от мерките, които са заложени в програмата, ще допринесат за изпълнение на целите на приоритетна област „Запазване на биоразнообразието, заобикалящата среда и качеството на въздуха и почвите“ от </w:t>
            </w:r>
            <w:r w:rsidR="0054780A" w:rsidRPr="00B87054">
              <w:t>С</w:t>
            </w:r>
            <w:r w:rsidRPr="00B87054">
              <w:t>тратегията на ЕС за Дунавския регион.</w:t>
            </w:r>
          </w:p>
        </w:tc>
      </w:tr>
    </w:tbl>
    <w:p w14:paraId="1BADA858" w14:textId="77777777" w:rsidR="002D2DBF" w:rsidRPr="00B87054" w:rsidRDefault="002D2DBF" w:rsidP="002D2DBF"/>
    <w:p w14:paraId="70200837" w14:textId="77777777" w:rsidR="002D2DBF" w:rsidRPr="00B87054" w:rsidRDefault="002D2DBF" w:rsidP="002D2DBF">
      <w:pPr>
        <w:sectPr w:rsidR="002D2DBF" w:rsidRPr="00B87054" w:rsidSect="00C50033">
          <w:headerReference w:type="default" r:id="rId50"/>
          <w:footerReference w:type="default" r:id="rId51"/>
          <w:headerReference w:type="first" r:id="rId52"/>
          <w:footerReference w:type="first" r:id="rId53"/>
          <w:pgSz w:w="11906" w:h="16838"/>
          <w:pgMar w:top="1021" w:right="1418" w:bottom="1021" w:left="1418" w:header="601" w:footer="1077" w:gutter="0"/>
          <w:cols w:space="720"/>
          <w:docGrid w:linePitch="326"/>
        </w:sectPr>
      </w:pPr>
    </w:p>
    <w:p w14:paraId="3D64698C" w14:textId="4FB8D88B" w:rsidR="002D2DBF" w:rsidRPr="00B87054" w:rsidRDefault="002D2DBF" w:rsidP="002D2DBF">
      <w:pPr>
        <w:rPr>
          <w:b/>
        </w:rPr>
      </w:pPr>
      <w:bookmarkStart w:id="109" w:name="_Hlk99620467"/>
      <w:r w:rsidRPr="00B87054">
        <w:rPr>
          <w:b/>
        </w:rPr>
        <w:lastRenderedPageBreak/>
        <w:t xml:space="preserve">Таблица 3: </w:t>
      </w:r>
      <w:r w:rsidRPr="00B87054">
        <w:tab/>
      </w:r>
      <w:r w:rsidRPr="00B87054">
        <w:rPr>
          <w:b/>
        </w:rPr>
        <w:t>Специфични за програмата показатели за резултатите по специфични цели</w:t>
      </w:r>
      <w:r w:rsidRPr="00B87054">
        <w:t xml:space="preserve"> (за ЕФРР и Кохезионния фонд)</w:t>
      </w:r>
    </w:p>
    <w:bookmarkEnd w:id="109"/>
    <w:p w14:paraId="272E463F" w14:textId="20002168" w:rsidR="002D2DBF" w:rsidRPr="00B87054" w:rsidRDefault="002D2DBF" w:rsidP="002D2DBF">
      <w:r w:rsidRPr="00B87054">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3"/>
        <w:gridCol w:w="2094"/>
        <w:gridCol w:w="1116"/>
        <w:gridCol w:w="1538"/>
        <w:gridCol w:w="2513"/>
        <w:gridCol w:w="978"/>
        <w:gridCol w:w="2233"/>
        <w:gridCol w:w="2233"/>
        <w:gridCol w:w="1258"/>
      </w:tblGrid>
      <w:tr w:rsidR="004D0DCB" w:rsidRPr="00B87054" w14:paraId="49AFC73A" w14:textId="77777777" w:rsidTr="004D0DCB">
        <w:trPr>
          <w:trHeight w:val="531"/>
        </w:trPr>
        <w:tc>
          <w:tcPr>
            <w:tcW w:w="360" w:type="pct"/>
            <w:tcBorders>
              <w:top w:val="single" w:sz="4" w:space="0" w:color="auto"/>
              <w:left w:val="single" w:sz="4" w:space="0" w:color="auto"/>
              <w:bottom w:val="single" w:sz="4" w:space="0" w:color="auto"/>
              <w:right w:val="single" w:sz="4" w:space="0" w:color="auto"/>
            </w:tcBorders>
          </w:tcPr>
          <w:p w14:paraId="3549A206"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Идентификация</w:t>
            </w:r>
          </w:p>
        </w:tc>
        <w:tc>
          <w:tcPr>
            <w:tcW w:w="696" w:type="pct"/>
            <w:tcBorders>
              <w:top w:val="single" w:sz="4" w:space="0" w:color="auto"/>
              <w:left w:val="single" w:sz="4" w:space="0" w:color="auto"/>
              <w:bottom w:val="single" w:sz="4" w:space="0" w:color="auto"/>
              <w:right w:val="single" w:sz="4" w:space="0" w:color="auto"/>
            </w:tcBorders>
            <w:hideMark/>
          </w:tcPr>
          <w:p w14:paraId="64D9906D"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 xml:space="preserve">Показател </w:t>
            </w:r>
          </w:p>
        </w:tc>
        <w:tc>
          <w:tcPr>
            <w:tcW w:w="371" w:type="pct"/>
            <w:tcBorders>
              <w:top w:val="single" w:sz="4" w:space="0" w:color="auto"/>
              <w:left w:val="single" w:sz="4" w:space="0" w:color="auto"/>
              <w:bottom w:val="single" w:sz="4" w:space="0" w:color="auto"/>
              <w:right w:val="single" w:sz="4" w:space="0" w:color="auto"/>
            </w:tcBorders>
            <w:hideMark/>
          </w:tcPr>
          <w:p w14:paraId="0986940C" w14:textId="77777777" w:rsidR="002D2DBF" w:rsidRPr="00B87054" w:rsidRDefault="002D2DBF" w:rsidP="002D2DBF">
            <w:pPr>
              <w:snapToGrid w:val="0"/>
              <w:rPr>
                <w:b/>
                <w:i/>
                <w:sz w:val="18"/>
                <w:szCs w:val="18"/>
              </w:rPr>
            </w:pPr>
            <w:r w:rsidRPr="00B87054">
              <w:rPr>
                <w:b/>
                <w:i/>
                <w:sz w:val="18"/>
              </w:rPr>
              <w:t>Мерна единица</w:t>
            </w:r>
          </w:p>
        </w:tc>
        <w:tc>
          <w:tcPr>
            <w:tcW w:w="511" w:type="pct"/>
            <w:tcBorders>
              <w:top w:val="single" w:sz="4" w:space="0" w:color="auto"/>
              <w:left w:val="single" w:sz="4" w:space="0" w:color="auto"/>
              <w:bottom w:val="single" w:sz="4" w:space="0" w:color="auto"/>
              <w:right w:val="single" w:sz="4" w:space="0" w:color="auto"/>
            </w:tcBorders>
          </w:tcPr>
          <w:p w14:paraId="0AEA39CC"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Категория региони (когато е уместно)</w:t>
            </w:r>
          </w:p>
        </w:tc>
        <w:tc>
          <w:tcPr>
            <w:tcW w:w="835" w:type="pct"/>
            <w:tcBorders>
              <w:top w:val="single" w:sz="4" w:space="0" w:color="auto"/>
              <w:left w:val="single" w:sz="4" w:space="0" w:color="auto"/>
              <w:bottom w:val="single" w:sz="4" w:space="0" w:color="auto"/>
              <w:right w:val="single" w:sz="4" w:space="0" w:color="auto"/>
            </w:tcBorders>
            <w:hideMark/>
          </w:tcPr>
          <w:p w14:paraId="56B80BBE"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 xml:space="preserve">Базова стойност </w:t>
            </w:r>
          </w:p>
        </w:tc>
        <w:tc>
          <w:tcPr>
            <w:tcW w:w="325" w:type="pct"/>
            <w:tcBorders>
              <w:top w:val="single" w:sz="4" w:space="0" w:color="auto"/>
              <w:left w:val="single" w:sz="4" w:space="0" w:color="auto"/>
              <w:bottom w:val="single" w:sz="4" w:space="0" w:color="auto"/>
              <w:right w:val="single" w:sz="4" w:space="0" w:color="auto"/>
            </w:tcBorders>
            <w:hideMark/>
          </w:tcPr>
          <w:p w14:paraId="6DA7608C" w14:textId="77777777" w:rsidR="002D2DBF" w:rsidRPr="00B87054" w:rsidRDefault="002D2DBF" w:rsidP="002D2DBF">
            <w:pPr>
              <w:snapToGrid w:val="0"/>
              <w:rPr>
                <w:b/>
                <w:i/>
                <w:sz w:val="18"/>
                <w:szCs w:val="18"/>
              </w:rPr>
            </w:pPr>
            <w:r w:rsidRPr="00B87054">
              <w:rPr>
                <w:b/>
                <w:i/>
                <w:sz w:val="18"/>
              </w:rPr>
              <w:t>Базисна година</w:t>
            </w:r>
          </w:p>
        </w:tc>
        <w:tc>
          <w:tcPr>
            <w:tcW w:w="742" w:type="pct"/>
            <w:tcBorders>
              <w:top w:val="single" w:sz="4" w:space="0" w:color="auto"/>
              <w:left w:val="single" w:sz="4" w:space="0" w:color="auto"/>
              <w:bottom w:val="single" w:sz="4" w:space="0" w:color="auto"/>
              <w:right w:val="single" w:sz="4" w:space="0" w:color="auto"/>
            </w:tcBorders>
            <w:hideMark/>
          </w:tcPr>
          <w:p w14:paraId="492FC39C"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Целева стойност</w:t>
            </w:r>
            <w:r w:rsidRPr="00B87054">
              <w:rPr>
                <w:rStyle w:val="FootnoteReference"/>
                <w:b/>
                <w:i/>
                <w:sz w:val="18"/>
              </w:rPr>
              <w:footnoteReference w:id="37"/>
            </w:r>
            <w:r w:rsidRPr="00B87054">
              <w:rPr>
                <w:b/>
                <w:i/>
                <w:sz w:val="18"/>
              </w:rPr>
              <w:t xml:space="preserve"> (2023 г.) </w:t>
            </w:r>
          </w:p>
        </w:tc>
        <w:tc>
          <w:tcPr>
            <w:tcW w:w="742" w:type="pct"/>
            <w:tcBorders>
              <w:top w:val="single" w:sz="4" w:space="0" w:color="auto"/>
              <w:left w:val="single" w:sz="4" w:space="0" w:color="auto"/>
              <w:bottom w:val="single" w:sz="4" w:space="0" w:color="auto"/>
              <w:right w:val="single" w:sz="4" w:space="0" w:color="auto"/>
            </w:tcBorders>
            <w:hideMark/>
          </w:tcPr>
          <w:p w14:paraId="48700F1D"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0E00A467" w14:textId="77777777" w:rsidR="002D2DBF" w:rsidRPr="00B87054" w:rsidRDefault="002D2DBF" w:rsidP="002D2DBF">
            <w:pPr>
              <w:pStyle w:val="ListBullet"/>
              <w:numPr>
                <w:ilvl w:val="0"/>
                <w:numId w:val="0"/>
              </w:numPr>
              <w:tabs>
                <w:tab w:val="left" w:pos="720"/>
              </w:tabs>
              <w:rPr>
                <w:b/>
                <w:i/>
                <w:sz w:val="18"/>
                <w:szCs w:val="18"/>
              </w:rPr>
            </w:pPr>
            <w:bookmarkStart w:id="110" w:name="_Hlk99623985"/>
            <w:r w:rsidRPr="00B87054">
              <w:rPr>
                <w:b/>
                <w:i/>
                <w:sz w:val="18"/>
              </w:rPr>
              <w:t>Честота на отчитане</w:t>
            </w:r>
            <w:bookmarkEnd w:id="110"/>
          </w:p>
        </w:tc>
      </w:tr>
      <w:tr w:rsidR="004D0DCB" w:rsidRPr="00B87054" w14:paraId="565E5676" w14:textId="77777777" w:rsidTr="002A51D1">
        <w:trPr>
          <w:trHeight w:val="1477"/>
        </w:trPr>
        <w:tc>
          <w:tcPr>
            <w:tcW w:w="360" w:type="pct"/>
            <w:tcBorders>
              <w:top w:val="single" w:sz="4" w:space="0" w:color="auto"/>
              <w:left w:val="single" w:sz="4" w:space="0" w:color="auto"/>
              <w:bottom w:val="single" w:sz="4" w:space="0" w:color="auto"/>
              <w:right w:val="single" w:sz="4" w:space="0" w:color="auto"/>
            </w:tcBorders>
          </w:tcPr>
          <w:p w14:paraId="777AE4AB" w14:textId="77777777" w:rsidR="002D2DBF" w:rsidRPr="00B87054" w:rsidRDefault="002D2DBF" w:rsidP="002D2DBF">
            <w:pPr>
              <w:pStyle w:val="ListBullet"/>
              <w:numPr>
                <w:ilvl w:val="0"/>
                <w:numId w:val="0"/>
              </w:numPr>
              <w:tabs>
                <w:tab w:val="left" w:pos="720"/>
              </w:tabs>
              <w:rPr>
                <w:b/>
                <w:sz w:val="18"/>
                <w:szCs w:val="18"/>
              </w:rPr>
            </w:pPr>
            <w:r w:rsidRPr="00B87054">
              <w:rPr>
                <w:i/>
                <w:color w:val="8DB3E2"/>
                <w:sz w:val="18"/>
              </w:rPr>
              <w:t xml:space="preserve">&lt;2A.1.4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 “SME” &gt;</w:t>
            </w:r>
          </w:p>
        </w:tc>
        <w:tc>
          <w:tcPr>
            <w:tcW w:w="696" w:type="pct"/>
            <w:tcBorders>
              <w:top w:val="single" w:sz="4" w:space="0" w:color="auto"/>
              <w:left w:val="single" w:sz="4" w:space="0" w:color="auto"/>
              <w:bottom w:val="single" w:sz="4" w:space="0" w:color="auto"/>
              <w:right w:val="single" w:sz="4" w:space="0" w:color="auto"/>
            </w:tcBorders>
          </w:tcPr>
          <w:p w14:paraId="40A363D7" w14:textId="77777777" w:rsidR="002D2DBF" w:rsidRPr="00B87054" w:rsidRDefault="002D2DBF" w:rsidP="002D2DBF">
            <w:pPr>
              <w:pStyle w:val="ListBullet"/>
              <w:numPr>
                <w:ilvl w:val="0"/>
                <w:numId w:val="0"/>
              </w:numPr>
              <w:tabs>
                <w:tab w:val="left" w:pos="720"/>
              </w:tabs>
              <w:rPr>
                <w:b/>
                <w:sz w:val="18"/>
                <w:szCs w:val="18"/>
              </w:rPr>
            </w:pPr>
            <w:r w:rsidRPr="00B87054">
              <w:rPr>
                <w:i/>
                <w:color w:val="8DB3E2"/>
                <w:sz w:val="18"/>
              </w:rPr>
              <w:t xml:space="preserve">&lt;2A.1.5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="M"“SME” &gt;</w:t>
            </w:r>
          </w:p>
        </w:tc>
        <w:tc>
          <w:tcPr>
            <w:tcW w:w="371" w:type="pct"/>
            <w:tcBorders>
              <w:top w:val="single" w:sz="4" w:space="0" w:color="auto"/>
              <w:left w:val="single" w:sz="4" w:space="0" w:color="auto"/>
              <w:bottom w:val="single" w:sz="4" w:space="0" w:color="auto"/>
              <w:right w:val="single" w:sz="4" w:space="0" w:color="auto"/>
            </w:tcBorders>
          </w:tcPr>
          <w:p w14:paraId="573A025A" w14:textId="77777777" w:rsidR="002D2DBF" w:rsidRPr="00B87054" w:rsidRDefault="002D2DBF" w:rsidP="002D2DBF">
            <w:pPr>
              <w:snapToGrid w:val="0"/>
              <w:rPr>
                <w:b/>
                <w:sz w:val="18"/>
                <w:szCs w:val="18"/>
              </w:rPr>
            </w:pPr>
            <w:r w:rsidRPr="00B87054">
              <w:rPr>
                <w:i/>
                <w:color w:val="8DB3E2"/>
                <w:sz w:val="18"/>
              </w:rPr>
              <w:t xml:space="preserve">&lt;2A.1.6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 SME"&gt;</w:t>
            </w:r>
          </w:p>
        </w:tc>
        <w:tc>
          <w:tcPr>
            <w:tcW w:w="511" w:type="pct"/>
            <w:tcBorders>
              <w:top w:val="single" w:sz="4" w:space="0" w:color="auto"/>
              <w:left w:val="single" w:sz="4" w:space="0" w:color="auto"/>
              <w:bottom w:val="single" w:sz="4" w:space="0" w:color="auto"/>
              <w:right w:val="single" w:sz="4" w:space="0" w:color="auto"/>
            </w:tcBorders>
          </w:tcPr>
          <w:p w14:paraId="677908F7" w14:textId="77777777" w:rsidR="002D2DBF" w:rsidRPr="00B87054" w:rsidRDefault="002D2DBF" w:rsidP="002D2DBF">
            <w:pPr>
              <w:pStyle w:val="ListBullet"/>
              <w:numPr>
                <w:ilvl w:val="0"/>
                <w:numId w:val="0"/>
              </w:numPr>
              <w:tabs>
                <w:tab w:val="left" w:pos="720"/>
              </w:tabs>
              <w:rPr>
                <w:b/>
                <w:sz w:val="18"/>
                <w:szCs w:val="18"/>
              </w:rPr>
            </w:pPr>
            <w:r w:rsidRPr="00B87054">
              <w:rPr>
                <w:i/>
                <w:color w:val="8DB3E2"/>
                <w:sz w:val="18"/>
              </w:rPr>
              <w:t xml:space="preserve">&lt;2A.1.7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“SME” &gt;</w:t>
            </w:r>
          </w:p>
        </w:tc>
        <w:tc>
          <w:tcPr>
            <w:tcW w:w="835" w:type="pct"/>
            <w:tcBorders>
              <w:top w:val="single" w:sz="4" w:space="0" w:color="auto"/>
              <w:left w:val="single" w:sz="4" w:space="0" w:color="auto"/>
              <w:bottom w:val="single" w:sz="4" w:space="0" w:color="auto"/>
              <w:right w:val="single" w:sz="4" w:space="0" w:color="auto"/>
            </w:tcBorders>
          </w:tcPr>
          <w:p w14:paraId="2959D681"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&lt;2A.1.8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="M"“SME” &gt;</w:t>
            </w:r>
            <w:r w:rsidRPr="00B87054">
              <w:rPr>
                <w:i/>
                <w:color w:val="8DB3E2"/>
                <w:sz w:val="18"/>
                <w:szCs w:val="18"/>
              </w:rPr>
              <w:t xml:space="preserve"> </w:t>
            </w:r>
          </w:p>
          <w:p w14:paraId="3044F1CC" w14:textId="5E1D3266" w:rsidR="002D2DBF" w:rsidRPr="00B87054" w:rsidRDefault="002D2DBF" w:rsidP="002D2DBF">
            <w:pPr>
              <w:snapToGrid w:val="0"/>
              <w:rPr>
                <w:b/>
                <w:sz w:val="18"/>
                <w:szCs w:val="18"/>
              </w:rPr>
            </w:pPr>
            <w:r w:rsidRPr="00B87054">
              <w:rPr>
                <w:i/>
                <w:color w:val="8DB3E2"/>
                <w:sz w:val="18"/>
                <w:szCs w:val="18"/>
              </w:rPr>
              <w:t xml:space="preserve">Качествени &lt;2A.1.8 </w:t>
            </w:r>
            <w:proofErr w:type="spellStart"/>
            <w:r w:rsidRPr="00B87054">
              <w:rPr>
                <w:i/>
                <w:color w:val="8DB3E2"/>
                <w:sz w:val="18"/>
                <w:szCs w:val="18"/>
              </w:rPr>
              <w:t>type</w:t>
            </w:r>
            <w:proofErr w:type="spellEnd"/>
            <w:r w:rsidRPr="00B87054">
              <w:rPr>
                <w:i/>
                <w:color w:val="8DB3E2"/>
                <w:sz w:val="18"/>
                <w:szCs w:val="18"/>
              </w:rPr>
              <w:t xml:space="preserve">="S" </w:t>
            </w:r>
            <w:proofErr w:type="spellStart"/>
            <w:r w:rsidRPr="00B87054">
              <w:rPr>
                <w:i/>
                <w:color w:val="8DB3E2"/>
                <w:sz w:val="18"/>
                <w:szCs w:val="18"/>
              </w:rPr>
              <w:t>maxlength</w:t>
            </w:r>
            <w:proofErr w:type="spellEnd"/>
            <w:r w:rsidRPr="00B87054">
              <w:rPr>
                <w:i/>
                <w:color w:val="8DB3E2"/>
                <w:sz w:val="18"/>
                <w:szCs w:val="18"/>
              </w:rPr>
              <w:t xml:space="preserve">="100" </w:t>
            </w:r>
            <w:proofErr w:type="spellStart"/>
            <w:r w:rsidRPr="00B87054">
              <w:rPr>
                <w:i/>
                <w:color w:val="8DB3E2"/>
                <w:sz w:val="18"/>
                <w:szCs w:val="18"/>
              </w:rPr>
              <w:t>input</w:t>
            </w:r>
            <w:proofErr w:type="spellEnd"/>
            <w:r w:rsidRPr="00B87054">
              <w:rPr>
                <w:i/>
                <w:color w:val="8DB3E2"/>
                <w:sz w:val="18"/>
                <w:szCs w:val="18"/>
              </w:rPr>
              <w:t xml:space="preserve">="M" “SME”  </w:t>
            </w:r>
          </w:p>
        </w:tc>
        <w:tc>
          <w:tcPr>
            <w:tcW w:w="325" w:type="pct"/>
            <w:tcBorders>
              <w:top w:val="single" w:sz="4" w:space="0" w:color="auto"/>
              <w:left w:val="single" w:sz="4" w:space="0" w:color="auto"/>
              <w:bottom w:val="single" w:sz="4" w:space="0" w:color="auto"/>
              <w:right w:val="single" w:sz="4" w:space="0" w:color="auto"/>
            </w:tcBorders>
          </w:tcPr>
          <w:p w14:paraId="5FFCF55A" w14:textId="77777777" w:rsidR="002D2DBF" w:rsidRPr="00B87054" w:rsidRDefault="002D2DBF" w:rsidP="002D2DBF">
            <w:pPr>
              <w:snapToGrid w:val="0"/>
              <w:rPr>
                <w:b/>
                <w:sz w:val="18"/>
                <w:szCs w:val="18"/>
              </w:rPr>
            </w:pPr>
            <w:r w:rsidRPr="00B87054">
              <w:rPr>
                <w:i/>
                <w:color w:val="8DB3E2"/>
                <w:sz w:val="18"/>
              </w:rPr>
              <w:t xml:space="preserve">&lt;2A.1.9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="M"“SME”&gt;</w:t>
            </w:r>
          </w:p>
        </w:tc>
        <w:tc>
          <w:tcPr>
            <w:tcW w:w="742" w:type="pct"/>
            <w:tcBorders>
              <w:top w:val="single" w:sz="4" w:space="0" w:color="auto"/>
              <w:left w:val="single" w:sz="4" w:space="0" w:color="auto"/>
              <w:bottom w:val="single" w:sz="4" w:space="0" w:color="auto"/>
              <w:right w:val="single" w:sz="4" w:space="0" w:color="auto"/>
            </w:tcBorders>
          </w:tcPr>
          <w:p w14:paraId="065D5A29"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&lt;2A.1.10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46588FEA" w14:textId="77777777" w:rsidR="002D2DBF" w:rsidRPr="00B87054" w:rsidRDefault="002D2DBF" w:rsidP="002D2DBF">
            <w:pPr>
              <w:pStyle w:val="ListBullet"/>
              <w:numPr>
                <w:ilvl w:val="0"/>
                <w:numId w:val="0"/>
              </w:numPr>
              <w:tabs>
                <w:tab w:val="left" w:pos="720"/>
              </w:tabs>
              <w:rPr>
                <w:b/>
                <w:sz w:val="18"/>
                <w:szCs w:val="18"/>
              </w:rPr>
            </w:pPr>
            <w:r w:rsidRPr="00B87054">
              <w:rPr>
                <w:i/>
                <w:color w:val="8DB3E2"/>
                <w:sz w:val="18"/>
              </w:rPr>
              <w:t xml:space="preserve">Качествени &lt;2A.1.10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 “SME”  &gt;</w:t>
            </w:r>
          </w:p>
        </w:tc>
        <w:tc>
          <w:tcPr>
            <w:tcW w:w="742" w:type="pct"/>
            <w:tcBorders>
              <w:top w:val="single" w:sz="4" w:space="0" w:color="auto"/>
              <w:left w:val="single" w:sz="4" w:space="0" w:color="auto"/>
              <w:bottom w:val="single" w:sz="4" w:space="0" w:color="auto"/>
              <w:right w:val="single" w:sz="4" w:space="0" w:color="auto"/>
            </w:tcBorders>
          </w:tcPr>
          <w:p w14:paraId="4E95E69D" w14:textId="77777777" w:rsidR="002D2DBF" w:rsidRPr="00B87054" w:rsidRDefault="002D2DBF" w:rsidP="002D2DBF">
            <w:pPr>
              <w:pStyle w:val="ListBullet"/>
              <w:numPr>
                <w:ilvl w:val="0"/>
                <w:numId w:val="0"/>
              </w:numPr>
              <w:rPr>
                <w:b/>
                <w:sz w:val="20"/>
              </w:rPr>
            </w:pPr>
            <w:r w:rsidRPr="00B87054">
              <w:rPr>
                <w:i/>
                <w:color w:val="8DB3E2"/>
                <w:sz w:val="18"/>
              </w:rPr>
              <w:t xml:space="preserve">&lt;2A.1.11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="M"“SME”&gt;</w:t>
            </w:r>
          </w:p>
        </w:tc>
        <w:tc>
          <w:tcPr>
            <w:tcW w:w="418" w:type="pct"/>
            <w:tcBorders>
              <w:top w:val="single" w:sz="4" w:space="0" w:color="auto"/>
              <w:left w:val="single" w:sz="4" w:space="0" w:color="auto"/>
              <w:bottom w:val="single" w:sz="4" w:space="0" w:color="auto"/>
              <w:right w:val="single" w:sz="4" w:space="0" w:color="auto"/>
            </w:tcBorders>
          </w:tcPr>
          <w:p w14:paraId="67BCF05F" w14:textId="77777777" w:rsidR="002D2DBF" w:rsidRPr="00B87054" w:rsidRDefault="002D2DBF" w:rsidP="002D2DBF">
            <w:pPr>
              <w:pStyle w:val="ListBullet"/>
              <w:numPr>
                <w:ilvl w:val="0"/>
                <w:numId w:val="0"/>
              </w:numPr>
              <w:rPr>
                <w:b/>
                <w:sz w:val="20"/>
              </w:rPr>
            </w:pPr>
            <w:r w:rsidRPr="00B87054">
              <w:rPr>
                <w:i/>
                <w:color w:val="8DB3E2"/>
                <w:sz w:val="18"/>
              </w:rPr>
              <w:t xml:space="preserve">&lt;2A.1.12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 “SME” &gt;</w:t>
            </w:r>
          </w:p>
        </w:tc>
      </w:tr>
      <w:tr w:rsidR="00D323DD" w:rsidRPr="00B87054" w14:paraId="71701E7E" w14:textId="77777777" w:rsidTr="002A51D1">
        <w:trPr>
          <w:trHeight w:val="1445"/>
        </w:trPr>
        <w:tc>
          <w:tcPr>
            <w:tcW w:w="360" w:type="pct"/>
            <w:tcBorders>
              <w:top w:val="single" w:sz="4" w:space="0" w:color="auto"/>
              <w:left w:val="single" w:sz="4" w:space="0" w:color="auto"/>
              <w:bottom w:val="single" w:sz="4" w:space="0" w:color="auto"/>
              <w:right w:val="single" w:sz="4" w:space="0" w:color="auto"/>
            </w:tcBorders>
            <w:vAlign w:val="center"/>
          </w:tcPr>
          <w:p w14:paraId="7C27C08F" w14:textId="77777777" w:rsidR="00D323DD" w:rsidRPr="00B87054" w:rsidRDefault="003939CA" w:rsidP="00D92FF0">
            <w:pPr>
              <w:pStyle w:val="Text1"/>
              <w:ind w:left="0"/>
              <w:jc w:val="center"/>
              <w:rPr>
                <w:i/>
                <w:sz w:val="18"/>
                <w:szCs w:val="18"/>
              </w:rPr>
            </w:pPr>
            <w:r w:rsidRPr="00B87054">
              <w:rPr>
                <w:sz w:val="18"/>
                <w:szCs w:val="18"/>
              </w:rPr>
              <w:t>3.1</w:t>
            </w:r>
          </w:p>
        </w:tc>
        <w:tc>
          <w:tcPr>
            <w:tcW w:w="696" w:type="pct"/>
            <w:tcBorders>
              <w:top w:val="single" w:sz="4" w:space="0" w:color="auto"/>
              <w:left w:val="single" w:sz="4" w:space="0" w:color="auto"/>
              <w:bottom w:val="single" w:sz="4" w:space="0" w:color="auto"/>
              <w:right w:val="single" w:sz="4" w:space="0" w:color="auto"/>
            </w:tcBorders>
            <w:vAlign w:val="center"/>
          </w:tcPr>
          <w:p w14:paraId="1C132A08" w14:textId="77777777" w:rsidR="00D323DD" w:rsidRPr="00B87054" w:rsidDel="00F323D8" w:rsidRDefault="00D323DD" w:rsidP="00D92FF0">
            <w:pPr>
              <w:pStyle w:val="Text1"/>
              <w:spacing w:after="0"/>
              <w:ind w:left="0"/>
              <w:jc w:val="center"/>
              <w:rPr>
                <w:sz w:val="16"/>
                <w:szCs w:val="16"/>
              </w:rPr>
            </w:pPr>
            <w:r w:rsidRPr="00B87054">
              <w:rPr>
                <w:sz w:val="18"/>
                <w:szCs w:val="18"/>
              </w:rPr>
              <w:t>Видове с подобрено природозащитно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14:paraId="264046F4" w14:textId="77777777" w:rsidR="00D323DD" w:rsidRPr="00B87054" w:rsidDel="00F323D8" w:rsidRDefault="00D323DD" w:rsidP="00D92FF0">
            <w:pPr>
              <w:pStyle w:val="Text1"/>
              <w:ind w:left="0"/>
              <w:jc w:val="center"/>
              <w:rPr>
                <w:sz w:val="16"/>
                <w:szCs w:val="16"/>
              </w:rPr>
            </w:pPr>
            <w:r w:rsidRPr="00B87054">
              <w:rPr>
                <w:b/>
                <w:sz w:val="18"/>
              </w:rPr>
              <w:t>%</w:t>
            </w:r>
          </w:p>
        </w:tc>
        <w:tc>
          <w:tcPr>
            <w:tcW w:w="511" w:type="pct"/>
            <w:tcBorders>
              <w:top w:val="single" w:sz="4" w:space="0" w:color="auto"/>
              <w:left w:val="single" w:sz="4" w:space="0" w:color="auto"/>
              <w:bottom w:val="single" w:sz="4" w:space="0" w:color="auto"/>
              <w:right w:val="single" w:sz="4" w:space="0" w:color="auto"/>
            </w:tcBorders>
            <w:vAlign w:val="center"/>
          </w:tcPr>
          <w:p w14:paraId="0AEED483" w14:textId="77777777" w:rsidR="00D323DD" w:rsidRPr="00B87054" w:rsidRDefault="00D323DD" w:rsidP="00D92FF0">
            <w:pPr>
              <w:pStyle w:val="Text1"/>
              <w:ind w:left="0"/>
              <w:jc w:val="center"/>
              <w:rPr>
                <w:sz w:val="18"/>
                <w:szCs w:val="18"/>
              </w:rPr>
            </w:pPr>
            <w:r w:rsidRPr="00B87054">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14:paraId="075B5F37" w14:textId="77777777" w:rsidR="00D323DD" w:rsidRPr="00B87054" w:rsidRDefault="00D323DD" w:rsidP="00D92FF0">
            <w:pPr>
              <w:pStyle w:val="Text1"/>
              <w:ind w:left="0"/>
              <w:jc w:val="center"/>
              <w:rPr>
                <w:sz w:val="18"/>
                <w:szCs w:val="18"/>
              </w:rPr>
            </w:pPr>
            <w:r w:rsidRPr="00B87054">
              <w:rPr>
                <w:sz w:val="18"/>
                <w:szCs w:val="18"/>
              </w:rPr>
              <w:t>48,36% от видовете са в благоприятно състояние към 2013 г.</w:t>
            </w:r>
          </w:p>
        </w:tc>
        <w:tc>
          <w:tcPr>
            <w:tcW w:w="325" w:type="pct"/>
            <w:tcBorders>
              <w:top w:val="single" w:sz="4" w:space="0" w:color="auto"/>
              <w:left w:val="single" w:sz="4" w:space="0" w:color="auto"/>
              <w:bottom w:val="single" w:sz="4" w:space="0" w:color="auto"/>
              <w:right w:val="single" w:sz="4" w:space="0" w:color="auto"/>
            </w:tcBorders>
            <w:vAlign w:val="center"/>
          </w:tcPr>
          <w:p w14:paraId="5760683E" w14:textId="77777777" w:rsidR="00D323DD" w:rsidRPr="00B87054" w:rsidRDefault="00D323DD" w:rsidP="00C93677">
            <w:pPr>
              <w:pStyle w:val="Text1"/>
              <w:ind w:left="0"/>
              <w:jc w:val="center"/>
              <w:rPr>
                <w:sz w:val="18"/>
                <w:szCs w:val="18"/>
              </w:rPr>
            </w:pPr>
            <w:r w:rsidRPr="00B87054">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14:paraId="288BF342" w14:textId="77777777" w:rsidR="00D323DD" w:rsidRPr="00B87054" w:rsidRDefault="001A35FC" w:rsidP="00D92FF0">
            <w:pPr>
              <w:pStyle w:val="Text1"/>
              <w:ind w:left="0"/>
              <w:jc w:val="center"/>
              <w:rPr>
                <w:sz w:val="18"/>
                <w:szCs w:val="18"/>
              </w:rPr>
            </w:pPr>
            <w:r w:rsidRPr="00B87054">
              <w:rPr>
                <w:sz w:val="18"/>
                <w:szCs w:val="18"/>
              </w:rPr>
              <w:t>49,18</w:t>
            </w:r>
            <w:r w:rsidR="002B044A" w:rsidRPr="00B87054">
              <w:rPr>
                <w:sz w:val="18"/>
                <w:szCs w:val="18"/>
              </w:rPr>
              <w:t xml:space="preserve"> </w:t>
            </w:r>
            <w:r w:rsidR="00D323DD" w:rsidRPr="00B87054">
              <w:rPr>
                <w:sz w:val="18"/>
                <w:szCs w:val="18"/>
              </w:rPr>
              <w:t>% от видовете са с подобрени или запазени благоприятни оценки на природозащитното състояние към 2020 г.</w:t>
            </w:r>
          </w:p>
        </w:tc>
        <w:tc>
          <w:tcPr>
            <w:tcW w:w="742" w:type="pct"/>
            <w:tcBorders>
              <w:top w:val="single" w:sz="4" w:space="0" w:color="auto"/>
              <w:left w:val="single" w:sz="4" w:space="0" w:color="auto"/>
              <w:bottom w:val="single" w:sz="4" w:space="0" w:color="auto"/>
              <w:right w:val="single" w:sz="4" w:space="0" w:color="auto"/>
            </w:tcBorders>
            <w:vAlign w:val="center"/>
          </w:tcPr>
          <w:p w14:paraId="1BFFF190" w14:textId="2CAFE5F3" w:rsidR="00D323DD" w:rsidRPr="00B87054" w:rsidRDefault="00D323DD" w:rsidP="00C518FF">
            <w:pPr>
              <w:pStyle w:val="Text1"/>
              <w:ind w:left="0"/>
              <w:jc w:val="center"/>
              <w:rPr>
                <w:i/>
                <w:sz w:val="18"/>
                <w:szCs w:val="18"/>
              </w:rPr>
            </w:pPr>
            <w:r w:rsidRPr="00B87054">
              <w:rPr>
                <w:sz w:val="18"/>
                <w:szCs w:val="18"/>
              </w:rPr>
              <w:t xml:space="preserve">Докладване по чл.17 от Директивата за опазване на природните местообитания и дивата флора </w:t>
            </w:r>
            <w:r w:rsidR="003678C1" w:rsidRPr="00B87054">
              <w:rPr>
                <w:sz w:val="18"/>
                <w:szCs w:val="18"/>
              </w:rPr>
              <w:t>и фауна</w:t>
            </w:r>
            <w:r w:rsidR="008F14DE" w:rsidRPr="00B87054">
              <w:rPr>
                <w:sz w:val="18"/>
                <w:szCs w:val="18"/>
              </w:rPr>
              <w:t>, доклади за напредък по проект</w:t>
            </w:r>
            <w:r w:rsidR="00BF7DBB">
              <w:rPr>
                <w:sz w:val="18"/>
                <w:szCs w:val="18"/>
              </w:rPr>
              <w:t>;</w:t>
            </w:r>
            <w:r w:rsidR="00BF7DBB" w:rsidRPr="00BF7DBB">
              <w:rPr>
                <w:sz w:val="20"/>
                <w:highlight w:val="yellow"/>
              </w:rPr>
              <w:t xml:space="preserve"> </w:t>
            </w:r>
            <w:r w:rsidR="00BF7DBB" w:rsidRPr="00BF7DBB">
              <w:rPr>
                <w:sz w:val="18"/>
                <w:szCs w:val="18"/>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44E2D8D6" w14:textId="77777777" w:rsidR="00D323DD" w:rsidRPr="00B87054" w:rsidRDefault="00D323DD" w:rsidP="00D92FF0">
            <w:pPr>
              <w:pStyle w:val="Text1"/>
              <w:ind w:left="0"/>
              <w:jc w:val="center"/>
              <w:rPr>
                <w:sz w:val="18"/>
                <w:szCs w:val="18"/>
              </w:rPr>
            </w:pPr>
            <w:r w:rsidRPr="00B87054">
              <w:rPr>
                <w:sz w:val="18"/>
                <w:szCs w:val="18"/>
              </w:rPr>
              <w:t>2019</w:t>
            </w:r>
          </w:p>
          <w:p w14:paraId="4DA55412" w14:textId="3A974498" w:rsidR="00867C20" w:rsidRPr="00B87054" w:rsidRDefault="00867C20" w:rsidP="00D92FF0">
            <w:pPr>
              <w:pStyle w:val="Text1"/>
              <w:ind w:left="0"/>
              <w:jc w:val="center"/>
              <w:rPr>
                <w:sz w:val="18"/>
                <w:szCs w:val="18"/>
              </w:rPr>
            </w:pPr>
            <w:r w:rsidRPr="00B87054">
              <w:rPr>
                <w:sz w:val="18"/>
                <w:szCs w:val="18"/>
              </w:rPr>
              <w:t>2021</w:t>
            </w:r>
          </w:p>
          <w:p w14:paraId="5A971792" w14:textId="77777777" w:rsidR="00D323DD" w:rsidRPr="00B87054" w:rsidRDefault="00D323DD" w:rsidP="00D92FF0">
            <w:pPr>
              <w:pStyle w:val="Text1"/>
              <w:ind w:left="0"/>
              <w:jc w:val="center"/>
              <w:rPr>
                <w:i/>
                <w:sz w:val="18"/>
                <w:szCs w:val="18"/>
              </w:rPr>
            </w:pPr>
            <w:r w:rsidRPr="00B87054">
              <w:rPr>
                <w:sz w:val="18"/>
                <w:szCs w:val="18"/>
              </w:rPr>
              <w:t>2023</w:t>
            </w:r>
          </w:p>
        </w:tc>
      </w:tr>
      <w:tr w:rsidR="00D323DD" w:rsidRPr="00B87054" w14:paraId="4A9BA35B" w14:textId="77777777" w:rsidTr="00D92FF0">
        <w:tc>
          <w:tcPr>
            <w:tcW w:w="360" w:type="pct"/>
            <w:tcBorders>
              <w:top w:val="single" w:sz="4" w:space="0" w:color="auto"/>
              <w:left w:val="single" w:sz="4" w:space="0" w:color="auto"/>
              <w:bottom w:val="single" w:sz="4" w:space="0" w:color="auto"/>
              <w:right w:val="single" w:sz="4" w:space="0" w:color="auto"/>
            </w:tcBorders>
            <w:vAlign w:val="center"/>
          </w:tcPr>
          <w:p w14:paraId="754EBB89" w14:textId="77777777" w:rsidR="00D323DD" w:rsidRPr="00B87054" w:rsidRDefault="003939CA" w:rsidP="00D92FF0">
            <w:pPr>
              <w:pStyle w:val="Text1"/>
              <w:ind w:left="0"/>
              <w:jc w:val="center"/>
              <w:rPr>
                <w:sz w:val="18"/>
                <w:szCs w:val="18"/>
              </w:rPr>
            </w:pPr>
            <w:r w:rsidRPr="00B87054">
              <w:rPr>
                <w:sz w:val="18"/>
                <w:szCs w:val="18"/>
              </w:rPr>
              <w:t>3.2</w:t>
            </w:r>
          </w:p>
        </w:tc>
        <w:tc>
          <w:tcPr>
            <w:tcW w:w="696" w:type="pct"/>
            <w:tcBorders>
              <w:top w:val="single" w:sz="4" w:space="0" w:color="auto"/>
              <w:left w:val="single" w:sz="4" w:space="0" w:color="auto"/>
              <w:bottom w:val="single" w:sz="4" w:space="0" w:color="auto"/>
              <w:right w:val="single" w:sz="4" w:space="0" w:color="auto"/>
            </w:tcBorders>
            <w:vAlign w:val="center"/>
          </w:tcPr>
          <w:p w14:paraId="687D6908" w14:textId="77777777" w:rsidR="00D323DD" w:rsidRPr="00B87054" w:rsidRDefault="00D323DD" w:rsidP="00D92FF0">
            <w:pPr>
              <w:pStyle w:val="Text1"/>
              <w:spacing w:after="0"/>
              <w:ind w:left="0"/>
              <w:jc w:val="center"/>
              <w:rPr>
                <w:sz w:val="18"/>
                <w:szCs w:val="18"/>
              </w:rPr>
            </w:pPr>
            <w:r w:rsidRPr="00B87054">
              <w:rPr>
                <w:sz w:val="18"/>
                <w:szCs w:val="18"/>
              </w:rPr>
              <w:t xml:space="preserve">Видове </w:t>
            </w:r>
            <w:r w:rsidR="00685942" w:rsidRPr="00B87054">
              <w:rPr>
                <w:sz w:val="18"/>
                <w:szCs w:val="18"/>
              </w:rPr>
              <w:t xml:space="preserve">птици </w:t>
            </w:r>
            <w:r w:rsidRPr="00B87054">
              <w:rPr>
                <w:sz w:val="18"/>
                <w:szCs w:val="18"/>
              </w:rPr>
              <w:t>с подобрено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14:paraId="2E335843" w14:textId="77777777" w:rsidR="00D323DD" w:rsidRPr="00B87054" w:rsidRDefault="00D323DD" w:rsidP="00D92FF0">
            <w:pPr>
              <w:pStyle w:val="Text1"/>
              <w:ind w:left="0"/>
              <w:jc w:val="center"/>
              <w:rPr>
                <w:b/>
                <w:i/>
                <w:sz w:val="18"/>
              </w:rPr>
            </w:pPr>
            <w:r w:rsidRPr="00B87054">
              <w:rPr>
                <w:b/>
                <w:i/>
                <w:sz w:val="18"/>
              </w:rPr>
              <w:t>%</w:t>
            </w:r>
          </w:p>
        </w:tc>
        <w:tc>
          <w:tcPr>
            <w:tcW w:w="511" w:type="pct"/>
            <w:tcBorders>
              <w:top w:val="single" w:sz="4" w:space="0" w:color="auto"/>
              <w:left w:val="single" w:sz="4" w:space="0" w:color="auto"/>
              <w:bottom w:val="single" w:sz="4" w:space="0" w:color="auto"/>
              <w:right w:val="single" w:sz="4" w:space="0" w:color="auto"/>
            </w:tcBorders>
            <w:vAlign w:val="center"/>
          </w:tcPr>
          <w:p w14:paraId="02CDBB97" w14:textId="77777777" w:rsidR="00D323DD" w:rsidRPr="00B87054" w:rsidRDefault="00D323DD" w:rsidP="00D92FF0">
            <w:pPr>
              <w:pStyle w:val="Text1"/>
              <w:ind w:left="0"/>
              <w:jc w:val="center"/>
              <w:rPr>
                <w:sz w:val="18"/>
                <w:szCs w:val="18"/>
              </w:rPr>
            </w:pPr>
            <w:r w:rsidRPr="00B87054">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14:paraId="29A23AA4" w14:textId="77777777" w:rsidR="00D323DD" w:rsidRPr="00B87054" w:rsidRDefault="00D323DD" w:rsidP="00C518FF">
            <w:pPr>
              <w:pStyle w:val="Text1"/>
              <w:ind w:left="0"/>
              <w:jc w:val="center"/>
              <w:rPr>
                <w:sz w:val="18"/>
                <w:szCs w:val="18"/>
              </w:rPr>
            </w:pPr>
            <w:r w:rsidRPr="00B87054">
              <w:rPr>
                <w:sz w:val="18"/>
                <w:szCs w:val="18"/>
              </w:rPr>
              <w:t>82</w:t>
            </w:r>
            <w:r w:rsidR="00483980" w:rsidRPr="00B87054">
              <w:rPr>
                <w:sz w:val="18"/>
                <w:szCs w:val="18"/>
              </w:rPr>
              <w:t>,</w:t>
            </w:r>
            <w:r w:rsidRPr="00B87054">
              <w:rPr>
                <w:sz w:val="18"/>
                <w:szCs w:val="18"/>
              </w:rPr>
              <w:t>50%</w:t>
            </w:r>
            <w:r w:rsidR="00C322F4" w:rsidRPr="00B87054">
              <w:rPr>
                <w:sz w:val="18"/>
                <w:szCs w:val="18"/>
                <w:vertAlign w:val="superscript"/>
              </w:rPr>
              <w:footnoteReference w:id="38"/>
            </w:r>
            <w:r w:rsidR="00C322F4" w:rsidRPr="00B87054">
              <w:rPr>
                <w:sz w:val="18"/>
                <w:szCs w:val="18"/>
                <w:vertAlign w:val="superscript"/>
              </w:rPr>
              <w:t xml:space="preserve"> </w:t>
            </w:r>
            <w:r w:rsidRPr="00B87054">
              <w:rPr>
                <w:sz w:val="18"/>
                <w:szCs w:val="18"/>
              </w:rPr>
              <w:t>от птиците са в благоприятно състояние към 2013 г.</w:t>
            </w:r>
          </w:p>
        </w:tc>
        <w:tc>
          <w:tcPr>
            <w:tcW w:w="325" w:type="pct"/>
            <w:tcBorders>
              <w:top w:val="single" w:sz="4" w:space="0" w:color="auto"/>
              <w:left w:val="single" w:sz="4" w:space="0" w:color="auto"/>
              <w:bottom w:val="single" w:sz="4" w:space="0" w:color="auto"/>
              <w:right w:val="single" w:sz="4" w:space="0" w:color="auto"/>
            </w:tcBorders>
            <w:vAlign w:val="center"/>
          </w:tcPr>
          <w:p w14:paraId="4FB0748E" w14:textId="77777777" w:rsidR="00D323DD" w:rsidRPr="00B87054" w:rsidRDefault="00D323DD" w:rsidP="00D92FF0">
            <w:pPr>
              <w:pStyle w:val="Text1"/>
              <w:ind w:left="0"/>
              <w:jc w:val="center"/>
              <w:rPr>
                <w:sz w:val="18"/>
                <w:szCs w:val="18"/>
              </w:rPr>
            </w:pPr>
            <w:r w:rsidRPr="00B87054">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14:paraId="3F74474C" w14:textId="77777777" w:rsidR="00D323DD" w:rsidRPr="00B87054" w:rsidRDefault="00D323DD" w:rsidP="00D92FF0">
            <w:pPr>
              <w:pStyle w:val="Text1"/>
              <w:ind w:left="0"/>
              <w:jc w:val="center"/>
              <w:rPr>
                <w:sz w:val="18"/>
                <w:szCs w:val="18"/>
              </w:rPr>
            </w:pPr>
            <w:r w:rsidRPr="00B87054">
              <w:rPr>
                <w:sz w:val="18"/>
                <w:szCs w:val="18"/>
              </w:rPr>
              <w:t>8</w:t>
            </w:r>
            <w:r w:rsidR="00483980" w:rsidRPr="00B87054">
              <w:rPr>
                <w:sz w:val="18"/>
                <w:szCs w:val="18"/>
              </w:rPr>
              <w:t>3</w:t>
            </w:r>
            <w:r w:rsidR="002B044A" w:rsidRPr="00B87054">
              <w:rPr>
                <w:sz w:val="18"/>
                <w:szCs w:val="18"/>
              </w:rPr>
              <w:t>,</w:t>
            </w:r>
            <w:r w:rsidR="00483980" w:rsidRPr="00B87054">
              <w:rPr>
                <w:sz w:val="18"/>
                <w:szCs w:val="18"/>
              </w:rPr>
              <w:t>33</w:t>
            </w:r>
            <w:r w:rsidRPr="00B87054">
              <w:rPr>
                <w:sz w:val="18"/>
                <w:szCs w:val="18"/>
              </w:rPr>
              <w:t>% от птиците са с подобрен</w:t>
            </w:r>
            <w:r w:rsidR="00385F22" w:rsidRPr="00B87054">
              <w:rPr>
                <w:sz w:val="18"/>
                <w:szCs w:val="18"/>
              </w:rPr>
              <w:t>о или запазено</w:t>
            </w:r>
            <w:r w:rsidRPr="00B87054">
              <w:rPr>
                <w:sz w:val="18"/>
                <w:szCs w:val="18"/>
              </w:rPr>
              <w:t xml:space="preserve"> </w:t>
            </w:r>
            <w:r w:rsidR="00385F22" w:rsidRPr="00B87054">
              <w:rPr>
                <w:sz w:val="18"/>
                <w:szCs w:val="18"/>
              </w:rPr>
              <w:t xml:space="preserve">сигурно </w:t>
            </w:r>
            <w:r w:rsidRPr="00B87054">
              <w:rPr>
                <w:sz w:val="18"/>
                <w:szCs w:val="18"/>
              </w:rPr>
              <w:t>състояние към 2020 г.</w:t>
            </w:r>
          </w:p>
        </w:tc>
        <w:tc>
          <w:tcPr>
            <w:tcW w:w="742" w:type="pct"/>
            <w:tcBorders>
              <w:top w:val="single" w:sz="4" w:space="0" w:color="auto"/>
              <w:left w:val="single" w:sz="4" w:space="0" w:color="auto"/>
              <w:bottom w:val="single" w:sz="4" w:space="0" w:color="auto"/>
              <w:right w:val="single" w:sz="4" w:space="0" w:color="auto"/>
            </w:tcBorders>
            <w:vAlign w:val="center"/>
          </w:tcPr>
          <w:p w14:paraId="6AE01509" w14:textId="479B8499" w:rsidR="00D323DD" w:rsidRPr="00B87054" w:rsidRDefault="00D323DD" w:rsidP="00D92FF0">
            <w:pPr>
              <w:pStyle w:val="Text1"/>
              <w:ind w:left="0"/>
              <w:jc w:val="center"/>
              <w:rPr>
                <w:sz w:val="18"/>
                <w:szCs w:val="18"/>
              </w:rPr>
            </w:pPr>
            <w:r w:rsidRPr="00B87054">
              <w:rPr>
                <w:sz w:val="18"/>
                <w:szCs w:val="18"/>
              </w:rPr>
              <w:t>Докладване по чл.12 от Директивата за птиците</w:t>
            </w:r>
            <w:r w:rsidR="008F14DE" w:rsidRPr="00B87054">
              <w:rPr>
                <w:sz w:val="18"/>
                <w:szCs w:val="18"/>
              </w:rPr>
              <w:t>, доклади за напредък по проект</w:t>
            </w:r>
            <w:r w:rsidR="00BF7DBB">
              <w:rPr>
                <w:sz w:val="18"/>
                <w:szCs w:val="18"/>
              </w:rPr>
              <w:t>;</w:t>
            </w:r>
            <w:r w:rsidR="00BF7DBB" w:rsidRPr="006C6E65">
              <w:rPr>
                <w:sz w:val="20"/>
              </w:rPr>
              <w:t xml:space="preserve"> </w:t>
            </w:r>
            <w:r w:rsidR="00BF7DBB" w:rsidRPr="00BF7DBB">
              <w:rPr>
                <w:sz w:val="18"/>
                <w:szCs w:val="18"/>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3193DFB9" w14:textId="77777777" w:rsidR="00D323DD" w:rsidRPr="00B87054" w:rsidRDefault="00D323DD" w:rsidP="00D92FF0">
            <w:pPr>
              <w:pStyle w:val="Text1"/>
              <w:ind w:left="0"/>
              <w:jc w:val="center"/>
              <w:rPr>
                <w:sz w:val="18"/>
                <w:szCs w:val="18"/>
              </w:rPr>
            </w:pPr>
            <w:r w:rsidRPr="00B87054">
              <w:rPr>
                <w:sz w:val="18"/>
                <w:szCs w:val="18"/>
              </w:rPr>
              <w:t>2019</w:t>
            </w:r>
          </w:p>
          <w:p w14:paraId="10FA93F4" w14:textId="2CBC1CA8" w:rsidR="00867C20" w:rsidRPr="00B87054" w:rsidRDefault="00867C20" w:rsidP="00D92FF0">
            <w:pPr>
              <w:pStyle w:val="Text1"/>
              <w:ind w:left="0"/>
              <w:jc w:val="center"/>
              <w:rPr>
                <w:sz w:val="18"/>
                <w:szCs w:val="18"/>
              </w:rPr>
            </w:pPr>
            <w:r w:rsidRPr="00B87054">
              <w:rPr>
                <w:sz w:val="18"/>
                <w:szCs w:val="18"/>
              </w:rPr>
              <w:t>2021</w:t>
            </w:r>
          </w:p>
          <w:p w14:paraId="780A9FA6" w14:textId="77777777" w:rsidR="00D323DD" w:rsidRPr="00B87054" w:rsidRDefault="00D323DD" w:rsidP="00D92FF0">
            <w:pPr>
              <w:pStyle w:val="Text1"/>
              <w:ind w:left="0"/>
              <w:jc w:val="center"/>
              <w:rPr>
                <w:sz w:val="18"/>
                <w:szCs w:val="18"/>
              </w:rPr>
            </w:pPr>
            <w:r w:rsidRPr="00B87054">
              <w:rPr>
                <w:sz w:val="18"/>
                <w:szCs w:val="18"/>
              </w:rPr>
              <w:t>2023</w:t>
            </w:r>
          </w:p>
        </w:tc>
      </w:tr>
      <w:tr w:rsidR="004D0DCB" w:rsidRPr="00B87054" w14:paraId="6E0AFB10" w14:textId="77777777" w:rsidTr="00D92FF0">
        <w:tc>
          <w:tcPr>
            <w:tcW w:w="360" w:type="pct"/>
            <w:tcBorders>
              <w:top w:val="single" w:sz="4" w:space="0" w:color="auto"/>
              <w:left w:val="single" w:sz="4" w:space="0" w:color="auto"/>
              <w:bottom w:val="single" w:sz="4" w:space="0" w:color="auto"/>
              <w:right w:val="single" w:sz="4" w:space="0" w:color="auto"/>
            </w:tcBorders>
            <w:vAlign w:val="center"/>
          </w:tcPr>
          <w:p w14:paraId="4FD6C43B" w14:textId="77777777" w:rsidR="00543D99" w:rsidRPr="00B87054" w:rsidRDefault="003939CA" w:rsidP="00C93677">
            <w:pPr>
              <w:pStyle w:val="Text1"/>
              <w:ind w:left="0"/>
              <w:jc w:val="center"/>
              <w:rPr>
                <w:i/>
                <w:sz w:val="18"/>
                <w:szCs w:val="18"/>
              </w:rPr>
            </w:pPr>
            <w:r w:rsidRPr="00B87054">
              <w:rPr>
                <w:sz w:val="18"/>
                <w:szCs w:val="18"/>
              </w:rPr>
              <w:t>3.3</w:t>
            </w:r>
          </w:p>
        </w:tc>
        <w:tc>
          <w:tcPr>
            <w:tcW w:w="696" w:type="pct"/>
            <w:tcBorders>
              <w:top w:val="single" w:sz="4" w:space="0" w:color="auto"/>
              <w:left w:val="single" w:sz="4" w:space="0" w:color="auto"/>
              <w:bottom w:val="single" w:sz="4" w:space="0" w:color="auto"/>
              <w:right w:val="single" w:sz="4" w:space="0" w:color="auto"/>
            </w:tcBorders>
            <w:vAlign w:val="center"/>
          </w:tcPr>
          <w:p w14:paraId="7D32F408" w14:textId="77777777" w:rsidR="00543D99" w:rsidRPr="00B87054" w:rsidDel="00F323D8" w:rsidRDefault="00543D99" w:rsidP="00D92FF0">
            <w:pPr>
              <w:pStyle w:val="Text1"/>
              <w:spacing w:after="0"/>
              <w:ind w:left="0"/>
              <w:jc w:val="center"/>
              <w:rPr>
                <w:sz w:val="16"/>
                <w:szCs w:val="16"/>
              </w:rPr>
            </w:pPr>
            <w:r w:rsidRPr="00B87054">
              <w:rPr>
                <w:sz w:val="18"/>
                <w:szCs w:val="18"/>
              </w:rPr>
              <w:t>Местообитания с подобрено природозащитно състояние</w:t>
            </w:r>
          </w:p>
        </w:tc>
        <w:tc>
          <w:tcPr>
            <w:tcW w:w="371" w:type="pct"/>
            <w:tcBorders>
              <w:top w:val="single" w:sz="4" w:space="0" w:color="auto"/>
              <w:left w:val="single" w:sz="4" w:space="0" w:color="auto"/>
              <w:bottom w:val="single" w:sz="4" w:space="0" w:color="auto"/>
              <w:right w:val="single" w:sz="4" w:space="0" w:color="auto"/>
            </w:tcBorders>
            <w:vAlign w:val="center"/>
          </w:tcPr>
          <w:p w14:paraId="26C8C6A0" w14:textId="77777777" w:rsidR="00543D99" w:rsidRPr="00B87054" w:rsidDel="00F323D8" w:rsidRDefault="00543D99" w:rsidP="00D92FF0">
            <w:pPr>
              <w:pStyle w:val="Text1"/>
              <w:ind w:left="0"/>
              <w:jc w:val="center"/>
              <w:rPr>
                <w:sz w:val="16"/>
                <w:szCs w:val="16"/>
              </w:rPr>
            </w:pPr>
            <w:r w:rsidRPr="00B87054">
              <w:rPr>
                <w:b/>
                <w:i/>
                <w:sz w:val="18"/>
              </w:rPr>
              <w:t>%</w:t>
            </w:r>
          </w:p>
        </w:tc>
        <w:tc>
          <w:tcPr>
            <w:tcW w:w="511" w:type="pct"/>
            <w:tcBorders>
              <w:top w:val="single" w:sz="4" w:space="0" w:color="auto"/>
              <w:left w:val="single" w:sz="4" w:space="0" w:color="auto"/>
              <w:bottom w:val="single" w:sz="4" w:space="0" w:color="auto"/>
              <w:right w:val="single" w:sz="4" w:space="0" w:color="auto"/>
            </w:tcBorders>
            <w:vAlign w:val="center"/>
          </w:tcPr>
          <w:p w14:paraId="7F78BB5E" w14:textId="77777777" w:rsidR="00543D99" w:rsidRPr="00B87054" w:rsidRDefault="00543D99" w:rsidP="00D92FF0">
            <w:pPr>
              <w:pStyle w:val="Text1"/>
              <w:ind w:left="0"/>
              <w:jc w:val="center"/>
              <w:rPr>
                <w:sz w:val="18"/>
                <w:szCs w:val="18"/>
              </w:rPr>
            </w:pPr>
            <w:r w:rsidRPr="00B87054">
              <w:rPr>
                <w:sz w:val="18"/>
                <w:szCs w:val="18"/>
              </w:rPr>
              <w:t>По-слабо развит регион</w:t>
            </w:r>
          </w:p>
        </w:tc>
        <w:tc>
          <w:tcPr>
            <w:tcW w:w="835" w:type="pct"/>
            <w:tcBorders>
              <w:top w:val="single" w:sz="4" w:space="0" w:color="auto"/>
              <w:left w:val="single" w:sz="4" w:space="0" w:color="auto"/>
              <w:bottom w:val="single" w:sz="4" w:space="0" w:color="auto"/>
              <w:right w:val="single" w:sz="4" w:space="0" w:color="auto"/>
            </w:tcBorders>
            <w:vAlign w:val="center"/>
          </w:tcPr>
          <w:p w14:paraId="55B8FDC8" w14:textId="77777777" w:rsidR="00543D99" w:rsidRPr="00B87054" w:rsidRDefault="00543D99" w:rsidP="00D92FF0">
            <w:pPr>
              <w:pStyle w:val="Text1"/>
              <w:ind w:left="0"/>
              <w:jc w:val="center"/>
              <w:rPr>
                <w:sz w:val="18"/>
                <w:szCs w:val="18"/>
              </w:rPr>
            </w:pPr>
            <w:r w:rsidRPr="00B87054">
              <w:rPr>
                <w:sz w:val="18"/>
                <w:szCs w:val="18"/>
              </w:rPr>
              <w:t>5,56% от местообитанията са в благоприятно състояние към 2013</w:t>
            </w:r>
            <w:r w:rsidR="00C518FF" w:rsidRPr="00B87054">
              <w:rPr>
                <w:sz w:val="18"/>
                <w:szCs w:val="18"/>
              </w:rPr>
              <w:t xml:space="preserve"> </w:t>
            </w:r>
            <w:r w:rsidRPr="00B87054">
              <w:rPr>
                <w:sz w:val="18"/>
                <w:szCs w:val="18"/>
              </w:rPr>
              <w:t>г.</w:t>
            </w:r>
          </w:p>
        </w:tc>
        <w:tc>
          <w:tcPr>
            <w:tcW w:w="325" w:type="pct"/>
            <w:tcBorders>
              <w:top w:val="single" w:sz="4" w:space="0" w:color="auto"/>
              <w:left w:val="single" w:sz="4" w:space="0" w:color="auto"/>
              <w:bottom w:val="single" w:sz="4" w:space="0" w:color="auto"/>
              <w:right w:val="single" w:sz="4" w:space="0" w:color="auto"/>
            </w:tcBorders>
            <w:vAlign w:val="center"/>
          </w:tcPr>
          <w:p w14:paraId="34ECCC94" w14:textId="77777777" w:rsidR="00543D99" w:rsidRPr="00B87054" w:rsidRDefault="00543D99" w:rsidP="00D92FF0">
            <w:pPr>
              <w:pStyle w:val="Text1"/>
              <w:ind w:left="0"/>
              <w:jc w:val="center"/>
              <w:rPr>
                <w:sz w:val="18"/>
                <w:szCs w:val="18"/>
              </w:rPr>
            </w:pPr>
            <w:r w:rsidRPr="00B87054">
              <w:rPr>
                <w:sz w:val="18"/>
                <w:szCs w:val="18"/>
              </w:rPr>
              <w:t>2013</w:t>
            </w:r>
          </w:p>
        </w:tc>
        <w:tc>
          <w:tcPr>
            <w:tcW w:w="742" w:type="pct"/>
            <w:tcBorders>
              <w:top w:val="single" w:sz="4" w:space="0" w:color="auto"/>
              <w:left w:val="single" w:sz="4" w:space="0" w:color="auto"/>
              <w:bottom w:val="single" w:sz="4" w:space="0" w:color="auto"/>
              <w:right w:val="single" w:sz="4" w:space="0" w:color="auto"/>
            </w:tcBorders>
            <w:vAlign w:val="center"/>
          </w:tcPr>
          <w:p w14:paraId="7B712B52" w14:textId="77777777" w:rsidR="00543D99" w:rsidRPr="00B87054" w:rsidRDefault="00DE6148" w:rsidP="00D92FF0">
            <w:pPr>
              <w:pStyle w:val="Text1"/>
              <w:ind w:left="0"/>
              <w:jc w:val="center"/>
              <w:rPr>
                <w:sz w:val="18"/>
                <w:szCs w:val="18"/>
              </w:rPr>
            </w:pPr>
            <w:r w:rsidRPr="00B87054">
              <w:rPr>
                <w:sz w:val="18"/>
                <w:szCs w:val="18"/>
              </w:rPr>
              <w:t>7</w:t>
            </w:r>
            <w:r w:rsidR="0049559D" w:rsidRPr="00B87054">
              <w:rPr>
                <w:sz w:val="18"/>
                <w:szCs w:val="18"/>
              </w:rPr>
              <w:t>,</w:t>
            </w:r>
            <w:r w:rsidRPr="00B87054">
              <w:rPr>
                <w:sz w:val="18"/>
                <w:szCs w:val="18"/>
              </w:rPr>
              <w:t>78</w:t>
            </w:r>
            <w:r w:rsidR="00543D99" w:rsidRPr="00B87054">
              <w:rPr>
                <w:sz w:val="18"/>
                <w:szCs w:val="18"/>
              </w:rPr>
              <w:t>% от местообитанията са с подобрени или запазени благоприятни оценки на природозащитното състояние към 2020</w:t>
            </w:r>
            <w:r w:rsidR="00C518FF" w:rsidRPr="00B87054">
              <w:rPr>
                <w:sz w:val="18"/>
                <w:szCs w:val="18"/>
              </w:rPr>
              <w:t xml:space="preserve"> </w:t>
            </w:r>
            <w:r w:rsidR="00543D99" w:rsidRPr="00B87054">
              <w:rPr>
                <w:sz w:val="18"/>
                <w:szCs w:val="18"/>
              </w:rPr>
              <w:t>г.</w:t>
            </w:r>
          </w:p>
        </w:tc>
        <w:tc>
          <w:tcPr>
            <w:tcW w:w="742" w:type="pct"/>
            <w:tcBorders>
              <w:top w:val="single" w:sz="4" w:space="0" w:color="auto"/>
              <w:left w:val="single" w:sz="4" w:space="0" w:color="auto"/>
              <w:bottom w:val="single" w:sz="4" w:space="0" w:color="auto"/>
              <w:right w:val="single" w:sz="4" w:space="0" w:color="auto"/>
            </w:tcBorders>
            <w:vAlign w:val="center"/>
          </w:tcPr>
          <w:p w14:paraId="3F97D5A9" w14:textId="7E2707E5" w:rsidR="00543D99" w:rsidRPr="00B87054" w:rsidRDefault="00543D99" w:rsidP="00D92FF0">
            <w:pPr>
              <w:pStyle w:val="Text1"/>
              <w:ind w:left="0"/>
              <w:jc w:val="center"/>
              <w:rPr>
                <w:i/>
                <w:sz w:val="18"/>
                <w:szCs w:val="18"/>
              </w:rPr>
            </w:pPr>
            <w:r w:rsidRPr="00B87054">
              <w:rPr>
                <w:sz w:val="18"/>
                <w:szCs w:val="18"/>
              </w:rPr>
              <w:t>Докладване по чл.17 от Директивата за опазване на природните местообитания и дивата флора</w:t>
            </w:r>
            <w:r w:rsidR="00977FA2" w:rsidRPr="00B87054">
              <w:rPr>
                <w:sz w:val="18"/>
                <w:szCs w:val="18"/>
              </w:rPr>
              <w:t xml:space="preserve"> и фауна</w:t>
            </w:r>
            <w:r w:rsidR="008F14DE" w:rsidRPr="00B87054">
              <w:rPr>
                <w:sz w:val="18"/>
                <w:szCs w:val="18"/>
              </w:rPr>
              <w:t>, доклади за напредък по проект</w:t>
            </w:r>
            <w:r w:rsidR="00BF7DBB">
              <w:rPr>
                <w:sz w:val="18"/>
                <w:szCs w:val="18"/>
              </w:rPr>
              <w:t>;</w:t>
            </w:r>
            <w:r w:rsidR="00BF7DBB" w:rsidRPr="00BF7DBB">
              <w:rPr>
                <w:sz w:val="20"/>
                <w:highlight w:val="yellow"/>
              </w:rPr>
              <w:t xml:space="preserve"> </w:t>
            </w:r>
            <w:r w:rsidR="00BF7DBB" w:rsidRPr="00BF7DBB">
              <w:rPr>
                <w:sz w:val="18"/>
                <w:szCs w:val="18"/>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3EEC8B63" w14:textId="77777777" w:rsidR="00543D99" w:rsidRPr="00B87054" w:rsidRDefault="00543D99" w:rsidP="00D92FF0">
            <w:pPr>
              <w:pStyle w:val="Text1"/>
              <w:ind w:left="0"/>
              <w:jc w:val="center"/>
              <w:rPr>
                <w:sz w:val="18"/>
                <w:szCs w:val="18"/>
              </w:rPr>
            </w:pPr>
            <w:r w:rsidRPr="00B87054">
              <w:rPr>
                <w:sz w:val="18"/>
                <w:szCs w:val="18"/>
              </w:rPr>
              <w:t>2019</w:t>
            </w:r>
          </w:p>
          <w:p w14:paraId="13AC2A63" w14:textId="7C669E8D" w:rsidR="00867C20" w:rsidRPr="00B87054" w:rsidRDefault="00867C20" w:rsidP="00D92FF0">
            <w:pPr>
              <w:pStyle w:val="Text1"/>
              <w:ind w:left="0"/>
              <w:jc w:val="center"/>
              <w:rPr>
                <w:sz w:val="18"/>
                <w:szCs w:val="18"/>
              </w:rPr>
            </w:pPr>
            <w:r w:rsidRPr="00B87054">
              <w:rPr>
                <w:sz w:val="18"/>
                <w:szCs w:val="18"/>
              </w:rPr>
              <w:t>2021</w:t>
            </w:r>
          </w:p>
          <w:p w14:paraId="4EE2CE23" w14:textId="77777777" w:rsidR="00543D99" w:rsidRPr="00B87054" w:rsidRDefault="00543D99" w:rsidP="00D92FF0">
            <w:pPr>
              <w:pStyle w:val="Text1"/>
              <w:ind w:left="0"/>
              <w:jc w:val="center"/>
              <w:rPr>
                <w:i/>
                <w:sz w:val="18"/>
                <w:szCs w:val="18"/>
              </w:rPr>
            </w:pPr>
            <w:r w:rsidRPr="00B87054">
              <w:rPr>
                <w:sz w:val="18"/>
                <w:szCs w:val="18"/>
              </w:rPr>
              <w:t>2023</w:t>
            </w:r>
          </w:p>
        </w:tc>
      </w:tr>
    </w:tbl>
    <w:p w14:paraId="364E99A9" w14:textId="77777777" w:rsidR="002D2DBF" w:rsidRPr="00B87054" w:rsidRDefault="002D2DBF" w:rsidP="002D2DBF">
      <w:pPr>
        <w:suppressAutoHyphens/>
        <w:rPr>
          <w:b/>
        </w:rPr>
        <w:sectPr w:rsidR="002D2DBF" w:rsidRPr="00B87054" w:rsidSect="002A51D1">
          <w:headerReference w:type="default" r:id="rId54"/>
          <w:footerReference w:type="default" r:id="rId55"/>
          <w:headerReference w:type="first" r:id="rId56"/>
          <w:footerReference w:type="first" r:id="rId57"/>
          <w:pgSz w:w="16838" w:h="11906" w:orient="landscape"/>
          <w:pgMar w:top="851" w:right="1021" w:bottom="1418" w:left="1021" w:header="601" w:footer="1077" w:gutter="0"/>
          <w:cols w:space="720"/>
          <w:docGrid w:linePitch="326"/>
        </w:sectPr>
      </w:pPr>
    </w:p>
    <w:p w14:paraId="0069C430" w14:textId="77777777" w:rsidR="002D2DBF" w:rsidRPr="00B87054" w:rsidRDefault="002D2DBF" w:rsidP="002D2DBF">
      <w:pPr>
        <w:ind w:left="1418" w:hanging="1418"/>
      </w:pPr>
      <w:r w:rsidRPr="00B87054">
        <w:rPr>
          <w:b/>
        </w:rPr>
        <w:lastRenderedPageBreak/>
        <w:t xml:space="preserve">Таблица 4: </w:t>
      </w:r>
      <w:r w:rsidRPr="00B87054">
        <w:tab/>
      </w:r>
      <w:r w:rsidRPr="00B87054">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B87054">
        <w:t xml:space="preserve"> (за ЕСФ)</w:t>
      </w:r>
    </w:p>
    <w:p w14:paraId="7498061A" w14:textId="77777777" w:rsidR="000C7406" w:rsidRPr="00B87054" w:rsidRDefault="000C7406" w:rsidP="000C7406">
      <w:pPr>
        <w:suppressAutoHyphens/>
        <w:rPr>
          <w:b/>
        </w:rPr>
      </w:pPr>
      <w:r w:rsidRPr="00B87054">
        <w:rPr>
          <w:b/>
        </w:rPr>
        <w:t>НЕПРИЛОЖИМО</w:t>
      </w:r>
    </w:p>
    <w:p w14:paraId="072F1B25" w14:textId="77777777" w:rsidR="002D2DBF" w:rsidRPr="00B87054" w:rsidRDefault="002D2DBF" w:rsidP="002D2DBF">
      <w:r w:rsidRPr="00B87054">
        <w:t>(Позоваване: член 96, параграф 2, първа алинея, буква б), подточка ii) от Регламент (EС) № 1303/2013)</w:t>
      </w:r>
    </w:p>
    <w:p w14:paraId="35311A82" w14:textId="77777777" w:rsidR="002D2DBF" w:rsidRPr="00B87054"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2D2DBF" w:rsidRPr="00B87054" w14:paraId="381D258B" w14:textId="77777777" w:rsidTr="002D2DBF">
        <w:trPr>
          <w:trHeight w:val="620"/>
        </w:trPr>
        <w:tc>
          <w:tcPr>
            <w:tcW w:w="449" w:type="pct"/>
            <w:vMerge w:val="restart"/>
            <w:tcBorders>
              <w:top w:val="single" w:sz="4" w:space="0" w:color="auto"/>
              <w:left w:val="single" w:sz="4" w:space="0" w:color="auto"/>
              <w:right w:val="single" w:sz="4" w:space="0" w:color="auto"/>
            </w:tcBorders>
          </w:tcPr>
          <w:p w14:paraId="37D2AC51"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28297705"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59C7BB41"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5E678E8B"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45D453D8" w14:textId="77777777" w:rsidR="002D2DBF" w:rsidRPr="00B87054" w:rsidRDefault="002D2DBF" w:rsidP="002D2DBF">
            <w:pPr>
              <w:snapToGrid w:val="0"/>
              <w:spacing w:before="60" w:after="60"/>
              <w:rPr>
                <w:b/>
                <w:i/>
                <w:sz w:val="16"/>
                <w:szCs w:val="16"/>
              </w:rPr>
            </w:pPr>
            <w:r w:rsidRPr="00B87054">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7DA16E24"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350B51C4"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0E4C9B41"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2BECD84B" w14:textId="77777777" w:rsidR="002D2DBF" w:rsidRPr="00B87054" w:rsidRDefault="002D2DBF" w:rsidP="002D2DBF">
            <w:pPr>
              <w:snapToGrid w:val="0"/>
              <w:spacing w:before="60" w:after="60"/>
              <w:rPr>
                <w:b/>
                <w:i/>
                <w:sz w:val="16"/>
                <w:szCs w:val="16"/>
              </w:rPr>
            </w:pPr>
            <w:r w:rsidRPr="00B87054">
              <w:rPr>
                <w:b/>
                <w:i/>
                <w:sz w:val="16"/>
              </w:rPr>
              <w:t>Целева стойност</w:t>
            </w:r>
            <w:r w:rsidRPr="00B87054">
              <w:rPr>
                <w:rStyle w:val="FootnoteReference"/>
                <w:b/>
                <w:i/>
                <w:sz w:val="16"/>
              </w:rPr>
              <w:footnoteReference w:id="39"/>
            </w:r>
            <w:r w:rsidRPr="00B87054">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38327A41"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0388F49F"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Честота на отчитане</w:t>
            </w:r>
          </w:p>
        </w:tc>
      </w:tr>
      <w:tr w:rsidR="002D2DBF" w:rsidRPr="00B87054" w14:paraId="256C5D5A" w14:textId="77777777" w:rsidTr="002D2DBF">
        <w:trPr>
          <w:trHeight w:val="619"/>
        </w:trPr>
        <w:tc>
          <w:tcPr>
            <w:tcW w:w="449" w:type="pct"/>
            <w:vMerge/>
            <w:tcBorders>
              <w:left w:val="single" w:sz="4" w:space="0" w:color="auto"/>
              <w:bottom w:val="single" w:sz="4" w:space="0" w:color="auto"/>
              <w:right w:val="single" w:sz="4" w:space="0" w:color="auto"/>
            </w:tcBorders>
          </w:tcPr>
          <w:p w14:paraId="51361EA9"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24431914"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3D25EC62"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72EA3674"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1E37EB97" w14:textId="77777777" w:rsidR="002D2DBF" w:rsidRPr="00B87054"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6255C59D"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sz w:val="16"/>
              </w:rPr>
              <w:t>M</w:t>
            </w:r>
          </w:p>
        </w:tc>
        <w:tc>
          <w:tcPr>
            <w:tcW w:w="112" w:type="pct"/>
            <w:tcBorders>
              <w:left w:val="single" w:sz="4" w:space="0" w:color="auto"/>
              <w:bottom w:val="single" w:sz="4" w:space="0" w:color="auto"/>
              <w:right w:val="single" w:sz="4" w:space="0" w:color="auto"/>
            </w:tcBorders>
          </w:tcPr>
          <w:p w14:paraId="0F8AF600"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sz w:val="16"/>
              </w:rPr>
              <w:t>Ж</w:t>
            </w:r>
          </w:p>
        </w:tc>
        <w:tc>
          <w:tcPr>
            <w:tcW w:w="112" w:type="pct"/>
            <w:tcBorders>
              <w:left w:val="single" w:sz="4" w:space="0" w:color="auto"/>
              <w:bottom w:val="single" w:sz="4" w:space="0" w:color="auto"/>
              <w:right w:val="single" w:sz="4" w:space="0" w:color="auto"/>
            </w:tcBorders>
          </w:tcPr>
          <w:p w14:paraId="610C08EF"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sz w:val="16"/>
              </w:rPr>
              <w:t>О</w:t>
            </w:r>
          </w:p>
        </w:tc>
        <w:tc>
          <w:tcPr>
            <w:tcW w:w="431" w:type="pct"/>
            <w:vMerge/>
            <w:tcBorders>
              <w:left w:val="single" w:sz="4" w:space="0" w:color="auto"/>
              <w:bottom w:val="single" w:sz="4" w:space="0" w:color="auto"/>
              <w:right w:val="single" w:sz="4" w:space="0" w:color="auto"/>
            </w:tcBorders>
          </w:tcPr>
          <w:p w14:paraId="25BF95BD"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41E03021"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50A32BDE" w14:textId="77777777" w:rsidR="002D2DBF" w:rsidRPr="00B87054" w:rsidRDefault="002D2DBF" w:rsidP="002D2DBF">
            <w:pPr>
              <w:snapToGrid w:val="0"/>
              <w:spacing w:before="60" w:after="60"/>
              <w:rPr>
                <w:b/>
                <w:i/>
                <w:sz w:val="16"/>
                <w:szCs w:val="16"/>
              </w:rPr>
            </w:pPr>
            <w:r w:rsidRPr="00B87054">
              <w:rPr>
                <w:sz w:val="16"/>
              </w:rPr>
              <w:t>M</w:t>
            </w:r>
          </w:p>
        </w:tc>
        <w:tc>
          <w:tcPr>
            <w:tcW w:w="160" w:type="pct"/>
            <w:gridSpan w:val="2"/>
            <w:tcBorders>
              <w:top w:val="single" w:sz="4" w:space="0" w:color="auto"/>
              <w:left w:val="single" w:sz="4" w:space="0" w:color="auto"/>
              <w:right w:val="single" w:sz="4" w:space="0" w:color="auto"/>
            </w:tcBorders>
          </w:tcPr>
          <w:p w14:paraId="1ED6C13C" w14:textId="77777777" w:rsidR="002D2DBF" w:rsidRPr="00B87054" w:rsidRDefault="002D2DBF" w:rsidP="002D2DBF">
            <w:pPr>
              <w:snapToGrid w:val="0"/>
              <w:spacing w:before="60" w:after="60"/>
              <w:rPr>
                <w:b/>
                <w:i/>
                <w:sz w:val="16"/>
                <w:szCs w:val="16"/>
              </w:rPr>
            </w:pPr>
            <w:r w:rsidRPr="00B87054">
              <w:rPr>
                <w:sz w:val="16"/>
              </w:rPr>
              <w:t>Ж</w:t>
            </w:r>
          </w:p>
        </w:tc>
        <w:tc>
          <w:tcPr>
            <w:tcW w:w="160" w:type="pct"/>
            <w:tcBorders>
              <w:top w:val="single" w:sz="4" w:space="0" w:color="auto"/>
              <w:left w:val="single" w:sz="4" w:space="0" w:color="auto"/>
              <w:right w:val="single" w:sz="4" w:space="0" w:color="auto"/>
            </w:tcBorders>
          </w:tcPr>
          <w:p w14:paraId="2FBFEF9E" w14:textId="77777777" w:rsidR="002D2DBF" w:rsidRPr="00B87054" w:rsidRDefault="002D2DBF" w:rsidP="002D2DBF">
            <w:pPr>
              <w:snapToGrid w:val="0"/>
              <w:spacing w:before="60" w:after="60"/>
              <w:rPr>
                <w:b/>
                <w:i/>
                <w:sz w:val="16"/>
                <w:szCs w:val="16"/>
              </w:rPr>
            </w:pPr>
            <w:r w:rsidRPr="00B87054">
              <w:rPr>
                <w:sz w:val="16"/>
              </w:rPr>
              <w:t>О</w:t>
            </w:r>
          </w:p>
        </w:tc>
        <w:tc>
          <w:tcPr>
            <w:tcW w:w="335" w:type="pct"/>
            <w:vMerge/>
            <w:tcBorders>
              <w:left w:val="single" w:sz="4" w:space="0" w:color="auto"/>
              <w:bottom w:val="single" w:sz="4" w:space="0" w:color="auto"/>
              <w:right w:val="single" w:sz="4" w:space="0" w:color="auto"/>
            </w:tcBorders>
          </w:tcPr>
          <w:p w14:paraId="71584B8D"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6357412E" w14:textId="77777777" w:rsidR="002D2DBF" w:rsidRPr="00B87054" w:rsidRDefault="002D2DBF" w:rsidP="002D2DBF">
            <w:pPr>
              <w:pStyle w:val="ListBullet"/>
              <w:numPr>
                <w:ilvl w:val="0"/>
                <w:numId w:val="0"/>
              </w:numPr>
              <w:tabs>
                <w:tab w:val="left" w:pos="720"/>
              </w:tabs>
              <w:spacing w:before="60" w:after="60"/>
              <w:rPr>
                <w:b/>
                <w:sz w:val="16"/>
                <w:szCs w:val="16"/>
              </w:rPr>
            </w:pPr>
          </w:p>
        </w:tc>
      </w:tr>
      <w:tr w:rsidR="002D2DBF" w:rsidRPr="00B87054" w14:paraId="39D53D1D"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4945FECA" w14:textId="77777777" w:rsidR="002D2DBF" w:rsidRPr="00B87054" w:rsidRDefault="002D2DBF" w:rsidP="002D2DBF">
            <w:pPr>
              <w:pStyle w:val="ListBullet"/>
              <w:numPr>
                <w:ilvl w:val="0"/>
                <w:numId w:val="0"/>
              </w:numPr>
              <w:tabs>
                <w:tab w:val="left" w:pos="720"/>
              </w:tabs>
              <w:spacing w:before="60" w:after="60"/>
              <w:rPr>
                <w:i/>
                <w:color w:val="8DB3E2"/>
                <w:sz w:val="18"/>
                <w:szCs w:val="18"/>
              </w:rPr>
            </w:pPr>
            <w:r w:rsidRPr="00B87054">
              <w:rPr>
                <w:i/>
                <w:color w:val="8DB3E2"/>
                <w:sz w:val="18"/>
              </w:rPr>
              <w:t xml:space="preserve">Специфични за програмата &lt;2A.1.13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 xml:space="preserve">="M"&gt;   </w:t>
            </w:r>
          </w:p>
          <w:p w14:paraId="1D4C74F6"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i/>
                <w:color w:val="8DB3E2"/>
                <w:sz w:val="18"/>
              </w:rPr>
              <w:t xml:space="preserve">Общи &lt;2A.1.13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192FB239" w14:textId="77777777" w:rsidR="002D2DBF" w:rsidRPr="00B87054" w:rsidRDefault="002D2DBF" w:rsidP="002D2DBF">
            <w:pPr>
              <w:pStyle w:val="Text1"/>
              <w:ind w:left="0"/>
              <w:jc w:val="left"/>
              <w:rPr>
                <w:i/>
                <w:color w:val="8DB3E2"/>
                <w:sz w:val="18"/>
                <w:szCs w:val="18"/>
              </w:rPr>
            </w:pPr>
            <w:r w:rsidRPr="00B87054">
              <w:rPr>
                <w:i/>
                <w:color w:val="8DB3E2"/>
                <w:sz w:val="18"/>
              </w:rPr>
              <w:t xml:space="preserve">Специфични за програмата &lt;2A.1.14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55D4F8AA" w14:textId="77777777" w:rsidR="002D2DBF" w:rsidRPr="00B87054" w:rsidRDefault="002D2DBF" w:rsidP="002D2DBF">
            <w:pPr>
              <w:pStyle w:val="Text1"/>
              <w:ind w:left="0"/>
              <w:jc w:val="left"/>
              <w:rPr>
                <w:i/>
                <w:color w:val="8DB3E2"/>
                <w:sz w:val="18"/>
                <w:szCs w:val="18"/>
              </w:rPr>
            </w:pPr>
            <w:r w:rsidRPr="00B87054">
              <w:rPr>
                <w:i/>
                <w:color w:val="8DB3E2"/>
                <w:sz w:val="18"/>
              </w:rPr>
              <w:t xml:space="preserve">Общи &lt;2A.1.14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6654884B"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53FD8CB9"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i/>
                <w:color w:val="8DB3E2"/>
                <w:sz w:val="18"/>
              </w:rPr>
              <w:t xml:space="preserve">&lt;2A.1.15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410C6921" w14:textId="77777777" w:rsidR="002D2DBF" w:rsidRPr="00B87054" w:rsidRDefault="002D2DBF" w:rsidP="002D2DBF">
            <w:pPr>
              <w:pStyle w:val="ListBullet"/>
              <w:numPr>
                <w:ilvl w:val="0"/>
                <w:numId w:val="0"/>
              </w:numPr>
              <w:rPr>
                <w:i/>
                <w:color w:val="8DB3E2"/>
                <w:sz w:val="18"/>
                <w:szCs w:val="18"/>
              </w:rPr>
            </w:pPr>
            <w:r w:rsidRPr="00B87054">
              <w:rPr>
                <w:i/>
                <w:color w:val="8DB3E2"/>
                <w:sz w:val="18"/>
              </w:rPr>
              <w:t xml:space="preserve">Специфични за програмата  &lt;2A.1.16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1429DB40"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i/>
                <w:color w:val="8DB3E2"/>
                <w:sz w:val="18"/>
              </w:rPr>
              <w:t xml:space="preserve">Общи &lt;2A.1.16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24CCEBEF" w14:textId="77777777" w:rsidR="002D2DBF" w:rsidRPr="00B87054" w:rsidRDefault="002D2DBF" w:rsidP="002D2DBF">
            <w:pPr>
              <w:pStyle w:val="ListBullet"/>
              <w:numPr>
                <w:ilvl w:val="0"/>
                <w:numId w:val="0"/>
              </w:numPr>
              <w:rPr>
                <w:i/>
                <w:color w:val="8DB3E2"/>
                <w:sz w:val="18"/>
                <w:szCs w:val="18"/>
              </w:rPr>
            </w:pPr>
            <w:r w:rsidRPr="00B87054">
              <w:rPr>
                <w:i/>
                <w:color w:val="8DB3E2"/>
                <w:sz w:val="18"/>
              </w:rPr>
              <w:t xml:space="preserve">Специфични за програмата  &lt;2A.1.17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648406D0" w14:textId="77777777" w:rsidR="002D2DBF" w:rsidRPr="00B87054" w:rsidRDefault="002D2DBF" w:rsidP="002D2DBF">
            <w:pPr>
              <w:snapToGrid w:val="0"/>
              <w:spacing w:before="60" w:after="60"/>
              <w:rPr>
                <w:b/>
                <w:i/>
                <w:sz w:val="16"/>
                <w:szCs w:val="16"/>
              </w:rPr>
            </w:pPr>
            <w:r w:rsidRPr="00B87054">
              <w:rPr>
                <w:i/>
                <w:color w:val="8DB3E2"/>
                <w:sz w:val="18"/>
              </w:rPr>
              <w:t xml:space="preserve">Общи &lt;2A.1.17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38065558" w14:textId="77777777" w:rsidR="002D2DBF" w:rsidRPr="00B87054" w:rsidRDefault="002D2DBF" w:rsidP="002D2DBF">
            <w:pPr>
              <w:snapToGrid w:val="0"/>
              <w:rPr>
                <w:i/>
                <w:color w:val="8DB3E2"/>
                <w:sz w:val="18"/>
                <w:szCs w:val="18"/>
              </w:rPr>
            </w:pPr>
            <w:r w:rsidRPr="00B87054">
              <w:rPr>
                <w:i/>
                <w:color w:val="8DB3E2"/>
                <w:sz w:val="18"/>
              </w:rPr>
              <w:t xml:space="preserve">Общи показатели за изпълнението &lt;2A.1.18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6604ED81" w14:textId="77777777" w:rsidR="002D2DBF" w:rsidRPr="00B87054"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66185437"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&lt;2A.1.19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4E63A077" w14:textId="77777777" w:rsidR="002D2DBF" w:rsidRPr="00B87054" w:rsidRDefault="002D2DBF" w:rsidP="002D2DBF">
            <w:pPr>
              <w:snapToGrid w:val="0"/>
            </w:pPr>
            <w:r w:rsidRPr="00B87054">
              <w:rPr>
                <w:i/>
                <w:color w:val="8DB3E2"/>
                <w:sz w:val="18"/>
              </w:rPr>
              <w:t xml:space="preserve">Общи &lt;2A.1.19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5F0FD0F1" w14:textId="77777777" w:rsidR="002D2DBF" w:rsidRPr="00B87054" w:rsidRDefault="002D2DBF" w:rsidP="002D2DBF">
            <w:pPr>
              <w:pStyle w:val="ListBullet"/>
              <w:numPr>
                <w:ilvl w:val="0"/>
                <w:numId w:val="0"/>
              </w:numPr>
              <w:rPr>
                <w:b/>
                <w:sz w:val="20"/>
              </w:rPr>
            </w:pPr>
            <w:r w:rsidRPr="00B87054">
              <w:rPr>
                <w:i/>
                <w:color w:val="8DB3E2"/>
                <w:sz w:val="18"/>
              </w:rPr>
              <w:t xml:space="preserve">&lt;2A.1.20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480" w:type="pct"/>
            <w:gridSpan w:val="4"/>
            <w:tcBorders>
              <w:left w:val="single" w:sz="4" w:space="0" w:color="auto"/>
              <w:right w:val="single" w:sz="4" w:space="0" w:color="auto"/>
            </w:tcBorders>
          </w:tcPr>
          <w:p w14:paraId="7CCF93F9"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&lt;2A.1.21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426CC346" w14:textId="77777777" w:rsidR="002D2DBF" w:rsidRPr="00B87054" w:rsidRDefault="002D2DBF" w:rsidP="002D2DBF">
            <w:pPr>
              <w:snapToGrid w:val="0"/>
              <w:rPr>
                <w:b/>
                <w:sz w:val="20"/>
              </w:rPr>
            </w:pPr>
            <w:r w:rsidRPr="00B87054">
              <w:rPr>
                <w:i/>
                <w:color w:val="8DB3E2"/>
                <w:sz w:val="18"/>
              </w:rPr>
              <w:t xml:space="preserve">Качествени &lt;2A.1.21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618C2C2B" w14:textId="77777777" w:rsidR="002D2DBF" w:rsidRPr="00B87054" w:rsidRDefault="002D2DBF" w:rsidP="002D2DBF">
            <w:pPr>
              <w:pStyle w:val="ListBullet"/>
              <w:numPr>
                <w:ilvl w:val="0"/>
                <w:numId w:val="0"/>
              </w:numPr>
              <w:rPr>
                <w:b/>
                <w:sz w:val="20"/>
              </w:rPr>
            </w:pPr>
            <w:r w:rsidRPr="00B87054">
              <w:rPr>
                <w:i/>
                <w:color w:val="8DB3E2"/>
                <w:sz w:val="18"/>
              </w:rPr>
              <w:t xml:space="preserve">&lt;2A.1.22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5987625C" w14:textId="77777777" w:rsidR="002D2DBF" w:rsidRPr="00B87054" w:rsidRDefault="002D2DBF" w:rsidP="002D2DBF">
            <w:pPr>
              <w:pStyle w:val="ListBullet"/>
              <w:numPr>
                <w:ilvl w:val="0"/>
                <w:numId w:val="0"/>
              </w:numPr>
              <w:rPr>
                <w:b/>
                <w:sz w:val="20"/>
              </w:rPr>
            </w:pPr>
            <w:r w:rsidRPr="00B87054">
              <w:rPr>
                <w:i/>
                <w:color w:val="8DB3E2"/>
                <w:sz w:val="18"/>
              </w:rPr>
              <w:t xml:space="preserve">&lt;2A.1.23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2D2DBF" w:rsidRPr="00B87054" w14:paraId="388B2037" w14:textId="77777777" w:rsidTr="00745BEA">
        <w:trPr>
          <w:trHeight w:val="270"/>
        </w:trPr>
        <w:tc>
          <w:tcPr>
            <w:tcW w:w="449" w:type="pct"/>
            <w:tcBorders>
              <w:top w:val="single" w:sz="4" w:space="0" w:color="auto"/>
              <w:left w:val="single" w:sz="4" w:space="0" w:color="auto"/>
              <w:bottom w:val="single" w:sz="4" w:space="0" w:color="auto"/>
              <w:right w:val="single" w:sz="4" w:space="0" w:color="auto"/>
            </w:tcBorders>
          </w:tcPr>
          <w:p w14:paraId="44964545" w14:textId="77777777" w:rsidR="002D2DBF" w:rsidRPr="00B87054"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53EC49B2" w14:textId="77777777" w:rsidR="002D2DBF" w:rsidRPr="00B87054"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2AD42581" w14:textId="77777777" w:rsidR="002D2DBF" w:rsidRPr="00B87054"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27AF98A9" w14:textId="77777777" w:rsidR="002D2DBF" w:rsidRPr="00B87054"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16805A39" w14:textId="77777777" w:rsidR="002D2DBF" w:rsidRPr="00B87054"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5511F37B" w14:textId="77777777" w:rsidR="002D2DBF" w:rsidRPr="00B87054"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CB6870F" w14:textId="77777777" w:rsidR="002D2DBF" w:rsidRPr="00B87054"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716807F6" w14:textId="77777777" w:rsidR="002D2DBF" w:rsidRPr="00B87054"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3F066D71" w14:textId="77777777" w:rsidR="002D2DBF" w:rsidRPr="00B87054"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74A1524D" w14:textId="77777777" w:rsidR="002D2DBF" w:rsidRPr="00B87054"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6BDF5466" w14:textId="77777777" w:rsidR="002D2DBF" w:rsidRPr="00B87054"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71B5B3C7" w14:textId="77777777" w:rsidR="002D2DBF" w:rsidRPr="00B87054"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62BEDAB1" w14:textId="77777777" w:rsidR="002D2DBF" w:rsidRPr="00B87054"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4ED8ACD0" w14:textId="77777777" w:rsidR="002D2DBF" w:rsidRPr="00B87054"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696A92B5" w14:textId="77777777" w:rsidR="002D2DBF" w:rsidRPr="00B87054" w:rsidRDefault="002D2DBF" w:rsidP="002D2DBF">
            <w:pPr>
              <w:pStyle w:val="Text1"/>
              <w:spacing w:before="60" w:after="60"/>
              <w:ind w:left="0"/>
              <w:jc w:val="center"/>
              <w:rPr>
                <w:sz w:val="16"/>
                <w:szCs w:val="16"/>
              </w:rPr>
            </w:pPr>
          </w:p>
        </w:tc>
      </w:tr>
    </w:tbl>
    <w:p w14:paraId="4C5FBE7D" w14:textId="77777777" w:rsidR="002D2DBF" w:rsidRPr="00B87054" w:rsidRDefault="002D2DBF" w:rsidP="002D2DBF">
      <w:pPr>
        <w:tabs>
          <w:tab w:val="left" w:pos="720"/>
        </w:tabs>
        <w:spacing w:before="0" w:after="240"/>
        <w:jc w:val="center"/>
        <w:rPr>
          <w:rFonts w:eastAsia="Times New Roman"/>
          <w:b/>
        </w:rPr>
      </w:pPr>
    </w:p>
    <w:p w14:paraId="101B9974" w14:textId="77777777" w:rsidR="002D2DBF" w:rsidRPr="00B87054" w:rsidRDefault="002D2DBF" w:rsidP="002D2DBF">
      <w:pPr>
        <w:tabs>
          <w:tab w:val="left" w:pos="720"/>
        </w:tabs>
        <w:spacing w:before="0" w:after="240"/>
        <w:jc w:val="left"/>
        <w:rPr>
          <w:rFonts w:eastAsia="Times New Roman"/>
          <w:b/>
        </w:rPr>
      </w:pPr>
      <w:r w:rsidRPr="00B87054">
        <w:br w:type="page"/>
      </w:r>
      <w:r w:rsidRPr="00B87054">
        <w:rPr>
          <w:b/>
        </w:rPr>
        <w:lastRenderedPageBreak/>
        <w:t xml:space="preserve">Таблица 4a: </w:t>
      </w:r>
      <w:r w:rsidRPr="00B87054">
        <w:tab/>
      </w:r>
      <w:r w:rsidRPr="00B87054">
        <w:rPr>
          <w:b/>
        </w:rPr>
        <w:t xml:space="preserve">Показатели за резултати по ИМЗ и специфични за програмата показатели за резултати, съответстващи на специфичната цел </w:t>
      </w:r>
      <w:r w:rsidR="000C7406" w:rsidRPr="00B87054">
        <w:rPr>
          <w:b/>
        </w:rPr>
        <w:t>- НЕПРИЛОЖИМО</w:t>
      </w:r>
    </w:p>
    <w:p w14:paraId="0DDABB07" w14:textId="77777777" w:rsidR="002D2DBF" w:rsidRPr="00B87054" w:rsidRDefault="002D2DBF" w:rsidP="005261F2">
      <w:pPr>
        <w:tabs>
          <w:tab w:val="left" w:pos="720"/>
        </w:tabs>
        <w:spacing w:before="0"/>
        <w:jc w:val="left"/>
        <w:rPr>
          <w:rFonts w:eastAsia="Times New Roman"/>
        </w:rPr>
      </w:pPr>
      <w:r w:rsidRPr="00B87054">
        <w:t xml:space="preserve">(по приоритетни оси или по част от приоритетна ос) </w:t>
      </w:r>
    </w:p>
    <w:p w14:paraId="1B45C4C0" w14:textId="77777777" w:rsidR="002D2DBF" w:rsidRPr="00B87054" w:rsidRDefault="002D2DBF" w:rsidP="005261F2">
      <w:pPr>
        <w:tabs>
          <w:tab w:val="left" w:pos="720"/>
        </w:tabs>
        <w:spacing w:before="0"/>
        <w:jc w:val="left"/>
        <w:rPr>
          <w:rFonts w:eastAsia="Times New Roman"/>
        </w:rPr>
      </w:pPr>
      <w:r w:rsidRPr="00B87054">
        <w:t>(Позоваване: член 19, параграф 3 от Регламент (ЕС) № 1304/2013 на Европейския парламент и на Съвета</w:t>
      </w:r>
      <w:r w:rsidRPr="00B87054">
        <w:rPr>
          <w:rStyle w:val="FootnoteReference"/>
        </w:rPr>
        <w:footnoteReference w:id="40"/>
      </w:r>
      <w:r w:rsidRPr="00B87054">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5"/>
        <w:gridCol w:w="2094"/>
        <w:gridCol w:w="1398"/>
        <w:gridCol w:w="1535"/>
        <w:gridCol w:w="326"/>
        <w:gridCol w:w="326"/>
        <w:gridCol w:w="326"/>
        <w:gridCol w:w="1256"/>
        <w:gridCol w:w="977"/>
        <w:gridCol w:w="466"/>
        <w:gridCol w:w="92"/>
        <w:gridCol w:w="374"/>
        <w:gridCol w:w="466"/>
        <w:gridCol w:w="977"/>
        <w:gridCol w:w="1187"/>
      </w:tblGrid>
      <w:tr w:rsidR="002D2DBF" w:rsidRPr="00B87054" w14:paraId="125C15D8" w14:textId="77777777" w:rsidTr="00C518FF">
        <w:trPr>
          <w:trHeight w:val="620"/>
        </w:trPr>
        <w:tc>
          <w:tcPr>
            <w:tcW w:w="518" w:type="pct"/>
            <w:vMerge w:val="restart"/>
            <w:tcBorders>
              <w:top w:val="single" w:sz="4" w:space="0" w:color="auto"/>
              <w:left w:val="single" w:sz="4" w:space="0" w:color="auto"/>
              <w:right w:val="single" w:sz="4" w:space="0" w:color="auto"/>
            </w:tcBorders>
          </w:tcPr>
          <w:p w14:paraId="5E99BEFB"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Идентификация</w:t>
            </w:r>
          </w:p>
        </w:tc>
        <w:tc>
          <w:tcPr>
            <w:tcW w:w="795" w:type="pct"/>
            <w:vMerge w:val="restart"/>
            <w:tcBorders>
              <w:top w:val="single" w:sz="4" w:space="0" w:color="auto"/>
              <w:left w:val="single" w:sz="4" w:space="0" w:color="auto"/>
              <w:right w:val="single" w:sz="4" w:space="0" w:color="auto"/>
            </w:tcBorders>
            <w:hideMark/>
          </w:tcPr>
          <w:p w14:paraId="4B409D17"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08D76981"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4AF72DCA" w14:textId="77777777" w:rsidR="002D2DBF" w:rsidRPr="00B87054" w:rsidRDefault="002D2DBF" w:rsidP="002D2DBF">
            <w:pPr>
              <w:snapToGrid w:val="0"/>
              <w:spacing w:before="60" w:after="60"/>
              <w:rPr>
                <w:rFonts w:eastAsia="Times New Roman"/>
                <w:b/>
                <w:i/>
                <w:sz w:val="16"/>
                <w:szCs w:val="16"/>
              </w:rPr>
            </w:pPr>
            <w:r w:rsidRPr="00B87054">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07A47381"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4AEFDC87"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6EEBF783"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6D835FF0" w14:textId="77777777" w:rsidR="002D2DBF" w:rsidRPr="00B87054" w:rsidRDefault="002D2DBF" w:rsidP="002D2DBF">
            <w:pPr>
              <w:snapToGrid w:val="0"/>
              <w:spacing w:before="60" w:after="60"/>
              <w:rPr>
                <w:rFonts w:eastAsia="Times New Roman"/>
                <w:b/>
                <w:i/>
                <w:sz w:val="16"/>
                <w:szCs w:val="16"/>
              </w:rPr>
            </w:pPr>
            <w:r w:rsidRPr="00B87054">
              <w:rPr>
                <w:b/>
                <w:i/>
                <w:sz w:val="16"/>
              </w:rPr>
              <w:t>Целева стойност</w:t>
            </w:r>
            <w:r w:rsidRPr="00B87054">
              <w:rPr>
                <w:rStyle w:val="FootnoteReference"/>
              </w:rPr>
              <w:footnoteReference w:id="41"/>
            </w:r>
            <w:r w:rsidRPr="00B87054">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404640F"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77F869E"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Честота на отчитане</w:t>
            </w:r>
          </w:p>
        </w:tc>
      </w:tr>
      <w:tr w:rsidR="002D2DBF" w:rsidRPr="00B87054" w14:paraId="03B6A6C8" w14:textId="77777777" w:rsidTr="005D0286">
        <w:trPr>
          <w:trHeight w:val="366"/>
        </w:trPr>
        <w:tc>
          <w:tcPr>
            <w:tcW w:w="518" w:type="pct"/>
            <w:vMerge/>
            <w:tcBorders>
              <w:left w:val="single" w:sz="4" w:space="0" w:color="auto"/>
              <w:bottom w:val="single" w:sz="4" w:space="0" w:color="auto"/>
              <w:right w:val="single" w:sz="4" w:space="0" w:color="auto"/>
            </w:tcBorders>
          </w:tcPr>
          <w:p w14:paraId="71BECD04" w14:textId="77777777" w:rsidR="002D2DBF" w:rsidRPr="00B87054" w:rsidRDefault="002D2DBF" w:rsidP="002D2DBF">
            <w:pPr>
              <w:tabs>
                <w:tab w:val="left" w:pos="720"/>
              </w:tabs>
              <w:spacing w:before="60" w:after="60"/>
              <w:rPr>
                <w:rFonts w:eastAsia="Times New Roman"/>
                <w:b/>
                <w:i/>
                <w:sz w:val="16"/>
                <w:szCs w:val="16"/>
              </w:rPr>
            </w:pPr>
          </w:p>
        </w:tc>
        <w:tc>
          <w:tcPr>
            <w:tcW w:w="795" w:type="pct"/>
            <w:vMerge/>
            <w:tcBorders>
              <w:left w:val="single" w:sz="4" w:space="0" w:color="auto"/>
              <w:bottom w:val="single" w:sz="4" w:space="0" w:color="auto"/>
              <w:right w:val="single" w:sz="4" w:space="0" w:color="auto"/>
            </w:tcBorders>
          </w:tcPr>
          <w:p w14:paraId="3FCC1295" w14:textId="77777777" w:rsidR="002D2DBF" w:rsidRPr="00B87054"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12F1A8FC" w14:textId="77777777" w:rsidR="002D2DBF" w:rsidRPr="00B87054"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5BEC90A1" w14:textId="77777777" w:rsidR="002D2DBF" w:rsidRPr="00B87054"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1D755C76" w14:textId="77777777" w:rsidR="002D2DBF" w:rsidRPr="00B87054" w:rsidRDefault="002D2DBF" w:rsidP="002D2DBF">
            <w:pPr>
              <w:tabs>
                <w:tab w:val="left" w:pos="720"/>
              </w:tabs>
              <w:spacing w:before="60" w:after="60"/>
              <w:rPr>
                <w:rFonts w:eastAsia="Times New Roman"/>
                <w:b/>
                <w:i/>
                <w:sz w:val="16"/>
                <w:szCs w:val="16"/>
              </w:rPr>
            </w:pPr>
            <w:r w:rsidRPr="00B87054">
              <w:rPr>
                <w:sz w:val="16"/>
              </w:rPr>
              <w:t>M</w:t>
            </w:r>
          </w:p>
        </w:tc>
        <w:tc>
          <w:tcPr>
            <w:tcW w:w="124" w:type="pct"/>
            <w:tcBorders>
              <w:left w:val="single" w:sz="4" w:space="0" w:color="auto"/>
              <w:bottom w:val="single" w:sz="4" w:space="0" w:color="auto"/>
              <w:right w:val="single" w:sz="4" w:space="0" w:color="auto"/>
            </w:tcBorders>
          </w:tcPr>
          <w:p w14:paraId="3A68EAE4" w14:textId="77777777" w:rsidR="002D2DBF" w:rsidRPr="00B87054" w:rsidRDefault="002D2DBF" w:rsidP="002D2DBF">
            <w:pPr>
              <w:tabs>
                <w:tab w:val="left" w:pos="720"/>
              </w:tabs>
              <w:spacing w:before="60" w:after="60"/>
              <w:rPr>
                <w:rFonts w:eastAsia="Times New Roman"/>
                <w:b/>
                <w:i/>
                <w:sz w:val="16"/>
                <w:szCs w:val="16"/>
              </w:rPr>
            </w:pPr>
            <w:r w:rsidRPr="00B87054">
              <w:rPr>
                <w:sz w:val="16"/>
              </w:rPr>
              <w:t>Ж</w:t>
            </w:r>
          </w:p>
        </w:tc>
        <w:tc>
          <w:tcPr>
            <w:tcW w:w="124" w:type="pct"/>
            <w:tcBorders>
              <w:left w:val="single" w:sz="4" w:space="0" w:color="auto"/>
              <w:bottom w:val="single" w:sz="4" w:space="0" w:color="auto"/>
              <w:right w:val="single" w:sz="4" w:space="0" w:color="auto"/>
            </w:tcBorders>
          </w:tcPr>
          <w:p w14:paraId="6608065E" w14:textId="77777777" w:rsidR="002D2DBF" w:rsidRPr="00B87054" w:rsidRDefault="002D2DBF" w:rsidP="002D2DBF">
            <w:pPr>
              <w:tabs>
                <w:tab w:val="left" w:pos="720"/>
              </w:tabs>
              <w:spacing w:before="60" w:after="60"/>
              <w:rPr>
                <w:rFonts w:eastAsia="Times New Roman"/>
                <w:b/>
                <w:i/>
                <w:sz w:val="16"/>
                <w:szCs w:val="16"/>
              </w:rPr>
            </w:pPr>
            <w:r w:rsidRPr="00B87054">
              <w:rPr>
                <w:sz w:val="16"/>
              </w:rPr>
              <w:t>О</w:t>
            </w:r>
          </w:p>
        </w:tc>
        <w:tc>
          <w:tcPr>
            <w:tcW w:w="477" w:type="pct"/>
            <w:vMerge/>
            <w:tcBorders>
              <w:left w:val="single" w:sz="4" w:space="0" w:color="auto"/>
              <w:bottom w:val="single" w:sz="4" w:space="0" w:color="auto"/>
              <w:right w:val="single" w:sz="4" w:space="0" w:color="auto"/>
            </w:tcBorders>
          </w:tcPr>
          <w:p w14:paraId="5CE9204F" w14:textId="77777777" w:rsidR="002D2DBF" w:rsidRPr="00B87054"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76896092" w14:textId="77777777" w:rsidR="002D2DBF" w:rsidRPr="00B87054"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0F4AB422" w14:textId="77777777" w:rsidR="002D2DBF" w:rsidRPr="00B87054" w:rsidRDefault="002D2DBF" w:rsidP="002D2DBF">
            <w:pPr>
              <w:snapToGrid w:val="0"/>
              <w:spacing w:before="60" w:after="60"/>
              <w:rPr>
                <w:rFonts w:eastAsia="Times New Roman"/>
                <w:b/>
                <w:i/>
                <w:sz w:val="16"/>
                <w:szCs w:val="16"/>
              </w:rPr>
            </w:pPr>
            <w:r w:rsidRPr="00B87054">
              <w:rPr>
                <w:sz w:val="16"/>
              </w:rPr>
              <w:t>M</w:t>
            </w:r>
          </w:p>
        </w:tc>
        <w:tc>
          <w:tcPr>
            <w:tcW w:w="177" w:type="pct"/>
            <w:gridSpan w:val="2"/>
            <w:tcBorders>
              <w:top w:val="single" w:sz="4" w:space="0" w:color="auto"/>
              <w:left w:val="single" w:sz="4" w:space="0" w:color="auto"/>
              <w:right w:val="single" w:sz="4" w:space="0" w:color="auto"/>
            </w:tcBorders>
          </w:tcPr>
          <w:p w14:paraId="3FED2FD4" w14:textId="77777777" w:rsidR="002D2DBF" w:rsidRPr="00B87054" w:rsidRDefault="002D2DBF" w:rsidP="002D2DBF">
            <w:pPr>
              <w:snapToGrid w:val="0"/>
              <w:spacing w:before="60" w:after="60"/>
              <w:rPr>
                <w:rFonts w:eastAsia="Times New Roman"/>
                <w:b/>
                <w:i/>
                <w:sz w:val="16"/>
                <w:szCs w:val="16"/>
              </w:rPr>
            </w:pPr>
            <w:r w:rsidRPr="00B87054">
              <w:rPr>
                <w:sz w:val="16"/>
              </w:rPr>
              <w:t>Ж</w:t>
            </w:r>
          </w:p>
        </w:tc>
        <w:tc>
          <w:tcPr>
            <w:tcW w:w="177" w:type="pct"/>
            <w:tcBorders>
              <w:top w:val="single" w:sz="4" w:space="0" w:color="auto"/>
              <w:left w:val="single" w:sz="4" w:space="0" w:color="auto"/>
              <w:right w:val="single" w:sz="4" w:space="0" w:color="auto"/>
            </w:tcBorders>
          </w:tcPr>
          <w:p w14:paraId="0950A9B1" w14:textId="77777777" w:rsidR="002D2DBF" w:rsidRPr="00B87054" w:rsidRDefault="002D2DBF" w:rsidP="002D2DBF">
            <w:pPr>
              <w:snapToGrid w:val="0"/>
              <w:spacing w:before="60" w:after="60"/>
              <w:rPr>
                <w:rFonts w:eastAsia="Times New Roman"/>
                <w:b/>
                <w:i/>
                <w:sz w:val="16"/>
                <w:szCs w:val="16"/>
              </w:rPr>
            </w:pPr>
            <w:r w:rsidRPr="00B87054">
              <w:rPr>
                <w:sz w:val="16"/>
              </w:rPr>
              <w:t>О</w:t>
            </w:r>
          </w:p>
        </w:tc>
        <w:tc>
          <w:tcPr>
            <w:tcW w:w="371" w:type="pct"/>
            <w:vMerge/>
            <w:tcBorders>
              <w:left w:val="single" w:sz="4" w:space="0" w:color="auto"/>
              <w:bottom w:val="single" w:sz="4" w:space="0" w:color="auto"/>
              <w:right w:val="single" w:sz="4" w:space="0" w:color="auto"/>
            </w:tcBorders>
          </w:tcPr>
          <w:p w14:paraId="768A9E53" w14:textId="77777777" w:rsidR="002D2DBF" w:rsidRPr="00B87054"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3EE8CABE" w14:textId="77777777" w:rsidR="002D2DBF" w:rsidRPr="00B87054" w:rsidRDefault="002D2DBF" w:rsidP="002D2DBF">
            <w:pPr>
              <w:tabs>
                <w:tab w:val="left" w:pos="720"/>
              </w:tabs>
              <w:spacing w:before="60" w:after="60"/>
              <w:rPr>
                <w:rFonts w:eastAsia="Times New Roman"/>
                <w:b/>
                <w:sz w:val="16"/>
                <w:szCs w:val="16"/>
              </w:rPr>
            </w:pPr>
          </w:p>
        </w:tc>
      </w:tr>
      <w:tr w:rsidR="002D2DBF" w:rsidRPr="00B87054" w14:paraId="5C449B2B" w14:textId="77777777" w:rsidTr="00C518FF">
        <w:trPr>
          <w:trHeight w:val="2282"/>
        </w:trPr>
        <w:tc>
          <w:tcPr>
            <w:tcW w:w="518" w:type="pct"/>
            <w:tcBorders>
              <w:top w:val="single" w:sz="4" w:space="0" w:color="auto"/>
              <w:left w:val="single" w:sz="4" w:space="0" w:color="auto"/>
              <w:bottom w:val="single" w:sz="4" w:space="0" w:color="auto"/>
              <w:right w:val="single" w:sz="4" w:space="0" w:color="auto"/>
            </w:tcBorders>
          </w:tcPr>
          <w:p w14:paraId="1128EC46" w14:textId="77777777" w:rsidR="002D2DBF" w:rsidRPr="00B87054" w:rsidRDefault="002D2DBF" w:rsidP="002D2DBF">
            <w:pPr>
              <w:tabs>
                <w:tab w:val="left" w:pos="720"/>
              </w:tabs>
              <w:spacing w:before="60" w:after="60"/>
              <w:rPr>
                <w:rFonts w:eastAsia="Times New Roman"/>
                <w:i/>
                <w:color w:val="8DB3E2"/>
                <w:sz w:val="18"/>
                <w:szCs w:val="18"/>
              </w:rPr>
            </w:pPr>
            <w:r w:rsidRPr="00B87054">
              <w:rPr>
                <w:i/>
                <w:color w:val="8DB3E2"/>
                <w:sz w:val="18"/>
              </w:rPr>
              <w:t xml:space="preserve">Специфични за програмата &lt;2A.1.24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 xml:space="preserve">="M"&gt;   </w:t>
            </w:r>
          </w:p>
          <w:p w14:paraId="69FCF3F2" w14:textId="77777777" w:rsidR="002D2DBF" w:rsidRPr="00B87054" w:rsidRDefault="002D2DBF" w:rsidP="002D2DBF">
            <w:pPr>
              <w:tabs>
                <w:tab w:val="left" w:pos="720"/>
              </w:tabs>
              <w:spacing w:before="60" w:after="60"/>
              <w:rPr>
                <w:rFonts w:eastAsia="Times New Roman"/>
                <w:b/>
                <w:i/>
                <w:sz w:val="16"/>
                <w:szCs w:val="16"/>
              </w:rPr>
            </w:pPr>
            <w:r w:rsidRPr="00B87054">
              <w:rPr>
                <w:i/>
                <w:color w:val="8DB3E2"/>
                <w:sz w:val="18"/>
              </w:rPr>
              <w:t xml:space="preserve">Общи &lt;2A.1.24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795" w:type="pct"/>
            <w:tcBorders>
              <w:top w:val="single" w:sz="4" w:space="0" w:color="auto"/>
              <w:left w:val="single" w:sz="4" w:space="0" w:color="auto"/>
              <w:bottom w:val="single" w:sz="4" w:space="0" w:color="auto"/>
              <w:right w:val="single" w:sz="4" w:space="0" w:color="auto"/>
            </w:tcBorders>
          </w:tcPr>
          <w:p w14:paraId="282785CC" w14:textId="77777777" w:rsidR="002D2DBF" w:rsidRPr="00B87054" w:rsidRDefault="002D2DBF" w:rsidP="002D2DBF">
            <w:pPr>
              <w:spacing w:before="0" w:after="240"/>
              <w:jc w:val="left"/>
              <w:rPr>
                <w:rFonts w:eastAsia="Times New Roman"/>
                <w:i/>
                <w:color w:val="8DB3E2"/>
                <w:sz w:val="18"/>
                <w:szCs w:val="18"/>
              </w:rPr>
            </w:pPr>
            <w:r w:rsidRPr="00B87054">
              <w:rPr>
                <w:i/>
                <w:color w:val="8DB3E2"/>
                <w:sz w:val="18"/>
              </w:rPr>
              <w:t xml:space="preserve">Специфични за програмата &lt;2A.1.25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0F44B8C1" w14:textId="77777777" w:rsidR="002D2DBF" w:rsidRPr="00B87054" w:rsidRDefault="002D2DBF" w:rsidP="002D2DBF">
            <w:pPr>
              <w:spacing w:before="0" w:after="240"/>
              <w:jc w:val="left"/>
              <w:rPr>
                <w:rFonts w:eastAsia="Times New Roman"/>
                <w:i/>
                <w:color w:val="8DB3E2"/>
                <w:sz w:val="18"/>
                <w:szCs w:val="18"/>
              </w:rPr>
            </w:pPr>
            <w:r w:rsidRPr="00B87054">
              <w:rPr>
                <w:i/>
                <w:color w:val="8DB3E2"/>
                <w:sz w:val="18"/>
              </w:rPr>
              <w:t xml:space="preserve">Общи &lt;2A.1.25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5A708F31" w14:textId="77777777" w:rsidR="002D2DBF" w:rsidRPr="00B87054"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2B3224CB" w14:textId="77777777" w:rsidR="002D2DBF" w:rsidRPr="00B87054" w:rsidRDefault="002D2DBF" w:rsidP="002D2DBF">
            <w:pPr>
              <w:spacing w:before="0" w:after="240"/>
              <w:rPr>
                <w:rFonts w:eastAsia="Times New Roman"/>
                <w:i/>
                <w:color w:val="8DB3E2"/>
                <w:sz w:val="18"/>
                <w:szCs w:val="18"/>
              </w:rPr>
            </w:pPr>
            <w:r w:rsidRPr="00B87054">
              <w:rPr>
                <w:i/>
                <w:color w:val="8DB3E2"/>
                <w:sz w:val="18"/>
              </w:rPr>
              <w:t xml:space="preserve">Специфични за програмата  &lt;2A.1.26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3DBA38FE" w14:textId="77777777" w:rsidR="002D2DBF" w:rsidRPr="00B87054" w:rsidRDefault="002D2DBF" w:rsidP="002D2DBF">
            <w:pPr>
              <w:tabs>
                <w:tab w:val="left" w:pos="720"/>
              </w:tabs>
              <w:spacing w:before="60" w:after="60"/>
              <w:rPr>
                <w:rFonts w:eastAsia="Times New Roman"/>
                <w:b/>
                <w:i/>
                <w:sz w:val="16"/>
                <w:szCs w:val="16"/>
              </w:rPr>
            </w:pPr>
            <w:r w:rsidRPr="00B87054">
              <w:rPr>
                <w:i/>
                <w:color w:val="8DB3E2"/>
                <w:sz w:val="18"/>
              </w:rPr>
              <w:t xml:space="preserve">Общи &lt;2A.1.26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2C29396C" w14:textId="77777777" w:rsidR="002D2DBF" w:rsidRPr="00B87054" w:rsidRDefault="002D2DBF" w:rsidP="002D2DBF">
            <w:pPr>
              <w:spacing w:before="0" w:after="240"/>
              <w:rPr>
                <w:rFonts w:eastAsia="Times New Roman"/>
                <w:i/>
                <w:color w:val="8DB3E2"/>
                <w:sz w:val="18"/>
                <w:szCs w:val="18"/>
              </w:rPr>
            </w:pPr>
            <w:r w:rsidRPr="00B87054">
              <w:rPr>
                <w:i/>
                <w:color w:val="8DB3E2"/>
                <w:sz w:val="18"/>
              </w:rPr>
              <w:t xml:space="preserve">Специфични за програмата  &lt;2A.1.27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448CB335" w14:textId="77777777" w:rsidR="002D2DBF" w:rsidRPr="00B87054" w:rsidRDefault="002D2DBF" w:rsidP="002D2DBF">
            <w:pPr>
              <w:snapToGrid w:val="0"/>
              <w:spacing w:before="60" w:after="60"/>
              <w:rPr>
                <w:rFonts w:eastAsia="Times New Roman"/>
                <w:b/>
                <w:i/>
                <w:sz w:val="16"/>
                <w:szCs w:val="16"/>
              </w:rPr>
            </w:pPr>
            <w:r w:rsidRPr="00B87054">
              <w:rPr>
                <w:i/>
                <w:color w:val="8DB3E2"/>
                <w:sz w:val="18"/>
              </w:rPr>
              <w:t xml:space="preserve">Общи &lt;2A.1.27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64C3E353" w14:textId="77777777" w:rsidR="002D2DBF" w:rsidRPr="00B87054" w:rsidRDefault="002D2DBF" w:rsidP="002D2DBF">
            <w:pPr>
              <w:snapToGrid w:val="0"/>
              <w:spacing w:before="0" w:after="240"/>
              <w:rPr>
                <w:rFonts w:eastAsia="Times New Roman"/>
                <w:i/>
                <w:color w:val="8DB3E2"/>
                <w:sz w:val="18"/>
                <w:szCs w:val="18"/>
              </w:rPr>
            </w:pPr>
            <w:r w:rsidRPr="00B87054">
              <w:rPr>
                <w:i/>
                <w:color w:val="8DB3E2"/>
                <w:sz w:val="18"/>
              </w:rPr>
              <w:t xml:space="preserve">Общи показатели за изпълнението &lt;2A.1.28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49F4D6A5" w14:textId="77777777" w:rsidR="002D2DBF" w:rsidRPr="00B87054" w:rsidRDefault="002D2DBF" w:rsidP="002D2DBF">
            <w:pPr>
              <w:snapToGrid w:val="0"/>
              <w:spacing w:before="0" w:after="240"/>
              <w:rPr>
                <w:rFonts w:eastAsia="Times New Roman"/>
                <w:i/>
                <w:color w:val="8DB3E2"/>
                <w:sz w:val="18"/>
                <w:szCs w:val="18"/>
              </w:rPr>
            </w:pPr>
            <w:r w:rsidRPr="00B87054">
              <w:rPr>
                <w:i/>
                <w:color w:val="8DB3E2"/>
                <w:sz w:val="18"/>
              </w:rPr>
              <w:t xml:space="preserve">Количествени &lt;2A.1.29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50DB5C92" w14:textId="77777777" w:rsidR="002D2DBF" w:rsidRPr="00B87054" w:rsidRDefault="002D2DBF" w:rsidP="002D2DBF">
            <w:pPr>
              <w:snapToGrid w:val="0"/>
              <w:spacing w:before="0" w:after="240"/>
              <w:rPr>
                <w:rFonts w:eastAsia="Times New Roman"/>
              </w:rPr>
            </w:pPr>
            <w:r w:rsidRPr="00B87054">
              <w:rPr>
                <w:i/>
                <w:color w:val="8DB3E2"/>
                <w:sz w:val="18"/>
              </w:rPr>
              <w:t xml:space="preserve">Общи &lt;2A.1.29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0A7B24B5" w14:textId="77777777" w:rsidR="002D2DBF" w:rsidRPr="00B87054" w:rsidRDefault="002D2DBF" w:rsidP="002D2DBF">
            <w:pPr>
              <w:spacing w:before="0" w:after="240"/>
              <w:rPr>
                <w:rFonts w:eastAsia="Times New Roman"/>
                <w:b/>
                <w:sz w:val="20"/>
              </w:rPr>
            </w:pPr>
            <w:r w:rsidRPr="00B87054">
              <w:rPr>
                <w:i/>
                <w:color w:val="8DB3E2"/>
                <w:sz w:val="18"/>
              </w:rPr>
              <w:t xml:space="preserve">&lt;2A.1.30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531" w:type="pct"/>
            <w:gridSpan w:val="4"/>
            <w:tcBorders>
              <w:left w:val="single" w:sz="4" w:space="0" w:color="auto"/>
              <w:right w:val="single" w:sz="4" w:space="0" w:color="auto"/>
            </w:tcBorders>
          </w:tcPr>
          <w:p w14:paraId="313BFB29" w14:textId="77777777" w:rsidR="002D2DBF" w:rsidRPr="00B87054" w:rsidRDefault="002D2DBF" w:rsidP="002D2DBF">
            <w:pPr>
              <w:snapToGrid w:val="0"/>
              <w:spacing w:before="0" w:after="240"/>
              <w:rPr>
                <w:rFonts w:eastAsia="Times New Roman"/>
                <w:i/>
                <w:color w:val="8DB3E2"/>
                <w:sz w:val="18"/>
                <w:szCs w:val="18"/>
              </w:rPr>
            </w:pPr>
            <w:r w:rsidRPr="00B87054">
              <w:rPr>
                <w:i/>
                <w:color w:val="8DB3E2"/>
                <w:sz w:val="18"/>
              </w:rPr>
              <w:t xml:space="preserve">Количествени &lt;2A.1.31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651F31B4" w14:textId="77777777" w:rsidR="002D2DBF" w:rsidRPr="00B87054" w:rsidRDefault="002D2DBF" w:rsidP="002D2DBF">
            <w:pPr>
              <w:snapToGrid w:val="0"/>
              <w:spacing w:before="0" w:after="240"/>
              <w:rPr>
                <w:rFonts w:eastAsia="Times New Roman"/>
                <w:b/>
                <w:sz w:val="20"/>
              </w:rPr>
            </w:pPr>
            <w:r w:rsidRPr="00B87054">
              <w:rPr>
                <w:i/>
                <w:color w:val="8DB3E2"/>
                <w:sz w:val="18"/>
              </w:rPr>
              <w:t xml:space="preserve">Качествени &lt;2A.1.31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78C2B01C" w14:textId="77777777" w:rsidR="002D2DBF" w:rsidRPr="00B87054" w:rsidRDefault="002D2DBF" w:rsidP="002D2DBF">
            <w:pPr>
              <w:spacing w:before="0" w:after="240"/>
              <w:rPr>
                <w:rFonts w:eastAsia="Times New Roman"/>
                <w:b/>
                <w:sz w:val="20"/>
              </w:rPr>
            </w:pPr>
            <w:r w:rsidRPr="00B87054">
              <w:rPr>
                <w:i/>
                <w:color w:val="8DB3E2"/>
                <w:sz w:val="18"/>
              </w:rPr>
              <w:t xml:space="preserve">&lt;2A.1.32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5FEB2DB0" w14:textId="77777777" w:rsidR="002D2DBF" w:rsidRPr="00B87054" w:rsidRDefault="002D2DBF" w:rsidP="002D2DBF">
            <w:pPr>
              <w:spacing w:before="0" w:after="240"/>
              <w:rPr>
                <w:rFonts w:eastAsia="Times New Roman"/>
                <w:b/>
                <w:sz w:val="20"/>
              </w:rPr>
            </w:pPr>
            <w:r w:rsidRPr="00B87054">
              <w:rPr>
                <w:i/>
                <w:color w:val="8DB3E2"/>
                <w:sz w:val="18"/>
              </w:rPr>
              <w:t xml:space="preserve">&lt;2A.1.33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2D2DBF" w:rsidRPr="00B87054" w14:paraId="3BAD7889" w14:textId="77777777" w:rsidTr="00E95C74">
        <w:trPr>
          <w:trHeight w:val="392"/>
        </w:trPr>
        <w:tc>
          <w:tcPr>
            <w:tcW w:w="518" w:type="pct"/>
            <w:tcBorders>
              <w:top w:val="single" w:sz="4" w:space="0" w:color="auto"/>
              <w:left w:val="single" w:sz="4" w:space="0" w:color="auto"/>
              <w:bottom w:val="single" w:sz="4" w:space="0" w:color="auto"/>
              <w:right w:val="single" w:sz="4" w:space="0" w:color="auto"/>
            </w:tcBorders>
          </w:tcPr>
          <w:p w14:paraId="4F019F7B" w14:textId="77777777" w:rsidR="002D2DBF" w:rsidRPr="00B87054" w:rsidRDefault="002D2DBF" w:rsidP="002D2DBF">
            <w:pPr>
              <w:spacing w:before="60" w:after="60"/>
              <w:jc w:val="left"/>
              <w:rPr>
                <w:rFonts w:eastAsia="Times New Roman"/>
                <w:i/>
                <w:sz w:val="16"/>
                <w:szCs w:val="16"/>
              </w:rPr>
            </w:pPr>
          </w:p>
        </w:tc>
        <w:tc>
          <w:tcPr>
            <w:tcW w:w="795" w:type="pct"/>
            <w:tcBorders>
              <w:top w:val="single" w:sz="4" w:space="0" w:color="auto"/>
              <w:left w:val="single" w:sz="4" w:space="0" w:color="auto"/>
              <w:bottom w:val="single" w:sz="4" w:space="0" w:color="auto"/>
              <w:right w:val="single" w:sz="4" w:space="0" w:color="auto"/>
            </w:tcBorders>
          </w:tcPr>
          <w:p w14:paraId="0C5009E1" w14:textId="77777777" w:rsidR="002D2DBF" w:rsidRPr="00B87054"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7597A832" w14:textId="77777777" w:rsidR="002D2DBF" w:rsidRPr="00B87054"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561C6D7D" w14:textId="77777777" w:rsidR="002D2DBF" w:rsidRPr="00B87054"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1BA140D5" w14:textId="77777777" w:rsidR="002D2DBF" w:rsidRPr="00B87054"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1440FEDA" w14:textId="77777777" w:rsidR="002D2DBF" w:rsidRPr="00B87054"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1C7DB203" w14:textId="77777777" w:rsidR="002D2DBF" w:rsidRPr="00B87054"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1D22D523" w14:textId="77777777" w:rsidR="002D2DBF" w:rsidRPr="00B87054"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5C577475" w14:textId="77777777" w:rsidR="002D2DBF" w:rsidRPr="00B87054"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221B970E" w14:textId="77777777" w:rsidR="002D2DBF" w:rsidRPr="00B87054"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177EB2CE" w14:textId="77777777" w:rsidR="002D2DBF" w:rsidRPr="00B87054"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729E3D95" w14:textId="77777777" w:rsidR="002D2DBF" w:rsidRPr="00B87054" w:rsidRDefault="002D2DBF" w:rsidP="002D2DBF">
            <w:pPr>
              <w:spacing w:before="60" w:after="60"/>
              <w:jc w:val="center"/>
              <w:rPr>
                <w:rFonts w:eastAsia="Times New Roman"/>
                <w:sz w:val="16"/>
                <w:szCs w:val="16"/>
              </w:rPr>
            </w:pPr>
          </w:p>
        </w:tc>
      </w:tr>
    </w:tbl>
    <w:p w14:paraId="08F5FFE8" w14:textId="77777777" w:rsidR="00AB697B" w:rsidRPr="00B87054" w:rsidRDefault="00AB697B" w:rsidP="002D2DBF">
      <w:pPr>
        <w:suppressAutoHyphens/>
        <w:rPr>
          <w:b/>
        </w:rPr>
      </w:pPr>
    </w:p>
    <w:p w14:paraId="6EBC732C" w14:textId="77777777" w:rsidR="002D2DBF" w:rsidRPr="00B87054" w:rsidRDefault="002D2DBF" w:rsidP="002A51D1">
      <w:pPr>
        <w:rPr>
          <w:b/>
        </w:rPr>
        <w:sectPr w:rsidR="002D2DBF" w:rsidRPr="00B87054" w:rsidSect="00C50033">
          <w:pgSz w:w="16838" w:h="11906" w:orient="landscape"/>
          <w:pgMar w:top="1021" w:right="1134" w:bottom="1021" w:left="1134" w:header="601" w:footer="1077" w:gutter="0"/>
          <w:cols w:space="720"/>
          <w:docGrid w:linePitch="326"/>
        </w:sectPr>
      </w:pPr>
    </w:p>
    <w:p w14:paraId="4E9B4CAE" w14:textId="77777777" w:rsidR="002D2DBF" w:rsidRPr="00B87054" w:rsidRDefault="002D2DBF" w:rsidP="002D2DBF">
      <w:pPr>
        <w:suppressAutoHyphens/>
        <w:rPr>
          <w:b/>
        </w:rPr>
      </w:pPr>
      <w:r w:rsidRPr="00B87054">
        <w:rPr>
          <w:b/>
        </w:rPr>
        <w:lastRenderedPageBreak/>
        <w:t xml:space="preserve">2.А.6.  </w:t>
      </w:r>
      <w:r w:rsidRPr="00B87054">
        <w:tab/>
      </w:r>
      <w:r w:rsidRPr="00B87054">
        <w:rPr>
          <w:b/>
        </w:rPr>
        <w:t xml:space="preserve">Действия, които ще получат подкрепа в рамките на инвестиционния приоритет </w:t>
      </w:r>
    </w:p>
    <w:p w14:paraId="51F88E91" w14:textId="052B7795" w:rsidR="002D2DBF" w:rsidRPr="00B87054" w:rsidRDefault="002D2DBF" w:rsidP="002D2DBF">
      <w:pPr>
        <w:suppressAutoHyphens/>
        <w:rPr>
          <w:b/>
        </w:rPr>
      </w:pPr>
      <w:r w:rsidRPr="00B87054">
        <w:t>(по инвестиционни приоритети)</w:t>
      </w:r>
    </w:p>
    <w:p w14:paraId="47823574" w14:textId="77777777" w:rsidR="002D2DBF" w:rsidRPr="00B87054" w:rsidRDefault="002D2DBF" w:rsidP="002D2DBF">
      <w:pPr>
        <w:pStyle w:val="ManualHeading3"/>
        <w:tabs>
          <w:tab w:val="clear" w:pos="850"/>
        </w:tabs>
        <w:ind w:left="1418" w:hanging="1418"/>
        <w:rPr>
          <w:b/>
        </w:rPr>
      </w:pPr>
      <w:r w:rsidRPr="00B87054">
        <w:rPr>
          <w:b/>
        </w:rPr>
        <w:t xml:space="preserve">2.А.6.1 </w:t>
      </w:r>
      <w:r w:rsidRPr="00B87054">
        <w:tab/>
      </w:r>
      <w:r w:rsidRPr="00B87054">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450FC68D" w14:textId="37F1CFBA" w:rsidR="002D2DBF" w:rsidRPr="00B87054" w:rsidRDefault="002D2DBF" w:rsidP="00FB0F02">
      <w:pPr>
        <w:pStyle w:val="ManualHeading3"/>
        <w:tabs>
          <w:tab w:val="clear" w:pos="850"/>
        </w:tabs>
        <w:ind w:left="1418" w:hanging="1418"/>
        <w:rPr>
          <w:i w:val="0"/>
        </w:rPr>
      </w:pPr>
      <w:r w:rsidRPr="00B87054">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B87054" w14:paraId="627E05AF" w14:textId="77777777" w:rsidTr="002A51D1">
        <w:trPr>
          <w:trHeight w:val="518"/>
        </w:trPr>
        <w:tc>
          <w:tcPr>
            <w:tcW w:w="2235" w:type="dxa"/>
            <w:shd w:val="clear" w:color="auto" w:fill="auto"/>
          </w:tcPr>
          <w:p w14:paraId="0940EDC9" w14:textId="77777777" w:rsidR="002D2DBF" w:rsidRPr="00B87054" w:rsidRDefault="002D2DBF" w:rsidP="002D2DBF">
            <w:pPr>
              <w:rPr>
                <w:i/>
                <w:color w:val="8DB3E2"/>
                <w:sz w:val="18"/>
                <w:szCs w:val="18"/>
              </w:rPr>
            </w:pPr>
            <w:r w:rsidRPr="00B87054">
              <w:rPr>
                <w:i/>
              </w:rPr>
              <w:t>Инвестиционен приоритет</w:t>
            </w:r>
          </w:p>
        </w:tc>
        <w:tc>
          <w:tcPr>
            <w:tcW w:w="6832" w:type="dxa"/>
            <w:shd w:val="clear" w:color="auto" w:fill="auto"/>
          </w:tcPr>
          <w:p w14:paraId="1AEEF457" w14:textId="77777777" w:rsidR="002D2DBF" w:rsidRPr="00B87054" w:rsidRDefault="002D2DBF" w:rsidP="002D2DBF">
            <w:pPr>
              <w:rPr>
                <w:i/>
                <w:color w:val="8DB3E2"/>
                <w:sz w:val="18"/>
              </w:rPr>
            </w:pPr>
            <w:r w:rsidRPr="00B87054">
              <w:rPr>
                <w:i/>
                <w:color w:val="8DB3E2"/>
                <w:sz w:val="18"/>
              </w:rPr>
              <w:t xml:space="preserve">&lt;2A.2.1.1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5C20698C" w14:textId="77777777" w:rsidR="00F0498F" w:rsidRPr="00B87054" w:rsidRDefault="00D002C2" w:rsidP="002D2DBF">
            <w:pPr>
              <w:rPr>
                <w:i/>
                <w:color w:val="8DB3E2"/>
                <w:sz w:val="18"/>
                <w:szCs w:val="18"/>
              </w:rPr>
            </w:pPr>
            <w:r w:rsidRPr="00B87054">
              <w:rPr>
                <w:b/>
              </w:rPr>
              <w:t>Инвестиционен приоритет 6 (d) към ТЦ 6 (ЕФРР):</w:t>
            </w:r>
            <w:r w:rsidRPr="00B87054">
              <w:t xml:space="preserve"> </w:t>
            </w:r>
            <w:r w:rsidR="003D5BBE" w:rsidRPr="00B87054">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p>
        </w:tc>
      </w:tr>
      <w:tr w:rsidR="002D2DBF" w:rsidRPr="00B87054" w14:paraId="017E40EA" w14:textId="77777777" w:rsidTr="002A51D1">
        <w:trPr>
          <w:trHeight w:val="819"/>
        </w:trPr>
        <w:tc>
          <w:tcPr>
            <w:tcW w:w="9067" w:type="dxa"/>
            <w:gridSpan w:val="2"/>
            <w:shd w:val="clear" w:color="auto" w:fill="auto"/>
          </w:tcPr>
          <w:p w14:paraId="17AD0503" w14:textId="77777777" w:rsidR="00AB697B" w:rsidRPr="00B87054" w:rsidRDefault="002D2DBF" w:rsidP="0027516C">
            <w:pPr>
              <w:rPr>
                <w:i/>
                <w:color w:val="8DB3E2"/>
                <w:sz w:val="18"/>
              </w:rPr>
            </w:pPr>
            <w:r w:rsidRPr="00B87054">
              <w:rPr>
                <w:i/>
                <w:color w:val="8DB3E2"/>
                <w:sz w:val="18"/>
              </w:rPr>
              <w:t xml:space="preserve">&lt;2A.2.1.2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="17 500" </w:t>
            </w:r>
            <w:proofErr w:type="spellStart"/>
            <w:r w:rsidRPr="00B87054">
              <w:rPr>
                <w:i/>
                <w:color w:val="8DB3E2"/>
                <w:sz w:val="18"/>
              </w:rPr>
              <w:t>input</w:t>
            </w:r>
            <w:proofErr w:type="spellEnd"/>
            <w:r w:rsidRPr="00B87054">
              <w:rPr>
                <w:i/>
                <w:color w:val="8DB3E2"/>
                <w:sz w:val="18"/>
              </w:rPr>
              <w:t>="M"&gt;</w:t>
            </w:r>
          </w:p>
          <w:p w14:paraId="63A5EFEC" w14:textId="77777777" w:rsidR="00830568" w:rsidRPr="00B87054" w:rsidRDefault="00830568" w:rsidP="00830568">
            <w:pPr>
              <w:spacing w:before="0" w:after="0"/>
            </w:pPr>
            <w:r w:rsidRPr="00B87054">
              <w:t>През 2014-2020 г. се предвижда финансиране на мерки, идентифицирани в НПРД:</w:t>
            </w:r>
          </w:p>
          <w:p w14:paraId="6FF21489" w14:textId="77777777" w:rsidR="00830568" w:rsidRPr="00B87054" w:rsidRDefault="00830568" w:rsidP="00830568">
            <w:pPr>
              <w:spacing w:before="0" w:after="0"/>
              <w:rPr>
                <w:b/>
              </w:rPr>
            </w:pPr>
          </w:p>
          <w:p w14:paraId="350AC9E0" w14:textId="77777777" w:rsidR="00830568" w:rsidRPr="00B87054" w:rsidRDefault="00830568" w:rsidP="00830568">
            <w:pPr>
              <w:spacing w:before="0" w:after="0"/>
            </w:pPr>
            <w:r w:rsidRPr="00B87054">
              <w:rPr>
                <w:b/>
                <w:lang w:eastAsia="bg-BG"/>
              </w:rPr>
              <w:t xml:space="preserve">Развитие и прилагане на управленски подход за </w:t>
            </w:r>
            <w:r w:rsidR="007022EF" w:rsidRPr="00B87054">
              <w:rPr>
                <w:b/>
                <w:lang w:eastAsia="bg-BG"/>
              </w:rPr>
              <w:t>защитени</w:t>
            </w:r>
            <w:r w:rsidR="00D242BA" w:rsidRPr="00B87054">
              <w:rPr>
                <w:b/>
                <w:lang w:eastAsia="bg-BG"/>
              </w:rPr>
              <w:t>те</w:t>
            </w:r>
            <w:r w:rsidR="007022EF" w:rsidRPr="00B87054">
              <w:rPr>
                <w:b/>
                <w:lang w:eastAsia="bg-BG"/>
              </w:rPr>
              <w:t xml:space="preserve"> зони </w:t>
            </w:r>
            <w:r w:rsidR="007022EF" w:rsidRPr="00B87054">
              <w:rPr>
                <w:b/>
                <w:lang w:val="ru-RU" w:eastAsia="bg-BG"/>
              </w:rPr>
              <w:t>(</w:t>
            </w:r>
            <w:r w:rsidRPr="00B87054">
              <w:rPr>
                <w:b/>
                <w:lang w:eastAsia="bg-BG"/>
              </w:rPr>
              <w:t>ЗЗ</w:t>
            </w:r>
            <w:r w:rsidR="007022EF" w:rsidRPr="00B87054">
              <w:rPr>
                <w:b/>
                <w:lang w:val="ru-RU" w:eastAsia="bg-BG"/>
              </w:rPr>
              <w:t>)</w:t>
            </w:r>
            <w:r w:rsidRPr="00B87054">
              <w:rPr>
                <w:b/>
                <w:lang w:eastAsia="bg-BG"/>
              </w:rPr>
              <w:t xml:space="preserve"> от Н</w:t>
            </w:r>
            <w:r w:rsidR="00B35DEF" w:rsidRPr="00B87054">
              <w:rPr>
                <w:b/>
                <w:lang w:eastAsia="bg-BG"/>
              </w:rPr>
              <w:t>атура</w:t>
            </w:r>
            <w:r w:rsidRPr="00B87054">
              <w:rPr>
                <w:b/>
                <w:lang w:eastAsia="bg-BG"/>
              </w:rPr>
              <w:t xml:space="preserve"> 2000 и </w:t>
            </w:r>
            <w:r w:rsidRPr="00B87054">
              <w:rPr>
                <w:b/>
              </w:rPr>
              <w:t>повишаване на капацитета за управление на мрежата Н</w:t>
            </w:r>
            <w:r w:rsidR="00B35DEF" w:rsidRPr="00B87054">
              <w:rPr>
                <w:b/>
              </w:rPr>
              <w:t>атура</w:t>
            </w:r>
            <w:r w:rsidRPr="00B87054">
              <w:rPr>
                <w:b/>
              </w:rPr>
              <w:t xml:space="preserve"> 2000</w:t>
            </w:r>
            <w:r w:rsidRPr="00B87054">
              <w:t xml:space="preserve"> (</w:t>
            </w:r>
            <w:r w:rsidRPr="00B87054">
              <w:rPr>
                <w:b/>
                <w:lang w:eastAsia="bg-BG"/>
              </w:rPr>
              <w:t xml:space="preserve">м 25, м 26, </w:t>
            </w:r>
            <w:r w:rsidRPr="00B87054">
              <w:rPr>
                <w:b/>
              </w:rPr>
              <w:t>м 82, м 102 от НПРД)</w:t>
            </w:r>
            <w:r w:rsidRPr="00B87054">
              <w:t xml:space="preserve"> </w:t>
            </w:r>
          </w:p>
          <w:p w14:paraId="79EF64D2" w14:textId="77777777" w:rsidR="00830568" w:rsidRPr="00B87054" w:rsidRDefault="00830568" w:rsidP="00735856">
            <w:pPr>
              <w:pStyle w:val="ListParagraph"/>
              <w:numPr>
                <w:ilvl w:val="0"/>
                <w:numId w:val="54"/>
              </w:numPr>
              <w:tabs>
                <w:tab w:val="left" w:pos="300"/>
              </w:tabs>
              <w:spacing w:after="0"/>
              <w:ind w:left="284" w:hanging="284"/>
            </w:pPr>
            <w:r w:rsidRPr="00B87054">
              <w:t xml:space="preserve">Изготвяне на анализи и провеждане на проучвания, обосноваващи избора на управленски подход на </w:t>
            </w:r>
            <w:r w:rsidR="002D7B39" w:rsidRPr="00B87054">
              <w:t>мрежата</w:t>
            </w:r>
            <w:r w:rsidR="008454A2" w:rsidRPr="00B87054">
              <w:t xml:space="preserve"> Н</w:t>
            </w:r>
            <w:r w:rsidR="00DA2E5F" w:rsidRPr="00B87054">
              <w:t>атура</w:t>
            </w:r>
            <w:r w:rsidR="008454A2" w:rsidRPr="00B87054">
              <w:t xml:space="preserve"> 2000, на </w:t>
            </w:r>
            <w:r w:rsidR="003E3EB8" w:rsidRPr="00B87054">
              <w:t>н</w:t>
            </w:r>
            <w:r w:rsidRPr="00B87054">
              <w:t>ационалната структура за управление изпълнението на НПРД</w:t>
            </w:r>
            <w:r w:rsidR="008454A2" w:rsidRPr="00B87054">
              <w:t xml:space="preserve"> </w:t>
            </w:r>
            <w:r w:rsidRPr="00B87054">
              <w:t xml:space="preserve">и </w:t>
            </w:r>
            <w:r w:rsidR="008454A2" w:rsidRPr="00B87054">
              <w:t xml:space="preserve">на подхода за </w:t>
            </w:r>
            <w:r w:rsidRPr="00B87054">
              <w:t>изготвяне на планове за управ</w:t>
            </w:r>
            <w:r w:rsidR="0054780A" w:rsidRPr="00B87054">
              <w:t>л</w:t>
            </w:r>
            <w:r w:rsidRPr="00B87054">
              <w:t>ение на ЗЗ;</w:t>
            </w:r>
          </w:p>
          <w:p w14:paraId="6FFBD34F" w14:textId="77777777" w:rsidR="00830568" w:rsidRPr="00B87054" w:rsidRDefault="00830568" w:rsidP="00735856">
            <w:pPr>
              <w:pStyle w:val="ListParagraph"/>
              <w:numPr>
                <w:ilvl w:val="0"/>
                <w:numId w:val="54"/>
              </w:numPr>
              <w:tabs>
                <w:tab w:val="left" w:pos="300"/>
              </w:tabs>
              <w:spacing w:after="0"/>
              <w:ind w:left="284" w:hanging="284"/>
            </w:pPr>
            <w:r w:rsidRPr="00B87054">
              <w:t xml:space="preserve">Стартово финансиране на разходите </w:t>
            </w:r>
            <w:r w:rsidR="003B4CF2" w:rsidRPr="00B87054">
              <w:t>за</w:t>
            </w:r>
            <w:r w:rsidRPr="00B87054">
              <w:t xml:space="preserve"> </w:t>
            </w:r>
            <w:r w:rsidR="00CF74A8" w:rsidRPr="00B87054">
              <w:t>структура за управление на Натура 2000</w:t>
            </w:r>
            <w:r w:rsidRPr="00B87054">
              <w:t>, вкл. системи за управление, заплати, оборудване и др.</w:t>
            </w:r>
          </w:p>
          <w:p w14:paraId="2AE663D4" w14:textId="77777777" w:rsidR="00830568" w:rsidRPr="00B87054" w:rsidRDefault="00830568" w:rsidP="00830568">
            <w:r w:rsidRPr="00B87054">
              <w:rPr>
                <w:b/>
                <w:lang w:eastAsia="bg-BG"/>
              </w:rPr>
              <w:t>Бенефициенти:</w:t>
            </w:r>
            <w:r w:rsidRPr="00B87054">
              <w:t xml:space="preserve"> </w:t>
            </w:r>
            <w:r w:rsidR="004945B3" w:rsidRPr="00B87054">
              <w:t>структури</w:t>
            </w:r>
            <w:r w:rsidR="00E27C6E" w:rsidRPr="00B87054">
              <w:t>/звена в структурата на</w:t>
            </w:r>
            <w:r w:rsidR="008F04B2" w:rsidRPr="00B87054">
              <w:t xml:space="preserve"> </w:t>
            </w:r>
            <w:r w:rsidRPr="00B87054">
              <w:t>МОСВ,</w:t>
            </w:r>
            <w:r w:rsidR="00E27C6E" w:rsidRPr="00B87054">
              <w:t xml:space="preserve"> отгов</w:t>
            </w:r>
            <w:r w:rsidR="00610621" w:rsidRPr="00B87054">
              <w:t>о</w:t>
            </w:r>
            <w:r w:rsidR="00E27C6E" w:rsidRPr="00B87054">
              <w:t>рни за формиране, прилагане и изпълнение на политиката в областта на Натура 2000,</w:t>
            </w:r>
            <w:r w:rsidRPr="00B87054">
              <w:t xml:space="preserve"> </w:t>
            </w:r>
            <w:r w:rsidR="00D41913" w:rsidRPr="00B87054">
              <w:t xml:space="preserve">Структура </w:t>
            </w:r>
            <w:r w:rsidR="009C4DBC" w:rsidRPr="00B87054">
              <w:t>за управление на Натура 2000.</w:t>
            </w:r>
          </w:p>
          <w:p w14:paraId="639085AB" w14:textId="77777777" w:rsidR="00830568" w:rsidRPr="00B87054" w:rsidRDefault="00E5469F" w:rsidP="00830568">
            <w:pPr>
              <w:spacing w:before="0" w:after="0"/>
            </w:pPr>
            <w:r w:rsidRPr="00B87054">
              <w:rPr>
                <w:b/>
              </w:rPr>
              <w:t xml:space="preserve">Инвестиции за поддържане и </w:t>
            </w:r>
            <w:r w:rsidR="00830568" w:rsidRPr="00B87054">
              <w:rPr>
                <w:b/>
              </w:rPr>
              <w:t>подобряване на природозащитното състояние на видове и природни местообитания в мрежата Натура 2000 (м 22, м 43, м 96, м 97, м 98, м 99, м 109 от НПРД)</w:t>
            </w:r>
            <w:r w:rsidR="00830568" w:rsidRPr="00B87054">
              <w:t xml:space="preserve"> </w:t>
            </w:r>
          </w:p>
          <w:p w14:paraId="3A64E02A" w14:textId="77777777" w:rsidR="00830568" w:rsidRPr="00B87054" w:rsidRDefault="00830568" w:rsidP="00735856">
            <w:pPr>
              <w:pStyle w:val="ListParagraph"/>
              <w:numPr>
                <w:ilvl w:val="0"/>
                <w:numId w:val="54"/>
              </w:numPr>
              <w:tabs>
                <w:tab w:val="left" w:pos="300"/>
              </w:tabs>
              <w:spacing w:after="0"/>
              <w:ind w:left="284" w:hanging="284"/>
            </w:pPr>
            <w:r w:rsidRPr="00B87054">
              <w:t xml:space="preserve">Възстановяване и поддържане на природни местообитания и местообитания на видове, </w:t>
            </w:r>
            <w:r w:rsidR="00A01BCD" w:rsidRPr="00B87054">
              <w:t xml:space="preserve">както и опазване на видове, </w:t>
            </w:r>
            <w:r w:rsidRPr="00B87054">
              <w:t>приоритизирани въз основа на резултатите от картирането на видове и местообитания, извършено през периода 2007 – 2013</w:t>
            </w:r>
            <w:r w:rsidR="0054780A" w:rsidRPr="00B87054">
              <w:t xml:space="preserve"> г.</w:t>
            </w:r>
            <w:r w:rsidRPr="00B87054">
              <w:t>, на база на идентифицираните в НПРД мерки и въз основа на посочените дейности, заложени в планове за управление, планове за действие и други релевантни документи;</w:t>
            </w:r>
          </w:p>
          <w:p w14:paraId="4AF88C71" w14:textId="77777777" w:rsidR="00830568" w:rsidRPr="00B87054" w:rsidRDefault="00BC7405" w:rsidP="00735856">
            <w:pPr>
              <w:pStyle w:val="ListParagraph"/>
              <w:numPr>
                <w:ilvl w:val="0"/>
                <w:numId w:val="54"/>
              </w:numPr>
              <w:tabs>
                <w:tab w:val="left" w:pos="300"/>
              </w:tabs>
              <w:spacing w:after="0"/>
              <w:ind w:left="284" w:hanging="284"/>
            </w:pPr>
            <w:r w:rsidRPr="00B87054">
              <w:t xml:space="preserve"> </w:t>
            </w:r>
            <w:r w:rsidR="00830568" w:rsidRPr="00B87054">
              <w:t>Изграждане</w:t>
            </w:r>
            <w:r w:rsidR="00E5469F" w:rsidRPr="00B87054">
              <w:t>/реконструкция/рехабилитация</w:t>
            </w:r>
            <w:r w:rsidR="00830568" w:rsidRPr="00B87054">
              <w:t xml:space="preserve"> на инфраструктура, необходима за възстановяване </w:t>
            </w:r>
            <w:r w:rsidR="00AA3877" w:rsidRPr="00B87054">
              <w:t>и поддъ</w:t>
            </w:r>
            <w:r w:rsidR="00593426" w:rsidRPr="00B87054">
              <w:t>р</w:t>
            </w:r>
            <w:r w:rsidR="00AA3877" w:rsidRPr="00B87054">
              <w:t xml:space="preserve">жане </w:t>
            </w:r>
            <w:r w:rsidR="00830568" w:rsidRPr="00B87054">
              <w:t>на природни местообитания и видове, вкл. за текущо наблюдение, за намаляване на въздействието от тяхната експлоатация</w:t>
            </w:r>
            <w:r w:rsidR="00B56CEE" w:rsidRPr="00B87054">
              <w:t xml:space="preserve"> и др</w:t>
            </w:r>
            <w:r w:rsidR="00830568" w:rsidRPr="00B87054">
              <w:t>.</w:t>
            </w:r>
          </w:p>
          <w:p w14:paraId="3C309515" w14:textId="77777777" w:rsidR="00830568" w:rsidRPr="00B87054" w:rsidRDefault="00830568" w:rsidP="00830568">
            <w:pPr>
              <w:spacing w:before="0" w:after="0"/>
            </w:pPr>
            <w:r w:rsidRPr="00B87054">
              <w:rPr>
                <w:b/>
              </w:rPr>
              <w:t>Бенефициенти</w:t>
            </w:r>
            <w:r w:rsidRPr="00B87054">
              <w:t xml:space="preserve">: </w:t>
            </w:r>
            <w:r w:rsidR="004945B3" w:rsidRPr="00B87054">
              <w:t>структури</w:t>
            </w:r>
            <w:r w:rsidR="008F04B2" w:rsidRPr="00B87054">
              <w:t>/звена в структурата на МОСВ и МЗХ</w:t>
            </w:r>
            <w:r w:rsidR="00F568EC" w:rsidRPr="00B87054">
              <w:t>Г (ИАГ и нейните структури)</w:t>
            </w:r>
            <w:r w:rsidR="008F04B2" w:rsidRPr="00B87054">
              <w:t>, отгов</w:t>
            </w:r>
            <w:r w:rsidR="00610621" w:rsidRPr="00B87054">
              <w:t>о</w:t>
            </w:r>
            <w:r w:rsidR="008F04B2" w:rsidRPr="00B87054">
              <w:t xml:space="preserve">рни за формиране, прилагане и изпълнение на политиката в </w:t>
            </w:r>
            <w:r w:rsidR="008F04B2" w:rsidRPr="00B87054">
              <w:lastRenderedPageBreak/>
              <w:t xml:space="preserve">областта на Натура 2000 </w:t>
            </w:r>
            <w:r w:rsidR="00D41913" w:rsidRPr="00B87054">
              <w:t>за</w:t>
            </w:r>
            <w:r w:rsidR="008F04B2" w:rsidRPr="00B87054">
              <w:t xml:space="preserve"> подобряване на природозащ</w:t>
            </w:r>
            <w:r w:rsidRPr="00B87054">
              <w:t>и</w:t>
            </w:r>
            <w:r w:rsidR="008F04B2" w:rsidRPr="00B87054">
              <w:t>тното състояние на видове и природни местообитания</w:t>
            </w:r>
            <w:r w:rsidRPr="00B87054">
              <w:t xml:space="preserve">, </w:t>
            </w:r>
            <w:r w:rsidR="00D41913" w:rsidRPr="00B87054">
              <w:t>Структура за управление на Натура 2000</w:t>
            </w:r>
            <w:r w:rsidRPr="00B87054">
              <w:t xml:space="preserve">, </w:t>
            </w:r>
            <w:r w:rsidR="008F04B2" w:rsidRPr="00B87054">
              <w:t>юридически лица с нестопанска цел</w:t>
            </w:r>
            <w:r w:rsidRPr="00B87054">
              <w:t>, общини, научни институти.</w:t>
            </w:r>
          </w:p>
          <w:p w14:paraId="2ED40BCA" w14:textId="77777777" w:rsidR="00830568" w:rsidRPr="00B87054" w:rsidRDefault="00830568" w:rsidP="00830568">
            <w:pPr>
              <w:spacing w:before="0" w:after="0"/>
            </w:pPr>
          </w:p>
          <w:p w14:paraId="17D510F6" w14:textId="77777777" w:rsidR="00830568" w:rsidRPr="00B87054" w:rsidRDefault="00830568" w:rsidP="00830568">
            <w:pPr>
              <w:spacing w:before="0" w:after="0"/>
              <w:rPr>
                <w:b/>
              </w:rPr>
            </w:pPr>
            <w:r w:rsidRPr="00B87054">
              <w:rPr>
                <w:b/>
              </w:rPr>
              <w:t>Определяне и допълване на мрежата от защитени зони. Анализи и проучвания на видове и природни местообитания, предмет на докладване по чл. 17 от Директивата за местообитанията и чл. 12 от Директивата за птиците в морски и крайбрежни територии и в сухоземната част на страната (м 1, м 2, м 62, м 63</w:t>
            </w:r>
            <w:r w:rsidR="000614C4" w:rsidRPr="00B87054">
              <w:rPr>
                <w:b/>
              </w:rPr>
              <w:t xml:space="preserve"> от НПРД</w:t>
            </w:r>
            <w:r w:rsidRPr="00B87054">
              <w:rPr>
                <w:b/>
              </w:rPr>
              <w:t>)</w:t>
            </w:r>
          </w:p>
          <w:p w14:paraId="63F87945" w14:textId="77777777" w:rsidR="00830568" w:rsidRPr="00B87054" w:rsidRDefault="00D41913" w:rsidP="00735856">
            <w:pPr>
              <w:numPr>
                <w:ilvl w:val="0"/>
                <w:numId w:val="50"/>
              </w:numPr>
              <w:spacing w:before="0" w:after="0"/>
              <w:rPr>
                <w:rFonts w:eastAsia="Times New Roman"/>
              </w:rPr>
            </w:pPr>
            <w:r w:rsidRPr="00B87054">
              <w:rPr>
                <w:rFonts w:eastAsia="Times New Roman"/>
              </w:rPr>
              <w:t>Н</w:t>
            </w:r>
            <w:r w:rsidR="00830568" w:rsidRPr="00B87054">
              <w:rPr>
                <w:rFonts w:eastAsia="Times New Roman"/>
              </w:rPr>
              <w:t>аучни изследвания</w:t>
            </w:r>
            <w:r w:rsidRPr="00B87054">
              <w:rPr>
                <w:rFonts w:eastAsia="Times New Roman"/>
              </w:rPr>
              <w:t xml:space="preserve"> </w:t>
            </w:r>
            <w:r w:rsidR="00830568" w:rsidRPr="00B87054">
              <w:rPr>
                <w:rFonts w:eastAsia="Times New Roman"/>
              </w:rPr>
              <w:t>за мрежата от защитени зони, теренни проучвания, съставяне на бази данни, попълване на стандартни формуляри, разработване и прилагане на методики за определяне на ПС, определяне на ПС и картиране. Подготовка и издаване на заповеди за обявяване на нови зони и/или промяна на границите на съществуващи зони от мрежата Натура 2000;</w:t>
            </w:r>
          </w:p>
          <w:p w14:paraId="4E5125FB" w14:textId="77777777" w:rsidR="00830568" w:rsidRPr="00B87054" w:rsidRDefault="00830568" w:rsidP="00735856">
            <w:pPr>
              <w:numPr>
                <w:ilvl w:val="0"/>
                <w:numId w:val="50"/>
              </w:numPr>
              <w:spacing w:before="0" w:after="0"/>
              <w:rPr>
                <w:rFonts w:eastAsia="Times New Roman"/>
              </w:rPr>
            </w:pPr>
            <w:r w:rsidRPr="00B87054">
              <w:rPr>
                <w:rFonts w:eastAsia="Times New Roman"/>
              </w:rPr>
              <w:t>Анализи и проучвания на видове и местообитания в сухоземната част на страната и в морски и крайбрежни територии, разработване на методики и схеми за мониторинг и оценка на ПС, тяхното прилагане, оценка на резултатите. С особен приоритет са видове със скрит начин на живот, както и видове и местообитания, които не подлежат на моделиране</w:t>
            </w:r>
            <w:r w:rsidR="0054780A" w:rsidRPr="00B87054">
              <w:rPr>
                <w:rFonts w:eastAsia="Times New Roman"/>
              </w:rPr>
              <w:t>;</w:t>
            </w:r>
          </w:p>
          <w:p w14:paraId="1A2AE6D4" w14:textId="77777777" w:rsidR="00830568" w:rsidRPr="00B87054" w:rsidRDefault="00830568" w:rsidP="00735856">
            <w:pPr>
              <w:numPr>
                <w:ilvl w:val="0"/>
                <w:numId w:val="50"/>
              </w:numPr>
              <w:spacing w:before="0" w:after="0"/>
              <w:rPr>
                <w:rFonts w:eastAsia="Times New Roman"/>
              </w:rPr>
            </w:pPr>
            <w:r w:rsidRPr="00B87054">
              <w:rPr>
                <w:rFonts w:eastAsia="Times New Roman"/>
              </w:rPr>
              <w:t>Оценки на състоянието на елементите на зелената инфраструктура в сухоземната част на страната и в морски и крайбрежни територии от мрежата Н</w:t>
            </w:r>
            <w:r w:rsidR="00DA2E5F" w:rsidRPr="00B87054">
              <w:rPr>
                <w:rFonts w:eastAsia="Times New Roman"/>
              </w:rPr>
              <w:t>атура</w:t>
            </w:r>
            <w:r w:rsidRPr="00B87054">
              <w:rPr>
                <w:rFonts w:eastAsia="Times New Roman"/>
              </w:rPr>
              <w:t xml:space="preserve"> 2000.</w:t>
            </w:r>
          </w:p>
          <w:p w14:paraId="7AE601EB" w14:textId="77777777" w:rsidR="00830568" w:rsidRPr="00B87054" w:rsidRDefault="00830568" w:rsidP="00830568">
            <w:pPr>
              <w:spacing w:after="0"/>
            </w:pPr>
            <w:r w:rsidRPr="00B87054">
              <w:rPr>
                <w:b/>
                <w:lang w:eastAsia="bg-BG"/>
              </w:rPr>
              <w:t>Бенефициенти</w:t>
            </w:r>
            <w:r w:rsidRPr="00B87054">
              <w:rPr>
                <w:i/>
              </w:rPr>
              <w:t>:</w:t>
            </w:r>
            <w:r w:rsidRPr="00B87054">
              <w:t xml:space="preserve"> </w:t>
            </w:r>
            <w:r w:rsidR="00784518" w:rsidRPr="00B87054">
              <w:t xml:space="preserve">структури/звена в структурата на МОСВ, </w:t>
            </w:r>
            <w:proofErr w:type="spellStart"/>
            <w:r w:rsidR="00784518" w:rsidRPr="00B87054">
              <w:t>отгов</w:t>
            </w:r>
            <w:r w:rsidR="00151D22" w:rsidRPr="00B87054">
              <w:t>o</w:t>
            </w:r>
            <w:r w:rsidR="00784518" w:rsidRPr="00B87054">
              <w:t>рни</w:t>
            </w:r>
            <w:proofErr w:type="spellEnd"/>
            <w:r w:rsidR="00784518" w:rsidRPr="00B87054">
              <w:t xml:space="preserve"> за събиране и поддържане на информация за състоянието на видове и природни местообитания</w:t>
            </w:r>
            <w:r w:rsidR="00151D22" w:rsidRPr="00B87054">
              <w:t xml:space="preserve"> и за докладването й в ЕК</w:t>
            </w:r>
            <w:r w:rsidR="006C422E" w:rsidRPr="00B87054">
              <w:t>, както и за обявяването на защитени зони</w:t>
            </w:r>
            <w:r w:rsidR="00B47729" w:rsidRPr="00B87054">
              <w:t>.</w:t>
            </w:r>
          </w:p>
          <w:p w14:paraId="64E48955" w14:textId="77777777" w:rsidR="00830568" w:rsidRPr="00B87054" w:rsidRDefault="00830568" w:rsidP="00830568">
            <w:pPr>
              <w:spacing w:before="0" w:after="0"/>
            </w:pPr>
          </w:p>
          <w:p w14:paraId="2E75708D" w14:textId="77777777" w:rsidR="00830568" w:rsidRPr="00B87054" w:rsidRDefault="00830568" w:rsidP="00830568">
            <w:pPr>
              <w:spacing w:before="0" w:after="0"/>
              <w:rPr>
                <w:b/>
              </w:rPr>
            </w:pPr>
            <w:r w:rsidRPr="00B87054">
              <w:rPr>
                <w:b/>
              </w:rPr>
              <w:t>Изготвяне/ актуализиране/ хармонизиране на планове за управление на ЗЗ, планове за действие за видове и</w:t>
            </w:r>
            <w:r w:rsidR="0098640C" w:rsidRPr="00B87054">
              <w:rPr>
                <w:b/>
              </w:rPr>
              <w:t xml:space="preserve"> други стратегически документи (</w:t>
            </w:r>
            <w:r w:rsidRPr="00B87054">
              <w:rPr>
                <w:b/>
              </w:rPr>
              <w:t>м 16, м 20 от НПРД)</w:t>
            </w:r>
          </w:p>
          <w:p w14:paraId="6A6B8F90" w14:textId="77777777" w:rsidR="00830568" w:rsidRPr="00B87054" w:rsidRDefault="0098640C" w:rsidP="00735856">
            <w:pPr>
              <w:numPr>
                <w:ilvl w:val="0"/>
                <w:numId w:val="51"/>
              </w:numPr>
              <w:spacing w:before="0" w:after="0"/>
              <w:ind w:right="33"/>
              <w:rPr>
                <w:rFonts w:eastAsia="Times New Roman"/>
              </w:rPr>
            </w:pPr>
            <w:r w:rsidRPr="00B87054">
              <w:rPr>
                <w:rFonts w:eastAsia="Times New Roman"/>
              </w:rPr>
              <w:t xml:space="preserve">Разработване </w:t>
            </w:r>
            <w:r w:rsidR="00830568" w:rsidRPr="00B87054">
              <w:rPr>
                <w:rFonts w:eastAsia="Times New Roman"/>
              </w:rPr>
              <w:t>или актуализиране на планове за управление или други релевантни документи</w:t>
            </w:r>
            <w:r w:rsidRPr="00B87054">
              <w:rPr>
                <w:rFonts w:eastAsia="Times New Roman"/>
              </w:rPr>
              <w:t>;</w:t>
            </w:r>
          </w:p>
          <w:p w14:paraId="3B6F65F3" w14:textId="77777777" w:rsidR="00830568" w:rsidRPr="00B87054" w:rsidRDefault="00830568" w:rsidP="00735856">
            <w:pPr>
              <w:numPr>
                <w:ilvl w:val="0"/>
                <w:numId w:val="51"/>
              </w:numPr>
              <w:spacing w:before="0" w:after="0"/>
              <w:ind w:right="33"/>
              <w:rPr>
                <w:rFonts w:eastAsia="Times New Roman"/>
              </w:rPr>
            </w:pPr>
            <w:r w:rsidRPr="00B87054">
              <w:rPr>
                <w:rFonts w:eastAsia="Times New Roman"/>
              </w:rPr>
              <w:t>Разработване/актуализиране на планове за действие за видове съгласно приоритети F1 и F2 на НПРД и други видове, включени в природозащитното законодателство на ЕС, идентифицирани като застрашени или приоритетни на европейско ниво</w:t>
            </w:r>
            <w:r w:rsidR="0098640C" w:rsidRPr="00B87054">
              <w:rPr>
                <w:rFonts w:eastAsia="Times New Roman"/>
              </w:rPr>
              <w:t>.</w:t>
            </w:r>
          </w:p>
          <w:p w14:paraId="3BA6DE90" w14:textId="77777777" w:rsidR="00830568" w:rsidRPr="00B87054" w:rsidRDefault="00830568" w:rsidP="00830568">
            <w:pPr>
              <w:spacing w:after="0"/>
              <w:ind w:right="34"/>
            </w:pPr>
            <w:r w:rsidRPr="00B87054">
              <w:rPr>
                <w:b/>
              </w:rPr>
              <w:t>Бенефициенти:</w:t>
            </w:r>
            <w:r w:rsidRPr="00B87054">
              <w:t xml:space="preserve"> </w:t>
            </w:r>
            <w:r w:rsidR="00610621" w:rsidRPr="00B87054">
              <w:t>структури/звена в структурата на МОСВ и МЗХ</w:t>
            </w:r>
            <w:r w:rsidR="00F568EC" w:rsidRPr="00B87054">
              <w:t>Г (ИАГ и нейните структури)</w:t>
            </w:r>
            <w:r w:rsidR="00610621" w:rsidRPr="00B87054">
              <w:t>, отговорни за изготвяне</w:t>
            </w:r>
            <w:r w:rsidR="0098640C" w:rsidRPr="00B87054">
              <w:t>/актуализиране</w:t>
            </w:r>
            <w:r w:rsidR="00610621" w:rsidRPr="00B87054">
              <w:t xml:space="preserve"> на планове за управление на ЗЗ и планове за действие за видове</w:t>
            </w:r>
            <w:r w:rsidRPr="00B87054">
              <w:t xml:space="preserve">, общини, научни институти, </w:t>
            </w:r>
            <w:r w:rsidR="00610621" w:rsidRPr="00B87054">
              <w:t>юридически лица с нестопанска цел</w:t>
            </w:r>
            <w:r w:rsidRPr="00B87054">
              <w:t xml:space="preserve">, </w:t>
            </w:r>
            <w:r w:rsidR="008C31E1" w:rsidRPr="00B87054">
              <w:t>Структура за управление на Натура 2000</w:t>
            </w:r>
            <w:r w:rsidR="0095668A" w:rsidRPr="00B87054">
              <w:t>.</w:t>
            </w:r>
          </w:p>
          <w:p w14:paraId="0BB51880" w14:textId="77777777" w:rsidR="00830568" w:rsidRPr="00B87054" w:rsidRDefault="00830568" w:rsidP="00830568">
            <w:pPr>
              <w:spacing w:before="0" w:after="0"/>
            </w:pPr>
          </w:p>
          <w:p w14:paraId="3D79A657" w14:textId="77777777" w:rsidR="00830568" w:rsidRPr="00B87054" w:rsidRDefault="00830568" w:rsidP="00830568">
            <w:pPr>
              <w:spacing w:before="0" w:after="0"/>
              <w:rPr>
                <w:b/>
              </w:rPr>
            </w:pPr>
            <w:r w:rsidRPr="00B87054">
              <w:rPr>
                <w:b/>
              </w:rPr>
              <w:t>Подкрепа за развитие и управление на екосистемни услуги (м 17</w:t>
            </w:r>
            <w:r w:rsidR="000614C4" w:rsidRPr="00B87054">
              <w:rPr>
                <w:b/>
              </w:rPr>
              <w:t xml:space="preserve"> от НПРД</w:t>
            </w:r>
            <w:r w:rsidRPr="00B87054">
              <w:rPr>
                <w:b/>
              </w:rPr>
              <w:t>)</w:t>
            </w:r>
          </w:p>
          <w:p w14:paraId="7EEF2826" w14:textId="77777777" w:rsidR="00830568" w:rsidRPr="00B87054" w:rsidRDefault="0079216A" w:rsidP="00735856">
            <w:pPr>
              <w:numPr>
                <w:ilvl w:val="0"/>
                <w:numId w:val="46"/>
              </w:numPr>
              <w:spacing w:before="0" w:after="0"/>
              <w:rPr>
                <w:rFonts w:eastAsia="Times New Roman"/>
              </w:rPr>
            </w:pPr>
            <w:r w:rsidRPr="00B87054">
              <w:rPr>
                <w:rFonts w:eastAsia="Times New Roman"/>
              </w:rPr>
              <w:t>Верификация на методиките за оценка на екосистемите и техните услуги и а</w:t>
            </w:r>
            <w:r w:rsidR="00830568" w:rsidRPr="00B87054">
              <w:rPr>
                <w:rFonts w:eastAsia="Times New Roman"/>
              </w:rPr>
              <w:t>ктуализация</w:t>
            </w:r>
            <w:r w:rsidRPr="00B87054">
              <w:rPr>
                <w:rFonts w:eastAsia="Times New Roman"/>
              </w:rPr>
              <w:t>та им</w:t>
            </w:r>
            <w:r w:rsidR="003730F8" w:rsidRPr="00B87054">
              <w:rPr>
                <w:rFonts w:eastAsia="Times New Roman"/>
              </w:rPr>
              <w:t xml:space="preserve"> при необходимост</w:t>
            </w:r>
            <w:r w:rsidR="00830568" w:rsidRPr="00B87054">
              <w:rPr>
                <w:rFonts w:eastAsia="Times New Roman"/>
              </w:rPr>
              <w:t xml:space="preserve">; </w:t>
            </w:r>
          </w:p>
          <w:p w14:paraId="37E44420" w14:textId="77777777" w:rsidR="00830568" w:rsidRPr="00B87054" w:rsidRDefault="001E0D90" w:rsidP="00735856">
            <w:pPr>
              <w:numPr>
                <w:ilvl w:val="0"/>
                <w:numId w:val="46"/>
              </w:numPr>
              <w:spacing w:before="0" w:after="0"/>
              <w:rPr>
                <w:rFonts w:eastAsia="Times New Roman"/>
              </w:rPr>
            </w:pPr>
            <w:proofErr w:type="spellStart"/>
            <w:r w:rsidRPr="00B87054">
              <w:rPr>
                <w:rFonts w:eastAsia="Times New Roman"/>
              </w:rPr>
              <w:t>O</w:t>
            </w:r>
            <w:r w:rsidR="00830568" w:rsidRPr="00B87054">
              <w:rPr>
                <w:rFonts w:eastAsia="Times New Roman"/>
              </w:rPr>
              <w:t>ценка</w:t>
            </w:r>
            <w:proofErr w:type="spellEnd"/>
            <w:r w:rsidR="00830568" w:rsidRPr="00B87054">
              <w:rPr>
                <w:rFonts w:eastAsia="Times New Roman"/>
              </w:rPr>
              <w:t xml:space="preserve"> състоянието на екосистемите и екосистемните услуги; </w:t>
            </w:r>
          </w:p>
          <w:p w14:paraId="4B163F17" w14:textId="77777777" w:rsidR="00830568" w:rsidRPr="00B87054" w:rsidRDefault="001E0D90" w:rsidP="00735856">
            <w:pPr>
              <w:numPr>
                <w:ilvl w:val="0"/>
                <w:numId w:val="46"/>
              </w:numPr>
              <w:spacing w:before="0" w:after="0"/>
              <w:rPr>
                <w:rFonts w:eastAsia="Times New Roman"/>
              </w:rPr>
            </w:pPr>
            <w:proofErr w:type="spellStart"/>
            <w:r w:rsidRPr="00B87054">
              <w:rPr>
                <w:rFonts w:eastAsia="Times New Roman"/>
              </w:rPr>
              <w:t>O</w:t>
            </w:r>
            <w:r w:rsidR="00830568" w:rsidRPr="00B87054">
              <w:rPr>
                <w:rFonts w:eastAsia="Times New Roman"/>
              </w:rPr>
              <w:t>ценка</w:t>
            </w:r>
            <w:proofErr w:type="spellEnd"/>
            <w:r w:rsidR="00830568" w:rsidRPr="00B87054">
              <w:rPr>
                <w:rFonts w:eastAsia="Times New Roman"/>
              </w:rPr>
              <w:t xml:space="preserve"> на икономическата стойност на тези услуги и разработване на схема за възмездно ползване на екосистемни услуги от защитените зони от Н</w:t>
            </w:r>
            <w:r w:rsidR="00E862CD" w:rsidRPr="00B87054">
              <w:rPr>
                <w:rFonts w:eastAsia="Times New Roman"/>
              </w:rPr>
              <w:t>атура</w:t>
            </w:r>
            <w:r w:rsidR="00830568" w:rsidRPr="00B87054">
              <w:rPr>
                <w:rFonts w:eastAsia="Times New Roman"/>
              </w:rPr>
              <w:t xml:space="preserve"> 2000</w:t>
            </w:r>
            <w:r w:rsidR="008C31E1" w:rsidRPr="00B87054">
              <w:rPr>
                <w:rFonts w:eastAsia="Times New Roman"/>
              </w:rPr>
              <w:t xml:space="preserve">, </w:t>
            </w:r>
            <w:r w:rsidR="008C31E1" w:rsidRPr="00B87054">
              <w:rPr>
                <w:rFonts w:eastAsia="Times New Roman"/>
              </w:rPr>
              <w:lastRenderedPageBreak/>
              <w:t>вкл. насърчаване интегрирането на тази стойност в системите за счетоводство и отчетност</w:t>
            </w:r>
            <w:r w:rsidR="00830568" w:rsidRPr="00B87054">
              <w:rPr>
                <w:rFonts w:eastAsia="Times New Roman"/>
              </w:rPr>
              <w:t xml:space="preserve">; </w:t>
            </w:r>
          </w:p>
          <w:p w14:paraId="2F7F296D" w14:textId="77777777" w:rsidR="00830568" w:rsidRPr="00B87054" w:rsidRDefault="00830568" w:rsidP="00735856">
            <w:pPr>
              <w:numPr>
                <w:ilvl w:val="0"/>
                <w:numId w:val="46"/>
              </w:numPr>
              <w:spacing w:before="0" w:after="0"/>
              <w:rPr>
                <w:rFonts w:eastAsia="Times New Roman"/>
              </w:rPr>
            </w:pPr>
            <w:r w:rsidRPr="00B87054">
              <w:rPr>
                <w:rFonts w:eastAsia="Times New Roman"/>
              </w:rPr>
              <w:t>Разработване на програма за мониторинг на състоянието на екосистемите</w:t>
            </w:r>
            <w:r w:rsidR="00DF1D93" w:rsidRPr="00B87054">
              <w:rPr>
                <w:rFonts w:eastAsia="Times New Roman"/>
              </w:rPr>
              <w:t xml:space="preserve">. </w:t>
            </w:r>
            <w:r w:rsidRPr="00B87054" w:rsidDel="00C02A0F">
              <w:rPr>
                <w:rFonts w:eastAsia="Times New Roman"/>
              </w:rPr>
              <w:t>О</w:t>
            </w:r>
            <w:r w:rsidRPr="00B87054">
              <w:rPr>
                <w:rFonts w:eastAsia="Times New Roman"/>
              </w:rPr>
              <w:t>бобщаване на данните на национално ниво и докладване към ЕК.</w:t>
            </w:r>
          </w:p>
          <w:p w14:paraId="3C650CCB" w14:textId="77777777" w:rsidR="007214E4" w:rsidRPr="00B87054" w:rsidRDefault="007214E4" w:rsidP="004874B5">
            <w:pPr>
              <w:spacing w:before="0" w:after="0"/>
              <w:ind w:left="360"/>
              <w:rPr>
                <w:rFonts w:eastAsia="Times New Roman"/>
              </w:rPr>
            </w:pPr>
          </w:p>
          <w:p w14:paraId="0BA8AB8E" w14:textId="77777777" w:rsidR="007214E4" w:rsidRPr="00B87054" w:rsidRDefault="00830568" w:rsidP="00830568">
            <w:pPr>
              <w:spacing w:before="0" w:after="0"/>
            </w:pPr>
            <w:r w:rsidRPr="00B87054">
              <w:rPr>
                <w:b/>
              </w:rPr>
              <w:t>Бенефициенти</w:t>
            </w:r>
            <w:r w:rsidRPr="00B87054">
              <w:rPr>
                <w:i/>
              </w:rPr>
              <w:t>:</w:t>
            </w:r>
            <w:r w:rsidRPr="00B87054">
              <w:t xml:space="preserve"> </w:t>
            </w:r>
            <w:r w:rsidR="007214E4" w:rsidRPr="00B87054">
              <w:t>структури/звена в структурата на МОСВ</w:t>
            </w:r>
            <w:r w:rsidR="005650E8" w:rsidRPr="00B87054">
              <w:t xml:space="preserve"> и </w:t>
            </w:r>
            <w:r w:rsidR="007214E4" w:rsidRPr="00B87054">
              <w:t>МЗХ</w:t>
            </w:r>
            <w:r w:rsidR="007C0CF5" w:rsidRPr="00B87054">
              <w:t>Г</w:t>
            </w:r>
            <w:r w:rsidR="007214E4" w:rsidRPr="00B87054">
              <w:t>, отгов</w:t>
            </w:r>
            <w:r w:rsidR="00004F37" w:rsidRPr="00B87054">
              <w:t>о</w:t>
            </w:r>
            <w:r w:rsidR="007214E4" w:rsidRPr="00B87054">
              <w:t xml:space="preserve">рни за формиране и прилагане на политиката за </w:t>
            </w:r>
            <w:proofErr w:type="spellStart"/>
            <w:r w:rsidR="007214E4" w:rsidRPr="00B87054">
              <w:t>екоситемни</w:t>
            </w:r>
            <w:proofErr w:type="spellEnd"/>
            <w:r w:rsidR="007214E4" w:rsidRPr="00B87054">
              <w:t xml:space="preserve"> услуги</w:t>
            </w:r>
            <w:r w:rsidR="0054780A" w:rsidRPr="00B87054">
              <w:t>.</w:t>
            </w:r>
            <w:r w:rsidR="007214E4" w:rsidRPr="00B87054">
              <w:t xml:space="preserve">  </w:t>
            </w:r>
          </w:p>
          <w:p w14:paraId="60CA17F6" w14:textId="77777777" w:rsidR="00830568" w:rsidRPr="00B87054" w:rsidRDefault="00830568" w:rsidP="00830568">
            <w:pPr>
              <w:spacing w:before="0" w:after="0"/>
            </w:pPr>
          </w:p>
          <w:p w14:paraId="44062D1B" w14:textId="77777777" w:rsidR="00830568" w:rsidRPr="00B87054" w:rsidRDefault="00830568" w:rsidP="00830568">
            <w:pPr>
              <w:spacing w:before="0" w:after="0"/>
              <w:rPr>
                <w:b/>
              </w:rPr>
            </w:pPr>
            <w:r w:rsidRPr="00B87054">
              <w:rPr>
                <w:b/>
              </w:rPr>
              <w:t>Изграждане, развитие и поддържане на споделена визия за екологичната мрежа Н</w:t>
            </w:r>
            <w:r w:rsidR="00EF4F28" w:rsidRPr="00B87054">
              <w:rPr>
                <w:b/>
              </w:rPr>
              <w:t>атура</w:t>
            </w:r>
            <w:r w:rsidRPr="00B87054">
              <w:rPr>
                <w:b/>
              </w:rPr>
              <w:t xml:space="preserve"> 2000 в България (</w:t>
            </w:r>
            <w:r w:rsidRPr="00B87054">
              <w:rPr>
                <w:b/>
                <w:szCs w:val="24"/>
              </w:rPr>
              <w:t>м 15, м 32, м 33, м</w:t>
            </w:r>
            <w:r w:rsidR="00891C80" w:rsidRPr="00B87054">
              <w:rPr>
                <w:b/>
                <w:szCs w:val="24"/>
              </w:rPr>
              <w:t xml:space="preserve"> </w:t>
            </w:r>
            <w:r w:rsidRPr="00B87054">
              <w:rPr>
                <w:b/>
                <w:szCs w:val="24"/>
              </w:rPr>
              <w:t>34, м</w:t>
            </w:r>
            <w:r w:rsidR="00891C80" w:rsidRPr="00B87054">
              <w:rPr>
                <w:b/>
                <w:szCs w:val="24"/>
              </w:rPr>
              <w:t xml:space="preserve"> </w:t>
            </w:r>
            <w:r w:rsidRPr="00B87054">
              <w:rPr>
                <w:b/>
                <w:szCs w:val="24"/>
              </w:rPr>
              <w:t>35, м</w:t>
            </w:r>
            <w:r w:rsidR="00891C80" w:rsidRPr="00B87054">
              <w:rPr>
                <w:b/>
                <w:szCs w:val="24"/>
              </w:rPr>
              <w:t xml:space="preserve"> </w:t>
            </w:r>
            <w:r w:rsidRPr="00B87054">
              <w:rPr>
                <w:b/>
                <w:szCs w:val="24"/>
              </w:rPr>
              <w:t>74, м</w:t>
            </w:r>
            <w:r w:rsidR="00891C80" w:rsidRPr="00B87054">
              <w:rPr>
                <w:b/>
                <w:szCs w:val="24"/>
              </w:rPr>
              <w:t xml:space="preserve"> </w:t>
            </w:r>
            <w:r w:rsidRPr="00B87054">
              <w:rPr>
                <w:b/>
                <w:szCs w:val="24"/>
              </w:rPr>
              <w:t>75, м</w:t>
            </w:r>
            <w:r w:rsidR="00891C80" w:rsidRPr="00B87054">
              <w:rPr>
                <w:b/>
                <w:szCs w:val="24"/>
              </w:rPr>
              <w:t xml:space="preserve"> </w:t>
            </w:r>
            <w:r w:rsidRPr="00B87054">
              <w:rPr>
                <w:b/>
                <w:szCs w:val="24"/>
              </w:rPr>
              <w:t>76</w:t>
            </w:r>
            <w:r w:rsidR="000614C4" w:rsidRPr="00B87054">
              <w:rPr>
                <w:b/>
                <w:szCs w:val="24"/>
              </w:rPr>
              <w:t xml:space="preserve"> от НПРД</w:t>
            </w:r>
            <w:r w:rsidRPr="00B87054">
              <w:rPr>
                <w:b/>
                <w:szCs w:val="24"/>
              </w:rPr>
              <w:t>)</w:t>
            </w:r>
          </w:p>
          <w:p w14:paraId="3BFD3E80" w14:textId="77777777" w:rsidR="00830568" w:rsidRPr="00B87054" w:rsidRDefault="00830568" w:rsidP="00735856">
            <w:pPr>
              <w:numPr>
                <w:ilvl w:val="0"/>
                <w:numId w:val="52"/>
              </w:numPr>
              <w:spacing w:before="0" w:after="0"/>
              <w:rPr>
                <w:rFonts w:eastAsia="Times New Roman"/>
              </w:rPr>
            </w:pPr>
            <w:r w:rsidRPr="00B87054">
              <w:rPr>
                <w:rFonts w:eastAsia="Times New Roman"/>
              </w:rPr>
              <w:t>Планиране и провеждане на национални и поддържащи информационни кампании;</w:t>
            </w:r>
          </w:p>
          <w:p w14:paraId="7D53783B" w14:textId="77777777" w:rsidR="00830568" w:rsidRPr="00B87054" w:rsidRDefault="00830568" w:rsidP="00735856">
            <w:pPr>
              <w:numPr>
                <w:ilvl w:val="0"/>
                <w:numId w:val="52"/>
              </w:numPr>
              <w:spacing w:before="0" w:after="0"/>
              <w:rPr>
                <w:rFonts w:eastAsia="Times New Roman"/>
              </w:rPr>
            </w:pPr>
            <w:r w:rsidRPr="00B87054">
              <w:rPr>
                <w:rFonts w:eastAsia="Times New Roman"/>
              </w:rPr>
              <w:t>Организация и провеждане на годишен национален/международен форум и годишен национален конкурс за най-добри проекти;</w:t>
            </w:r>
          </w:p>
          <w:p w14:paraId="0638776F" w14:textId="77777777" w:rsidR="00830568" w:rsidRPr="00B87054" w:rsidRDefault="00830568" w:rsidP="00735856">
            <w:pPr>
              <w:numPr>
                <w:ilvl w:val="0"/>
                <w:numId w:val="52"/>
              </w:numPr>
              <w:spacing w:before="0" w:after="0"/>
              <w:rPr>
                <w:rFonts w:eastAsia="Times New Roman"/>
              </w:rPr>
            </w:pPr>
            <w:r w:rsidRPr="00B87054">
              <w:rPr>
                <w:rFonts w:eastAsia="Times New Roman"/>
              </w:rPr>
              <w:t>Организация и провеждане на иновативни екологични събития;</w:t>
            </w:r>
          </w:p>
          <w:p w14:paraId="3F4A8483" w14:textId="77777777" w:rsidR="00830568" w:rsidRPr="00B87054" w:rsidRDefault="00830568" w:rsidP="00735856">
            <w:pPr>
              <w:numPr>
                <w:ilvl w:val="0"/>
                <w:numId w:val="52"/>
              </w:numPr>
              <w:spacing w:before="0" w:after="0"/>
              <w:rPr>
                <w:rFonts w:eastAsia="Times New Roman"/>
              </w:rPr>
            </w:pPr>
            <w:r w:rsidRPr="00B87054">
              <w:rPr>
                <w:rFonts w:eastAsia="Times New Roman"/>
              </w:rPr>
              <w:t>Създаване, организация и функциониране на виртуален офис за връзки с медиите и др.</w:t>
            </w:r>
          </w:p>
          <w:p w14:paraId="28CA6F5B" w14:textId="77777777" w:rsidR="00830568" w:rsidRPr="003378AE" w:rsidRDefault="00830568" w:rsidP="00830568">
            <w:pPr>
              <w:spacing w:after="0"/>
            </w:pPr>
            <w:r w:rsidRPr="00B87054" w:rsidDel="00F25FB8">
              <w:rPr>
                <w:b/>
              </w:rPr>
              <w:t>Бенефициенти</w:t>
            </w:r>
            <w:r w:rsidR="00367F26" w:rsidRPr="00B87054">
              <w:rPr>
                <w:b/>
              </w:rPr>
              <w:t xml:space="preserve">: </w:t>
            </w:r>
            <w:r w:rsidR="00367F26" w:rsidRPr="00B87054">
              <w:t>структури/звена в структурата на МОСВ</w:t>
            </w:r>
            <w:r w:rsidRPr="00B87054">
              <w:t>,</w:t>
            </w:r>
            <w:r w:rsidR="00367F26" w:rsidRPr="00B87054">
              <w:t xml:space="preserve"> отговорни за политиката за изграждане и поддържане на споделена визия за мрежата Натура 2000,</w:t>
            </w:r>
            <w:r w:rsidRPr="00B87054">
              <w:t xml:space="preserve"> </w:t>
            </w:r>
            <w:r w:rsidR="00004F37" w:rsidRPr="003378AE">
              <w:t>Структура за управление на Натура 2000</w:t>
            </w:r>
            <w:r w:rsidRPr="003378AE">
              <w:t>, национална структура за управление изпълнението на НПРД</w:t>
            </w:r>
            <w:r w:rsidR="00367F26" w:rsidRPr="003378AE">
              <w:t>,</w:t>
            </w:r>
            <w:r w:rsidR="00891C80" w:rsidRPr="003378AE">
              <w:t xml:space="preserve"> </w:t>
            </w:r>
            <w:r w:rsidR="00367F26" w:rsidRPr="003378AE">
              <w:t>ю</w:t>
            </w:r>
            <w:r w:rsidR="00891C80" w:rsidRPr="003378AE">
              <w:t>р</w:t>
            </w:r>
            <w:r w:rsidR="00367F26" w:rsidRPr="003378AE">
              <w:t>идически лица с нестопанска цел и общини</w:t>
            </w:r>
            <w:r w:rsidR="006278D2" w:rsidRPr="003378AE">
              <w:t>.</w:t>
            </w:r>
          </w:p>
          <w:p w14:paraId="791EC0C2" w14:textId="77777777" w:rsidR="00830568" w:rsidRPr="003378AE" w:rsidRDefault="00830568" w:rsidP="00830568">
            <w:pPr>
              <w:spacing w:before="0" w:after="0"/>
            </w:pPr>
          </w:p>
          <w:p w14:paraId="2BD5D65A" w14:textId="77777777" w:rsidR="00830568" w:rsidRPr="003378AE" w:rsidRDefault="00830568" w:rsidP="00830568">
            <w:pPr>
              <w:spacing w:before="0" w:after="0"/>
              <w:rPr>
                <w:b/>
              </w:rPr>
            </w:pPr>
            <w:r w:rsidRPr="003378AE">
              <w:rPr>
                <w:b/>
              </w:rPr>
              <w:t>Техническа помощ за подпомагане управлението на НПРД и НИКС (м 36, м 64</w:t>
            </w:r>
            <w:r w:rsidR="000614C4" w:rsidRPr="003378AE">
              <w:rPr>
                <w:b/>
              </w:rPr>
              <w:t xml:space="preserve"> от НПРД</w:t>
            </w:r>
            <w:r w:rsidRPr="003378AE">
              <w:rPr>
                <w:b/>
              </w:rPr>
              <w:t xml:space="preserve">) </w:t>
            </w:r>
          </w:p>
          <w:p w14:paraId="458D088C" w14:textId="77777777" w:rsidR="00891C80" w:rsidRPr="003378AE" w:rsidRDefault="00830568" w:rsidP="00735856">
            <w:pPr>
              <w:pStyle w:val="ListParagraph"/>
              <w:numPr>
                <w:ilvl w:val="0"/>
                <w:numId w:val="53"/>
              </w:numPr>
              <w:spacing w:after="0"/>
              <w:ind w:left="714" w:hanging="357"/>
            </w:pPr>
            <w:r w:rsidRPr="003378AE">
              <w:t xml:space="preserve">Организиране и провеждане на заседания на Комитета за наблюдение на НПРД и НИКС; </w:t>
            </w:r>
          </w:p>
          <w:p w14:paraId="4E8DB222" w14:textId="77777777" w:rsidR="00690334" w:rsidRPr="003378AE" w:rsidRDefault="00830568" w:rsidP="00735856">
            <w:pPr>
              <w:pStyle w:val="ListParagraph"/>
              <w:numPr>
                <w:ilvl w:val="0"/>
                <w:numId w:val="53"/>
              </w:numPr>
              <w:spacing w:after="0"/>
              <w:ind w:left="714" w:hanging="357"/>
            </w:pPr>
            <w:r w:rsidRPr="003378AE">
              <w:t>Подготовка и провеждане на мониторинг, оценка и докладване на изпълнението на НИКС и НПРД.</w:t>
            </w:r>
          </w:p>
          <w:p w14:paraId="2CF7A2F0" w14:textId="77777777" w:rsidR="00830568" w:rsidRPr="003378AE" w:rsidRDefault="00690334" w:rsidP="00AD72A4">
            <w:pPr>
              <w:rPr>
                <w:lang w:eastAsia="bg-BG"/>
              </w:rPr>
            </w:pPr>
            <w:r w:rsidRPr="003378AE">
              <w:rPr>
                <w:b/>
                <w:lang w:eastAsia="bg-BG"/>
              </w:rPr>
              <w:t xml:space="preserve">Бенефициенти: </w:t>
            </w:r>
            <w:r w:rsidRPr="003378AE">
              <w:rPr>
                <w:lang w:eastAsia="bg-BG"/>
              </w:rPr>
              <w:t>Национална структура за управление изпълнението на НПРД</w:t>
            </w:r>
            <w:r w:rsidR="00745BEA" w:rsidRPr="003378AE">
              <w:rPr>
                <w:lang w:eastAsia="bg-BG"/>
              </w:rPr>
              <w:t>.</w:t>
            </w:r>
          </w:p>
          <w:p w14:paraId="333289D6" w14:textId="77777777" w:rsidR="00F10F03" w:rsidRPr="00B87054" w:rsidRDefault="00D700EA" w:rsidP="00F10F03">
            <w:pPr>
              <w:spacing w:before="0" w:after="0"/>
            </w:pPr>
            <w:r w:rsidRPr="003378AE">
              <w:t>Обхватът на посочените по-горе мерки е индикативен и има за цел да даде насоки, както е описано в НПРД.</w:t>
            </w:r>
          </w:p>
          <w:p w14:paraId="34DE9682" w14:textId="77777777" w:rsidR="00D700EA" w:rsidRPr="00B87054" w:rsidRDefault="00D700EA" w:rsidP="00F10F03">
            <w:pPr>
              <w:spacing w:before="0" w:after="0"/>
              <w:rPr>
                <w:b/>
              </w:rPr>
            </w:pPr>
          </w:p>
          <w:p w14:paraId="5E1CEAC6" w14:textId="66B6199E" w:rsidR="00606314" w:rsidRDefault="00606314" w:rsidP="00606314">
            <w:pPr>
              <w:spacing w:before="0" w:after="0"/>
              <w:rPr>
                <w:ins w:id="111" w:author="Author"/>
              </w:rPr>
            </w:pPr>
            <w:ins w:id="112" w:author="Author">
              <w:r>
                <w:t xml:space="preserve">През </w:t>
              </w:r>
              <w:r w:rsidR="00D31F24">
                <w:t>2022 г.</w:t>
              </w:r>
              <w:r>
                <w:t xml:space="preserve"> се предвижда финансиране на мерки, идентифицирани в Стратегията за биологичното разнообразие на Република България</w:t>
              </w:r>
              <w:r w:rsidR="00D31F24">
                <w:t>, които ще имат пряк принос към целите на Стратегията на ЕС за биологично разнообразие</w:t>
              </w:r>
              <w:r w:rsidR="00840321" w:rsidRPr="00CE1886">
                <w:t xml:space="preserve"> 2030</w:t>
              </w:r>
              <w:r>
                <w:t>:</w:t>
              </w:r>
            </w:ins>
          </w:p>
          <w:p w14:paraId="1667A13F" w14:textId="77777777" w:rsidR="00606314" w:rsidRDefault="00606314" w:rsidP="00606314">
            <w:pPr>
              <w:spacing w:before="0" w:after="0"/>
              <w:rPr>
                <w:ins w:id="113" w:author="Author"/>
              </w:rPr>
            </w:pPr>
          </w:p>
          <w:p w14:paraId="20A1B645" w14:textId="46A8DE66" w:rsidR="00606314" w:rsidRDefault="00606314" w:rsidP="00606314">
            <w:pPr>
              <w:spacing w:before="0" w:after="0"/>
              <w:rPr>
                <w:ins w:id="114" w:author="Author"/>
                <w:b/>
              </w:rPr>
            </w:pPr>
            <w:ins w:id="115" w:author="Author">
              <w:r>
                <w:rPr>
                  <w:b/>
                </w:rPr>
                <w:t>Поддържане на биоразнообразието, генетичното разнообразие и устойчивостта на горите</w:t>
              </w:r>
            </w:ins>
          </w:p>
          <w:p w14:paraId="5768CCA4" w14:textId="650F6189" w:rsidR="00D773E5" w:rsidRPr="00301660" w:rsidRDefault="00D773E5" w:rsidP="00301660">
            <w:pPr>
              <w:pStyle w:val="ListParagraph"/>
              <w:numPr>
                <w:ilvl w:val="0"/>
                <w:numId w:val="69"/>
              </w:numPr>
              <w:spacing w:after="0"/>
              <w:rPr>
                <w:ins w:id="116" w:author="Author"/>
                <w:b/>
              </w:rPr>
            </w:pPr>
            <w:ins w:id="117" w:author="Author">
              <w:r w:rsidRPr="00D773E5">
                <w:rPr>
                  <w:bCs/>
                </w:rPr>
                <w:t>Прилагане на лесовъдски практики и залесяване в и извън Натура 2000</w:t>
              </w:r>
            </w:ins>
          </w:p>
          <w:p w14:paraId="6E1A476C" w14:textId="03367904" w:rsidR="00D773E5" w:rsidRPr="00D773E5" w:rsidRDefault="00D773E5" w:rsidP="00301660">
            <w:pPr>
              <w:pStyle w:val="ListParagraph"/>
              <w:numPr>
                <w:ilvl w:val="0"/>
                <w:numId w:val="58"/>
              </w:numPr>
              <w:spacing w:after="0"/>
              <w:ind w:left="164" w:hanging="164"/>
              <w:rPr>
                <w:ins w:id="118" w:author="Author"/>
                <w:bCs/>
              </w:rPr>
            </w:pPr>
            <w:ins w:id="119" w:author="Author">
              <w:r w:rsidRPr="00D773E5">
                <w:rPr>
                  <w:bCs/>
                </w:rPr>
                <w:t xml:space="preserve">Мерки, насочени към подобряване на свързаността на мрежата Натура 2000, увеличаване на покритието и подобряване на </w:t>
              </w:r>
              <w:proofErr w:type="spellStart"/>
              <w:r w:rsidRPr="00D773E5">
                <w:rPr>
                  <w:bCs/>
                </w:rPr>
                <w:t>консервационния</w:t>
              </w:r>
              <w:proofErr w:type="spellEnd"/>
              <w:r w:rsidRPr="00D773E5">
                <w:rPr>
                  <w:bCs/>
                </w:rPr>
                <w:t xml:space="preserve"> статус на естествените горски местообитания, поддържане на биологичното и </w:t>
              </w:r>
              <w:proofErr w:type="spellStart"/>
              <w:r w:rsidRPr="00D773E5">
                <w:rPr>
                  <w:bCs/>
                </w:rPr>
                <w:t>ландшафтно</w:t>
              </w:r>
              <w:proofErr w:type="spellEnd"/>
              <w:r w:rsidRPr="00D773E5">
                <w:rPr>
                  <w:bCs/>
                </w:rPr>
                <w:t xml:space="preserve"> разнообразие и подобряване на екосистемните услуги, предоставяни от естествените горски местообитания (като събиране на горски репродуктивни материал</w:t>
              </w:r>
              <w:r w:rsidR="00301660">
                <w:rPr>
                  <w:bCs/>
                </w:rPr>
                <w:t>и</w:t>
              </w:r>
              <w:r w:rsidRPr="00D773E5">
                <w:rPr>
                  <w:bCs/>
                </w:rPr>
                <w:t xml:space="preserve">, производство на разсад от </w:t>
              </w:r>
              <w:proofErr w:type="spellStart"/>
              <w:r w:rsidRPr="00D773E5">
                <w:rPr>
                  <w:bCs/>
                </w:rPr>
                <w:t>консервационно</w:t>
              </w:r>
              <w:proofErr w:type="spellEnd"/>
              <w:r w:rsidRPr="00D773E5">
                <w:rPr>
                  <w:bCs/>
                </w:rPr>
                <w:t xml:space="preserve"> значими видове с местен произход, </w:t>
              </w:r>
              <w:r w:rsidRPr="00D773E5">
                <w:rPr>
                  <w:bCs/>
                </w:rPr>
                <w:lastRenderedPageBreak/>
                <w:t>залесяване и грижи за новозасадени дървета, намаляване/елиминиране на натиска и заплахите и др.)</w:t>
              </w:r>
            </w:ins>
          </w:p>
          <w:p w14:paraId="157FCDF2" w14:textId="12F2224B" w:rsidR="00606314" w:rsidRPr="00D773E5" w:rsidRDefault="00606314" w:rsidP="00301660">
            <w:pPr>
              <w:pStyle w:val="ListParagraph"/>
              <w:numPr>
                <w:ilvl w:val="0"/>
                <w:numId w:val="64"/>
              </w:numPr>
              <w:spacing w:after="0"/>
              <w:rPr>
                <w:ins w:id="120" w:author="Author"/>
                <w:bCs/>
              </w:rPr>
            </w:pPr>
            <w:ins w:id="121" w:author="Author">
              <w:r w:rsidRPr="00D773E5">
                <w:rPr>
                  <w:b/>
                </w:rPr>
                <w:t>Бенефициенти:</w:t>
              </w:r>
              <w:r w:rsidRPr="00D773E5">
                <w:rPr>
                  <w:bCs/>
                </w:rPr>
                <w:t xml:space="preserve"> структури/звена в структурата на </w:t>
              </w:r>
              <w:r w:rsidR="00840321" w:rsidRPr="00D773E5">
                <w:rPr>
                  <w:bCs/>
                </w:rPr>
                <w:t>Министерство на земеделието</w:t>
              </w:r>
              <w:r w:rsidR="000533B5" w:rsidRPr="00D773E5">
                <w:rPr>
                  <w:bCs/>
                </w:rPr>
                <w:t>.</w:t>
              </w:r>
              <w:r w:rsidRPr="00D773E5">
                <w:rPr>
                  <w:bCs/>
                </w:rPr>
                <w:t xml:space="preserve"> </w:t>
              </w:r>
            </w:ins>
          </w:p>
          <w:p w14:paraId="231D319A" w14:textId="77777777" w:rsidR="00606314" w:rsidRDefault="00606314" w:rsidP="00F10F03">
            <w:pPr>
              <w:spacing w:before="0" w:after="0"/>
              <w:rPr>
                <w:ins w:id="122" w:author="Author"/>
                <w:b/>
                <w:szCs w:val="24"/>
              </w:rPr>
            </w:pPr>
          </w:p>
          <w:p w14:paraId="5A40C2CE" w14:textId="292FA016" w:rsidR="00F96DAA" w:rsidRPr="00B87054" w:rsidRDefault="00F10F03" w:rsidP="00F10F03">
            <w:pPr>
              <w:spacing w:before="0" w:after="0"/>
              <w:rPr>
                <w:i/>
                <w:sz w:val="18"/>
                <w:szCs w:val="18"/>
              </w:rPr>
            </w:pPr>
            <w:r w:rsidRPr="00B87054">
              <w:rPr>
                <w:b/>
                <w:szCs w:val="24"/>
              </w:rPr>
              <w:t xml:space="preserve">Основни целеви групи: </w:t>
            </w:r>
            <w:r w:rsidRPr="00B87054">
              <w:rPr>
                <w:szCs w:val="24"/>
              </w:rPr>
              <w:t>засегнати групи (собственици и ползватели на земи, гори и водни площи)</w:t>
            </w:r>
            <w:r w:rsidR="004950E9" w:rsidRPr="00B87054">
              <w:rPr>
                <w:szCs w:val="24"/>
              </w:rPr>
              <w:t xml:space="preserve"> и населението в страната</w:t>
            </w:r>
            <w:r w:rsidR="006278D2" w:rsidRPr="00B87054">
              <w:rPr>
                <w:szCs w:val="24"/>
              </w:rPr>
              <w:t>.</w:t>
            </w:r>
          </w:p>
        </w:tc>
      </w:tr>
    </w:tbl>
    <w:p w14:paraId="638D0FF2" w14:textId="77777777" w:rsidR="002D2DBF" w:rsidRPr="00B87054" w:rsidRDefault="002D2DBF" w:rsidP="002D2DBF"/>
    <w:p w14:paraId="35A9A6EF" w14:textId="77777777" w:rsidR="002D2DBF" w:rsidRPr="00B87054" w:rsidRDefault="002D2DBF" w:rsidP="002D2DBF">
      <w:pPr>
        <w:pStyle w:val="ManualHeading3"/>
        <w:tabs>
          <w:tab w:val="clear" w:pos="850"/>
        </w:tabs>
        <w:ind w:left="1418" w:hanging="1418"/>
        <w:rPr>
          <w:b/>
        </w:rPr>
      </w:pPr>
      <w:r w:rsidRPr="00B87054">
        <w:rPr>
          <w:b/>
        </w:rPr>
        <w:t xml:space="preserve">2.A.6.2 </w:t>
      </w:r>
      <w:r w:rsidRPr="00B87054">
        <w:tab/>
      </w:r>
      <w:r w:rsidRPr="00B87054">
        <w:rPr>
          <w:b/>
        </w:rPr>
        <w:t>Ръководни принципи за подбора на операциите</w:t>
      </w:r>
    </w:p>
    <w:p w14:paraId="4875F2F8" w14:textId="77777777" w:rsidR="002D2DBF" w:rsidRPr="00B87054" w:rsidRDefault="002D2DBF" w:rsidP="002D2DBF">
      <w:pPr>
        <w:pStyle w:val="ManualHeading3"/>
        <w:tabs>
          <w:tab w:val="clear" w:pos="850"/>
        </w:tabs>
        <w:ind w:left="1418" w:hanging="1418"/>
        <w:rPr>
          <w:i w:val="0"/>
        </w:rPr>
      </w:pPr>
      <w:r w:rsidRPr="00B87054">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B87054" w14:paraId="2233A764" w14:textId="77777777" w:rsidTr="002A51D1">
        <w:trPr>
          <w:trHeight w:val="518"/>
        </w:trPr>
        <w:tc>
          <w:tcPr>
            <w:tcW w:w="2235" w:type="dxa"/>
            <w:shd w:val="clear" w:color="auto" w:fill="auto"/>
          </w:tcPr>
          <w:p w14:paraId="6FF6ED41" w14:textId="77777777" w:rsidR="002D2DBF" w:rsidRPr="00B87054" w:rsidRDefault="002D2DBF" w:rsidP="002D2DBF">
            <w:pPr>
              <w:rPr>
                <w:i/>
                <w:color w:val="8DB3E2"/>
                <w:sz w:val="18"/>
                <w:szCs w:val="18"/>
              </w:rPr>
            </w:pPr>
            <w:r w:rsidRPr="00B87054">
              <w:rPr>
                <w:i/>
              </w:rPr>
              <w:t>Инвестиционен приоритет</w:t>
            </w:r>
          </w:p>
        </w:tc>
        <w:tc>
          <w:tcPr>
            <w:tcW w:w="6832" w:type="dxa"/>
            <w:shd w:val="clear" w:color="auto" w:fill="auto"/>
          </w:tcPr>
          <w:p w14:paraId="6EF8DCA8" w14:textId="77777777" w:rsidR="002D2DBF" w:rsidRPr="00B87054" w:rsidRDefault="002D2DBF" w:rsidP="002D2DBF">
            <w:pPr>
              <w:rPr>
                <w:i/>
                <w:color w:val="8DB3E2"/>
                <w:sz w:val="18"/>
              </w:rPr>
            </w:pPr>
            <w:r w:rsidRPr="00B87054">
              <w:rPr>
                <w:i/>
                <w:color w:val="8DB3E2"/>
                <w:sz w:val="18"/>
              </w:rPr>
              <w:t xml:space="preserve">&lt;2A.2.2.1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5C361795" w14:textId="77777777" w:rsidR="009B3469" w:rsidRPr="00B87054" w:rsidRDefault="00D002C2" w:rsidP="002D2DBF">
            <w:pPr>
              <w:rPr>
                <w:i/>
                <w:color w:val="8DB3E2"/>
                <w:sz w:val="18"/>
                <w:szCs w:val="18"/>
              </w:rPr>
            </w:pPr>
            <w:r w:rsidRPr="00B87054">
              <w:rPr>
                <w:b/>
              </w:rPr>
              <w:t>Инвестиционен приоритет 6 (d) към ТЦ 6 (ЕФРР):</w:t>
            </w:r>
            <w:r w:rsidRPr="00B87054">
              <w:t xml:space="preserve"> </w:t>
            </w:r>
            <w:r w:rsidR="003D5BBE" w:rsidRPr="00B87054">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B87054">
              <w:t>.</w:t>
            </w:r>
          </w:p>
        </w:tc>
      </w:tr>
      <w:tr w:rsidR="002D2DBF" w:rsidRPr="00B87054" w14:paraId="2DD9BECA" w14:textId="77777777" w:rsidTr="002A51D1">
        <w:trPr>
          <w:trHeight w:val="1088"/>
        </w:trPr>
        <w:tc>
          <w:tcPr>
            <w:tcW w:w="9067" w:type="dxa"/>
            <w:gridSpan w:val="2"/>
            <w:shd w:val="clear" w:color="auto" w:fill="auto"/>
          </w:tcPr>
          <w:p w14:paraId="32A96F43" w14:textId="77777777" w:rsidR="002D2DBF" w:rsidRPr="00B87054" w:rsidRDefault="002D2DBF" w:rsidP="002D2DBF">
            <w:pPr>
              <w:rPr>
                <w:i/>
                <w:color w:val="8DB3E2"/>
                <w:sz w:val="18"/>
              </w:rPr>
            </w:pPr>
            <w:r w:rsidRPr="00B87054">
              <w:rPr>
                <w:i/>
                <w:color w:val="8DB3E2"/>
                <w:sz w:val="18"/>
              </w:rPr>
              <w:t xml:space="preserve">&lt;2A.2.2.2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="5000" </w:t>
            </w:r>
            <w:proofErr w:type="spellStart"/>
            <w:r w:rsidRPr="00B87054">
              <w:rPr>
                <w:i/>
                <w:color w:val="8DB3E2"/>
                <w:sz w:val="18"/>
              </w:rPr>
              <w:t>input</w:t>
            </w:r>
            <w:proofErr w:type="spellEnd"/>
            <w:r w:rsidRPr="00B87054">
              <w:rPr>
                <w:i/>
                <w:color w:val="8DB3E2"/>
                <w:sz w:val="18"/>
              </w:rPr>
              <w:t>="M"&gt;</w:t>
            </w:r>
          </w:p>
          <w:p w14:paraId="291E1F34" w14:textId="77777777" w:rsidR="00B20D6B" w:rsidRPr="00B87054" w:rsidRDefault="00B20D6B" w:rsidP="00B20D6B">
            <w:pPr>
              <w:suppressAutoHyphens/>
              <w:spacing w:before="0"/>
              <w:rPr>
                <w:rFonts w:eastAsia="Times New Roman"/>
                <w:lang w:eastAsia="en-US"/>
              </w:rPr>
            </w:pPr>
            <w:r w:rsidRPr="00B87054">
              <w:rPr>
                <w:rFonts w:eastAsia="Times New Roman"/>
                <w:lang w:eastAsia="en-US"/>
              </w:rPr>
              <w:t>При предоставянето на безвъзмездна финансова помощ по приоритетна ос „Н</w:t>
            </w:r>
            <w:r w:rsidR="000C3CD5" w:rsidRPr="00B87054">
              <w:rPr>
                <w:rFonts w:eastAsia="Times New Roman"/>
                <w:lang w:eastAsia="en-US"/>
              </w:rPr>
              <w:t>атура</w:t>
            </w:r>
            <w:r w:rsidRPr="00B87054">
              <w:rPr>
                <w:rFonts w:eastAsia="Times New Roman"/>
                <w:lang w:eastAsia="en-US"/>
              </w:rPr>
              <w:t xml:space="preserve"> 2000 и биоразнообразие“ ще се спазват основните хоризонтални принципи – законност, партньорство, прозрачност и публичност</w:t>
            </w:r>
            <w:r w:rsidR="008059C1" w:rsidRPr="00B87054">
              <w:t>, равни възможности и предотвратяване на дискриминация</w:t>
            </w:r>
            <w:r w:rsidRPr="00B87054">
              <w:rPr>
                <w:rFonts w:eastAsia="Times New Roman"/>
                <w:lang w:eastAsia="en-US"/>
              </w:rPr>
              <w:t>,</w:t>
            </w:r>
            <w:r w:rsidR="00DF659C" w:rsidRPr="00B87054">
              <w:t xml:space="preserve"> </w:t>
            </w:r>
            <w:r w:rsidR="00DF659C" w:rsidRPr="00B87054">
              <w:rPr>
                <w:rFonts w:eastAsia="Times New Roman"/>
                <w:lang w:eastAsia="en-US"/>
              </w:rPr>
              <w:t>равенство между половете,</w:t>
            </w:r>
            <w:r w:rsidRPr="00B87054">
              <w:rPr>
                <w:rFonts w:eastAsia="Times New Roman"/>
                <w:lang w:eastAsia="en-US"/>
              </w:rPr>
              <w:t xml:space="preserve"> както и принципите за:</w:t>
            </w:r>
          </w:p>
          <w:p w14:paraId="039FDAC5" w14:textId="0D2CBEFF" w:rsidR="00B20D6B" w:rsidRPr="00B87054" w:rsidRDefault="00B20D6B" w:rsidP="00735856">
            <w:pPr>
              <w:pStyle w:val="ListParagraph"/>
              <w:numPr>
                <w:ilvl w:val="0"/>
                <w:numId w:val="49"/>
              </w:numPr>
              <w:suppressAutoHyphens/>
              <w:ind w:left="0" w:firstLine="360"/>
              <w:rPr>
                <w:lang w:eastAsia="en-US"/>
              </w:rPr>
            </w:pPr>
            <w:r w:rsidRPr="00B87054">
              <w:rPr>
                <w:b/>
                <w:lang w:eastAsia="en-US"/>
              </w:rPr>
              <w:t>Финансиране, основано на законодателството</w:t>
            </w:r>
            <w:r w:rsidRPr="00B87054">
              <w:rPr>
                <w:lang w:eastAsia="en-US"/>
              </w:rPr>
              <w:t xml:space="preserve"> – </w:t>
            </w:r>
            <w:r w:rsidR="007E4CFB" w:rsidRPr="00B87054">
              <w:rPr>
                <w:lang w:eastAsia="en-US"/>
              </w:rPr>
              <w:t xml:space="preserve">Финансов ресурс ще бъде предоставян само за дейности и разходи от проектите, които отговарят на изискванията на </w:t>
            </w:r>
            <w:r w:rsidR="0054780A" w:rsidRPr="00B87054">
              <w:rPr>
                <w:lang w:eastAsia="en-US"/>
              </w:rPr>
              <w:t xml:space="preserve">европейското и </w:t>
            </w:r>
            <w:r w:rsidR="007E4CFB" w:rsidRPr="00B87054">
              <w:rPr>
                <w:lang w:eastAsia="en-US"/>
              </w:rPr>
              <w:t xml:space="preserve">националното законодателство. Големият </w:t>
            </w:r>
            <w:r w:rsidRPr="00B87054">
              <w:rPr>
                <w:lang w:eastAsia="en-US"/>
              </w:rPr>
              <w:t>процент от територията на страната, попадащ в мрежата Натура 2000, обуславя и големи финансови нужди за управление, опазване</w:t>
            </w:r>
            <w:r w:rsidR="00E04F0D" w:rsidRPr="00B87054">
              <w:rPr>
                <w:lang w:eastAsia="en-US"/>
              </w:rPr>
              <w:t>,</w:t>
            </w:r>
            <w:r w:rsidRPr="00B87054">
              <w:rPr>
                <w:lang w:eastAsia="en-US"/>
              </w:rPr>
              <w:t xml:space="preserve"> поддържане и възстановяване на видовете и местообитанията. Мерките, които ще се финансират</w:t>
            </w:r>
            <w:ins w:id="123" w:author="Author">
              <w:r w:rsidR="00606314">
                <w:rPr>
                  <w:lang w:eastAsia="en-US"/>
                </w:rPr>
                <w:t xml:space="preserve"> приоритетно</w:t>
              </w:r>
            </w:ins>
            <w:r w:rsidR="00E45AE3" w:rsidRPr="00B87054">
              <w:rPr>
                <w:lang w:eastAsia="en-US"/>
              </w:rPr>
              <w:t>,</w:t>
            </w:r>
            <w:r w:rsidRPr="00B87054">
              <w:rPr>
                <w:lang w:eastAsia="en-US"/>
              </w:rPr>
              <w:t xml:space="preserve"> са заложени в НПРД, разработена съгласно изискванията на Директивата за </w:t>
            </w:r>
            <w:r w:rsidR="00E45AE3" w:rsidRPr="00B87054">
              <w:rPr>
                <w:lang w:eastAsia="en-US"/>
              </w:rPr>
              <w:t>местообитанията</w:t>
            </w:r>
            <w:r w:rsidRPr="00B87054">
              <w:rPr>
                <w:lang w:eastAsia="en-US"/>
              </w:rPr>
              <w:t xml:space="preserve">. Такива мерки са напр. завършване на процеса по изграждане на мрежата Натура 2000, докладване  на състоянието на видове и местообитания и т.н. Приоритетно ще бъдат финансирани тези мерки, които следва да бъдат изпълнени в най-спешен порядък съгласно законодателните ангажименти. </w:t>
            </w:r>
            <w:ins w:id="124" w:author="Author">
              <w:r w:rsidR="00606314">
                <w:rPr>
                  <w:lang w:eastAsia="en-US"/>
                </w:rPr>
                <w:t>Предвиждат се и мерки в изпълнение на Стратегията за биологично разнообразие.</w:t>
              </w:r>
            </w:ins>
          </w:p>
          <w:p w14:paraId="269878FB" w14:textId="77777777" w:rsidR="00544EEA" w:rsidRPr="00B87054" w:rsidRDefault="00B20D6B" w:rsidP="00735856">
            <w:pPr>
              <w:pStyle w:val="ListParagraph"/>
              <w:numPr>
                <w:ilvl w:val="0"/>
                <w:numId w:val="49"/>
              </w:numPr>
              <w:tabs>
                <w:tab w:val="left" w:pos="0"/>
                <w:tab w:val="left" w:pos="709"/>
              </w:tabs>
              <w:suppressAutoHyphens/>
              <w:ind w:left="0" w:firstLine="360"/>
              <w:rPr>
                <w:lang w:eastAsia="en-US"/>
              </w:rPr>
            </w:pPr>
            <w:r w:rsidRPr="00B87054">
              <w:rPr>
                <w:b/>
                <w:lang w:eastAsia="en-US"/>
              </w:rPr>
              <w:t>Устойчиво развитие</w:t>
            </w:r>
            <w:r w:rsidRPr="00B87054">
              <w:rPr>
                <w:lang w:eastAsia="en-US"/>
              </w:rPr>
              <w:t xml:space="preserve"> </w:t>
            </w:r>
            <w:r w:rsidR="00247AA4" w:rsidRPr="00B87054">
              <w:rPr>
                <w:b/>
                <w:lang w:eastAsia="en-US"/>
              </w:rPr>
              <w:t>и ресурсна ефективност</w:t>
            </w:r>
            <w:r w:rsidR="00247AA4" w:rsidRPr="00B87054">
              <w:rPr>
                <w:lang w:eastAsia="en-US"/>
              </w:rPr>
              <w:t xml:space="preserve"> </w:t>
            </w:r>
            <w:r w:rsidRPr="00B87054">
              <w:rPr>
                <w:lang w:eastAsia="en-US"/>
              </w:rPr>
              <w:t xml:space="preserve">– </w:t>
            </w:r>
            <w:r w:rsidR="000332F3" w:rsidRPr="00B87054">
              <w:rPr>
                <w:lang w:eastAsia="en-US"/>
              </w:rPr>
              <w:t>Ф</w:t>
            </w:r>
            <w:r w:rsidRPr="00B87054">
              <w:rPr>
                <w:lang w:eastAsia="en-US"/>
              </w:rPr>
              <w:t>инансираните проекти ще допринасят за съхраняване на биологичното разнообразие</w:t>
            </w:r>
            <w:r w:rsidR="00BA6D87" w:rsidRPr="00B87054">
              <w:rPr>
                <w:lang w:eastAsia="en-US"/>
              </w:rPr>
              <w:t>.</w:t>
            </w:r>
            <w:r w:rsidRPr="00B87054">
              <w:rPr>
                <w:lang w:eastAsia="en-US"/>
              </w:rPr>
              <w:t xml:space="preserve"> </w:t>
            </w:r>
            <w:r w:rsidR="00BA6D87" w:rsidRPr="00B87054">
              <w:rPr>
                <w:lang w:eastAsia="en-US"/>
              </w:rPr>
              <w:t>Ч</w:t>
            </w:r>
            <w:r w:rsidRPr="00B87054">
              <w:rPr>
                <w:lang w:eastAsia="en-US"/>
              </w:rPr>
              <w:t>рез изпълнение на мерки за информиране, повиша</w:t>
            </w:r>
            <w:r w:rsidR="0054780A" w:rsidRPr="00B87054">
              <w:rPr>
                <w:lang w:eastAsia="en-US"/>
              </w:rPr>
              <w:t>ва</w:t>
            </w:r>
            <w:r w:rsidRPr="00B87054">
              <w:rPr>
                <w:lang w:eastAsia="en-US"/>
              </w:rPr>
              <w:t xml:space="preserve">не знанията и капацитета на </w:t>
            </w:r>
            <w:r w:rsidR="00E45AE3" w:rsidRPr="00B87054">
              <w:rPr>
                <w:lang w:eastAsia="en-US"/>
              </w:rPr>
              <w:t>заинтересованите страни</w:t>
            </w:r>
            <w:r w:rsidR="00BA6D87" w:rsidRPr="00B87054">
              <w:rPr>
                <w:lang w:eastAsia="en-US"/>
              </w:rPr>
              <w:t>,</w:t>
            </w:r>
            <w:r w:rsidRPr="00B87054">
              <w:rPr>
                <w:lang w:eastAsia="en-US"/>
              </w:rPr>
              <w:t xml:space="preserve"> ще се формира дълготрайно разбиране за мрежата Натура 2000 като възможност, а не като ограничение. </w:t>
            </w:r>
            <w:r w:rsidR="00BA6D87" w:rsidRPr="00B87054">
              <w:rPr>
                <w:lang w:eastAsia="en-US"/>
              </w:rPr>
              <w:t xml:space="preserve">С мерките за оценка на екосистемните услуги и на икономическата им стойност, както и с разработването на схема за възмездното им ползване, ще бъде насърчено устойчивото развитие на обществото и </w:t>
            </w:r>
            <w:r w:rsidR="0019671E" w:rsidRPr="00B87054">
              <w:rPr>
                <w:lang w:eastAsia="en-US"/>
              </w:rPr>
              <w:t xml:space="preserve">ресурсната ефективност </w:t>
            </w:r>
            <w:r w:rsidR="00BA6D87" w:rsidRPr="00B87054">
              <w:rPr>
                <w:lang w:eastAsia="en-US"/>
              </w:rPr>
              <w:t xml:space="preserve">на извършваните от него икономически дейности. </w:t>
            </w:r>
            <w:r w:rsidR="009F14EA" w:rsidRPr="00B87054">
              <w:rPr>
                <w:lang w:eastAsia="en-US"/>
              </w:rPr>
              <w:t xml:space="preserve">Като цяло мерките ще имат принос за </w:t>
            </w:r>
            <w:r w:rsidR="009F14EA" w:rsidRPr="00B87054">
              <w:rPr>
                <w:lang w:eastAsia="en-US"/>
              </w:rPr>
              <w:lastRenderedPageBreak/>
              <w:t>повишаване на заетостта на местните общности</w:t>
            </w:r>
            <w:r w:rsidR="00E36948" w:rsidRPr="00B87054">
              <w:rPr>
                <w:lang w:eastAsia="en-US"/>
              </w:rPr>
              <w:t xml:space="preserve">, </w:t>
            </w:r>
            <w:r w:rsidR="00FA0E50" w:rsidRPr="00B87054">
              <w:rPr>
                <w:lang w:eastAsia="en-US"/>
              </w:rPr>
              <w:t>тъй ка</w:t>
            </w:r>
            <w:r w:rsidR="00E36948" w:rsidRPr="00B87054">
              <w:rPr>
                <w:lang w:eastAsia="en-US"/>
              </w:rPr>
              <w:t xml:space="preserve">то ще насърчат развитието на екологосъобразни </w:t>
            </w:r>
            <w:r w:rsidR="009F14EA" w:rsidRPr="00B87054">
              <w:rPr>
                <w:lang w:eastAsia="en-US"/>
              </w:rPr>
              <w:t xml:space="preserve"> </w:t>
            </w:r>
            <w:r w:rsidR="00FA0E50" w:rsidRPr="00B87054">
              <w:rPr>
                <w:lang w:eastAsia="en-US"/>
              </w:rPr>
              <w:t>икономически дейно</w:t>
            </w:r>
            <w:r w:rsidR="0054780A" w:rsidRPr="00B87054">
              <w:rPr>
                <w:lang w:eastAsia="en-US"/>
              </w:rPr>
              <w:t>с</w:t>
            </w:r>
            <w:r w:rsidR="00FA0E50" w:rsidRPr="00B87054">
              <w:rPr>
                <w:lang w:eastAsia="en-US"/>
              </w:rPr>
              <w:t xml:space="preserve">ти. </w:t>
            </w:r>
          </w:p>
          <w:p w14:paraId="4265FE9D" w14:textId="77777777" w:rsidR="00544EEA" w:rsidRPr="00B87054" w:rsidRDefault="003A7D15" w:rsidP="00334420">
            <w:pPr>
              <w:tabs>
                <w:tab w:val="left" w:pos="0"/>
                <w:tab w:val="left" w:pos="709"/>
              </w:tabs>
              <w:suppressAutoHyphens/>
              <w:rPr>
                <w:lang w:eastAsia="en-US"/>
              </w:rPr>
            </w:pPr>
            <w:r w:rsidRPr="00B87054">
              <w:rPr>
                <w:lang w:eastAsia="en-US"/>
              </w:rPr>
              <w:t>В</w:t>
            </w:r>
            <w:r w:rsidR="00192C2C" w:rsidRPr="00B87054">
              <w:rPr>
                <w:lang w:eastAsia="en-US"/>
              </w:rPr>
              <w:t xml:space="preserve"> „Насоки за интеграция на политиката по околна среда и политиката по изменение на климата в ЕСИФ - фаза „Изпълнение на Споразумението за партньорство и програмите в периода 2014-2020 г.“ (Насоки – фаза II)</w:t>
            </w:r>
            <w:r w:rsidRPr="00B87054">
              <w:rPr>
                <w:lang w:eastAsia="en-US"/>
              </w:rPr>
              <w:t xml:space="preserve"> </w:t>
            </w:r>
            <w:r w:rsidR="00192C2C" w:rsidRPr="00B87054">
              <w:rPr>
                <w:lang w:eastAsia="en-US"/>
              </w:rPr>
              <w:t xml:space="preserve">се планира определяне на критерии за подбор, които ще позволят финансиране на проекти с по-голям принос за опазване на околната среда, респ. и прилагане на принципите за устойчиво развитие и ресурсна ефективност. </w:t>
            </w:r>
          </w:p>
          <w:p w14:paraId="5DE5A72C" w14:textId="77777777" w:rsidR="00B20D6B" w:rsidRPr="00B87054" w:rsidRDefault="00B20D6B" w:rsidP="00735856">
            <w:pPr>
              <w:pStyle w:val="ListParagraph"/>
              <w:numPr>
                <w:ilvl w:val="0"/>
                <w:numId w:val="49"/>
              </w:numPr>
              <w:tabs>
                <w:tab w:val="left" w:pos="709"/>
              </w:tabs>
              <w:suppressAutoHyphens/>
              <w:ind w:left="0" w:firstLine="360"/>
              <w:rPr>
                <w:lang w:eastAsia="en-US"/>
              </w:rPr>
            </w:pPr>
            <w:r w:rsidRPr="00B87054">
              <w:rPr>
                <w:b/>
                <w:lang w:eastAsia="en-US"/>
              </w:rPr>
              <w:t>Интегрираност на инвестициите</w:t>
            </w:r>
            <w:r w:rsidRPr="00B87054">
              <w:rPr>
                <w:lang w:eastAsia="en-US"/>
              </w:rPr>
              <w:t xml:space="preserve"> – В НПРД са определени източници за финансиране за всяка мярка</w:t>
            </w:r>
            <w:r w:rsidR="00E45AE3" w:rsidRPr="00B87054">
              <w:rPr>
                <w:lang w:eastAsia="en-US"/>
              </w:rPr>
              <w:t>,</w:t>
            </w:r>
            <w:r w:rsidRPr="00B87054">
              <w:rPr>
                <w:lang w:eastAsia="en-US"/>
              </w:rPr>
              <w:t xml:space="preserve"> като за част от мерките са определени повече от един източник на финансиране. Това ще улесни потенциалните бенефициенти да се насочат към разработване на интегрирани проекти в случаите</w:t>
            </w:r>
            <w:r w:rsidR="00E45AE3" w:rsidRPr="00B87054">
              <w:rPr>
                <w:lang w:eastAsia="en-US"/>
              </w:rPr>
              <w:t>,</w:t>
            </w:r>
            <w:r w:rsidRPr="00B87054">
              <w:rPr>
                <w:lang w:eastAsia="en-US"/>
              </w:rPr>
              <w:t xml:space="preserve"> </w:t>
            </w:r>
            <w:r w:rsidR="00E45AE3" w:rsidRPr="00B87054">
              <w:rPr>
                <w:lang w:eastAsia="en-US"/>
              </w:rPr>
              <w:t xml:space="preserve">при </w:t>
            </w:r>
            <w:r w:rsidRPr="00B87054">
              <w:rPr>
                <w:lang w:eastAsia="en-US"/>
              </w:rPr>
              <w:t>които е подходящо изпълнението на дейности с такъв тип проекти</w:t>
            </w:r>
            <w:r w:rsidR="00EF113E" w:rsidRPr="00B87054">
              <w:rPr>
                <w:lang w:eastAsia="en-US"/>
              </w:rPr>
              <w:t>, напр. изпълнение на дейности с финансиране по ОПОС и по програма LIFE</w:t>
            </w:r>
            <w:r w:rsidRPr="00B87054">
              <w:rPr>
                <w:lang w:eastAsia="en-US"/>
              </w:rPr>
              <w:t xml:space="preserve">. При провеждането на информационните кампании такива възможности ще бъдат популяризирани. </w:t>
            </w:r>
          </w:p>
          <w:p w14:paraId="4E4B3087" w14:textId="77777777" w:rsidR="008B0B94" w:rsidRPr="00B87054" w:rsidRDefault="00B20D6B" w:rsidP="00735856">
            <w:pPr>
              <w:pStyle w:val="ListParagraph"/>
              <w:numPr>
                <w:ilvl w:val="0"/>
                <w:numId w:val="49"/>
              </w:numPr>
              <w:tabs>
                <w:tab w:val="left" w:pos="709"/>
              </w:tabs>
              <w:spacing w:afterLines="60" w:after="144"/>
              <w:ind w:left="0" w:firstLine="284"/>
              <w:rPr>
                <w:i/>
                <w:sz w:val="18"/>
                <w:szCs w:val="18"/>
              </w:rPr>
            </w:pPr>
            <w:r w:rsidRPr="00B87054">
              <w:rPr>
                <w:b/>
                <w:lang w:eastAsia="en-US"/>
              </w:rPr>
              <w:t>Отчитане на нуждите на местните общности (ВОМР)</w:t>
            </w:r>
            <w:r w:rsidRPr="00B87054">
              <w:rPr>
                <w:lang w:eastAsia="en-US"/>
              </w:rPr>
              <w:t xml:space="preserve"> – Мерките, които са заложени в НПРД, са предложени и обсъдени сред широк кръг заинтересовани страни, с ангажименти по управление и изпълнение на дейности по Натура 2000, собственици и ползватели на земи в Натура 2000. Финансираните проекти ще гарантират устойчивост на местното развитие, отчитайки особеностите и нуждите на местната общност</w:t>
            </w:r>
            <w:r w:rsidR="00746AB3" w:rsidRPr="00B87054">
              <w:t xml:space="preserve"> </w:t>
            </w:r>
            <w:r w:rsidR="00746AB3" w:rsidRPr="00B87054">
              <w:rPr>
                <w:lang w:eastAsia="en-US"/>
              </w:rPr>
              <w:t>посредством включване на мерки от НПРД в стратегиите за водено от общностите местно развитие</w:t>
            </w:r>
            <w:r w:rsidRPr="00B87054">
              <w:rPr>
                <w:lang w:eastAsia="en-US"/>
              </w:rPr>
              <w:t>.</w:t>
            </w:r>
          </w:p>
          <w:p w14:paraId="35919A50" w14:textId="77777777" w:rsidR="001C1D5D" w:rsidRPr="00B87054" w:rsidRDefault="001C1D5D" w:rsidP="00735856">
            <w:pPr>
              <w:pStyle w:val="ListParagraph"/>
              <w:numPr>
                <w:ilvl w:val="0"/>
                <w:numId w:val="49"/>
              </w:numPr>
              <w:tabs>
                <w:tab w:val="left" w:pos="709"/>
              </w:tabs>
              <w:spacing w:afterLines="60" w:after="144"/>
              <w:ind w:left="0" w:firstLine="360"/>
              <w:rPr>
                <w:i/>
                <w:sz w:val="18"/>
                <w:szCs w:val="18"/>
              </w:rPr>
            </w:pPr>
            <w:r w:rsidRPr="00B87054">
              <w:rPr>
                <w:b/>
                <w:lang w:eastAsia="en-US"/>
              </w:rPr>
              <w:t>Борба с изменението на климата и адаптация</w:t>
            </w:r>
            <w:r w:rsidR="00004F37" w:rsidRPr="00B87054">
              <w:rPr>
                <w:b/>
                <w:lang w:eastAsia="en-US"/>
              </w:rPr>
              <w:t>, устойчивост към бедствия</w:t>
            </w:r>
            <w:r w:rsidR="0054780A" w:rsidRPr="00B87054">
              <w:rPr>
                <w:b/>
                <w:lang w:eastAsia="en-US"/>
              </w:rPr>
              <w:t xml:space="preserve"> -</w:t>
            </w:r>
            <w:r w:rsidRPr="00B87054">
              <w:rPr>
                <w:b/>
                <w:lang w:eastAsia="en-US"/>
              </w:rPr>
              <w:t xml:space="preserve"> </w:t>
            </w:r>
            <w:r w:rsidRPr="00B87054">
              <w:rPr>
                <w:lang w:eastAsia="en-US"/>
              </w:rPr>
              <w:t>Мерките за изграждане на зелена инфраструктура</w:t>
            </w:r>
            <w:r w:rsidR="0054780A" w:rsidRPr="00B87054">
              <w:rPr>
                <w:lang w:eastAsia="en-US"/>
              </w:rPr>
              <w:t>,</w:t>
            </w:r>
            <w:r w:rsidRPr="00B87054">
              <w:rPr>
                <w:lang w:eastAsia="en-US"/>
              </w:rPr>
              <w:t xml:space="preserve"> освен за подобряване свързаността на мрежата Натура 2000, подобряване състоянието на популациите на видовете, ще имат и принос за борбата с изменението на климата и адаптация и устойчивост на бедствия.</w:t>
            </w:r>
          </w:p>
        </w:tc>
      </w:tr>
    </w:tbl>
    <w:p w14:paraId="1579090D" w14:textId="77777777" w:rsidR="002D2DBF" w:rsidRPr="00B87054" w:rsidRDefault="002D2DBF" w:rsidP="002D2DBF">
      <w:pPr>
        <w:pStyle w:val="Text3"/>
        <w:ind w:left="0"/>
        <w:rPr>
          <w:szCs w:val="24"/>
        </w:rPr>
      </w:pPr>
    </w:p>
    <w:p w14:paraId="5F5CFE01" w14:textId="77777777" w:rsidR="002D2DBF" w:rsidRPr="00B87054" w:rsidRDefault="002D2DBF" w:rsidP="002D2DBF">
      <w:pPr>
        <w:pStyle w:val="Text1"/>
        <w:ind w:left="0"/>
      </w:pPr>
      <w:r w:rsidRPr="00B87054">
        <w:rPr>
          <w:b/>
          <w:i/>
        </w:rPr>
        <w:t>2.A.6.3</w:t>
      </w:r>
      <w:r w:rsidRPr="00B87054">
        <w:tab/>
      </w:r>
      <w:r w:rsidRPr="00B87054">
        <w:rPr>
          <w:b/>
          <w:i/>
        </w:rPr>
        <w:t xml:space="preserve"> </w:t>
      </w:r>
      <w:r w:rsidRPr="00B87054">
        <w:rPr>
          <w:b/>
        </w:rPr>
        <w:t>Планирано използване на финансови инструменти</w:t>
      </w:r>
      <w:r w:rsidRPr="00B87054">
        <w:t xml:space="preserve"> (когато е целесъобразно)</w:t>
      </w:r>
    </w:p>
    <w:p w14:paraId="0D8954BE" w14:textId="77777777" w:rsidR="002D2DBF" w:rsidRPr="00B87054" w:rsidRDefault="002D2DBF" w:rsidP="002D2DBF">
      <w:pPr>
        <w:pStyle w:val="ManualHeading3"/>
        <w:tabs>
          <w:tab w:val="clear" w:pos="850"/>
        </w:tabs>
        <w:ind w:left="0" w:firstLine="0"/>
        <w:rPr>
          <w:i w:val="0"/>
        </w:rPr>
      </w:pPr>
      <w:r w:rsidRPr="00B87054">
        <w:rPr>
          <w:i w:val="0"/>
        </w:rPr>
        <w:t xml:space="preserve">(Позоваване: член 96, параграф 2, първа алинея, буква б), подточка iii) от Регламент (EС) № 1303/2013)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2D2DBF" w:rsidRPr="00B87054" w14:paraId="2F08C0BD" w14:textId="77777777" w:rsidTr="002A51D1">
        <w:trPr>
          <w:trHeight w:val="518"/>
        </w:trPr>
        <w:tc>
          <w:tcPr>
            <w:tcW w:w="3085" w:type="dxa"/>
            <w:shd w:val="clear" w:color="auto" w:fill="auto"/>
          </w:tcPr>
          <w:p w14:paraId="6884B179" w14:textId="77777777" w:rsidR="002D2DBF" w:rsidRPr="00B87054" w:rsidRDefault="002D2DBF" w:rsidP="002D2DBF">
            <w:pPr>
              <w:rPr>
                <w:i/>
                <w:color w:val="8DB3E2"/>
                <w:sz w:val="18"/>
                <w:szCs w:val="18"/>
              </w:rPr>
            </w:pPr>
            <w:r w:rsidRPr="00B87054">
              <w:rPr>
                <w:i/>
              </w:rPr>
              <w:t>Инвестиционен приоритет</w:t>
            </w:r>
          </w:p>
        </w:tc>
        <w:tc>
          <w:tcPr>
            <w:tcW w:w="5982" w:type="dxa"/>
            <w:shd w:val="clear" w:color="auto" w:fill="auto"/>
          </w:tcPr>
          <w:p w14:paraId="45994E7E" w14:textId="77777777" w:rsidR="002D2DBF" w:rsidRPr="00B87054" w:rsidRDefault="002D2DBF" w:rsidP="002D2DBF">
            <w:pPr>
              <w:rPr>
                <w:i/>
                <w:color w:val="8DB3E2"/>
                <w:sz w:val="18"/>
              </w:rPr>
            </w:pPr>
            <w:r w:rsidRPr="00B87054">
              <w:rPr>
                <w:i/>
                <w:color w:val="8DB3E2"/>
                <w:sz w:val="18"/>
              </w:rPr>
              <w:t xml:space="preserve">&lt;2A.2.3.1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256501F4" w14:textId="77777777" w:rsidR="009B3469" w:rsidRPr="00B87054" w:rsidRDefault="00D002C2" w:rsidP="002D2DBF">
            <w:pPr>
              <w:rPr>
                <w:i/>
                <w:color w:val="8DB3E2"/>
                <w:sz w:val="18"/>
                <w:szCs w:val="18"/>
              </w:rPr>
            </w:pPr>
            <w:r w:rsidRPr="00B87054">
              <w:rPr>
                <w:b/>
              </w:rPr>
              <w:t>Инвестиционен приоритет 6 (d) към ТЦ 6 (ЕФРР):</w:t>
            </w:r>
            <w:r w:rsidRPr="00B87054">
              <w:t xml:space="preserve"> </w:t>
            </w:r>
            <w:r w:rsidR="003D5BBE" w:rsidRPr="00B87054">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B87054">
              <w:t>.</w:t>
            </w:r>
          </w:p>
        </w:tc>
      </w:tr>
      <w:tr w:rsidR="002D2DBF" w:rsidRPr="00B87054" w14:paraId="22BE06D5" w14:textId="77777777" w:rsidTr="002A51D1">
        <w:trPr>
          <w:trHeight w:val="379"/>
        </w:trPr>
        <w:tc>
          <w:tcPr>
            <w:tcW w:w="3085" w:type="dxa"/>
            <w:shd w:val="clear" w:color="auto" w:fill="auto"/>
          </w:tcPr>
          <w:p w14:paraId="7DD6D6FE" w14:textId="77777777" w:rsidR="002D2DBF" w:rsidRPr="00B87054" w:rsidRDefault="002D2DBF" w:rsidP="002D2DBF">
            <w:pPr>
              <w:rPr>
                <w:i/>
                <w:color w:val="8DB3E2"/>
                <w:sz w:val="18"/>
                <w:szCs w:val="18"/>
              </w:rPr>
            </w:pPr>
            <w:r w:rsidRPr="00B87054">
              <w:rPr>
                <w:b/>
                <w:i/>
              </w:rPr>
              <w:t>Планирано използване на финансови инструменти</w:t>
            </w:r>
          </w:p>
        </w:tc>
        <w:tc>
          <w:tcPr>
            <w:tcW w:w="5982" w:type="dxa"/>
            <w:shd w:val="clear" w:color="auto" w:fill="auto"/>
          </w:tcPr>
          <w:p w14:paraId="3602C14A" w14:textId="77777777" w:rsidR="002D2DBF" w:rsidRPr="00B87054" w:rsidRDefault="002D2DBF" w:rsidP="002D2DBF">
            <w:pPr>
              <w:rPr>
                <w:i/>
                <w:color w:val="8DB3E2"/>
                <w:sz w:val="18"/>
                <w:szCs w:val="18"/>
              </w:rPr>
            </w:pPr>
            <w:r w:rsidRPr="00B87054">
              <w:rPr>
                <w:i/>
                <w:color w:val="8DB3E2"/>
                <w:sz w:val="18"/>
              </w:rPr>
              <w:t xml:space="preserve">&lt;2A.2.3.2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2D2DBF" w:rsidRPr="00B87054" w14:paraId="4AAA35A2" w14:textId="77777777" w:rsidTr="002A51D1">
        <w:trPr>
          <w:trHeight w:val="827"/>
        </w:trPr>
        <w:tc>
          <w:tcPr>
            <w:tcW w:w="9067" w:type="dxa"/>
            <w:gridSpan w:val="2"/>
            <w:shd w:val="clear" w:color="auto" w:fill="auto"/>
          </w:tcPr>
          <w:p w14:paraId="6F18CFC6" w14:textId="77777777" w:rsidR="002D2DBF" w:rsidRPr="00B87054" w:rsidRDefault="002D2DBF" w:rsidP="002D2DBF">
            <w:pPr>
              <w:rPr>
                <w:i/>
                <w:color w:val="8DB3E2"/>
                <w:sz w:val="18"/>
              </w:rPr>
            </w:pPr>
            <w:r w:rsidRPr="00B87054">
              <w:rPr>
                <w:i/>
                <w:color w:val="8DB3E2"/>
                <w:sz w:val="18"/>
              </w:rPr>
              <w:lastRenderedPageBreak/>
              <w:t xml:space="preserve">&lt;2A.2.3.3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25E7DA30" w14:textId="77777777" w:rsidR="009A0D41" w:rsidRPr="00B87054" w:rsidRDefault="009A0D41" w:rsidP="002D2DBF">
            <w:pPr>
              <w:rPr>
                <w:i/>
                <w:sz w:val="18"/>
                <w:szCs w:val="18"/>
              </w:rPr>
            </w:pPr>
            <w:r w:rsidRPr="00B87054">
              <w:rPr>
                <w:b/>
              </w:rPr>
              <w:t>НЕПРИЛОЖИМО</w:t>
            </w:r>
          </w:p>
        </w:tc>
      </w:tr>
    </w:tbl>
    <w:p w14:paraId="7ED86BA7" w14:textId="77777777" w:rsidR="002D2DBF" w:rsidRPr="00B87054" w:rsidRDefault="002D2DBF" w:rsidP="002D2DBF"/>
    <w:p w14:paraId="4FA6E3C6" w14:textId="77777777" w:rsidR="002D2DBF" w:rsidRPr="00B87054" w:rsidRDefault="002D2DBF" w:rsidP="002D2DBF">
      <w:pPr>
        <w:pStyle w:val="Text1"/>
        <w:ind w:left="0"/>
      </w:pPr>
      <w:r w:rsidRPr="00B87054">
        <w:rPr>
          <w:b/>
          <w:i/>
        </w:rPr>
        <w:t xml:space="preserve">2.A.6.4 </w:t>
      </w:r>
      <w:r w:rsidRPr="00B87054">
        <w:tab/>
      </w:r>
      <w:r w:rsidRPr="00B87054">
        <w:rPr>
          <w:b/>
        </w:rPr>
        <w:t>Планирано използване на големи проекти</w:t>
      </w:r>
      <w:r w:rsidRPr="00B87054">
        <w:t xml:space="preserve"> (когато е целесъобразно)</w:t>
      </w:r>
    </w:p>
    <w:p w14:paraId="507CF161" w14:textId="77777777" w:rsidR="002D2DBF" w:rsidRPr="00B87054" w:rsidRDefault="002D2DBF" w:rsidP="002D2DBF">
      <w:pPr>
        <w:pStyle w:val="ManualHeading3"/>
        <w:tabs>
          <w:tab w:val="clear" w:pos="850"/>
        </w:tabs>
        <w:ind w:left="1418" w:hanging="1418"/>
        <w:rPr>
          <w:i w:val="0"/>
        </w:rPr>
      </w:pPr>
      <w:r w:rsidRPr="00B87054">
        <w:rPr>
          <w:i w:val="0"/>
        </w:rPr>
        <w:t xml:space="preserve">(Позоваване: член 96, параграф 2, първа алинея, буква б), подточка iii) от Регламент (EС) № 1303/2013)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982"/>
      </w:tblGrid>
      <w:tr w:rsidR="002D2DBF" w:rsidRPr="00B87054" w14:paraId="23B20E72" w14:textId="77777777" w:rsidTr="002A51D1">
        <w:trPr>
          <w:trHeight w:val="518"/>
        </w:trPr>
        <w:tc>
          <w:tcPr>
            <w:tcW w:w="3085" w:type="dxa"/>
            <w:shd w:val="clear" w:color="auto" w:fill="auto"/>
          </w:tcPr>
          <w:p w14:paraId="6444F6E5" w14:textId="77777777" w:rsidR="002D2DBF" w:rsidRPr="00B87054" w:rsidRDefault="002D2DBF" w:rsidP="002D2DBF">
            <w:pPr>
              <w:rPr>
                <w:i/>
                <w:color w:val="8DB3E2"/>
                <w:sz w:val="18"/>
                <w:szCs w:val="18"/>
              </w:rPr>
            </w:pPr>
            <w:r w:rsidRPr="00B87054">
              <w:rPr>
                <w:i/>
              </w:rPr>
              <w:t>Инвестиционен приоритет</w:t>
            </w:r>
          </w:p>
        </w:tc>
        <w:tc>
          <w:tcPr>
            <w:tcW w:w="5982" w:type="dxa"/>
            <w:shd w:val="clear" w:color="auto" w:fill="auto"/>
          </w:tcPr>
          <w:p w14:paraId="44C0952B" w14:textId="77777777" w:rsidR="002D2DBF" w:rsidRPr="00B87054" w:rsidRDefault="002D2DBF" w:rsidP="002D2DBF">
            <w:pPr>
              <w:rPr>
                <w:i/>
                <w:color w:val="8DB3E2"/>
                <w:sz w:val="18"/>
              </w:rPr>
            </w:pPr>
            <w:r w:rsidRPr="00B87054">
              <w:rPr>
                <w:i/>
                <w:color w:val="8DB3E2"/>
                <w:sz w:val="18"/>
              </w:rPr>
              <w:t xml:space="preserve">&lt;2A.2.4.1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2B2774A1" w14:textId="77777777" w:rsidR="009B3469" w:rsidRPr="00B87054" w:rsidRDefault="00D002C2" w:rsidP="002D2DBF">
            <w:pPr>
              <w:rPr>
                <w:i/>
                <w:color w:val="8DB3E2"/>
                <w:sz w:val="18"/>
                <w:szCs w:val="18"/>
              </w:rPr>
            </w:pPr>
            <w:r w:rsidRPr="00B87054">
              <w:rPr>
                <w:b/>
              </w:rPr>
              <w:t>Инвестиционен приоритет 6 (d) към ТЦ 6 (ЕФРР):</w:t>
            </w:r>
            <w:r w:rsidRPr="00B87054">
              <w:t xml:space="preserve"> </w:t>
            </w:r>
            <w:r w:rsidR="003D5BBE" w:rsidRPr="00B87054">
              <w:t>Опазване и възстановяване на биологичното разнообразие и почвите и насърчаване на екосистемните услуги, включително чрез "Натура 2000" и екологосъобразните инфраструктури</w:t>
            </w:r>
            <w:r w:rsidR="006278D2" w:rsidRPr="00B87054">
              <w:t>.</w:t>
            </w:r>
          </w:p>
        </w:tc>
      </w:tr>
      <w:tr w:rsidR="002D2DBF" w:rsidRPr="00B87054" w14:paraId="64630841" w14:textId="77777777" w:rsidTr="002A51D1">
        <w:trPr>
          <w:trHeight w:val="980"/>
        </w:trPr>
        <w:tc>
          <w:tcPr>
            <w:tcW w:w="9067" w:type="dxa"/>
            <w:gridSpan w:val="2"/>
            <w:shd w:val="clear" w:color="auto" w:fill="auto"/>
          </w:tcPr>
          <w:p w14:paraId="00E0E99C" w14:textId="77777777" w:rsidR="002D2DBF" w:rsidRPr="00B87054" w:rsidRDefault="002D2DBF" w:rsidP="002D2DBF">
            <w:pPr>
              <w:rPr>
                <w:i/>
                <w:color w:val="8DB3E2"/>
                <w:sz w:val="18"/>
              </w:rPr>
            </w:pPr>
            <w:r w:rsidRPr="00B87054">
              <w:rPr>
                <w:i/>
                <w:color w:val="8DB3E2"/>
                <w:sz w:val="18"/>
              </w:rPr>
              <w:t xml:space="preserve">&lt;2A.2.4.2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="M"&gt;</w:t>
            </w:r>
          </w:p>
          <w:p w14:paraId="4F6EB001" w14:textId="77777777" w:rsidR="009A0D41" w:rsidRPr="00B87054" w:rsidRDefault="009A0D41" w:rsidP="006278D2">
            <w:r w:rsidRPr="00B87054">
              <w:rPr>
                <w:b/>
              </w:rPr>
              <w:t>НЕ СЕ ПЛАНИРА</w:t>
            </w:r>
          </w:p>
        </w:tc>
      </w:tr>
    </w:tbl>
    <w:p w14:paraId="46408E83" w14:textId="77777777" w:rsidR="002D2DBF" w:rsidRPr="00B87054" w:rsidRDefault="002D2DBF" w:rsidP="002D2DBF"/>
    <w:p w14:paraId="35A81CD2" w14:textId="77777777" w:rsidR="002D2DBF" w:rsidRPr="00B87054" w:rsidRDefault="002D2DBF" w:rsidP="002D2DBF">
      <w:pPr>
        <w:rPr>
          <w:b/>
          <w:i/>
        </w:rPr>
      </w:pPr>
      <w:r w:rsidRPr="00B87054">
        <w:rPr>
          <w:b/>
          <w:i/>
        </w:rPr>
        <w:t>2.A.6.5</w:t>
      </w:r>
      <w:r w:rsidRPr="00B87054">
        <w:tab/>
      </w:r>
      <w:r w:rsidRPr="00B87054">
        <w:rPr>
          <w:b/>
          <w:i/>
        </w:rPr>
        <w:t xml:space="preserve">  Показатели за изпълнението по инвестиционни приоритети и когато е целесъобразно — по категории региони</w:t>
      </w:r>
    </w:p>
    <w:p w14:paraId="0D6666FB" w14:textId="77777777" w:rsidR="002D2DBF" w:rsidRPr="00B87054" w:rsidRDefault="002D2DBF" w:rsidP="002D2DBF">
      <w:r w:rsidRPr="00B87054">
        <w:t>(Позоваване: член 96, параграф 2, първа алинея, буква б), подточка iv) от Регламент (EС) № 1303/2013)</w:t>
      </w:r>
    </w:p>
    <w:p w14:paraId="2C8951A0" w14:textId="77777777" w:rsidR="002D2DBF" w:rsidRPr="00B87054" w:rsidRDefault="002D2DBF" w:rsidP="002D2DBF">
      <w:pPr>
        <w:rPr>
          <w:i/>
        </w:rPr>
      </w:pPr>
    </w:p>
    <w:p w14:paraId="2B0D2192" w14:textId="77777777" w:rsidR="002D2DBF" w:rsidRPr="00B87054" w:rsidRDefault="002D2DBF" w:rsidP="002D2DBF">
      <w:pPr>
        <w:rPr>
          <w:b/>
        </w:rPr>
      </w:pPr>
      <w:r w:rsidRPr="00B87054">
        <w:rPr>
          <w:b/>
        </w:rPr>
        <w:t xml:space="preserve">Таблица 5: Общи и специфични за програмата показатели за изпълнението </w:t>
      </w:r>
    </w:p>
    <w:p w14:paraId="31CDAB97" w14:textId="77777777" w:rsidR="002D2DBF" w:rsidRPr="00B87054" w:rsidRDefault="002D2DBF" w:rsidP="002D2DBF">
      <w:r w:rsidRPr="00B87054">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1"/>
        <w:gridCol w:w="1327"/>
        <w:gridCol w:w="1070"/>
        <w:gridCol w:w="729"/>
        <w:gridCol w:w="968"/>
        <w:gridCol w:w="414"/>
        <w:gridCol w:w="416"/>
        <w:gridCol w:w="1107"/>
        <w:gridCol w:w="1521"/>
        <w:gridCol w:w="1121"/>
      </w:tblGrid>
      <w:tr w:rsidR="002D2DBF" w:rsidRPr="00B87054" w14:paraId="145AB793" w14:textId="77777777" w:rsidTr="008D185E">
        <w:trPr>
          <w:trHeight w:val="787"/>
          <w:jc w:val="center"/>
        </w:trPr>
        <w:tc>
          <w:tcPr>
            <w:tcW w:w="536" w:type="pct"/>
            <w:vMerge w:val="restart"/>
          </w:tcPr>
          <w:p w14:paraId="3A3C999F" w14:textId="77777777" w:rsidR="002D2DBF" w:rsidRPr="00B87054" w:rsidRDefault="002D2DBF" w:rsidP="002D2DBF">
            <w:pPr>
              <w:pStyle w:val="ListDash"/>
              <w:numPr>
                <w:ilvl w:val="0"/>
                <w:numId w:val="0"/>
              </w:numPr>
              <w:ind w:left="283" w:hanging="283"/>
              <w:rPr>
                <w:b/>
                <w:i/>
                <w:sz w:val="16"/>
                <w:szCs w:val="16"/>
              </w:rPr>
            </w:pPr>
            <w:r w:rsidRPr="00B87054">
              <w:rPr>
                <w:b/>
                <w:i/>
                <w:sz w:val="16"/>
              </w:rPr>
              <w:t>Идентификация</w:t>
            </w:r>
          </w:p>
        </w:tc>
        <w:tc>
          <w:tcPr>
            <w:tcW w:w="683" w:type="pct"/>
            <w:vMerge w:val="restart"/>
            <w:shd w:val="clear" w:color="auto" w:fill="auto"/>
          </w:tcPr>
          <w:p w14:paraId="41DE3377" w14:textId="77777777" w:rsidR="002D2DBF" w:rsidRPr="00B87054" w:rsidRDefault="002D2DBF" w:rsidP="002D2DBF">
            <w:pPr>
              <w:pStyle w:val="ListDash"/>
              <w:numPr>
                <w:ilvl w:val="0"/>
                <w:numId w:val="0"/>
              </w:numPr>
              <w:ind w:left="283" w:hanging="283"/>
              <w:rPr>
                <w:b/>
                <w:i/>
                <w:sz w:val="16"/>
                <w:szCs w:val="16"/>
              </w:rPr>
            </w:pPr>
            <w:r w:rsidRPr="00B87054">
              <w:rPr>
                <w:b/>
                <w:i/>
                <w:sz w:val="16"/>
              </w:rPr>
              <w:t xml:space="preserve">Показател </w:t>
            </w:r>
          </w:p>
        </w:tc>
        <w:tc>
          <w:tcPr>
            <w:tcW w:w="551" w:type="pct"/>
            <w:vMerge w:val="restart"/>
            <w:shd w:val="clear" w:color="auto" w:fill="auto"/>
          </w:tcPr>
          <w:p w14:paraId="046939BF" w14:textId="77777777" w:rsidR="002D2DBF" w:rsidRPr="00B87054" w:rsidRDefault="002D2DBF" w:rsidP="002D2DBF">
            <w:pPr>
              <w:pStyle w:val="ListDash"/>
              <w:numPr>
                <w:ilvl w:val="0"/>
                <w:numId w:val="0"/>
              </w:numPr>
              <w:rPr>
                <w:b/>
                <w:i/>
                <w:sz w:val="16"/>
                <w:szCs w:val="16"/>
              </w:rPr>
            </w:pPr>
            <w:r w:rsidRPr="00B87054">
              <w:rPr>
                <w:b/>
                <w:i/>
                <w:sz w:val="16"/>
              </w:rPr>
              <w:t>Мерна единица</w:t>
            </w:r>
          </w:p>
        </w:tc>
        <w:tc>
          <w:tcPr>
            <w:tcW w:w="375" w:type="pct"/>
            <w:vMerge w:val="restart"/>
          </w:tcPr>
          <w:p w14:paraId="53D8FBE0" w14:textId="77777777" w:rsidR="002D2DBF" w:rsidRPr="00B87054" w:rsidRDefault="002D2DBF" w:rsidP="002D2DBF">
            <w:pPr>
              <w:pStyle w:val="ListDash"/>
              <w:numPr>
                <w:ilvl w:val="0"/>
                <w:numId w:val="0"/>
              </w:numPr>
              <w:rPr>
                <w:b/>
                <w:i/>
                <w:sz w:val="16"/>
                <w:szCs w:val="16"/>
              </w:rPr>
            </w:pPr>
            <w:r w:rsidRPr="00B87054">
              <w:rPr>
                <w:b/>
                <w:i/>
                <w:sz w:val="16"/>
              </w:rPr>
              <w:t xml:space="preserve">Фонд </w:t>
            </w:r>
          </w:p>
        </w:tc>
        <w:tc>
          <w:tcPr>
            <w:tcW w:w="498" w:type="pct"/>
            <w:vMerge w:val="restart"/>
          </w:tcPr>
          <w:p w14:paraId="46438FA6" w14:textId="77777777" w:rsidR="002D2DBF" w:rsidRPr="00B87054" w:rsidRDefault="002D2DBF" w:rsidP="002D2DBF">
            <w:pPr>
              <w:pStyle w:val="ListDash"/>
              <w:numPr>
                <w:ilvl w:val="0"/>
                <w:numId w:val="0"/>
              </w:numPr>
              <w:rPr>
                <w:b/>
                <w:i/>
                <w:sz w:val="16"/>
                <w:szCs w:val="16"/>
              </w:rPr>
            </w:pPr>
            <w:r w:rsidRPr="00B87054">
              <w:rPr>
                <w:b/>
                <w:i/>
                <w:sz w:val="16"/>
              </w:rPr>
              <w:t>Категория региони (когато е уместно)</w:t>
            </w:r>
          </w:p>
        </w:tc>
        <w:tc>
          <w:tcPr>
            <w:tcW w:w="997" w:type="pct"/>
            <w:gridSpan w:val="3"/>
            <w:shd w:val="clear" w:color="auto" w:fill="auto"/>
          </w:tcPr>
          <w:p w14:paraId="28EAB3E4" w14:textId="77777777" w:rsidR="002D2DBF" w:rsidRPr="00B87054" w:rsidRDefault="002D2DBF" w:rsidP="002D2DBF">
            <w:pPr>
              <w:pStyle w:val="ListDash"/>
              <w:numPr>
                <w:ilvl w:val="0"/>
                <w:numId w:val="0"/>
              </w:numPr>
              <w:rPr>
                <w:b/>
                <w:i/>
                <w:sz w:val="16"/>
                <w:szCs w:val="16"/>
              </w:rPr>
            </w:pPr>
            <w:r w:rsidRPr="00B87054">
              <w:rPr>
                <w:b/>
                <w:i/>
                <w:sz w:val="16"/>
              </w:rPr>
              <w:t>Целева стойност (2023 г.)</w:t>
            </w:r>
            <w:r w:rsidRPr="00B87054">
              <w:rPr>
                <w:rStyle w:val="FootnoteReference"/>
                <w:b/>
                <w:i/>
                <w:sz w:val="16"/>
              </w:rPr>
              <w:footnoteReference w:id="42"/>
            </w:r>
          </w:p>
        </w:tc>
        <w:tc>
          <w:tcPr>
            <w:tcW w:w="783" w:type="pct"/>
            <w:shd w:val="clear" w:color="auto" w:fill="auto"/>
          </w:tcPr>
          <w:p w14:paraId="4F03EA79" w14:textId="77777777" w:rsidR="002D2DBF" w:rsidRPr="00B87054" w:rsidRDefault="002D2DBF" w:rsidP="002D2DBF">
            <w:pPr>
              <w:pStyle w:val="ListDash"/>
              <w:numPr>
                <w:ilvl w:val="0"/>
                <w:numId w:val="0"/>
              </w:numPr>
              <w:rPr>
                <w:b/>
                <w:i/>
                <w:sz w:val="16"/>
                <w:szCs w:val="16"/>
              </w:rPr>
            </w:pPr>
            <w:r w:rsidRPr="00B87054">
              <w:rPr>
                <w:b/>
                <w:i/>
                <w:sz w:val="16"/>
              </w:rPr>
              <w:t>Източник на данните</w:t>
            </w:r>
          </w:p>
        </w:tc>
        <w:tc>
          <w:tcPr>
            <w:tcW w:w="577" w:type="pct"/>
          </w:tcPr>
          <w:p w14:paraId="64470A15" w14:textId="77777777" w:rsidR="002D2DBF" w:rsidRPr="00B87054" w:rsidRDefault="002D2DBF" w:rsidP="002D2DBF">
            <w:pPr>
              <w:pStyle w:val="ListDash"/>
              <w:numPr>
                <w:ilvl w:val="0"/>
                <w:numId w:val="0"/>
              </w:numPr>
              <w:rPr>
                <w:b/>
                <w:i/>
                <w:sz w:val="16"/>
                <w:szCs w:val="16"/>
              </w:rPr>
            </w:pPr>
            <w:r w:rsidRPr="00B87054">
              <w:rPr>
                <w:b/>
                <w:i/>
                <w:sz w:val="16"/>
              </w:rPr>
              <w:t>Честота на отчитане</w:t>
            </w:r>
          </w:p>
        </w:tc>
      </w:tr>
      <w:tr w:rsidR="002D2DBF" w:rsidRPr="00B87054" w14:paraId="75CAB9F1" w14:textId="77777777" w:rsidTr="009C3FC5">
        <w:trPr>
          <w:trHeight w:val="387"/>
          <w:jc w:val="center"/>
        </w:trPr>
        <w:tc>
          <w:tcPr>
            <w:tcW w:w="536" w:type="pct"/>
            <w:vMerge/>
          </w:tcPr>
          <w:p w14:paraId="7741441D" w14:textId="77777777" w:rsidR="002D2DBF" w:rsidRPr="00B87054" w:rsidRDefault="002D2DBF" w:rsidP="002D2DBF">
            <w:pPr>
              <w:pStyle w:val="ListDash"/>
              <w:numPr>
                <w:ilvl w:val="0"/>
                <w:numId w:val="0"/>
              </w:numPr>
              <w:ind w:left="283" w:hanging="283"/>
              <w:jc w:val="center"/>
              <w:rPr>
                <w:b/>
                <w:sz w:val="16"/>
                <w:szCs w:val="16"/>
              </w:rPr>
            </w:pPr>
          </w:p>
        </w:tc>
        <w:tc>
          <w:tcPr>
            <w:tcW w:w="683" w:type="pct"/>
            <w:vMerge/>
            <w:shd w:val="clear" w:color="auto" w:fill="auto"/>
          </w:tcPr>
          <w:p w14:paraId="1DDEF1D7" w14:textId="77777777" w:rsidR="002D2DBF" w:rsidRPr="00B87054" w:rsidRDefault="002D2DBF" w:rsidP="002D2DBF">
            <w:pPr>
              <w:pStyle w:val="ListDash"/>
              <w:numPr>
                <w:ilvl w:val="0"/>
                <w:numId w:val="0"/>
              </w:numPr>
              <w:ind w:left="283" w:hanging="283"/>
              <w:jc w:val="center"/>
              <w:rPr>
                <w:b/>
                <w:sz w:val="16"/>
                <w:szCs w:val="16"/>
              </w:rPr>
            </w:pPr>
          </w:p>
        </w:tc>
        <w:tc>
          <w:tcPr>
            <w:tcW w:w="551" w:type="pct"/>
            <w:vMerge/>
            <w:shd w:val="clear" w:color="auto" w:fill="auto"/>
          </w:tcPr>
          <w:p w14:paraId="0CF08EC3" w14:textId="77777777" w:rsidR="002D2DBF" w:rsidRPr="00B87054" w:rsidRDefault="002D2DBF" w:rsidP="002D2DBF">
            <w:pPr>
              <w:pStyle w:val="ListDash"/>
              <w:numPr>
                <w:ilvl w:val="0"/>
                <w:numId w:val="0"/>
              </w:numPr>
              <w:jc w:val="center"/>
              <w:rPr>
                <w:b/>
                <w:sz w:val="16"/>
                <w:szCs w:val="16"/>
              </w:rPr>
            </w:pPr>
          </w:p>
        </w:tc>
        <w:tc>
          <w:tcPr>
            <w:tcW w:w="375" w:type="pct"/>
            <w:vMerge/>
          </w:tcPr>
          <w:p w14:paraId="03A19786" w14:textId="77777777" w:rsidR="002D2DBF" w:rsidRPr="00B87054" w:rsidRDefault="002D2DBF" w:rsidP="002D2DBF">
            <w:pPr>
              <w:pStyle w:val="ListDash"/>
              <w:numPr>
                <w:ilvl w:val="0"/>
                <w:numId w:val="0"/>
              </w:numPr>
              <w:jc w:val="center"/>
              <w:rPr>
                <w:b/>
                <w:sz w:val="16"/>
                <w:szCs w:val="16"/>
              </w:rPr>
            </w:pPr>
          </w:p>
        </w:tc>
        <w:tc>
          <w:tcPr>
            <w:tcW w:w="498" w:type="pct"/>
            <w:vMerge/>
          </w:tcPr>
          <w:p w14:paraId="693EAA7F" w14:textId="77777777" w:rsidR="002D2DBF" w:rsidRPr="00B87054" w:rsidRDefault="002D2DBF" w:rsidP="002D2DBF">
            <w:pPr>
              <w:pStyle w:val="ListDash"/>
              <w:numPr>
                <w:ilvl w:val="0"/>
                <w:numId w:val="0"/>
              </w:numPr>
              <w:jc w:val="center"/>
              <w:rPr>
                <w:b/>
                <w:sz w:val="16"/>
                <w:szCs w:val="16"/>
              </w:rPr>
            </w:pPr>
          </w:p>
        </w:tc>
        <w:tc>
          <w:tcPr>
            <w:tcW w:w="213" w:type="pct"/>
            <w:shd w:val="clear" w:color="auto" w:fill="auto"/>
          </w:tcPr>
          <w:p w14:paraId="241FBA88" w14:textId="77777777" w:rsidR="002D2DBF" w:rsidRPr="00B87054" w:rsidRDefault="002D2DBF" w:rsidP="002D2DBF">
            <w:pPr>
              <w:pStyle w:val="ListDash"/>
              <w:numPr>
                <w:ilvl w:val="0"/>
                <w:numId w:val="0"/>
              </w:numPr>
              <w:jc w:val="center"/>
              <w:rPr>
                <w:b/>
                <w:sz w:val="16"/>
                <w:szCs w:val="16"/>
              </w:rPr>
            </w:pPr>
            <w:r w:rsidRPr="00B87054">
              <w:rPr>
                <w:b/>
                <w:sz w:val="16"/>
              </w:rPr>
              <w:t>M</w:t>
            </w:r>
          </w:p>
        </w:tc>
        <w:tc>
          <w:tcPr>
            <w:tcW w:w="214" w:type="pct"/>
            <w:shd w:val="clear" w:color="auto" w:fill="auto"/>
          </w:tcPr>
          <w:p w14:paraId="7043B890" w14:textId="77777777" w:rsidR="002D2DBF" w:rsidRPr="00B87054" w:rsidRDefault="002D2DBF" w:rsidP="002D2DBF">
            <w:pPr>
              <w:pStyle w:val="ListDash"/>
              <w:numPr>
                <w:ilvl w:val="0"/>
                <w:numId w:val="0"/>
              </w:numPr>
              <w:jc w:val="center"/>
              <w:rPr>
                <w:b/>
                <w:sz w:val="16"/>
                <w:szCs w:val="16"/>
              </w:rPr>
            </w:pPr>
            <w:r w:rsidRPr="00B87054">
              <w:rPr>
                <w:b/>
                <w:sz w:val="16"/>
              </w:rPr>
              <w:t>Ж</w:t>
            </w:r>
          </w:p>
        </w:tc>
        <w:tc>
          <w:tcPr>
            <w:tcW w:w="570" w:type="pct"/>
            <w:shd w:val="clear" w:color="auto" w:fill="auto"/>
          </w:tcPr>
          <w:p w14:paraId="710C5F40" w14:textId="77777777" w:rsidR="002D2DBF" w:rsidRPr="00B87054" w:rsidRDefault="002D2DBF" w:rsidP="002D2DBF">
            <w:pPr>
              <w:pStyle w:val="ListDash"/>
              <w:numPr>
                <w:ilvl w:val="0"/>
                <w:numId w:val="0"/>
              </w:numPr>
              <w:jc w:val="center"/>
              <w:rPr>
                <w:b/>
                <w:sz w:val="16"/>
                <w:szCs w:val="16"/>
              </w:rPr>
            </w:pPr>
            <w:r w:rsidRPr="00B87054">
              <w:rPr>
                <w:b/>
                <w:sz w:val="16"/>
              </w:rPr>
              <w:t>О</w:t>
            </w:r>
          </w:p>
        </w:tc>
        <w:tc>
          <w:tcPr>
            <w:tcW w:w="783" w:type="pct"/>
            <w:shd w:val="clear" w:color="auto" w:fill="auto"/>
          </w:tcPr>
          <w:p w14:paraId="02AF0CAB" w14:textId="77777777" w:rsidR="002D2DBF" w:rsidRPr="00B87054" w:rsidRDefault="002D2DBF" w:rsidP="002D2DBF">
            <w:pPr>
              <w:pStyle w:val="ListDash"/>
              <w:numPr>
                <w:ilvl w:val="0"/>
                <w:numId w:val="0"/>
              </w:numPr>
              <w:jc w:val="center"/>
              <w:rPr>
                <w:b/>
                <w:sz w:val="16"/>
                <w:szCs w:val="16"/>
              </w:rPr>
            </w:pPr>
          </w:p>
        </w:tc>
        <w:tc>
          <w:tcPr>
            <w:tcW w:w="577" w:type="pct"/>
          </w:tcPr>
          <w:p w14:paraId="1085BDB0" w14:textId="77777777" w:rsidR="002D2DBF" w:rsidRPr="00B87054" w:rsidRDefault="002D2DBF" w:rsidP="002D2DBF">
            <w:pPr>
              <w:pStyle w:val="ListDash"/>
              <w:numPr>
                <w:ilvl w:val="0"/>
                <w:numId w:val="0"/>
              </w:numPr>
              <w:jc w:val="center"/>
              <w:rPr>
                <w:b/>
                <w:sz w:val="16"/>
                <w:szCs w:val="16"/>
              </w:rPr>
            </w:pPr>
          </w:p>
        </w:tc>
      </w:tr>
      <w:tr w:rsidR="002D2DBF" w:rsidRPr="00B87054" w14:paraId="6F967FBD" w14:textId="77777777" w:rsidTr="009C3FC5">
        <w:trPr>
          <w:trHeight w:val="1574"/>
          <w:jc w:val="center"/>
        </w:trPr>
        <w:tc>
          <w:tcPr>
            <w:tcW w:w="536" w:type="pct"/>
          </w:tcPr>
          <w:p w14:paraId="7D4C3B72"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683" w:type="pct"/>
            <w:shd w:val="clear" w:color="auto" w:fill="auto"/>
          </w:tcPr>
          <w:p w14:paraId="70919001" w14:textId="77777777" w:rsidR="002D2DBF" w:rsidRPr="00B87054" w:rsidRDefault="002D2DBF" w:rsidP="002D2DBF">
            <w:pPr>
              <w:pStyle w:val="Text1"/>
              <w:ind w:left="0"/>
              <w:jc w:val="left"/>
              <w:rPr>
                <w:b/>
                <w:sz w:val="20"/>
              </w:rPr>
            </w:pPr>
            <w:r w:rsidRPr="00B87054">
              <w:rPr>
                <w:i/>
                <w:color w:val="8DB3E2"/>
                <w:sz w:val="18"/>
              </w:rPr>
              <w:t xml:space="preserve">&lt;2A.2.5.2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551" w:type="pct"/>
            <w:shd w:val="clear" w:color="auto" w:fill="auto"/>
          </w:tcPr>
          <w:p w14:paraId="1B4E5F7E"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375" w:type="pct"/>
          </w:tcPr>
          <w:p w14:paraId="28B21242" w14:textId="77777777" w:rsidR="002D2DBF" w:rsidRPr="00B87054" w:rsidRDefault="002D2DBF" w:rsidP="009C3FC5">
            <w:pPr>
              <w:pStyle w:val="ListDash"/>
              <w:numPr>
                <w:ilvl w:val="0"/>
                <w:numId w:val="0"/>
              </w:numPr>
              <w:spacing w:after="0"/>
              <w:jc w:val="left"/>
              <w:rPr>
                <w:b/>
                <w:sz w:val="20"/>
              </w:rPr>
            </w:pPr>
            <w:r w:rsidRPr="00B87054">
              <w:rPr>
                <w:i/>
                <w:color w:val="8DB3E2"/>
                <w:sz w:val="18"/>
              </w:rPr>
              <w:t xml:space="preserve">&lt;2A.2.5.4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498" w:type="pct"/>
          </w:tcPr>
          <w:p w14:paraId="52732B44"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997" w:type="pct"/>
            <w:gridSpan w:val="3"/>
            <w:shd w:val="clear" w:color="auto" w:fill="auto"/>
          </w:tcPr>
          <w:p w14:paraId="274FBFDF"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&lt;2A.2.5.6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c>
          <w:tcPr>
            <w:tcW w:w="783" w:type="pct"/>
            <w:shd w:val="clear" w:color="auto" w:fill="auto"/>
          </w:tcPr>
          <w:p w14:paraId="3980A4A1"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c>
          <w:tcPr>
            <w:tcW w:w="577" w:type="pct"/>
          </w:tcPr>
          <w:p w14:paraId="17388D6E" w14:textId="77777777" w:rsidR="002D2DBF" w:rsidRPr="00B87054" w:rsidRDefault="002D2DBF" w:rsidP="002D2DBF">
            <w:pPr>
              <w:pStyle w:val="ListDash"/>
              <w:numPr>
                <w:ilvl w:val="0"/>
                <w:numId w:val="0"/>
              </w:numPr>
              <w:jc w:val="left"/>
              <w:rPr>
                <w:i/>
                <w:color w:val="8DB3E2"/>
                <w:sz w:val="18"/>
                <w:szCs w:val="18"/>
              </w:rPr>
            </w:pPr>
            <w:r w:rsidRPr="00B87054">
              <w:rPr>
                <w:i/>
                <w:color w:val="8DB3E2"/>
                <w:sz w:val="18"/>
              </w:rPr>
              <w:t xml:space="preserve">&lt;2A.2.5.8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r>
      <w:tr w:rsidR="00BC7DAC" w:rsidRPr="00B87054" w14:paraId="7DBC91C1" w14:textId="77777777" w:rsidTr="0059111E">
        <w:trPr>
          <w:trHeight w:val="2137"/>
          <w:jc w:val="center"/>
        </w:trPr>
        <w:tc>
          <w:tcPr>
            <w:tcW w:w="536" w:type="pct"/>
            <w:vAlign w:val="center"/>
          </w:tcPr>
          <w:p w14:paraId="7BAF5A23" w14:textId="77777777" w:rsidR="00BC7DAC" w:rsidRPr="00B87054" w:rsidRDefault="008F050B" w:rsidP="00E00DFF">
            <w:pPr>
              <w:pStyle w:val="ListDash"/>
              <w:numPr>
                <w:ilvl w:val="0"/>
                <w:numId w:val="0"/>
              </w:numPr>
              <w:jc w:val="center"/>
              <w:rPr>
                <w:sz w:val="20"/>
              </w:rPr>
            </w:pPr>
            <w:r w:rsidRPr="00B87054">
              <w:rPr>
                <w:sz w:val="20"/>
              </w:rPr>
              <w:lastRenderedPageBreak/>
              <w:t>CO23</w:t>
            </w:r>
          </w:p>
        </w:tc>
        <w:tc>
          <w:tcPr>
            <w:tcW w:w="683" w:type="pct"/>
            <w:shd w:val="clear" w:color="auto" w:fill="auto"/>
            <w:vAlign w:val="center"/>
          </w:tcPr>
          <w:p w14:paraId="1121E0E3" w14:textId="77777777" w:rsidR="00BC7DAC" w:rsidRPr="00B87054" w:rsidRDefault="00BC7DAC" w:rsidP="009C3FC5">
            <w:pPr>
              <w:pStyle w:val="ListDash"/>
              <w:numPr>
                <w:ilvl w:val="0"/>
                <w:numId w:val="0"/>
              </w:numPr>
              <w:spacing w:before="120" w:after="120"/>
              <w:jc w:val="center"/>
              <w:rPr>
                <w:b/>
                <w:sz w:val="20"/>
              </w:rPr>
            </w:pPr>
            <w:r w:rsidRPr="00B87054">
              <w:rPr>
                <w:sz w:val="20"/>
              </w:rPr>
              <w:t>Площ на местообитанията, подкрепени с цел постигане на по-добра степен на съхраненост</w:t>
            </w:r>
          </w:p>
        </w:tc>
        <w:tc>
          <w:tcPr>
            <w:tcW w:w="551" w:type="pct"/>
            <w:shd w:val="clear" w:color="auto" w:fill="auto"/>
            <w:vAlign w:val="center"/>
          </w:tcPr>
          <w:p w14:paraId="5BBD14CB" w14:textId="77777777" w:rsidR="00BC7DAC" w:rsidRPr="00B87054" w:rsidRDefault="00BC7DAC" w:rsidP="009C3FC5">
            <w:pPr>
              <w:pStyle w:val="ListDash"/>
              <w:numPr>
                <w:ilvl w:val="0"/>
                <w:numId w:val="0"/>
              </w:numPr>
              <w:spacing w:before="120" w:after="120"/>
              <w:jc w:val="center"/>
              <w:rPr>
                <w:b/>
                <w:sz w:val="20"/>
              </w:rPr>
            </w:pPr>
            <w:r w:rsidRPr="00B87054">
              <w:rPr>
                <w:sz w:val="20"/>
              </w:rPr>
              <w:t>хектар</w:t>
            </w:r>
            <w:r w:rsidR="00F11BAB" w:rsidRPr="00B87054">
              <w:rPr>
                <w:sz w:val="20"/>
              </w:rPr>
              <w:t>и</w:t>
            </w:r>
          </w:p>
        </w:tc>
        <w:tc>
          <w:tcPr>
            <w:tcW w:w="375" w:type="pct"/>
            <w:vAlign w:val="center"/>
          </w:tcPr>
          <w:p w14:paraId="7FD38FA7" w14:textId="77777777" w:rsidR="00BC7DAC" w:rsidRPr="00B87054" w:rsidRDefault="00BC7DAC" w:rsidP="009C3FC5">
            <w:pPr>
              <w:pStyle w:val="ListDash"/>
              <w:numPr>
                <w:ilvl w:val="0"/>
                <w:numId w:val="0"/>
              </w:numPr>
              <w:spacing w:before="120" w:after="120"/>
              <w:jc w:val="center"/>
              <w:rPr>
                <w:sz w:val="20"/>
              </w:rPr>
            </w:pPr>
            <w:r w:rsidRPr="00B87054">
              <w:rPr>
                <w:sz w:val="20"/>
              </w:rPr>
              <w:t>ЕФРР</w:t>
            </w:r>
          </w:p>
        </w:tc>
        <w:tc>
          <w:tcPr>
            <w:tcW w:w="498" w:type="pct"/>
            <w:vAlign w:val="center"/>
          </w:tcPr>
          <w:p w14:paraId="723AE6B0" w14:textId="77777777" w:rsidR="00BC7DAC" w:rsidRPr="00B87054" w:rsidRDefault="00BC7DAC" w:rsidP="009C3FC5">
            <w:pPr>
              <w:pStyle w:val="ListDash"/>
              <w:numPr>
                <w:ilvl w:val="0"/>
                <w:numId w:val="0"/>
              </w:numPr>
              <w:spacing w:before="120" w:after="120"/>
              <w:jc w:val="center"/>
              <w:rPr>
                <w:i/>
                <w:sz w:val="20"/>
              </w:rPr>
            </w:pPr>
            <w:r w:rsidRPr="00B87054">
              <w:rPr>
                <w:sz w:val="20"/>
              </w:rPr>
              <w:t>По-слабо развит регион</w:t>
            </w:r>
          </w:p>
        </w:tc>
        <w:tc>
          <w:tcPr>
            <w:tcW w:w="213" w:type="pct"/>
            <w:shd w:val="clear" w:color="auto" w:fill="auto"/>
            <w:vAlign w:val="center"/>
          </w:tcPr>
          <w:p w14:paraId="58B0D2DD" w14:textId="77777777" w:rsidR="00BC7DAC" w:rsidRPr="00B87054" w:rsidRDefault="00BC7DAC" w:rsidP="009C3FC5">
            <w:pPr>
              <w:pStyle w:val="ListDash"/>
              <w:numPr>
                <w:ilvl w:val="0"/>
                <w:numId w:val="0"/>
              </w:numPr>
              <w:spacing w:before="120" w:after="120"/>
              <w:jc w:val="center"/>
              <w:rPr>
                <w:i/>
                <w:sz w:val="20"/>
              </w:rPr>
            </w:pPr>
          </w:p>
        </w:tc>
        <w:tc>
          <w:tcPr>
            <w:tcW w:w="214" w:type="pct"/>
            <w:shd w:val="clear" w:color="auto" w:fill="auto"/>
            <w:vAlign w:val="center"/>
          </w:tcPr>
          <w:p w14:paraId="12965BE7" w14:textId="77777777" w:rsidR="00BC7DAC" w:rsidRPr="00B87054" w:rsidRDefault="00BC7DAC" w:rsidP="009C3FC5">
            <w:pPr>
              <w:pStyle w:val="ListDash"/>
              <w:numPr>
                <w:ilvl w:val="0"/>
                <w:numId w:val="0"/>
              </w:numPr>
              <w:spacing w:before="120" w:after="120"/>
              <w:jc w:val="center"/>
              <w:rPr>
                <w:i/>
                <w:sz w:val="20"/>
              </w:rPr>
            </w:pPr>
          </w:p>
        </w:tc>
        <w:tc>
          <w:tcPr>
            <w:tcW w:w="570" w:type="pct"/>
            <w:shd w:val="clear" w:color="auto" w:fill="auto"/>
            <w:vAlign w:val="center"/>
          </w:tcPr>
          <w:p w14:paraId="2D506ACF" w14:textId="77777777" w:rsidR="00BC7DAC" w:rsidRPr="00B87054" w:rsidRDefault="00BC7DAC" w:rsidP="009C3FC5">
            <w:pPr>
              <w:pStyle w:val="ListDash"/>
              <w:numPr>
                <w:ilvl w:val="0"/>
                <w:numId w:val="0"/>
              </w:numPr>
              <w:spacing w:before="120" w:after="120"/>
              <w:jc w:val="center"/>
              <w:rPr>
                <w:i/>
                <w:sz w:val="20"/>
              </w:rPr>
            </w:pPr>
            <w:r w:rsidRPr="00B87054">
              <w:rPr>
                <w:sz w:val="20"/>
              </w:rPr>
              <w:t>1</w:t>
            </w:r>
            <w:r w:rsidR="001D18BF" w:rsidRPr="00B87054">
              <w:rPr>
                <w:sz w:val="20"/>
              </w:rPr>
              <w:t> </w:t>
            </w:r>
            <w:r w:rsidRPr="00B87054">
              <w:rPr>
                <w:sz w:val="20"/>
              </w:rPr>
              <w:t>565</w:t>
            </w:r>
            <w:r w:rsidR="001D18BF" w:rsidRPr="00B87054">
              <w:rPr>
                <w:sz w:val="20"/>
              </w:rPr>
              <w:t xml:space="preserve"> </w:t>
            </w:r>
            <w:r w:rsidRPr="00B87054">
              <w:rPr>
                <w:sz w:val="20"/>
              </w:rPr>
              <w:t>668</w:t>
            </w:r>
            <w:r w:rsidR="005D1C95" w:rsidRPr="00B87054">
              <w:rPr>
                <w:rStyle w:val="FootnoteReference"/>
                <w:sz w:val="20"/>
              </w:rPr>
              <w:footnoteReference w:id="43"/>
            </w:r>
          </w:p>
        </w:tc>
        <w:tc>
          <w:tcPr>
            <w:tcW w:w="783" w:type="pct"/>
            <w:shd w:val="clear" w:color="auto" w:fill="auto"/>
            <w:vAlign w:val="center"/>
          </w:tcPr>
          <w:p w14:paraId="011E6264" w14:textId="77777777" w:rsidR="00BC7DAC" w:rsidRPr="00B87054" w:rsidRDefault="00AB15BE" w:rsidP="009C3FC5">
            <w:pPr>
              <w:pStyle w:val="ListDash"/>
              <w:numPr>
                <w:ilvl w:val="0"/>
                <w:numId w:val="0"/>
              </w:numPr>
              <w:spacing w:before="120" w:after="120"/>
              <w:jc w:val="center"/>
              <w:rPr>
                <w:sz w:val="20"/>
              </w:rPr>
            </w:pPr>
            <w:r w:rsidRPr="00B87054">
              <w:rPr>
                <w:sz w:val="20"/>
              </w:rPr>
              <w:t>Доклади за напредък по проект, УО на ОПОС</w:t>
            </w:r>
          </w:p>
        </w:tc>
        <w:tc>
          <w:tcPr>
            <w:tcW w:w="577" w:type="pct"/>
            <w:vAlign w:val="center"/>
          </w:tcPr>
          <w:p w14:paraId="05B14BFB" w14:textId="77777777" w:rsidR="00BC7DAC" w:rsidRPr="00B87054" w:rsidRDefault="00BC7DAC" w:rsidP="009C3FC5">
            <w:pPr>
              <w:pStyle w:val="ListDash"/>
              <w:numPr>
                <w:ilvl w:val="0"/>
                <w:numId w:val="0"/>
              </w:numPr>
              <w:spacing w:before="120" w:after="120"/>
              <w:jc w:val="center"/>
              <w:rPr>
                <w:sz w:val="20"/>
              </w:rPr>
            </w:pPr>
            <w:r w:rsidRPr="00B87054">
              <w:rPr>
                <w:sz w:val="20"/>
              </w:rPr>
              <w:t>Годишно</w:t>
            </w:r>
          </w:p>
        </w:tc>
      </w:tr>
      <w:tr w:rsidR="00BC7DAC" w:rsidRPr="00B87054" w14:paraId="1BD22FAA" w14:textId="77777777" w:rsidTr="00E00DFF">
        <w:trPr>
          <w:trHeight w:val="79"/>
          <w:jc w:val="center"/>
        </w:trPr>
        <w:tc>
          <w:tcPr>
            <w:tcW w:w="536" w:type="pct"/>
            <w:vAlign w:val="center"/>
          </w:tcPr>
          <w:p w14:paraId="46309FF1" w14:textId="77777777" w:rsidR="00BC7DAC" w:rsidRPr="00B87054" w:rsidRDefault="004C2025" w:rsidP="00E00DFF">
            <w:pPr>
              <w:pStyle w:val="ListDash"/>
              <w:numPr>
                <w:ilvl w:val="0"/>
                <w:numId w:val="0"/>
              </w:numPr>
              <w:jc w:val="center"/>
              <w:rPr>
                <w:sz w:val="20"/>
              </w:rPr>
            </w:pPr>
            <w:r w:rsidRPr="00B87054">
              <w:rPr>
                <w:sz w:val="20"/>
              </w:rPr>
              <w:t>3.4</w:t>
            </w:r>
          </w:p>
        </w:tc>
        <w:tc>
          <w:tcPr>
            <w:tcW w:w="683" w:type="pct"/>
            <w:shd w:val="clear" w:color="auto" w:fill="auto"/>
            <w:vAlign w:val="center"/>
          </w:tcPr>
          <w:p w14:paraId="5274C0AF" w14:textId="77777777" w:rsidR="00BC7DAC" w:rsidRPr="00B87054" w:rsidDel="002C739B" w:rsidRDefault="00BC7DAC" w:rsidP="009C3FC5">
            <w:pPr>
              <w:pStyle w:val="ListDash"/>
              <w:numPr>
                <w:ilvl w:val="0"/>
                <w:numId w:val="0"/>
              </w:numPr>
              <w:spacing w:before="120" w:after="120"/>
              <w:jc w:val="center"/>
              <w:rPr>
                <w:sz w:val="20"/>
              </w:rPr>
            </w:pPr>
            <w:r w:rsidRPr="00B87054">
              <w:rPr>
                <w:sz w:val="20"/>
              </w:rPr>
              <w:t>Площ на местообитания на видове, подкрепени с цел постигане на по-добра степен на съхраненост</w:t>
            </w:r>
          </w:p>
        </w:tc>
        <w:tc>
          <w:tcPr>
            <w:tcW w:w="551" w:type="pct"/>
            <w:shd w:val="clear" w:color="auto" w:fill="auto"/>
            <w:vAlign w:val="center"/>
          </w:tcPr>
          <w:p w14:paraId="6410D522" w14:textId="77777777" w:rsidR="00BC7DAC" w:rsidRPr="00B87054" w:rsidDel="002C739B" w:rsidRDefault="00BC7DAC" w:rsidP="009C3FC5">
            <w:pPr>
              <w:pStyle w:val="ListDash"/>
              <w:numPr>
                <w:ilvl w:val="0"/>
                <w:numId w:val="0"/>
              </w:numPr>
              <w:spacing w:before="120" w:after="120"/>
              <w:ind w:left="283" w:hanging="283"/>
              <w:jc w:val="center"/>
              <w:rPr>
                <w:sz w:val="20"/>
              </w:rPr>
            </w:pPr>
            <w:r w:rsidRPr="00B87054">
              <w:rPr>
                <w:sz w:val="20"/>
              </w:rPr>
              <w:t>хектар</w:t>
            </w:r>
            <w:r w:rsidR="00F11BAB" w:rsidRPr="00B87054">
              <w:rPr>
                <w:sz w:val="20"/>
              </w:rPr>
              <w:t>и</w:t>
            </w:r>
          </w:p>
        </w:tc>
        <w:tc>
          <w:tcPr>
            <w:tcW w:w="375" w:type="pct"/>
            <w:vAlign w:val="center"/>
          </w:tcPr>
          <w:p w14:paraId="74CD7834" w14:textId="77777777" w:rsidR="00BC7DAC" w:rsidRPr="00B87054" w:rsidRDefault="00BC7DAC" w:rsidP="009C3FC5">
            <w:pPr>
              <w:pStyle w:val="ListDash"/>
              <w:numPr>
                <w:ilvl w:val="0"/>
                <w:numId w:val="0"/>
              </w:numPr>
              <w:spacing w:before="120" w:after="120"/>
              <w:jc w:val="center"/>
              <w:rPr>
                <w:sz w:val="20"/>
              </w:rPr>
            </w:pPr>
            <w:r w:rsidRPr="00B87054">
              <w:rPr>
                <w:sz w:val="20"/>
              </w:rPr>
              <w:t>ЕФРР</w:t>
            </w:r>
          </w:p>
        </w:tc>
        <w:tc>
          <w:tcPr>
            <w:tcW w:w="498" w:type="pct"/>
            <w:vAlign w:val="center"/>
          </w:tcPr>
          <w:p w14:paraId="09895097" w14:textId="77777777" w:rsidR="00BC7DAC" w:rsidRPr="00B87054" w:rsidRDefault="00BC7DAC" w:rsidP="009C3FC5">
            <w:pPr>
              <w:pStyle w:val="ListDash"/>
              <w:numPr>
                <w:ilvl w:val="0"/>
                <w:numId w:val="0"/>
              </w:numPr>
              <w:spacing w:before="120" w:after="120"/>
              <w:jc w:val="center"/>
              <w:rPr>
                <w:i/>
                <w:sz w:val="20"/>
              </w:rPr>
            </w:pPr>
            <w:r w:rsidRPr="00B87054">
              <w:rPr>
                <w:sz w:val="20"/>
              </w:rPr>
              <w:t>По-слабо развит регион</w:t>
            </w:r>
          </w:p>
        </w:tc>
        <w:tc>
          <w:tcPr>
            <w:tcW w:w="213" w:type="pct"/>
            <w:shd w:val="clear" w:color="auto" w:fill="auto"/>
            <w:vAlign w:val="center"/>
          </w:tcPr>
          <w:p w14:paraId="73E56155" w14:textId="77777777" w:rsidR="00BC7DAC" w:rsidRPr="00B87054" w:rsidRDefault="00BC7DAC" w:rsidP="009C3FC5">
            <w:pPr>
              <w:pStyle w:val="ListDash"/>
              <w:numPr>
                <w:ilvl w:val="0"/>
                <w:numId w:val="0"/>
              </w:numPr>
              <w:spacing w:before="120" w:after="120"/>
              <w:jc w:val="center"/>
              <w:rPr>
                <w:i/>
                <w:sz w:val="20"/>
              </w:rPr>
            </w:pPr>
          </w:p>
        </w:tc>
        <w:tc>
          <w:tcPr>
            <w:tcW w:w="214" w:type="pct"/>
            <w:shd w:val="clear" w:color="auto" w:fill="auto"/>
            <w:vAlign w:val="center"/>
          </w:tcPr>
          <w:p w14:paraId="41D3E7B9" w14:textId="77777777" w:rsidR="00BC7DAC" w:rsidRPr="00B87054" w:rsidRDefault="00BC7DAC" w:rsidP="009C3FC5">
            <w:pPr>
              <w:pStyle w:val="ListDash"/>
              <w:numPr>
                <w:ilvl w:val="0"/>
                <w:numId w:val="0"/>
              </w:numPr>
              <w:spacing w:before="120" w:after="120"/>
              <w:jc w:val="center"/>
              <w:rPr>
                <w:i/>
                <w:sz w:val="20"/>
              </w:rPr>
            </w:pPr>
          </w:p>
        </w:tc>
        <w:tc>
          <w:tcPr>
            <w:tcW w:w="570" w:type="pct"/>
            <w:shd w:val="clear" w:color="auto" w:fill="auto"/>
            <w:vAlign w:val="center"/>
          </w:tcPr>
          <w:p w14:paraId="796D8922" w14:textId="77777777" w:rsidR="00BC7DAC" w:rsidRPr="00B87054" w:rsidRDefault="00BA49AB" w:rsidP="009C3FC5">
            <w:pPr>
              <w:pStyle w:val="ListDash"/>
              <w:numPr>
                <w:ilvl w:val="0"/>
                <w:numId w:val="0"/>
              </w:numPr>
              <w:spacing w:before="120" w:after="120"/>
              <w:jc w:val="center"/>
              <w:rPr>
                <w:i/>
                <w:sz w:val="20"/>
              </w:rPr>
            </w:pPr>
            <w:r w:rsidRPr="00B87054">
              <w:rPr>
                <w:sz w:val="20"/>
              </w:rPr>
              <w:t>2 878 749</w:t>
            </w:r>
            <w:r w:rsidR="005D1C95" w:rsidRPr="00B87054">
              <w:rPr>
                <w:rStyle w:val="FootnoteReference"/>
                <w:sz w:val="20"/>
              </w:rPr>
              <w:footnoteReference w:id="44"/>
            </w:r>
          </w:p>
        </w:tc>
        <w:tc>
          <w:tcPr>
            <w:tcW w:w="783" w:type="pct"/>
            <w:shd w:val="clear" w:color="auto" w:fill="auto"/>
            <w:vAlign w:val="center"/>
          </w:tcPr>
          <w:p w14:paraId="7A32D0E3" w14:textId="77777777" w:rsidR="00BC7DAC" w:rsidRPr="00B87054" w:rsidRDefault="00AB15BE" w:rsidP="009C3FC5">
            <w:pPr>
              <w:pStyle w:val="ListDash"/>
              <w:numPr>
                <w:ilvl w:val="0"/>
                <w:numId w:val="0"/>
              </w:numPr>
              <w:spacing w:before="120" w:after="120"/>
              <w:jc w:val="center"/>
              <w:rPr>
                <w:sz w:val="20"/>
              </w:rPr>
            </w:pPr>
            <w:r w:rsidRPr="00B87054">
              <w:rPr>
                <w:sz w:val="20"/>
              </w:rPr>
              <w:t>Доклади за напредък по проект, УО на ОПОС</w:t>
            </w:r>
          </w:p>
        </w:tc>
        <w:tc>
          <w:tcPr>
            <w:tcW w:w="577" w:type="pct"/>
            <w:vAlign w:val="center"/>
          </w:tcPr>
          <w:p w14:paraId="0A849844" w14:textId="77777777" w:rsidR="00BC7DAC" w:rsidRPr="00B87054" w:rsidRDefault="000C5D58" w:rsidP="009C3FC5">
            <w:pPr>
              <w:pStyle w:val="ListDash"/>
              <w:numPr>
                <w:ilvl w:val="0"/>
                <w:numId w:val="0"/>
              </w:numPr>
              <w:spacing w:before="120" w:after="120"/>
              <w:jc w:val="center"/>
              <w:rPr>
                <w:sz w:val="20"/>
              </w:rPr>
            </w:pPr>
            <w:r w:rsidRPr="00B87054">
              <w:rPr>
                <w:sz w:val="20"/>
              </w:rPr>
              <w:t>Годишн</w:t>
            </w:r>
            <w:r w:rsidR="00BC7DAC" w:rsidRPr="00B87054">
              <w:rPr>
                <w:sz w:val="20"/>
              </w:rPr>
              <w:t>о</w:t>
            </w:r>
          </w:p>
        </w:tc>
      </w:tr>
      <w:tr w:rsidR="00DD13D8" w:rsidRPr="00B87054" w14:paraId="3831067D" w14:textId="77777777" w:rsidTr="00E00DFF">
        <w:trPr>
          <w:trHeight w:val="79"/>
          <w:jc w:val="center"/>
        </w:trPr>
        <w:tc>
          <w:tcPr>
            <w:tcW w:w="536" w:type="pct"/>
            <w:vAlign w:val="center"/>
          </w:tcPr>
          <w:p w14:paraId="697B40C1" w14:textId="77777777" w:rsidR="00DD13D8" w:rsidRPr="00B87054" w:rsidRDefault="004C2025" w:rsidP="00E00DFF">
            <w:pPr>
              <w:pStyle w:val="ListDash"/>
              <w:numPr>
                <w:ilvl w:val="0"/>
                <w:numId w:val="0"/>
              </w:numPr>
              <w:tabs>
                <w:tab w:val="left" w:pos="530"/>
              </w:tabs>
              <w:jc w:val="center"/>
              <w:rPr>
                <w:sz w:val="20"/>
              </w:rPr>
            </w:pPr>
            <w:r w:rsidRPr="00B87054">
              <w:rPr>
                <w:sz w:val="20"/>
              </w:rPr>
              <w:t>3.5</w:t>
            </w:r>
          </w:p>
        </w:tc>
        <w:tc>
          <w:tcPr>
            <w:tcW w:w="683" w:type="pct"/>
            <w:shd w:val="clear" w:color="auto" w:fill="auto"/>
            <w:vAlign w:val="center"/>
          </w:tcPr>
          <w:p w14:paraId="38702E90" w14:textId="77777777" w:rsidR="00DD13D8" w:rsidRPr="00B87054" w:rsidDel="002C739B" w:rsidRDefault="00DD13D8" w:rsidP="009C3FC5">
            <w:pPr>
              <w:pStyle w:val="ListDash"/>
              <w:numPr>
                <w:ilvl w:val="0"/>
                <w:numId w:val="0"/>
              </w:numPr>
              <w:spacing w:before="120" w:after="120"/>
              <w:jc w:val="center"/>
              <w:rPr>
                <w:sz w:val="20"/>
              </w:rPr>
            </w:pPr>
            <w:r w:rsidRPr="00B87054">
              <w:rPr>
                <w:sz w:val="20"/>
              </w:rPr>
              <w:t>Инвентаризиран</w:t>
            </w:r>
            <w:r w:rsidR="00C64599" w:rsidRPr="00B87054">
              <w:rPr>
                <w:sz w:val="20"/>
              </w:rPr>
              <w:t xml:space="preserve">и защитени зони,  включващи </w:t>
            </w:r>
            <w:r w:rsidRPr="00B87054">
              <w:rPr>
                <w:sz w:val="20"/>
              </w:rPr>
              <w:t xml:space="preserve"> </w:t>
            </w:r>
            <w:r w:rsidR="00C64599" w:rsidRPr="00B87054">
              <w:rPr>
                <w:sz w:val="20"/>
              </w:rPr>
              <w:t>в границите си</w:t>
            </w:r>
            <w:r w:rsidRPr="00B87054">
              <w:rPr>
                <w:sz w:val="20"/>
              </w:rPr>
              <w:t xml:space="preserve"> акваторията на Черно море</w:t>
            </w:r>
          </w:p>
        </w:tc>
        <w:tc>
          <w:tcPr>
            <w:tcW w:w="551" w:type="pct"/>
            <w:shd w:val="clear" w:color="auto" w:fill="auto"/>
            <w:vAlign w:val="center"/>
          </w:tcPr>
          <w:p w14:paraId="42B72D38" w14:textId="77777777" w:rsidR="00DD13D8" w:rsidRPr="00B87054" w:rsidDel="002C739B" w:rsidRDefault="00C64599" w:rsidP="009C3FC5">
            <w:pPr>
              <w:pStyle w:val="ListDash"/>
              <w:numPr>
                <w:ilvl w:val="0"/>
                <w:numId w:val="0"/>
              </w:numPr>
              <w:spacing w:before="120" w:after="120"/>
              <w:ind w:left="283" w:hanging="283"/>
              <w:jc w:val="center"/>
              <w:rPr>
                <w:sz w:val="20"/>
              </w:rPr>
            </w:pPr>
            <w:r w:rsidRPr="00B87054">
              <w:rPr>
                <w:sz w:val="20"/>
              </w:rPr>
              <w:t>брой</w:t>
            </w:r>
          </w:p>
        </w:tc>
        <w:tc>
          <w:tcPr>
            <w:tcW w:w="375" w:type="pct"/>
            <w:vAlign w:val="center"/>
          </w:tcPr>
          <w:p w14:paraId="084E8E32" w14:textId="77777777" w:rsidR="00DD13D8" w:rsidRPr="00B87054" w:rsidRDefault="00DD13D8" w:rsidP="009C3FC5">
            <w:pPr>
              <w:pStyle w:val="ListDash"/>
              <w:numPr>
                <w:ilvl w:val="0"/>
                <w:numId w:val="0"/>
              </w:numPr>
              <w:spacing w:before="120" w:after="120"/>
              <w:jc w:val="center"/>
              <w:rPr>
                <w:sz w:val="20"/>
              </w:rPr>
            </w:pPr>
            <w:r w:rsidRPr="00B87054">
              <w:rPr>
                <w:sz w:val="20"/>
              </w:rPr>
              <w:t>ЕФРР</w:t>
            </w:r>
          </w:p>
        </w:tc>
        <w:tc>
          <w:tcPr>
            <w:tcW w:w="498" w:type="pct"/>
            <w:vAlign w:val="center"/>
          </w:tcPr>
          <w:p w14:paraId="48B1C744" w14:textId="77777777" w:rsidR="00DD13D8" w:rsidRPr="00B87054" w:rsidRDefault="00DD13D8" w:rsidP="009C3FC5">
            <w:pPr>
              <w:pStyle w:val="ListDash"/>
              <w:numPr>
                <w:ilvl w:val="0"/>
                <w:numId w:val="0"/>
              </w:numPr>
              <w:spacing w:before="120" w:after="120"/>
              <w:jc w:val="center"/>
              <w:rPr>
                <w:i/>
                <w:sz w:val="20"/>
              </w:rPr>
            </w:pPr>
            <w:r w:rsidRPr="00B87054">
              <w:rPr>
                <w:sz w:val="20"/>
              </w:rPr>
              <w:t>По-слабо развит регион</w:t>
            </w:r>
          </w:p>
        </w:tc>
        <w:tc>
          <w:tcPr>
            <w:tcW w:w="213" w:type="pct"/>
            <w:shd w:val="clear" w:color="auto" w:fill="auto"/>
            <w:vAlign w:val="center"/>
          </w:tcPr>
          <w:p w14:paraId="673650E5" w14:textId="77777777" w:rsidR="00DD13D8" w:rsidRPr="00B87054" w:rsidRDefault="00DD13D8" w:rsidP="009C3FC5">
            <w:pPr>
              <w:pStyle w:val="ListDash"/>
              <w:numPr>
                <w:ilvl w:val="0"/>
                <w:numId w:val="0"/>
              </w:numPr>
              <w:spacing w:before="120" w:after="120"/>
              <w:jc w:val="center"/>
              <w:rPr>
                <w:i/>
                <w:sz w:val="20"/>
              </w:rPr>
            </w:pPr>
          </w:p>
        </w:tc>
        <w:tc>
          <w:tcPr>
            <w:tcW w:w="214" w:type="pct"/>
            <w:shd w:val="clear" w:color="auto" w:fill="auto"/>
            <w:vAlign w:val="center"/>
          </w:tcPr>
          <w:p w14:paraId="29CA4F30" w14:textId="77777777" w:rsidR="00DD13D8" w:rsidRPr="00B87054" w:rsidRDefault="00DD13D8" w:rsidP="009C3FC5">
            <w:pPr>
              <w:pStyle w:val="ListDash"/>
              <w:numPr>
                <w:ilvl w:val="0"/>
                <w:numId w:val="0"/>
              </w:numPr>
              <w:spacing w:before="120" w:after="120"/>
              <w:jc w:val="center"/>
              <w:rPr>
                <w:i/>
                <w:sz w:val="20"/>
              </w:rPr>
            </w:pPr>
          </w:p>
        </w:tc>
        <w:tc>
          <w:tcPr>
            <w:tcW w:w="570" w:type="pct"/>
            <w:shd w:val="clear" w:color="auto" w:fill="auto"/>
            <w:vAlign w:val="center"/>
          </w:tcPr>
          <w:p w14:paraId="514CB0CA" w14:textId="77777777" w:rsidR="00DD13D8" w:rsidRPr="00B87054" w:rsidRDefault="00C64599" w:rsidP="009C3FC5">
            <w:pPr>
              <w:pStyle w:val="ListDash"/>
              <w:numPr>
                <w:ilvl w:val="0"/>
                <w:numId w:val="0"/>
              </w:numPr>
              <w:spacing w:before="120" w:after="120"/>
              <w:jc w:val="center"/>
              <w:rPr>
                <w:i/>
                <w:sz w:val="20"/>
              </w:rPr>
            </w:pPr>
            <w:r w:rsidRPr="00B87054">
              <w:rPr>
                <w:sz w:val="20"/>
              </w:rPr>
              <w:t>17</w:t>
            </w:r>
          </w:p>
        </w:tc>
        <w:tc>
          <w:tcPr>
            <w:tcW w:w="783" w:type="pct"/>
            <w:shd w:val="clear" w:color="auto" w:fill="auto"/>
            <w:vAlign w:val="center"/>
          </w:tcPr>
          <w:p w14:paraId="062712BF" w14:textId="77777777" w:rsidR="00DD13D8" w:rsidRPr="00B87054" w:rsidRDefault="00DD13D8" w:rsidP="009C3FC5">
            <w:pPr>
              <w:pStyle w:val="ListDash"/>
              <w:numPr>
                <w:ilvl w:val="0"/>
                <w:numId w:val="0"/>
              </w:numPr>
              <w:spacing w:before="120" w:after="120"/>
              <w:jc w:val="center"/>
              <w:rPr>
                <w:sz w:val="20"/>
              </w:rPr>
            </w:pPr>
            <w:r w:rsidRPr="00B87054">
              <w:rPr>
                <w:sz w:val="20"/>
              </w:rPr>
              <w:t>Доклади за напредък по проект</w:t>
            </w:r>
            <w:r w:rsidR="00255939" w:rsidRPr="00B87054">
              <w:rPr>
                <w:sz w:val="20"/>
              </w:rPr>
              <w:t>, УО</w:t>
            </w:r>
            <w:r w:rsidR="00F54D95" w:rsidRPr="00B87054">
              <w:rPr>
                <w:sz w:val="20"/>
              </w:rPr>
              <w:t xml:space="preserve"> на ОПОС</w:t>
            </w:r>
          </w:p>
        </w:tc>
        <w:tc>
          <w:tcPr>
            <w:tcW w:w="577" w:type="pct"/>
            <w:vAlign w:val="center"/>
          </w:tcPr>
          <w:p w14:paraId="2406E94D" w14:textId="77777777" w:rsidR="00DD13D8" w:rsidRPr="00B87054" w:rsidRDefault="00D2022F" w:rsidP="009C3FC5">
            <w:pPr>
              <w:pStyle w:val="ListDash"/>
              <w:numPr>
                <w:ilvl w:val="0"/>
                <w:numId w:val="0"/>
              </w:numPr>
              <w:spacing w:before="120" w:after="120"/>
              <w:jc w:val="center"/>
              <w:rPr>
                <w:sz w:val="20"/>
              </w:rPr>
            </w:pPr>
            <w:r w:rsidRPr="00B87054">
              <w:rPr>
                <w:sz w:val="20"/>
              </w:rPr>
              <w:t>Годишно</w:t>
            </w:r>
          </w:p>
        </w:tc>
      </w:tr>
      <w:tr w:rsidR="00DD13D8" w:rsidRPr="00B87054" w14:paraId="452A54BE" w14:textId="77777777" w:rsidTr="00E00DFF">
        <w:trPr>
          <w:trHeight w:val="79"/>
          <w:jc w:val="center"/>
        </w:trPr>
        <w:tc>
          <w:tcPr>
            <w:tcW w:w="536" w:type="pct"/>
            <w:vAlign w:val="center"/>
          </w:tcPr>
          <w:p w14:paraId="4BD2C93E" w14:textId="77777777" w:rsidR="00DD13D8" w:rsidRPr="00B87054" w:rsidDel="001645C4" w:rsidRDefault="004C2025" w:rsidP="00E00DFF">
            <w:pPr>
              <w:pStyle w:val="ListDash"/>
              <w:numPr>
                <w:ilvl w:val="0"/>
                <w:numId w:val="0"/>
              </w:numPr>
              <w:tabs>
                <w:tab w:val="left" w:pos="530"/>
              </w:tabs>
              <w:jc w:val="center"/>
              <w:rPr>
                <w:sz w:val="20"/>
              </w:rPr>
            </w:pPr>
            <w:r w:rsidRPr="00B87054">
              <w:rPr>
                <w:sz w:val="20"/>
              </w:rPr>
              <w:t>3.6</w:t>
            </w:r>
          </w:p>
        </w:tc>
        <w:tc>
          <w:tcPr>
            <w:tcW w:w="683" w:type="pct"/>
            <w:shd w:val="clear" w:color="auto" w:fill="auto"/>
            <w:vAlign w:val="center"/>
          </w:tcPr>
          <w:p w14:paraId="707F3593" w14:textId="77777777" w:rsidR="00DD13D8" w:rsidRPr="00B87054" w:rsidRDefault="00DD13D8" w:rsidP="009C3FC5">
            <w:pPr>
              <w:pStyle w:val="ListDash"/>
              <w:numPr>
                <w:ilvl w:val="0"/>
                <w:numId w:val="0"/>
              </w:numPr>
              <w:spacing w:before="120" w:after="120"/>
              <w:jc w:val="center"/>
              <w:rPr>
                <w:sz w:val="20"/>
              </w:rPr>
            </w:pPr>
            <w:r w:rsidRPr="00B87054">
              <w:rPr>
                <w:sz w:val="20"/>
              </w:rPr>
              <w:t>Проведени  национални информационни кампании</w:t>
            </w:r>
          </w:p>
        </w:tc>
        <w:tc>
          <w:tcPr>
            <w:tcW w:w="551" w:type="pct"/>
            <w:shd w:val="clear" w:color="auto" w:fill="auto"/>
            <w:vAlign w:val="center"/>
          </w:tcPr>
          <w:p w14:paraId="5B373160" w14:textId="77777777" w:rsidR="00DD13D8" w:rsidRPr="00B87054" w:rsidRDefault="00DD13D8" w:rsidP="009C3FC5">
            <w:pPr>
              <w:pStyle w:val="ListDash"/>
              <w:numPr>
                <w:ilvl w:val="0"/>
                <w:numId w:val="0"/>
              </w:numPr>
              <w:spacing w:before="120" w:after="120"/>
              <w:ind w:left="283" w:hanging="283"/>
              <w:jc w:val="center"/>
              <w:rPr>
                <w:sz w:val="20"/>
              </w:rPr>
            </w:pPr>
            <w:r w:rsidRPr="00B87054">
              <w:rPr>
                <w:sz w:val="20"/>
              </w:rPr>
              <w:t>брой</w:t>
            </w:r>
          </w:p>
        </w:tc>
        <w:tc>
          <w:tcPr>
            <w:tcW w:w="375" w:type="pct"/>
            <w:vAlign w:val="center"/>
          </w:tcPr>
          <w:p w14:paraId="6F6E1C25" w14:textId="77777777" w:rsidR="00DD13D8" w:rsidRPr="00B87054" w:rsidDel="001645C4" w:rsidRDefault="00DD13D8" w:rsidP="009C3FC5">
            <w:pPr>
              <w:pStyle w:val="ListDash"/>
              <w:numPr>
                <w:ilvl w:val="0"/>
                <w:numId w:val="0"/>
              </w:numPr>
              <w:spacing w:before="120" w:after="120"/>
              <w:jc w:val="center"/>
              <w:rPr>
                <w:sz w:val="20"/>
              </w:rPr>
            </w:pPr>
            <w:r w:rsidRPr="00B87054">
              <w:rPr>
                <w:sz w:val="20"/>
              </w:rPr>
              <w:t>ЕФРР</w:t>
            </w:r>
          </w:p>
        </w:tc>
        <w:tc>
          <w:tcPr>
            <w:tcW w:w="498" w:type="pct"/>
            <w:vAlign w:val="center"/>
          </w:tcPr>
          <w:p w14:paraId="6E3AA356" w14:textId="77777777" w:rsidR="00DD13D8" w:rsidRPr="00B87054" w:rsidDel="001645C4" w:rsidRDefault="00DD13D8" w:rsidP="009C3FC5">
            <w:pPr>
              <w:pStyle w:val="ListDash"/>
              <w:numPr>
                <w:ilvl w:val="0"/>
                <w:numId w:val="0"/>
              </w:numPr>
              <w:spacing w:before="120" w:after="120"/>
              <w:jc w:val="center"/>
              <w:rPr>
                <w:sz w:val="20"/>
              </w:rPr>
            </w:pPr>
            <w:r w:rsidRPr="00B87054">
              <w:rPr>
                <w:sz w:val="20"/>
              </w:rPr>
              <w:t>По-слабо развит регион</w:t>
            </w:r>
          </w:p>
        </w:tc>
        <w:tc>
          <w:tcPr>
            <w:tcW w:w="213" w:type="pct"/>
            <w:shd w:val="clear" w:color="auto" w:fill="auto"/>
            <w:vAlign w:val="center"/>
          </w:tcPr>
          <w:p w14:paraId="5A9909A9" w14:textId="77777777" w:rsidR="00DD13D8" w:rsidRPr="00B87054" w:rsidRDefault="00DD13D8" w:rsidP="009C3FC5">
            <w:pPr>
              <w:pStyle w:val="ListDash"/>
              <w:numPr>
                <w:ilvl w:val="0"/>
                <w:numId w:val="0"/>
              </w:numPr>
              <w:spacing w:before="120" w:after="120"/>
              <w:jc w:val="center"/>
              <w:rPr>
                <w:i/>
                <w:sz w:val="20"/>
              </w:rPr>
            </w:pPr>
          </w:p>
        </w:tc>
        <w:tc>
          <w:tcPr>
            <w:tcW w:w="214" w:type="pct"/>
            <w:shd w:val="clear" w:color="auto" w:fill="auto"/>
            <w:vAlign w:val="center"/>
          </w:tcPr>
          <w:p w14:paraId="3C147621" w14:textId="77777777" w:rsidR="00DD13D8" w:rsidRPr="00B87054" w:rsidRDefault="00DD13D8" w:rsidP="009C3FC5">
            <w:pPr>
              <w:pStyle w:val="ListDash"/>
              <w:numPr>
                <w:ilvl w:val="0"/>
                <w:numId w:val="0"/>
              </w:numPr>
              <w:spacing w:before="120" w:after="120"/>
              <w:jc w:val="center"/>
              <w:rPr>
                <w:i/>
                <w:sz w:val="20"/>
              </w:rPr>
            </w:pPr>
          </w:p>
        </w:tc>
        <w:tc>
          <w:tcPr>
            <w:tcW w:w="570" w:type="pct"/>
            <w:shd w:val="clear" w:color="auto" w:fill="auto"/>
            <w:vAlign w:val="center"/>
          </w:tcPr>
          <w:p w14:paraId="7804B2BE" w14:textId="77777777" w:rsidR="00DD13D8" w:rsidRPr="00B87054" w:rsidRDefault="00DD13D8" w:rsidP="009C3FC5">
            <w:pPr>
              <w:pStyle w:val="ListDash"/>
              <w:numPr>
                <w:ilvl w:val="0"/>
                <w:numId w:val="0"/>
              </w:numPr>
              <w:spacing w:before="120" w:after="120"/>
              <w:jc w:val="center"/>
              <w:rPr>
                <w:sz w:val="20"/>
              </w:rPr>
            </w:pPr>
            <w:r w:rsidRPr="00B87054">
              <w:rPr>
                <w:sz w:val="20"/>
              </w:rPr>
              <w:t>3</w:t>
            </w:r>
          </w:p>
        </w:tc>
        <w:tc>
          <w:tcPr>
            <w:tcW w:w="783" w:type="pct"/>
            <w:shd w:val="clear" w:color="auto" w:fill="auto"/>
            <w:vAlign w:val="center"/>
          </w:tcPr>
          <w:p w14:paraId="674A0C4C" w14:textId="77777777" w:rsidR="00DD13D8" w:rsidRPr="00B87054" w:rsidRDefault="0058138E" w:rsidP="009C3FC5">
            <w:pPr>
              <w:pStyle w:val="ListDash"/>
              <w:numPr>
                <w:ilvl w:val="0"/>
                <w:numId w:val="0"/>
              </w:numPr>
              <w:spacing w:before="120" w:after="120"/>
              <w:jc w:val="center"/>
              <w:rPr>
                <w:sz w:val="20"/>
              </w:rPr>
            </w:pPr>
            <w:r w:rsidRPr="00B87054">
              <w:rPr>
                <w:sz w:val="20"/>
              </w:rPr>
              <w:t xml:space="preserve">Доклади </w:t>
            </w:r>
            <w:r w:rsidR="00AB7563" w:rsidRPr="00B87054">
              <w:rPr>
                <w:sz w:val="20"/>
              </w:rPr>
              <w:t>за напредък по проект</w:t>
            </w:r>
            <w:r w:rsidR="00255939" w:rsidRPr="00B87054">
              <w:rPr>
                <w:sz w:val="20"/>
              </w:rPr>
              <w:t>, УО</w:t>
            </w:r>
            <w:r w:rsidR="00F54D95" w:rsidRPr="00B87054">
              <w:rPr>
                <w:sz w:val="20"/>
              </w:rPr>
              <w:t xml:space="preserve"> на ОПОС</w:t>
            </w:r>
          </w:p>
        </w:tc>
        <w:tc>
          <w:tcPr>
            <w:tcW w:w="577" w:type="pct"/>
            <w:vAlign w:val="center"/>
          </w:tcPr>
          <w:p w14:paraId="1EC6A165" w14:textId="77777777" w:rsidR="00DD13D8" w:rsidRPr="00B87054" w:rsidRDefault="0036610E" w:rsidP="009C3FC5">
            <w:pPr>
              <w:pStyle w:val="ListDash"/>
              <w:numPr>
                <w:ilvl w:val="0"/>
                <w:numId w:val="0"/>
              </w:numPr>
              <w:spacing w:before="120" w:after="120"/>
              <w:jc w:val="center"/>
              <w:rPr>
                <w:sz w:val="20"/>
              </w:rPr>
            </w:pPr>
            <w:r w:rsidRPr="00B87054">
              <w:rPr>
                <w:sz w:val="20"/>
              </w:rPr>
              <w:t>Годишно</w:t>
            </w:r>
          </w:p>
        </w:tc>
      </w:tr>
      <w:tr w:rsidR="00311885" w:rsidRPr="00B87054" w14:paraId="11A5453B" w14:textId="77777777" w:rsidTr="000332F3">
        <w:trPr>
          <w:trHeight w:val="1655"/>
          <w:jc w:val="center"/>
        </w:trPr>
        <w:tc>
          <w:tcPr>
            <w:tcW w:w="536" w:type="pct"/>
            <w:vAlign w:val="center"/>
          </w:tcPr>
          <w:p w14:paraId="0401C795" w14:textId="39B5529E" w:rsidR="00311885" w:rsidRPr="00B87054" w:rsidDel="001645C4" w:rsidRDefault="004C2025" w:rsidP="00FD2EF4">
            <w:pPr>
              <w:pStyle w:val="ListDash"/>
              <w:numPr>
                <w:ilvl w:val="0"/>
                <w:numId w:val="0"/>
              </w:numPr>
              <w:tabs>
                <w:tab w:val="left" w:pos="530"/>
              </w:tabs>
              <w:jc w:val="center"/>
              <w:rPr>
                <w:sz w:val="20"/>
              </w:rPr>
            </w:pPr>
            <w:del w:id="125" w:author="Author">
              <w:r w:rsidRPr="00B87054" w:rsidDel="00F321B6">
                <w:rPr>
                  <w:sz w:val="20"/>
                </w:rPr>
                <w:delText>3.7</w:delText>
              </w:r>
            </w:del>
          </w:p>
        </w:tc>
        <w:tc>
          <w:tcPr>
            <w:tcW w:w="683" w:type="pct"/>
            <w:shd w:val="clear" w:color="auto" w:fill="auto"/>
            <w:vAlign w:val="center"/>
          </w:tcPr>
          <w:p w14:paraId="53524857" w14:textId="0B438E43" w:rsidR="00311885" w:rsidRPr="00B87054" w:rsidRDefault="00FD2EF4" w:rsidP="009C3FC5">
            <w:pPr>
              <w:pStyle w:val="ListDash"/>
              <w:numPr>
                <w:ilvl w:val="0"/>
                <w:numId w:val="0"/>
              </w:numPr>
              <w:spacing w:before="120" w:after="120"/>
              <w:jc w:val="center"/>
              <w:rPr>
                <w:sz w:val="20"/>
              </w:rPr>
            </w:pPr>
            <w:del w:id="126" w:author="Author">
              <w:r w:rsidRPr="00B87054" w:rsidDel="00F321B6">
                <w:rPr>
                  <w:sz w:val="20"/>
                </w:rPr>
                <w:delText>Площ от териториятана м</w:delText>
              </w:r>
              <w:r w:rsidR="00311885" w:rsidRPr="00B87054" w:rsidDel="00F321B6">
                <w:rPr>
                  <w:sz w:val="20"/>
                </w:rPr>
                <w:delText>режата Натура 2000 с изградена управленска структура</w:delText>
              </w:r>
            </w:del>
          </w:p>
        </w:tc>
        <w:tc>
          <w:tcPr>
            <w:tcW w:w="551" w:type="pct"/>
            <w:shd w:val="clear" w:color="auto" w:fill="auto"/>
            <w:vAlign w:val="center"/>
          </w:tcPr>
          <w:p w14:paraId="16AE07B3" w14:textId="26BFCE85" w:rsidR="00311885" w:rsidRPr="00B87054" w:rsidRDefault="00FD2EF4" w:rsidP="009C3FC5">
            <w:pPr>
              <w:pStyle w:val="ListDash"/>
              <w:numPr>
                <w:ilvl w:val="0"/>
                <w:numId w:val="0"/>
              </w:numPr>
              <w:spacing w:before="120" w:after="120"/>
              <w:ind w:left="283" w:hanging="283"/>
              <w:jc w:val="center"/>
              <w:rPr>
                <w:sz w:val="20"/>
              </w:rPr>
            </w:pPr>
            <w:del w:id="127" w:author="Author">
              <w:r w:rsidRPr="00B87054" w:rsidDel="00F321B6">
                <w:rPr>
                  <w:sz w:val="20"/>
                </w:rPr>
                <w:delText>хектари</w:delText>
              </w:r>
            </w:del>
          </w:p>
        </w:tc>
        <w:tc>
          <w:tcPr>
            <w:tcW w:w="375" w:type="pct"/>
            <w:vAlign w:val="center"/>
          </w:tcPr>
          <w:p w14:paraId="2D6A2C8E" w14:textId="12CEE8A5" w:rsidR="00311885" w:rsidRPr="00B87054" w:rsidDel="001645C4" w:rsidRDefault="00311885" w:rsidP="009C3FC5">
            <w:pPr>
              <w:pStyle w:val="ListDash"/>
              <w:numPr>
                <w:ilvl w:val="0"/>
                <w:numId w:val="0"/>
              </w:numPr>
              <w:spacing w:before="120" w:after="120"/>
              <w:jc w:val="center"/>
              <w:rPr>
                <w:sz w:val="20"/>
              </w:rPr>
            </w:pPr>
            <w:del w:id="128" w:author="Author">
              <w:r w:rsidRPr="00B87054" w:rsidDel="00F321B6">
                <w:rPr>
                  <w:sz w:val="20"/>
                </w:rPr>
                <w:delText>ЕФРР</w:delText>
              </w:r>
            </w:del>
          </w:p>
        </w:tc>
        <w:tc>
          <w:tcPr>
            <w:tcW w:w="498" w:type="pct"/>
            <w:vAlign w:val="center"/>
          </w:tcPr>
          <w:p w14:paraId="5D3C04D9" w14:textId="196A01AC" w:rsidR="00311885" w:rsidRPr="00B87054" w:rsidDel="001645C4" w:rsidRDefault="00311885" w:rsidP="009C3FC5">
            <w:pPr>
              <w:pStyle w:val="ListDash"/>
              <w:numPr>
                <w:ilvl w:val="0"/>
                <w:numId w:val="0"/>
              </w:numPr>
              <w:spacing w:before="120" w:after="120"/>
              <w:jc w:val="center"/>
              <w:rPr>
                <w:sz w:val="20"/>
              </w:rPr>
            </w:pPr>
            <w:del w:id="129" w:author="Author">
              <w:r w:rsidRPr="00B87054" w:rsidDel="00F321B6">
                <w:rPr>
                  <w:sz w:val="20"/>
                </w:rPr>
                <w:delText>По-слабо развит регион</w:delText>
              </w:r>
            </w:del>
          </w:p>
        </w:tc>
        <w:tc>
          <w:tcPr>
            <w:tcW w:w="213" w:type="pct"/>
            <w:shd w:val="clear" w:color="auto" w:fill="auto"/>
            <w:vAlign w:val="center"/>
          </w:tcPr>
          <w:p w14:paraId="6292DAB0" w14:textId="77777777" w:rsidR="00311885" w:rsidRPr="00B87054" w:rsidRDefault="00311885" w:rsidP="009C3FC5">
            <w:pPr>
              <w:pStyle w:val="ListDash"/>
              <w:numPr>
                <w:ilvl w:val="0"/>
                <w:numId w:val="0"/>
              </w:numPr>
              <w:spacing w:before="120" w:after="120"/>
              <w:jc w:val="center"/>
              <w:rPr>
                <w:i/>
                <w:sz w:val="20"/>
              </w:rPr>
            </w:pPr>
          </w:p>
        </w:tc>
        <w:tc>
          <w:tcPr>
            <w:tcW w:w="214" w:type="pct"/>
            <w:shd w:val="clear" w:color="auto" w:fill="auto"/>
            <w:vAlign w:val="center"/>
          </w:tcPr>
          <w:p w14:paraId="36DC7452" w14:textId="77777777" w:rsidR="00311885" w:rsidRPr="00B87054" w:rsidRDefault="00311885" w:rsidP="009C3FC5">
            <w:pPr>
              <w:pStyle w:val="ListDash"/>
              <w:numPr>
                <w:ilvl w:val="0"/>
                <w:numId w:val="0"/>
              </w:numPr>
              <w:spacing w:before="120" w:after="120"/>
              <w:jc w:val="center"/>
              <w:rPr>
                <w:i/>
                <w:sz w:val="20"/>
              </w:rPr>
            </w:pPr>
          </w:p>
        </w:tc>
        <w:tc>
          <w:tcPr>
            <w:tcW w:w="570" w:type="pct"/>
            <w:shd w:val="clear" w:color="auto" w:fill="auto"/>
            <w:vAlign w:val="center"/>
          </w:tcPr>
          <w:p w14:paraId="42673439" w14:textId="7B62D3F3" w:rsidR="00311885" w:rsidRPr="00B87054" w:rsidRDefault="00FD2EF4" w:rsidP="009C3FC5">
            <w:pPr>
              <w:pStyle w:val="ListDash"/>
              <w:numPr>
                <w:ilvl w:val="0"/>
                <w:numId w:val="0"/>
              </w:numPr>
              <w:spacing w:before="120" w:after="120"/>
              <w:jc w:val="center"/>
              <w:rPr>
                <w:sz w:val="20"/>
              </w:rPr>
            </w:pPr>
            <w:del w:id="130" w:author="Author">
              <w:r w:rsidRPr="00B87054" w:rsidDel="00F321B6">
                <w:rPr>
                  <w:sz w:val="20"/>
                </w:rPr>
                <w:delText>4 104 320</w:delText>
              </w:r>
            </w:del>
          </w:p>
        </w:tc>
        <w:tc>
          <w:tcPr>
            <w:tcW w:w="783" w:type="pct"/>
            <w:shd w:val="clear" w:color="auto" w:fill="auto"/>
            <w:vAlign w:val="center"/>
          </w:tcPr>
          <w:p w14:paraId="0C4B3EA9" w14:textId="22FA678A" w:rsidR="00311885" w:rsidRPr="00B87054" w:rsidRDefault="00311885" w:rsidP="009C3FC5">
            <w:pPr>
              <w:pStyle w:val="ListDash"/>
              <w:numPr>
                <w:ilvl w:val="0"/>
                <w:numId w:val="0"/>
              </w:numPr>
              <w:spacing w:before="120" w:after="120"/>
              <w:jc w:val="center"/>
              <w:rPr>
                <w:sz w:val="20"/>
              </w:rPr>
            </w:pPr>
            <w:del w:id="131" w:author="Author">
              <w:r w:rsidRPr="00B87054" w:rsidDel="00F321B6">
                <w:rPr>
                  <w:sz w:val="20"/>
                </w:rPr>
                <w:delText>Доклади за напредък по проект</w:delText>
              </w:r>
              <w:r w:rsidR="00255939" w:rsidRPr="00B87054" w:rsidDel="00F321B6">
                <w:rPr>
                  <w:sz w:val="20"/>
                </w:rPr>
                <w:delText>, УО</w:delText>
              </w:r>
              <w:r w:rsidR="00F54D95" w:rsidRPr="00B87054" w:rsidDel="00F321B6">
                <w:rPr>
                  <w:sz w:val="20"/>
                </w:rPr>
                <w:delText xml:space="preserve"> на ОПОС</w:delText>
              </w:r>
            </w:del>
          </w:p>
        </w:tc>
        <w:tc>
          <w:tcPr>
            <w:tcW w:w="577" w:type="pct"/>
            <w:vAlign w:val="center"/>
          </w:tcPr>
          <w:p w14:paraId="3DAF859A" w14:textId="51A6E751" w:rsidR="00311885" w:rsidRPr="00B87054" w:rsidRDefault="0036610E" w:rsidP="009C3FC5">
            <w:pPr>
              <w:pStyle w:val="ListDash"/>
              <w:numPr>
                <w:ilvl w:val="0"/>
                <w:numId w:val="0"/>
              </w:numPr>
              <w:spacing w:before="120" w:after="120"/>
              <w:jc w:val="center"/>
              <w:rPr>
                <w:sz w:val="20"/>
              </w:rPr>
            </w:pPr>
            <w:del w:id="132" w:author="Author">
              <w:r w:rsidRPr="00B87054" w:rsidDel="00F321B6">
                <w:rPr>
                  <w:sz w:val="20"/>
                </w:rPr>
                <w:delText>Годишно</w:delText>
              </w:r>
            </w:del>
          </w:p>
        </w:tc>
      </w:tr>
    </w:tbl>
    <w:p w14:paraId="0C5DAB93" w14:textId="77777777" w:rsidR="002D2DBF" w:rsidRPr="00B87054" w:rsidRDefault="002D2DBF" w:rsidP="002A51D1">
      <w:pPr>
        <w:spacing w:before="0" w:after="0"/>
      </w:pPr>
    </w:p>
    <w:p w14:paraId="008BD04B" w14:textId="77777777" w:rsidR="002D2DBF" w:rsidRPr="00B87054" w:rsidRDefault="002D2DBF" w:rsidP="002D2DBF">
      <w:pPr>
        <w:ind w:left="1418" w:hanging="1418"/>
        <w:rPr>
          <w:b/>
        </w:rPr>
      </w:pPr>
      <w:r w:rsidRPr="00B87054">
        <w:rPr>
          <w:b/>
        </w:rPr>
        <w:lastRenderedPageBreak/>
        <w:t xml:space="preserve">2.А.7 </w:t>
      </w:r>
      <w:r w:rsidRPr="00B87054">
        <w:tab/>
      </w:r>
      <w:r w:rsidRPr="00B87054">
        <w:rPr>
          <w:b/>
        </w:rPr>
        <w:t>Социални иновации, транснационално сътрудничество и принос по тематични цели 1—7</w:t>
      </w:r>
      <w:r w:rsidRPr="00B87054">
        <w:rPr>
          <w:rStyle w:val="FootnoteReference"/>
          <w:b/>
        </w:rPr>
        <w:footnoteReference w:id="45"/>
      </w:r>
    </w:p>
    <w:p w14:paraId="0EC26EF8" w14:textId="77777777" w:rsidR="002D2DBF" w:rsidRPr="00B87054" w:rsidRDefault="002D2DBF" w:rsidP="002D2DBF">
      <w:r w:rsidRPr="00B87054">
        <w:t>Специфични разпоредби за ЕСФ</w:t>
      </w:r>
      <w:r w:rsidRPr="00B87054">
        <w:rPr>
          <w:rStyle w:val="FootnoteReference"/>
        </w:rPr>
        <w:footnoteReference w:id="46"/>
      </w:r>
      <w:r w:rsidRPr="00B87054">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5427C988" w14:textId="77777777" w:rsidR="002D2DBF" w:rsidRPr="00B87054" w:rsidRDefault="002D2DBF" w:rsidP="002D2DBF">
      <w:r w:rsidRPr="00B87054">
        <w:t xml:space="preserve">Описание на приноса на планираните действия по приоритетната ос за: </w:t>
      </w:r>
    </w:p>
    <w:p w14:paraId="156B368C" w14:textId="77777777" w:rsidR="002D2DBF" w:rsidRPr="00B87054" w:rsidRDefault="002D2DBF" w:rsidP="002D2DBF">
      <w:pPr>
        <w:pStyle w:val="ListDash"/>
        <w:tabs>
          <w:tab w:val="clear" w:pos="283"/>
          <w:tab w:val="num" w:pos="851"/>
        </w:tabs>
        <w:spacing w:before="120" w:after="120"/>
        <w:ind w:left="851"/>
      </w:pPr>
      <w:r w:rsidRPr="00B87054">
        <w:t>социалните иновации (ако не са включени в специално предвидена за тях приоритетна ос);</w:t>
      </w:r>
    </w:p>
    <w:p w14:paraId="4D184345" w14:textId="77777777" w:rsidR="002D2DBF" w:rsidRPr="00B87054" w:rsidRDefault="002D2DBF" w:rsidP="002D2DBF">
      <w:pPr>
        <w:pStyle w:val="ListDash"/>
        <w:tabs>
          <w:tab w:val="clear" w:pos="283"/>
          <w:tab w:val="num" w:pos="851"/>
        </w:tabs>
        <w:spacing w:before="120" w:after="120"/>
        <w:ind w:left="851"/>
      </w:pPr>
      <w:r w:rsidRPr="00B87054">
        <w:t xml:space="preserve"> транснационалното сътрудничество (ако не е включено в специално предвидена за него приоритетна ос);</w:t>
      </w:r>
    </w:p>
    <w:p w14:paraId="36D98090" w14:textId="77777777" w:rsidR="002D2DBF" w:rsidRPr="00B87054" w:rsidRDefault="002D2DBF" w:rsidP="002D2DBF">
      <w:pPr>
        <w:pStyle w:val="ListDash"/>
        <w:tabs>
          <w:tab w:val="clear" w:pos="283"/>
          <w:tab w:val="num" w:pos="851"/>
        </w:tabs>
        <w:spacing w:before="120" w:after="120"/>
        <w:ind w:left="851"/>
      </w:pPr>
      <w:r w:rsidRPr="00B87054">
        <w:t>тематични цели, посочени в член 9, първа алинея, точки 1) — 7) от Регламент (ЕС) № 1303/2013.</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974"/>
      </w:tblGrid>
      <w:tr w:rsidR="002D2DBF" w:rsidRPr="00B87054" w14:paraId="7B9B6F42" w14:textId="77777777" w:rsidTr="002A51D1">
        <w:trPr>
          <w:trHeight w:val="518"/>
        </w:trPr>
        <w:tc>
          <w:tcPr>
            <w:tcW w:w="2235" w:type="dxa"/>
            <w:shd w:val="clear" w:color="auto" w:fill="auto"/>
          </w:tcPr>
          <w:p w14:paraId="5125EDA0" w14:textId="77777777" w:rsidR="002D2DBF" w:rsidRPr="00B87054" w:rsidRDefault="002D2DBF" w:rsidP="002D2DBF">
            <w:pPr>
              <w:rPr>
                <w:i/>
                <w:color w:val="8DB3E2"/>
                <w:sz w:val="18"/>
                <w:szCs w:val="18"/>
              </w:rPr>
            </w:pPr>
            <w:r w:rsidRPr="00B87054">
              <w:rPr>
                <w:i/>
              </w:rPr>
              <w:t>Приоритетна ос</w:t>
            </w:r>
          </w:p>
        </w:tc>
        <w:tc>
          <w:tcPr>
            <w:tcW w:w="6974" w:type="dxa"/>
            <w:shd w:val="clear" w:color="auto" w:fill="auto"/>
          </w:tcPr>
          <w:p w14:paraId="371A00BF" w14:textId="77777777" w:rsidR="002D2DBF" w:rsidRPr="00B87054" w:rsidRDefault="002D2DBF" w:rsidP="002D2DBF">
            <w:pPr>
              <w:rPr>
                <w:i/>
                <w:color w:val="8DB3E2"/>
                <w:sz w:val="18"/>
                <w:szCs w:val="18"/>
              </w:rPr>
            </w:pPr>
            <w:r w:rsidRPr="00B87054">
              <w:rPr>
                <w:i/>
                <w:color w:val="8DB3E2"/>
                <w:sz w:val="18"/>
              </w:rPr>
              <w:t xml:space="preserve">&lt;2A.3.1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r>
      <w:tr w:rsidR="002D2DBF" w:rsidRPr="00B87054" w14:paraId="23171EA3" w14:textId="77777777" w:rsidTr="002A51D1">
        <w:trPr>
          <w:trHeight w:val="850"/>
        </w:trPr>
        <w:tc>
          <w:tcPr>
            <w:tcW w:w="9209" w:type="dxa"/>
            <w:gridSpan w:val="2"/>
            <w:shd w:val="clear" w:color="auto" w:fill="auto"/>
          </w:tcPr>
          <w:p w14:paraId="150828F2" w14:textId="77777777" w:rsidR="002D2DBF" w:rsidRPr="00B87054" w:rsidRDefault="002D2DBF" w:rsidP="002D2DBF">
            <w:pPr>
              <w:rPr>
                <w:i/>
                <w:color w:val="8DB3E2"/>
                <w:sz w:val="18"/>
              </w:rPr>
            </w:pPr>
            <w:r w:rsidRPr="00B87054">
              <w:rPr>
                <w:i/>
                <w:color w:val="8DB3E2"/>
                <w:sz w:val="18"/>
              </w:rPr>
              <w:t xml:space="preserve">&lt;2A.3.2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75178A07" w14:textId="77777777" w:rsidR="00ED78F1" w:rsidRPr="00B87054" w:rsidRDefault="00ED78F1" w:rsidP="002D2DBF">
            <w:pPr>
              <w:rPr>
                <w:i/>
                <w:sz w:val="18"/>
                <w:szCs w:val="18"/>
              </w:rPr>
            </w:pPr>
            <w:r w:rsidRPr="00B87054">
              <w:rPr>
                <w:b/>
              </w:rPr>
              <w:t>НЕПРИЛОЖИМО</w:t>
            </w:r>
          </w:p>
        </w:tc>
      </w:tr>
    </w:tbl>
    <w:p w14:paraId="7EE95558" w14:textId="77777777" w:rsidR="00AB697B" w:rsidRPr="00B87054" w:rsidRDefault="00AB697B" w:rsidP="00AB697B">
      <w:pPr>
        <w:suppressAutoHyphens/>
        <w:rPr>
          <w:b/>
        </w:rPr>
        <w:sectPr w:rsidR="00AB697B" w:rsidRPr="00B87054" w:rsidSect="00F21D27">
          <w:headerReference w:type="default" r:id="rId58"/>
          <w:footerReference w:type="default" r:id="rId59"/>
          <w:headerReference w:type="first" r:id="rId60"/>
          <w:footerReference w:type="first" r:id="rId61"/>
          <w:pgSz w:w="11906" w:h="16838"/>
          <w:pgMar w:top="1021" w:right="1418" w:bottom="1021" w:left="1418" w:header="601" w:footer="1077" w:gutter="0"/>
          <w:cols w:space="720"/>
          <w:docGrid w:linePitch="326"/>
        </w:sectPr>
      </w:pPr>
    </w:p>
    <w:p w14:paraId="285B7160" w14:textId="77777777" w:rsidR="002D2DBF" w:rsidRPr="00B87054" w:rsidRDefault="002D2DBF" w:rsidP="002A51D1">
      <w:pPr>
        <w:rPr>
          <w:b/>
        </w:rPr>
      </w:pPr>
      <w:r w:rsidRPr="00B87054">
        <w:rPr>
          <w:b/>
        </w:rPr>
        <w:lastRenderedPageBreak/>
        <w:t xml:space="preserve">2.А.8 </w:t>
      </w:r>
      <w:r w:rsidRPr="00B87054">
        <w:tab/>
      </w:r>
      <w:r w:rsidRPr="00B87054">
        <w:rPr>
          <w:b/>
        </w:rPr>
        <w:t xml:space="preserve">Рамка на изпълнението </w:t>
      </w:r>
    </w:p>
    <w:p w14:paraId="7C25D194" w14:textId="0D5A1E2C" w:rsidR="002D2DBF" w:rsidRPr="00B87054" w:rsidRDefault="002D2DBF" w:rsidP="00FB0F02">
      <w:pPr>
        <w:ind w:left="1418" w:hanging="1418"/>
      </w:pPr>
      <w:r w:rsidRPr="00B87054">
        <w:t>(Позоваване: член 96, параграф 2, първа алинея, буква б), подточка v) и приложение II към Регламент (EС) № 1303/2013)</w:t>
      </w:r>
    </w:p>
    <w:p w14:paraId="51E609CF" w14:textId="77777777" w:rsidR="002D2DBF" w:rsidRPr="00B87054" w:rsidRDefault="002D2DBF" w:rsidP="002D2DBF">
      <w:pPr>
        <w:rPr>
          <w:b/>
        </w:rPr>
      </w:pPr>
      <w:r w:rsidRPr="00B87054">
        <w:rPr>
          <w:b/>
        </w:rPr>
        <w:t xml:space="preserve">Таблица 6: </w:t>
      </w:r>
      <w:r w:rsidRPr="00B87054">
        <w:tab/>
      </w:r>
      <w:r w:rsidRPr="00B87054">
        <w:rPr>
          <w:b/>
        </w:rPr>
        <w:t>Рамка на изпълнението на приоритетната ос</w:t>
      </w:r>
    </w:p>
    <w:p w14:paraId="01132B89" w14:textId="77777777" w:rsidR="002D2DBF" w:rsidRPr="00B87054" w:rsidRDefault="002D2DBF" w:rsidP="002D2DBF">
      <w:pPr>
        <w:pStyle w:val="TableTitle"/>
        <w:jc w:val="left"/>
        <w:rPr>
          <w:b w:val="0"/>
        </w:rPr>
      </w:pPr>
      <w:r w:rsidRPr="00B87054">
        <w:rPr>
          <w:b w:val="0"/>
        </w:rPr>
        <w:t xml:space="preserve"> (по фондове и, за ЕФРР и ЕСФ, по категории региони)</w:t>
      </w:r>
      <w:r w:rsidRPr="00B87054">
        <w:rPr>
          <w:rStyle w:val="FootnoteReference"/>
          <w:b w:val="0"/>
        </w:rPr>
        <w:footnoteReference w:id="47"/>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
        <w:gridCol w:w="1257"/>
        <w:gridCol w:w="694"/>
        <w:gridCol w:w="1538"/>
        <w:gridCol w:w="1395"/>
        <w:gridCol w:w="838"/>
        <w:gridCol w:w="1395"/>
        <w:gridCol w:w="284"/>
        <w:gridCol w:w="278"/>
        <w:gridCol w:w="697"/>
        <w:gridCol w:w="419"/>
        <w:gridCol w:w="278"/>
        <w:gridCol w:w="141"/>
        <w:gridCol w:w="1116"/>
        <w:gridCol w:w="1257"/>
        <w:gridCol w:w="1816"/>
      </w:tblGrid>
      <w:tr w:rsidR="002D2DBF" w:rsidRPr="00B87054" w14:paraId="48EF7F99" w14:textId="77777777" w:rsidTr="007A1089">
        <w:trPr>
          <w:trHeight w:val="913"/>
        </w:trPr>
        <w:tc>
          <w:tcPr>
            <w:tcW w:w="329" w:type="pct"/>
            <w:vMerge w:val="restart"/>
          </w:tcPr>
          <w:p w14:paraId="5779D85F" w14:textId="77777777" w:rsidR="002D2DBF" w:rsidRPr="00B87054" w:rsidRDefault="002D2DBF" w:rsidP="002D2DBF">
            <w:pPr>
              <w:pStyle w:val="Text1"/>
              <w:ind w:left="0"/>
              <w:rPr>
                <w:b/>
                <w:i/>
                <w:sz w:val="18"/>
                <w:szCs w:val="18"/>
              </w:rPr>
            </w:pPr>
            <w:r w:rsidRPr="00B87054">
              <w:rPr>
                <w:b/>
                <w:i/>
                <w:sz w:val="18"/>
              </w:rPr>
              <w:t>Приоритетна ос</w:t>
            </w:r>
          </w:p>
        </w:tc>
        <w:tc>
          <w:tcPr>
            <w:tcW w:w="438" w:type="pct"/>
            <w:vMerge w:val="restart"/>
          </w:tcPr>
          <w:p w14:paraId="786E97CA" w14:textId="77777777" w:rsidR="002D2DBF" w:rsidRPr="00B87054" w:rsidRDefault="002D2DBF" w:rsidP="002D2DBF">
            <w:pPr>
              <w:pStyle w:val="Text1"/>
              <w:ind w:left="0"/>
              <w:rPr>
                <w:b/>
                <w:i/>
                <w:sz w:val="18"/>
                <w:szCs w:val="18"/>
              </w:rPr>
            </w:pPr>
            <w:r w:rsidRPr="00B87054">
              <w:rPr>
                <w:b/>
                <w:i/>
                <w:sz w:val="18"/>
              </w:rPr>
              <w:t>Вид показател</w:t>
            </w:r>
          </w:p>
          <w:p w14:paraId="45C21F89" w14:textId="77777777" w:rsidR="002D2DBF" w:rsidRPr="00B87054" w:rsidRDefault="002D2DBF" w:rsidP="002D2DBF">
            <w:pPr>
              <w:pStyle w:val="Text1"/>
              <w:ind w:left="0"/>
              <w:rPr>
                <w:b/>
                <w:i/>
                <w:sz w:val="16"/>
                <w:szCs w:val="16"/>
              </w:rPr>
            </w:pPr>
            <w:r w:rsidRPr="00B87054">
              <w:rPr>
                <w:b/>
                <w:i/>
                <w:sz w:val="16"/>
                <w:szCs w:val="16"/>
              </w:rPr>
              <w:t>(Основна стъпка за изпълнението, финансов показател, показател за изпълнението или когато е целесъобразно — показател за резултатите)</w:t>
            </w:r>
          </w:p>
        </w:tc>
        <w:tc>
          <w:tcPr>
            <w:tcW w:w="242" w:type="pct"/>
            <w:vMerge w:val="restart"/>
          </w:tcPr>
          <w:p w14:paraId="4340AE0D" w14:textId="77777777" w:rsidR="002D2DBF" w:rsidRPr="00B87054" w:rsidRDefault="002D2DBF" w:rsidP="002D2DBF">
            <w:pPr>
              <w:pStyle w:val="Text1"/>
              <w:ind w:left="0"/>
              <w:rPr>
                <w:b/>
                <w:i/>
                <w:sz w:val="20"/>
              </w:rPr>
            </w:pPr>
            <w:r w:rsidRPr="00B87054">
              <w:rPr>
                <w:b/>
                <w:i/>
                <w:sz w:val="20"/>
              </w:rPr>
              <w:t>Идентификация</w:t>
            </w:r>
          </w:p>
        </w:tc>
        <w:tc>
          <w:tcPr>
            <w:tcW w:w="536" w:type="pct"/>
            <w:vMerge w:val="restart"/>
            <w:shd w:val="clear" w:color="auto" w:fill="auto"/>
          </w:tcPr>
          <w:p w14:paraId="2361F60D" w14:textId="77777777" w:rsidR="002D2DBF" w:rsidRPr="00B87054" w:rsidRDefault="002D2DBF" w:rsidP="002D2DBF">
            <w:pPr>
              <w:pStyle w:val="Text1"/>
              <w:ind w:left="0"/>
              <w:rPr>
                <w:b/>
                <w:i/>
                <w:sz w:val="20"/>
              </w:rPr>
            </w:pPr>
            <w:r w:rsidRPr="00B87054">
              <w:rPr>
                <w:b/>
                <w:i/>
                <w:sz w:val="20"/>
              </w:rPr>
              <w:t xml:space="preserve">Показател или основна стъпка за изпълнението </w:t>
            </w:r>
          </w:p>
        </w:tc>
        <w:tc>
          <w:tcPr>
            <w:tcW w:w="486" w:type="pct"/>
            <w:vMerge w:val="restart"/>
          </w:tcPr>
          <w:p w14:paraId="00291596" w14:textId="77777777" w:rsidR="002D2DBF" w:rsidRPr="00B87054" w:rsidRDefault="002D2DBF" w:rsidP="002D2DBF">
            <w:pPr>
              <w:pStyle w:val="Text1"/>
              <w:ind w:left="0"/>
              <w:rPr>
                <w:b/>
                <w:i/>
                <w:sz w:val="20"/>
              </w:rPr>
            </w:pPr>
            <w:r w:rsidRPr="00B87054">
              <w:rPr>
                <w:b/>
                <w:i/>
                <w:sz w:val="20"/>
              </w:rPr>
              <w:t xml:space="preserve">Мерна единица, когато е целесъобразно </w:t>
            </w:r>
          </w:p>
        </w:tc>
        <w:tc>
          <w:tcPr>
            <w:tcW w:w="292" w:type="pct"/>
            <w:vMerge w:val="restart"/>
          </w:tcPr>
          <w:p w14:paraId="432DCC32" w14:textId="77777777" w:rsidR="002D2DBF" w:rsidRPr="00B87054" w:rsidRDefault="002D2DBF" w:rsidP="002D2DBF">
            <w:pPr>
              <w:pStyle w:val="Text1"/>
              <w:ind w:left="0"/>
              <w:rPr>
                <w:b/>
                <w:i/>
                <w:sz w:val="20"/>
              </w:rPr>
            </w:pPr>
            <w:r w:rsidRPr="00B87054">
              <w:rPr>
                <w:b/>
                <w:i/>
                <w:sz w:val="20"/>
              </w:rPr>
              <w:t>Фонд</w:t>
            </w:r>
          </w:p>
        </w:tc>
        <w:tc>
          <w:tcPr>
            <w:tcW w:w="486" w:type="pct"/>
            <w:vMerge w:val="restart"/>
          </w:tcPr>
          <w:p w14:paraId="4EFF768D" w14:textId="77777777" w:rsidR="002D2DBF" w:rsidRPr="00B87054" w:rsidRDefault="002D2DBF" w:rsidP="002D2DBF">
            <w:pPr>
              <w:pStyle w:val="Text1"/>
              <w:ind w:left="0"/>
              <w:rPr>
                <w:b/>
                <w:i/>
                <w:sz w:val="20"/>
              </w:rPr>
            </w:pPr>
            <w:r w:rsidRPr="00B87054">
              <w:rPr>
                <w:b/>
                <w:i/>
                <w:sz w:val="20"/>
              </w:rPr>
              <w:t>Категория региони</w:t>
            </w:r>
          </w:p>
        </w:tc>
        <w:tc>
          <w:tcPr>
            <w:tcW w:w="439" w:type="pct"/>
            <w:gridSpan w:val="3"/>
            <w:shd w:val="clear" w:color="auto" w:fill="auto"/>
          </w:tcPr>
          <w:p w14:paraId="3973E606" w14:textId="77777777" w:rsidR="002D2DBF" w:rsidRPr="00B87054" w:rsidRDefault="002D2DBF" w:rsidP="002D2DBF">
            <w:pPr>
              <w:pStyle w:val="Text1"/>
              <w:ind w:left="0"/>
              <w:rPr>
                <w:b/>
                <w:i/>
                <w:sz w:val="20"/>
              </w:rPr>
            </w:pPr>
            <w:r w:rsidRPr="00B87054">
              <w:rPr>
                <w:b/>
                <w:i/>
                <w:sz w:val="20"/>
              </w:rPr>
              <w:t xml:space="preserve">Етапна цел за 2018 г. </w:t>
            </w:r>
            <w:r w:rsidRPr="00B87054">
              <w:rPr>
                <w:rStyle w:val="FootnoteReference"/>
                <w:b/>
                <w:i/>
                <w:sz w:val="20"/>
              </w:rPr>
              <w:footnoteReference w:id="48"/>
            </w:r>
            <w:r w:rsidRPr="00B87054">
              <w:rPr>
                <w:b/>
                <w:i/>
                <w:sz w:val="20"/>
              </w:rPr>
              <w:t> .</w:t>
            </w:r>
          </w:p>
        </w:tc>
        <w:tc>
          <w:tcPr>
            <w:tcW w:w="681" w:type="pct"/>
            <w:gridSpan w:val="4"/>
            <w:shd w:val="clear" w:color="auto" w:fill="auto"/>
          </w:tcPr>
          <w:p w14:paraId="2E4C561D" w14:textId="77777777" w:rsidR="002D2DBF" w:rsidRPr="00B87054" w:rsidRDefault="002D2DBF" w:rsidP="002D2DBF">
            <w:pPr>
              <w:pStyle w:val="Text1"/>
              <w:ind w:left="0"/>
              <w:rPr>
                <w:b/>
                <w:i/>
                <w:sz w:val="20"/>
              </w:rPr>
            </w:pPr>
            <w:r w:rsidRPr="00B87054">
              <w:rPr>
                <w:b/>
                <w:i/>
                <w:sz w:val="20"/>
              </w:rPr>
              <w:t>Крайна цел (2023 г.)</w:t>
            </w:r>
            <w:r w:rsidRPr="00B87054">
              <w:rPr>
                <w:rStyle w:val="FootnoteReference"/>
                <w:b/>
                <w:i/>
                <w:sz w:val="20"/>
              </w:rPr>
              <w:footnoteReference w:id="49"/>
            </w:r>
          </w:p>
        </w:tc>
        <w:tc>
          <w:tcPr>
            <w:tcW w:w="438" w:type="pct"/>
            <w:vMerge w:val="restart"/>
            <w:shd w:val="clear" w:color="auto" w:fill="auto"/>
          </w:tcPr>
          <w:p w14:paraId="41905985" w14:textId="77777777" w:rsidR="002D2DBF" w:rsidRPr="00B87054" w:rsidRDefault="002D2DBF" w:rsidP="002D2DBF">
            <w:pPr>
              <w:pStyle w:val="Text1"/>
              <w:spacing w:line="480" w:lineRule="auto"/>
              <w:ind w:left="0"/>
              <w:rPr>
                <w:b/>
                <w:i/>
                <w:sz w:val="20"/>
              </w:rPr>
            </w:pPr>
            <w:r w:rsidRPr="00B87054">
              <w:rPr>
                <w:b/>
                <w:i/>
                <w:sz w:val="20"/>
              </w:rPr>
              <w:t>Източник на данните</w:t>
            </w:r>
          </w:p>
        </w:tc>
        <w:tc>
          <w:tcPr>
            <w:tcW w:w="633" w:type="pct"/>
            <w:vMerge w:val="restart"/>
          </w:tcPr>
          <w:p w14:paraId="59C72BFD" w14:textId="77777777" w:rsidR="002D2DBF" w:rsidRPr="00B87054" w:rsidRDefault="002D2DBF" w:rsidP="002D2DBF">
            <w:pPr>
              <w:rPr>
                <w:b/>
                <w:i/>
                <w:sz w:val="20"/>
              </w:rPr>
            </w:pPr>
            <w:r w:rsidRPr="00B87054">
              <w:rPr>
                <w:b/>
                <w:i/>
                <w:sz w:val="20"/>
              </w:rPr>
              <w:t>Обяснение за значението на показателя, по целесъобразност</w:t>
            </w:r>
          </w:p>
        </w:tc>
      </w:tr>
      <w:tr w:rsidR="002D2DBF" w:rsidRPr="00B87054" w14:paraId="1122F305" w14:textId="77777777" w:rsidTr="007A1089">
        <w:trPr>
          <w:trHeight w:val="912"/>
        </w:trPr>
        <w:tc>
          <w:tcPr>
            <w:tcW w:w="329" w:type="pct"/>
            <w:vMerge/>
          </w:tcPr>
          <w:p w14:paraId="26FEDFA2" w14:textId="77777777" w:rsidR="002D2DBF" w:rsidRPr="00B87054" w:rsidRDefault="002D2DBF" w:rsidP="002D2DBF">
            <w:pPr>
              <w:pStyle w:val="Text1"/>
              <w:ind w:left="0"/>
              <w:jc w:val="left"/>
              <w:rPr>
                <w:b/>
                <w:sz w:val="18"/>
                <w:szCs w:val="18"/>
              </w:rPr>
            </w:pPr>
          </w:p>
        </w:tc>
        <w:tc>
          <w:tcPr>
            <w:tcW w:w="438" w:type="pct"/>
            <w:vMerge/>
          </w:tcPr>
          <w:p w14:paraId="1AD61588" w14:textId="77777777" w:rsidR="002D2DBF" w:rsidRPr="00B87054" w:rsidRDefault="002D2DBF" w:rsidP="002D2DBF">
            <w:pPr>
              <w:pStyle w:val="Text1"/>
              <w:ind w:left="0"/>
              <w:jc w:val="left"/>
              <w:rPr>
                <w:b/>
                <w:sz w:val="18"/>
                <w:szCs w:val="18"/>
              </w:rPr>
            </w:pPr>
          </w:p>
        </w:tc>
        <w:tc>
          <w:tcPr>
            <w:tcW w:w="242" w:type="pct"/>
            <w:vMerge/>
          </w:tcPr>
          <w:p w14:paraId="2204C76B" w14:textId="77777777" w:rsidR="002D2DBF" w:rsidRPr="00B87054" w:rsidRDefault="002D2DBF" w:rsidP="002D2DBF">
            <w:pPr>
              <w:pStyle w:val="Text1"/>
              <w:ind w:left="0"/>
              <w:rPr>
                <w:b/>
                <w:sz w:val="20"/>
              </w:rPr>
            </w:pPr>
          </w:p>
        </w:tc>
        <w:tc>
          <w:tcPr>
            <w:tcW w:w="536" w:type="pct"/>
            <w:vMerge/>
            <w:shd w:val="clear" w:color="auto" w:fill="auto"/>
          </w:tcPr>
          <w:p w14:paraId="2C631283" w14:textId="77777777" w:rsidR="002D2DBF" w:rsidRPr="00B87054" w:rsidRDefault="002D2DBF" w:rsidP="002D2DBF">
            <w:pPr>
              <w:pStyle w:val="Text1"/>
              <w:ind w:left="0"/>
              <w:rPr>
                <w:b/>
                <w:sz w:val="20"/>
              </w:rPr>
            </w:pPr>
          </w:p>
        </w:tc>
        <w:tc>
          <w:tcPr>
            <w:tcW w:w="486" w:type="pct"/>
            <w:vMerge/>
          </w:tcPr>
          <w:p w14:paraId="6FC9FFBB" w14:textId="77777777" w:rsidR="002D2DBF" w:rsidRPr="00B87054" w:rsidRDefault="002D2DBF" w:rsidP="002D2DBF">
            <w:pPr>
              <w:pStyle w:val="Text1"/>
              <w:ind w:left="0"/>
              <w:rPr>
                <w:b/>
                <w:sz w:val="20"/>
              </w:rPr>
            </w:pPr>
          </w:p>
        </w:tc>
        <w:tc>
          <w:tcPr>
            <w:tcW w:w="292" w:type="pct"/>
            <w:vMerge/>
          </w:tcPr>
          <w:p w14:paraId="3364A876" w14:textId="77777777" w:rsidR="002D2DBF" w:rsidRPr="00B87054" w:rsidRDefault="002D2DBF" w:rsidP="002D2DBF">
            <w:pPr>
              <w:pStyle w:val="Text1"/>
              <w:ind w:left="0"/>
              <w:rPr>
                <w:b/>
                <w:sz w:val="20"/>
              </w:rPr>
            </w:pPr>
          </w:p>
        </w:tc>
        <w:tc>
          <w:tcPr>
            <w:tcW w:w="486" w:type="pct"/>
            <w:vMerge/>
          </w:tcPr>
          <w:p w14:paraId="379F96B4" w14:textId="77777777" w:rsidR="002D2DBF" w:rsidRPr="00B87054" w:rsidRDefault="002D2DBF" w:rsidP="002D2DBF">
            <w:pPr>
              <w:pStyle w:val="Text1"/>
              <w:ind w:left="0"/>
              <w:rPr>
                <w:b/>
                <w:sz w:val="20"/>
              </w:rPr>
            </w:pPr>
          </w:p>
        </w:tc>
        <w:tc>
          <w:tcPr>
            <w:tcW w:w="99" w:type="pct"/>
            <w:shd w:val="clear" w:color="auto" w:fill="auto"/>
          </w:tcPr>
          <w:p w14:paraId="00653715" w14:textId="77777777" w:rsidR="002D2DBF" w:rsidRPr="00B87054" w:rsidRDefault="002D2DBF" w:rsidP="002D2DBF">
            <w:pPr>
              <w:pStyle w:val="Text1"/>
              <w:ind w:left="0"/>
              <w:rPr>
                <w:b/>
                <w:sz w:val="20"/>
              </w:rPr>
            </w:pPr>
            <w:r w:rsidRPr="00B87054">
              <w:rPr>
                <w:b/>
                <w:sz w:val="20"/>
              </w:rPr>
              <w:t>М</w:t>
            </w:r>
          </w:p>
        </w:tc>
        <w:tc>
          <w:tcPr>
            <w:tcW w:w="97" w:type="pct"/>
            <w:shd w:val="clear" w:color="auto" w:fill="auto"/>
          </w:tcPr>
          <w:p w14:paraId="45FEE33D" w14:textId="77777777" w:rsidR="002D2DBF" w:rsidRPr="00B87054" w:rsidRDefault="002D2DBF" w:rsidP="002D2DBF">
            <w:pPr>
              <w:pStyle w:val="Text1"/>
              <w:ind w:left="0"/>
              <w:rPr>
                <w:b/>
                <w:sz w:val="20"/>
              </w:rPr>
            </w:pPr>
            <w:r w:rsidRPr="00B87054">
              <w:rPr>
                <w:b/>
                <w:sz w:val="20"/>
              </w:rPr>
              <w:t>Ж</w:t>
            </w:r>
          </w:p>
        </w:tc>
        <w:tc>
          <w:tcPr>
            <w:tcW w:w="243" w:type="pct"/>
            <w:shd w:val="clear" w:color="auto" w:fill="auto"/>
          </w:tcPr>
          <w:p w14:paraId="5E60875B" w14:textId="77777777" w:rsidR="002D2DBF" w:rsidRPr="00B87054" w:rsidRDefault="002D2DBF" w:rsidP="002D2DBF">
            <w:pPr>
              <w:pStyle w:val="Text1"/>
              <w:ind w:left="0"/>
              <w:rPr>
                <w:b/>
                <w:sz w:val="20"/>
              </w:rPr>
            </w:pPr>
            <w:r w:rsidRPr="00B87054">
              <w:rPr>
                <w:b/>
                <w:sz w:val="20"/>
              </w:rPr>
              <w:t>О</w:t>
            </w:r>
          </w:p>
        </w:tc>
        <w:tc>
          <w:tcPr>
            <w:tcW w:w="146" w:type="pct"/>
            <w:shd w:val="clear" w:color="auto" w:fill="auto"/>
          </w:tcPr>
          <w:p w14:paraId="3835A160" w14:textId="77777777" w:rsidR="002D2DBF" w:rsidRPr="00B87054" w:rsidRDefault="002D2DBF" w:rsidP="002D2DBF">
            <w:pPr>
              <w:pStyle w:val="Text1"/>
              <w:ind w:left="0"/>
              <w:rPr>
                <w:b/>
                <w:sz w:val="20"/>
              </w:rPr>
            </w:pPr>
            <w:r w:rsidRPr="00B87054">
              <w:rPr>
                <w:b/>
                <w:sz w:val="20"/>
              </w:rPr>
              <w:t>M</w:t>
            </w:r>
          </w:p>
        </w:tc>
        <w:tc>
          <w:tcPr>
            <w:tcW w:w="97" w:type="pct"/>
            <w:shd w:val="clear" w:color="auto" w:fill="auto"/>
          </w:tcPr>
          <w:p w14:paraId="7C7CA841" w14:textId="77777777" w:rsidR="002D2DBF" w:rsidRPr="00B87054" w:rsidRDefault="002D2DBF" w:rsidP="002D2DBF">
            <w:pPr>
              <w:pStyle w:val="Text1"/>
              <w:ind w:left="0"/>
              <w:rPr>
                <w:b/>
                <w:sz w:val="20"/>
              </w:rPr>
            </w:pPr>
            <w:r w:rsidRPr="00B87054">
              <w:rPr>
                <w:b/>
                <w:sz w:val="20"/>
              </w:rPr>
              <w:t>Ж</w:t>
            </w:r>
          </w:p>
        </w:tc>
        <w:tc>
          <w:tcPr>
            <w:tcW w:w="438" w:type="pct"/>
            <w:gridSpan w:val="2"/>
            <w:shd w:val="clear" w:color="auto" w:fill="auto"/>
          </w:tcPr>
          <w:p w14:paraId="554FB149" w14:textId="77777777" w:rsidR="002D2DBF" w:rsidRPr="00B87054" w:rsidRDefault="002D2DBF" w:rsidP="002D2DBF">
            <w:pPr>
              <w:pStyle w:val="Text1"/>
              <w:ind w:left="0"/>
              <w:rPr>
                <w:b/>
                <w:sz w:val="20"/>
              </w:rPr>
            </w:pPr>
            <w:r w:rsidRPr="00B87054">
              <w:rPr>
                <w:b/>
                <w:sz w:val="20"/>
              </w:rPr>
              <w:t>О</w:t>
            </w:r>
          </w:p>
        </w:tc>
        <w:tc>
          <w:tcPr>
            <w:tcW w:w="438" w:type="pct"/>
            <w:vMerge/>
            <w:shd w:val="clear" w:color="auto" w:fill="auto"/>
          </w:tcPr>
          <w:p w14:paraId="6D51181B" w14:textId="77777777" w:rsidR="002D2DBF" w:rsidRPr="00B87054" w:rsidRDefault="002D2DBF" w:rsidP="002D2DBF">
            <w:pPr>
              <w:pStyle w:val="Text1"/>
              <w:spacing w:line="480" w:lineRule="auto"/>
              <w:ind w:left="0"/>
              <w:rPr>
                <w:b/>
                <w:sz w:val="20"/>
              </w:rPr>
            </w:pPr>
          </w:p>
        </w:tc>
        <w:tc>
          <w:tcPr>
            <w:tcW w:w="633" w:type="pct"/>
            <w:vMerge/>
          </w:tcPr>
          <w:p w14:paraId="5B16B4CD" w14:textId="77777777" w:rsidR="002D2DBF" w:rsidRPr="00B87054" w:rsidRDefault="002D2DBF" w:rsidP="002D2DBF">
            <w:pPr>
              <w:rPr>
                <w:b/>
                <w:sz w:val="20"/>
              </w:rPr>
            </w:pPr>
          </w:p>
        </w:tc>
      </w:tr>
      <w:tr w:rsidR="002D2DBF" w:rsidRPr="00B87054" w14:paraId="4C615868" w14:textId="77777777" w:rsidTr="007A1089">
        <w:tc>
          <w:tcPr>
            <w:tcW w:w="329" w:type="pct"/>
          </w:tcPr>
          <w:p w14:paraId="04D1B26E" w14:textId="77777777" w:rsidR="002D2DBF" w:rsidRPr="00B87054" w:rsidRDefault="002D2DBF" w:rsidP="002D2DBF">
            <w:pPr>
              <w:pStyle w:val="Text1"/>
              <w:ind w:left="0"/>
              <w:jc w:val="left"/>
              <w:rPr>
                <w:sz w:val="20"/>
              </w:rPr>
            </w:pPr>
            <w:r w:rsidRPr="00B87054">
              <w:rPr>
                <w:i/>
                <w:color w:val="8DB3E2"/>
                <w:sz w:val="18"/>
              </w:rPr>
              <w:t xml:space="preserve">&lt;2A.4.1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38" w:type="pct"/>
          </w:tcPr>
          <w:p w14:paraId="7BB6CE7E" w14:textId="77777777" w:rsidR="002D2DBF" w:rsidRPr="00B87054" w:rsidRDefault="002D2DBF" w:rsidP="002D2DBF">
            <w:pPr>
              <w:pStyle w:val="Text1"/>
              <w:ind w:left="0"/>
              <w:jc w:val="left"/>
              <w:rPr>
                <w:i/>
                <w:color w:val="8DB3E2"/>
                <w:sz w:val="18"/>
                <w:szCs w:val="18"/>
              </w:rPr>
            </w:pPr>
            <w:r w:rsidRPr="00B87054">
              <w:rPr>
                <w:i/>
                <w:color w:val="8DB3E2"/>
                <w:sz w:val="18"/>
              </w:rPr>
              <w:t xml:space="preserve">&lt;2A.4.2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242" w:type="pct"/>
          </w:tcPr>
          <w:p w14:paraId="2F1CC23E" w14:textId="77777777" w:rsidR="002D2DBF" w:rsidRPr="00B87054" w:rsidRDefault="002D2DBF" w:rsidP="002D2DBF">
            <w:pPr>
              <w:pStyle w:val="Text1"/>
              <w:ind w:left="0"/>
              <w:jc w:val="left"/>
              <w:rPr>
                <w:i/>
                <w:color w:val="8DB3E2"/>
                <w:sz w:val="18"/>
                <w:szCs w:val="18"/>
              </w:rPr>
            </w:pPr>
            <w:r w:rsidRPr="00B87054">
              <w:rPr>
                <w:i/>
                <w:color w:val="8DB3E2"/>
                <w:sz w:val="18"/>
              </w:rPr>
              <w:t xml:space="preserve">Стъпка за изпълнение или финансов показател &lt;2A.4.3 </w:t>
            </w:r>
            <w:proofErr w:type="spellStart"/>
            <w:r w:rsidRPr="00B87054">
              <w:rPr>
                <w:i/>
                <w:color w:val="8DB3E2"/>
                <w:sz w:val="18"/>
              </w:rPr>
              <w:lastRenderedPageBreak/>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="M"&gt;</w:t>
            </w:r>
          </w:p>
          <w:p w14:paraId="7D5491C5" w14:textId="77777777" w:rsidR="002D2DBF" w:rsidRPr="00B87054" w:rsidRDefault="002D2DBF" w:rsidP="002D2DBF">
            <w:pPr>
              <w:pStyle w:val="Text1"/>
              <w:ind w:left="0"/>
              <w:rPr>
                <w:b/>
                <w:sz w:val="20"/>
              </w:rPr>
            </w:pPr>
            <w:r w:rsidRPr="00B87054">
              <w:rPr>
                <w:i/>
                <w:color w:val="8DB3E2"/>
                <w:sz w:val="18"/>
              </w:rPr>
              <w:t xml:space="preserve">Изпълнение или резултат&lt;2A.4.3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36" w:type="pct"/>
            <w:shd w:val="clear" w:color="auto" w:fill="auto"/>
          </w:tcPr>
          <w:p w14:paraId="30693D2F" w14:textId="77777777" w:rsidR="002D2DBF" w:rsidRPr="00B87054" w:rsidRDefault="002D2DBF" w:rsidP="002D2DBF">
            <w:pPr>
              <w:pStyle w:val="Text1"/>
              <w:ind w:left="0"/>
              <w:jc w:val="left"/>
              <w:rPr>
                <w:i/>
                <w:color w:val="8DB3E2"/>
                <w:sz w:val="18"/>
                <w:szCs w:val="18"/>
              </w:rPr>
            </w:pPr>
            <w:r w:rsidRPr="00B87054">
              <w:rPr>
                <w:i/>
                <w:color w:val="8DB3E2"/>
                <w:sz w:val="18"/>
              </w:rPr>
              <w:lastRenderedPageBreak/>
              <w:t xml:space="preserve">Стъпка за изпълнение или финансов показател &lt;2A.4.4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505D0F69" w14:textId="77777777" w:rsidR="002D2DBF" w:rsidRPr="00B87054" w:rsidRDefault="002D2DBF" w:rsidP="002D2DBF">
            <w:pPr>
              <w:pStyle w:val="Text1"/>
              <w:ind w:left="0"/>
              <w:rPr>
                <w:b/>
                <w:sz w:val="20"/>
              </w:rPr>
            </w:pPr>
            <w:r w:rsidRPr="00B87054">
              <w:rPr>
                <w:i/>
                <w:color w:val="8DB3E2"/>
                <w:sz w:val="18"/>
              </w:rPr>
              <w:t xml:space="preserve">Изпълнение или резултат &lt;2A.4.4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lastRenderedPageBreak/>
              <w:t>input</w:t>
            </w:r>
            <w:proofErr w:type="spellEnd"/>
            <w:r w:rsidRPr="00B87054">
              <w:rPr>
                <w:i/>
                <w:color w:val="8DB3E2"/>
                <w:sz w:val="18"/>
              </w:rPr>
              <w:t xml:space="preserve">="G" </w:t>
            </w:r>
            <w:proofErr w:type="spellStart"/>
            <w:r w:rsidRPr="00B87054">
              <w:rPr>
                <w:i/>
                <w:color w:val="8DB3E2"/>
                <w:sz w:val="18"/>
              </w:rPr>
              <w:t>or</w:t>
            </w:r>
            <w:proofErr w:type="spellEnd"/>
            <w:r w:rsidRPr="00B87054">
              <w:rPr>
                <w:i/>
                <w:color w:val="8DB3E2"/>
                <w:sz w:val="18"/>
              </w:rPr>
              <w:t xml:space="preserve"> “M”&gt;</w:t>
            </w:r>
          </w:p>
        </w:tc>
        <w:tc>
          <w:tcPr>
            <w:tcW w:w="486" w:type="pct"/>
          </w:tcPr>
          <w:p w14:paraId="1D251918" w14:textId="77777777" w:rsidR="002D2DBF" w:rsidRPr="00B87054" w:rsidRDefault="002D2DBF" w:rsidP="002D2DBF">
            <w:pPr>
              <w:pStyle w:val="Text1"/>
              <w:ind w:left="0"/>
              <w:jc w:val="left"/>
              <w:rPr>
                <w:i/>
                <w:color w:val="8DB3E2"/>
                <w:sz w:val="18"/>
                <w:szCs w:val="18"/>
              </w:rPr>
            </w:pPr>
            <w:r w:rsidRPr="00B87054">
              <w:rPr>
                <w:i/>
                <w:color w:val="8DB3E2"/>
                <w:sz w:val="18"/>
              </w:rPr>
              <w:lastRenderedPageBreak/>
              <w:t xml:space="preserve">Стъпка за изпълнение или финансов показател&lt;2A.4.5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3340816A" w14:textId="77777777" w:rsidR="002D2DBF" w:rsidRPr="00B87054" w:rsidRDefault="002D2DBF" w:rsidP="002D2DBF">
            <w:pPr>
              <w:pStyle w:val="Text1"/>
              <w:ind w:left="0"/>
              <w:rPr>
                <w:b/>
                <w:sz w:val="20"/>
              </w:rPr>
            </w:pPr>
            <w:r w:rsidRPr="00B87054">
              <w:rPr>
                <w:i/>
                <w:color w:val="8DB3E2"/>
                <w:sz w:val="18"/>
              </w:rPr>
              <w:t xml:space="preserve">Изпълнение или резултат&lt;2A.4.5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lastRenderedPageBreak/>
              <w:t>input</w:t>
            </w:r>
            <w:proofErr w:type="spellEnd"/>
            <w:r w:rsidRPr="00B87054">
              <w:rPr>
                <w:i/>
                <w:color w:val="8DB3E2"/>
                <w:sz w:val="18"/>
              </w:rPr>
              <w:t xml:space="preserve">="G" </w:t>
            </w:r>
            <w:proofErr w:type="spellStart"/>
            <w:r w:rsidRPr="00B87054">
              <w:rPr>
                <w:i/>
                <w:color w:val="8DB3E2"/>
                <w:sz w:val="18"/>
              </w:rPr>
              <w:t>or</w:t>
            </w:r>
            <w:proofErr w:type="spellEnd"/>
            <w:r w:rsidRPr="00B87054">
              <w:rPr>
                <w:i/>
                <w:color w:val="8DB3E2"/>
                <w:sz w:val="18"/>
              </w:rPr>
              <w:t xml:space="preserve"> “M”&gt;</w:t>
            </w:r>
          </w:p>
        </w:tc>
        <w:tc>
          <w:tcPr>
            <w:tcW w:w="292" w:type="pct"/>
          </w:tcPr>
          <w:p w14:paraId="4CB1953A" w14:textId="77777777" w:rsidR="002D2DBF" w:rsidRPr="00B87054" w:rsidRDefault="002D2DBF" w:rsidP="002D2DBF">
            <w:pPr>
              <w:pStyle w:val="ListDash"/>
              <w:numPr>
                <w:ilvl w:val="0"/>
                <w:numId w:val="0"/>
              </w:numPr>
              <w:jc w:val="left"/>
              <w:rPr>
                <w:b/>
                <w:sz w:val="20"/>
              </w:rPr>
            </w:pPr>
            <w:r w:rsidRPr="00B87054">
              <w:rPr>
                <w:i/>
                <w:color w:val="8DB3E2"/>
                <w:sz w:val="18"/>
              </w:rPr>
              <w:lastRenderedPageBreak/>
              <w:t xml:space="preserve">&lt;2A.4.6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86" w:type="pct"/>
          </w:tcPr>
          <w:p w14:paraId="53B6A41E"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&lt;2A.4.7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39" w:type="pct"/>
            <w:gridSpan w:val="3"/>
            <w:shd w:val="clear" w:color="auto" w:fill="auto"/>
          </w:tcPr>
          <w:p w14:paraId="20C2E8C5" w14:textId="77777777" w:rsidR="002D2DBF" w:rsidRPr="00B87054" w:rsidRDefault="002D2DBF" w:rsidP="002D2DBF">
            <w:pPr>
              <w:pStyle w:val="Text1"/>
              <w:ind w:left="0"/>
              <w:rPr>
                <w:b/>
                <w:sz w:val="20"/>
              </w:rPr>
            </w:pPr>
            <w:r w:rsidRPr="00B87054">
              <w:rPr>
                <w:i/>
                <w:color w:val="8DB3E2"/>
                <w:sz w:val="18"/>
              </w:rPr>
              <w:t xml:space="preserve">&lt;2A.4.8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tc>
        <w:tc>
          <w:tcPr>
            <w:tcW w:w="681" w:type="pct"/>
            <w:gridSpan w:val="4"/>
            <w:shd w:val="clear" w:color="auto" w:fill="auto"/>
          </w:tcPr>
          <w:p w14:paraId="7068872F" w14:textId="77777777" w:rsidR="002D2DBF" w:rsidRPr="00B87054" w:rsidRDefault="002D2DBF" w:rsidP="002D2DBF">
            <w:pPr>
              <w:pStyle w:val="Text1"/>
              <w:ind w:left="0"/>
              <w:jc w:val="left"/>
              <w:rPr>
                <w:i/>
                <w:color w:val="8DB3E2"/>
                <w:sz w:val="18"/>
                <w:szCs w:val="18"/>
              </w:rPr>
            </w:pPr>
            <w:r w:rsidRPr="00B87054">
              <w:rPr>
                <w:i/>
                <w:color w:val="8DB3E2"/>
                <w:sz w:val="18"/>
              </w:rPr>
              <w:t xml:space="preserve">Стъпка за изпълнение или финансов показател &lt;2A.4.9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75170A0F" w14:textId="77777777" w:rsidR="002D2DBF" w:rsidRPr="00B87054" w:rsidRDefault="002D2DBF" w:rsidP="002D2DBF">
            <w:pPr>
              <w:pStyle w:val="Text1"/>
              <w:ind w:left="0"/>
              <w:rPr>
                <w:b/>
                <w:sz w:val="20"/>
              </w:rPr>
            </w:pPr>
            <w:r w:rsidRPr="00B87054">
              <w:rPr>
                <w:i/>
                <w:color w:val="8DB3E2"/>
                <w:sz w:val="18"/>
              </w:rPr>
              <w:t xml:space="preserve">Изпълнение или резултат &lt;2A.4.8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438" w:type="pct"/>
            <w:shd w:val="clear" w:color="auto" w:fill="auto"/>
          </w:tcPr>
          <w:p w14:paraId="0FE9E88C" w14:textId="77777777" w:rsidR="002D2DBF" w:rsidRPr="00B87054" w:rsidRDefault="002D2DBF" w:rsidP="002D2DBF">
            <w:pPr>
              <w:pStyle w:val="Text1"/>
              <w:ind w:left="0"/>
              <w:jc w:val="left"/>
              <w:rPr>
                <w:i/>
                <w:color w:val="8DB3E2"/>
                <w:sz w:val="18"/>
                <w:szCs w:val="18"/>
              </w:rPr>
            </w:pPr>
            <w:r w:rsidRPr="00B87054">
              <w:rPr>
                <w:i/>
                <w:color w:val="8DB3E2"/>
                <w:sz w:val="18"/>
              </w:rPr>
              <w:t xml:space="preserve">Стъпка за изпълнение или финансов показател &lt;2A.4.10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p w14:paraId="1B8B0985" w14:textId="77777777" w:rsidR="002D2DBF" w:rsidRPr="00B87054" w:rsidRDefault="002D2DBF" w:rsidP="002D2DBF">
            <w:pPr>
              <w:pStyle w:val="Text1"/>
              <w:ind w:left="0"/>
              <w:jc w:val="left"/>
              <w:rPr>
                <w:b/>
                <w:sz w:val="20"/>
              </w:rPr>
            </w:pPr>
            <w:r w:rsidRPr="00B87054">
              <w:rPr>
                <w:i/>
                <w:color w:val="8DB3E2"/>
                <w:sz w:val="18"/>
              </w:rPr>
              <w:t xml:space="preserve">Изпълнение или </w:t>
            </w:r>
            <w:r w:rsidRPr="00B87054">
              <w:rPr>
                <w:i/>
                <w:color w:val="8DB3E2"/>
                <w:sz w:val="18"/>
              </w:rPr>
              <w:lastRenderedPageBreak/>
              <w:t xml:space="preserve">резултат &lt;2A.4.10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633" w:type="pct"/>
          </w:tcPr>
          <w:p w14:paraId="3FF8F1CF" w14:textId="77777777" w:rsidR="002D2DBF" w:rsidRPr="00B87054" w:rsidRDefault="002D2DBF" w:rsidP="002D2DBF">
            <w:pPr>
              <w:rPr>
                <w:b/>
                <w:sz w:val="20"/>
              </w:rPr>
            </w:pPr>
            <w:r w:rsidRPr="00B87054">
              <w:rPr>
                <w:i/>
                <w:color w:val="8DB3E2"/>
                <w:sz w:val="18"/>
              </w:rPr>
              <w:lastRenderedPageBreak/>
              <w:t xml:space="preserve">&lt;2A.4.11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="M"&gt;</w:t>
            </w:r>
          </w:p>
        </w:tc>
      </w:tr>
      <w:tr w:rsidR="000332F3" w:rsidRPr="00B87054" w14:paraId="4CBFD6A7" w14:textId="77777777" w:rsidTr="007A1089">
        <w:trPr>
          <w:trHeight w:val="397"/>
        </w:trPr>
        <w:tc>
          <w:tcPr>
            <w:tcW w:w="329" w:type="pct"/>
            <w:vAlign w:val="center"/>
          </w:tcPr>
          <w:p w14:paraId="4D896F30" w14:textId="77777777" w:rsidR="000332F3" w:rsidRPr="00B87054" w:rsidRDefault="000332F3" w:rsidP="000332F3">
            <w:pPr>
              <w:pStyle w:val="Text1"/>
              <w:spacing w:before="0" w:after="0"/>
              <w:ind w:left="0"/>
              <w:jc w:val="center"/>
              <w:rPr>
                <w:sz w:val="20"/>
              </w:rPr>
            </w:pPr>
          </w:p>
        </w:tc>
        <w:tc>
          <w:tcPr>
            <w:tcW w:w="438" w:type="pct"/>
            <w:vAlign w:val="center"/>
          </w:tcPr>
          <w:p w14:paraId="2C7B6360" w14:textId="77777777" w:rsidR="000332F3" w:rsidRPr="00B87054" w:rsidRDefault="000332F3" w:rsidP="000332F3">
            <w:pPr>
              <w:pStyle w:val="Text1"/>
              <w:spacing w:before="0" w:after="0"/>
              <w:ind w:left="0"/>
              <w:jc w:val="center"/>
              <w:rPr>
                <w:sz w:val="20"/>
              </w:rPr>
            </w:pPr>
            <w:r w:rsidRPr="00B87054">
              <w:rPr>
                <w:sz w:val="20"/>
              </w:rPr>
              <w:t>Показател за изпълнение</w:t>
            </w:r>
          </w:p>
        </w:tc>
        <w:tc>
          <w:tcPr>
            <w:tcW w:w="242" w:type="pct"/>
            <w:vAlign w:val="center"/>
          </w:tcPr>
          <w:p w14:paraId="14A012AC" w14:textId="77777777" w:rsidR="000332F3" w:rsidRPr="00B87054" w:rsidRDefault="000332F3" w:rsidP="000332F3">
            <w:pPr>
              <w:pStyle w:val="Text1"/>
              <w:spacing w:before="0" w:after="0"/>
              <w:ind w:left="0"/>
              <w:jc w:val="center"/>
              <w:rPr>
                <w:sz w:val="20"/>
              </w:rPr>
            </w:pPr>
            <w:r w:rsidRPr="00B87054">
              <w:rPr>
                <w:rStyle w:val="Char27"/>
                <w:rFonts w:eastAsia="Calibri"/>
                <w:b w:val="0"/>
                <w:sz w:val="20"/>
                <w:szCs w:val="24"/>
              </w:rPr>
              <w:t>CO23</w:t>
            </w:r>
          </w:p>
        </w:tc>
        <w:tc>
          <w:tcPr>
            <w:tcW w:w="536" w:type="pct"/>
            <w:shd w:val="clear" w:color="auto" w:fill="auto"/>
            <w:vAlign w:val="center"/>
          </w:tcPr>
          <w:p w14:paraId="5BF91E2F" w14:textId="77777777" w:rsidR="000332F3" w:rsidRPr="00B87054" w:rsidRDefault="000332F3" w:rsidP="000332F3">
            <w:pPr>
              <w:pStyle w:val="Text1"/>
              <w:spacing w:before="0" w:after="0"/>
              <w:ind w:left="0"/>
              <w:jc w:val="center"/>
              <w:rPr>
                <w:sz w:val="20"/>
              </w:rPr>
            </w:pPr>
            <w:r w:rsidRPr="00B87054">
              <w:rPr>
                <w:sz w:val="20"/>
              </w:rPr>
              <w:t>Площ на местообитанията, подкрепени с цел постигане на по-добра степен на съхраненост</w:t>
            </w:r>
          </w:p>
        </w:tc>
        <w:tc>
          <w:tcPr>
            <w:tcW w:w="486" w:type="pct"/>
            <w:vAlign w:val="center"/>
          </w:tcPr>
          <w:p w14:paraId="7F07D8C5" w14:textId="77777777" w:rsidR="000332F3" w:rsidRPr="00B87054" w:rsidRDefault="000332F3" w:rsidP="000332F3">
            <w:pPr>
              <w:pStyle w:val="Text1"/>
              <w:tabs>
                <w:tab w:val="left" w:pos="904"/>
              </w:tabs>
              <w:spacing w:before="0" w:after="0"/>
              <w:ind w:left="0"/>
              <w:jc w:val="center"/>
              <w:rPr>
                <w:sz w:val="20"/>
              </w:rPr>
            </w:pPr>
            <w:r w:rsidRPr="00B87054">
              <w:rPr>
                <w:sz w:val="20"/>
              </w:rPr>
              <w:t>хектари</w:t>
            </w:r>
          </w:p>
        </w:tc>
        <w:tc>
          <w:tcPr>
            <w:tcW w:w="292" w:type="pct"/>
            <w:vAlign w:val="center"/>
          </w:tcPr>
          <w:p w14:paraId="6B140CC1" w14:textId="77777777" w:rsidR="000332F3" w:rsidRPr="00B87054" w:rsidRDefault="000332F3" w:rsidP="000332F3">
            <w:pPr>
              <w:pStyle w:val="Text1"/>
              <w:spacing w:before="0" w:after="0"/>
              <w:ind w:left="0"/>
              <w:jc w:val="center"/>
              <w:rPr>
                <w:sz w:val="20"/>
              </w:rPr>
            </w:pPr>
            <w:r w:rsidRPr="00B87054">
              <w:rPr>
                <w:sz w:val="20"/>
              </w:rPr>
              <w:t>ЕФРР</w:t>
            </w:r>
          </w:p>
        </w:tc>
        <w:tc>
          <w:tcPr>
            <w:tcW w:w="486" w:type="pct"/>
            <w:vAlign w:val="center"/>
          </w:tcPr>
          <w:p w14:paraId="7B3A2672" w14:textId="77777777" w:rsidR="000332F3" w:rsidRPr="00B87054" w:rsidRDefault="000332F3" w:rsidP="000332F3">
            <w:pPr>
              <w:pStyle w:val="Text1"/>
              <w:spacing w:before="0" w:after="0"/>
              <w:ind w:left="0"/>
              <w:jc w:val="center"/>
              <w:rPr>
                <w:sz w:val="20"/>
              </w:rPr>
            </w:pPr>
            <w:r w:rsidRPr="00B87054">
              <w:rPr>
                <w:sz w:val="20"/>
              </w:rPr>
              <w:t>По-слабо развит регион</w:t>
            </w:r>
          </w:p>
        </w:tc>
        <w:tc>
          <w:tcPr>
            <w:tcW w:w="439" w:type="pct"/>
            <w:gridSpan w:val="3"/>
            <w:shd w:val="clear" w:color="auto" w:fill="auto"/>
            <w:vAlign w:val="center"/>
          </w:tcPr>
          <w:p w14:paraId="00E1D7A2" w14:textId="7C938BB4" w:rsidR="000332F3" w:rsidRPr="00B87054" w:rsidRDefault="009F0E3A" w:rsidP="000332F3">
            <w:pPr>
              <w:pStyle w:val="Text1"/>
              <w:spacing w:before="0" w:after="0"/>
              <w:ind w:left="0"/>
              <w:jc w:val="center"/>
              <w:rPr>
                <w:sz w:val="20"/>
              </w:rPr>
            </w:pPr>
            <w:r w:rsidRPr="00B87054">
              <w:rPr>
                <w:sz w:val="20"/>
              </w:rPr>
              <w:t>247 723,962</w:t>
            </w:r>
          </w:p>
        </w:tc>
        <w:tc>
          <w:tcPr>
            <w:tcW w:w="146" w:type="pct"/>
            <w:shd w:val="clear" w:color="auto" w:fill="auto"/>
            <w:vAlign w:val="center"/>
          </w:tcPr>
          <w:p w14:paraId="731A0AD6" w14:textId="77777777" w:rsidR="000332F3" w:rsidRPr="00B87054" w:rsidRDefault="000332F3" w:rsidP="000332F3">
            <w:pPr>
              <w:pStyle w:val="Text1"/>
              <w:spacing w:before="0" w:after="0"/>
              <w:ind w:left="0"/>
              <w:jc w:val="center"/>
              <w:rPr>
                <w:sz w:val="20"/>
              </w:rPr>
            </w:pPr>
          </w:p>
        </w:tc>
        <w:tc>
          <w:tcPr>
            <w:tcW w:w="146" w:type="pct"/>
            <w:gridSpan w:val="2"/>
            <w:shd w:val="clear" w:color="auto" w:fill="auto"/>
            <w:vAlign w:val="center"/>
          </w:tcPr>
          <w:p w14:paraId="491E9B4B" w14:textId="77777777" w:rsidR="000332F3" w:rsidRPr="00B87054" w:rsidRDefault="000332F3" w:rsidP="000332F3">
            <w:pPr>
              <w:pStyle w:val="Text1"/>
              <w:spacing w:before="0" w:after="0"/>
              <w:ind w:left="0"/>
              <w:jc w:val="center"/>
              <w:rPr>
                <w:sz w:val="20"/>
              </w:rPr>
            </w:pPr>
          </w:p>
        </w:tc>
        <w:tc>
          <w:tcPr>
            <w:tcW w:w="389" w:type="pct"/>
            <w:shd w:val="clear" w:color="auto" w:fill="auto"/>
            <w:vAlign w:val="center"/>
          </w:tcPr>
          <w:p w14:paraId="363872AD" w14:textId="77777777" w:rsidR="000332F3" w:rsidRPr="00B87054" w:rsidRDefault="000332F3" w:rsidP="000332F3">
            <w:pPr>
              <w:pStyle w:val="Text1"/>
              <w:spacing w:before="0" w:after="0"/>
              <w:ind w:left="0"/>
              <w:jc w:val="center"/>
              <w:rPr>
                <w:sz w:val="20"/>
              </w:rPr>
            </w:pPr>
            <w:r w:rsidRPr="00B87054">
              <w:rPr>
                <w:sz w:val="20"/>
              </w:rPr>
              <w:t>1 565 668</w:t>
            </w:r>
          </w:p>
        </w:tc>
        <w:tc>
          <w:tcPr>
            <w:tcW w:w="438" w:type="pct"/>
            <w:shd w:val="clear" w:color="auto" w:fill="auto"/>
            <w:vAlign w:val="center"/>
          </w:tcPr>
          <w:p w14:paraId="2E9415F0" w14:textId="77777777" w:rsidR="000332F3" w:rsidRPr="00B87054" w:rsidRDefault="000332F3" w:rsidP="000332F3">
            <w:pPr>
              <w:pStyle w:val="Text1"/>
              <w:spacing w:before="0" w:after="0"/>
              <w:ind w:left="0"/>
              <w:jc w:val="center"/>
              <w:rPr>
                <w:sz w:val="20"/>
              </w:rPr>
            </w:pPr>
            <w:r w:rsidRPr="00B87054">
              <w:rPr>
                <w:sz w:val="20"/>
              </w:rPr>
              <w:t>Доклади за напредък по проект, УО на ОПОС</w:t>
            </w:r>
          </w:p>
        </w:tc>
        <w:tc>
          <w:tcPr>
            <w:tcW w:w="633" w:type="pct"/>
            <w:vAlign w:val="center"/>
          </w:tcPr>
          <w:p w14:paraId="021A6FC8" w14:textId="77777777" w:rsidR="000332F3" w:rsidRPr="00B87054" w:rsidRDefault="000332F3" w:rsidP="00252EE1">
            <w:pPr>
              <w:pStyle w:val="Text1"/>
              <w:spacing w:after="0"/>
              <w:ind w:left="0"/>
              <w:jc w:val="center"/>
              <w:rPr>
                <w:sz w:val="20"/>
              </w:rPr>
            </w:pPr>
            <w:r w:rsidRPr="00B87054">
              <w:rPr>
                <w:sz w:val="20"/>
              </w:rPr>
              <w:t>Крайна цел: съгл. геостатистически анализ за площта на местообитанията.</w:t>
            </w:r>
          </w:p>
          <w:p w14:paraId="4B3F0C18" w14:textId="43637F69" w:rsidR="000332F3" w:rsidRPr="00B87054" w:rsidRDefault="000332F3" w:rsidP="00765507">
            <w:pPr>
              <w:pStyle w:val="Text1"/>
              <w:spacing w:before="0" w:after="0"/>
              <w:ind w:left="0"/>
              <w:jc w:val="center"/>
              <w:rPr>
                <w:sz w:val="20"/>
              </w:rPr>
            </w:pPr>
            <w:r w:rsidRPr="00B87054">
              <w:rPr>
                <w:sz w:val="20"/>
              </w:rPr>
              <w:t xml:space="preserve">Етапна цел е определена на база предвидените за изпълнение мерки до 2019 г. –  </w:t>
            </w:r>
            <w:r w:rsidR="009F0E3A" w:rsidRPr="00B87054">
              <w:rPr>
                <w:sz w:val="20"/>
              </w:rPr>
              <w:t xml:space="preserve">осигурена подкрепа за </w:t>
            </w:r>
            <w:r w:rsidRPr="00B87054">
              <w:rPr>
                <w:sz w:val="20"/>
              </w:rPr>
              <w:t>определяне на морски защитени зони</w:t>
            </w:r>
            <w:r w:rsidR="009F0E3A" w:rsidRPr="00B87054">
              <w:rPr>
                <w:sz w:val="20"/>
              </w:rPr>
              <w:t xml:space="preserve"> и за информираност на заинтересованите страни за морски защитени зони.</w:t>
            </w:r>
          </w:p>
        </w:tc>
      </w:tr>
      <w:tr w:rsidR="000332F3" w:rsidRPr="00B87054" w14:paraId="56183561" w14:textId="77777777" w:rsidTr="007A1089">
        <w:trPr>
          <w:trHeight w:val="397"/>
        </w:trPr>
        <w:tc>
          <w:tcPr>
            <w:tcW w:w="329" w:type="pct"/>
            <w:vAlign w:val="center"/>
          </w:tcPr>
          <w:p w14:paraId="769A9EA7" w14:textId="77777777" w:rsidR="000332F3" w:rsidRPr="00B87054" w:rsidRDefault="000332F3" w:rsidP="000332F3">
            <w:pPr>
              <w:pStyle w:val="Text1"/>
              <w:spacing w:before="0" w:after="0"/>
              <w:ind w:left="0"/>
              <w:jc w:val="center"/>
              <w:rPr>
                <w:sz w:val="20"/>
              </w:rPr>
            </w:pPr>
          </w:p>
        </w:tc>
        <w:tc>
          <w:tcPr>
            <w:tcW w:w="438" w:type="pct"/>
            <w:vAlign w:val="center"/>
          </w:tcPr>
          <w:p w14:paraId="24C572A4" w14:textId="77777777" w:rsidR="000332F3" w:rsidRPr="00B87054" w:rsidRDefault="000332F3" w:rsidP="000332F3">
            <w:pPr>
              <w:pStyle w:val="Text1"/>
              <w:spacing w:before="0" w:after="0"/>
              <w:ind w:left="0"/>
              <w:jc w:val="center"/>
              <w:rPr>
                <w:sz w:val="20"/>
              </w:rPr>
            </w:pPr>
            <w:r w:rsidRPr="00B87054">
              <w:rPr>
                <w:sz w:val="20"/>
              </w:rPr>
              <w:t>Финансов показател</w:t>
            </w:r>
          </w:p>
        </w:tc>
        <w:tc>
          <w:tcPr>
            <w:tcW w:w="242" w:type="pct"/>
            <w:vAlign w:val="center"/>
          </w:tcPr>
          <w:p w14:paraId="45CBCEBA" w14:textId="77777777" w:rsidR="000332F3" w:rsidRPr="00B87054" w:rsidRDefault="000332F3" w:rsidP="000332F3">
            <w:pPr>
              <w:pStyle w:val="Text1"/>
              <w:spacing w:before="0" w:after="0"/>
              <w:ind w:left="0"/>
              <w:jc w:val="center"/>
              <w:rPr>
                <w:sz w:val="20"/>
              </w:rPr>
            </w:pPr>
            <w:r w:rsidRPr="00B87054">
              <w:rPr>
                <w:sz w:val="20"/>
              </w:rPr>
              <w:t>7</w:t>
            </w:r>
          </w:p>
        </w:tc>
        <w:tc>
          <w:tcPr>
            <w:tcW w:w="536" w:type="pct"/>
            <w:shd w:val="clear" w:color="auto" w:fill="auto"/>
            <w:vAlign w:val="center"/>
          </w:tcPr>
          <w:p w14:paraId="36C6848C" w14:textId="77777777" w:rsidR="000332F3" w:rsidRPr="00B87054" w:rsidRDefault="000332F3" w:rsidP="000332F3">
            <w:pPr>
              <w:pStyle w:val="Text1"/>
              <w:spacing w:before="0" w:after="0"/>
              <w:ind w:left="0"/>
              <w:jc w:val="center"/>
              <w:rPr>
                <w:sz w:val="20"/>
              </w:rPr>
            </w:pPr>
            <w:r w:rsidRPr="00B87054">
              <w:rPr>
                <w:sz w:val="20"/>
              </w:rPr>
              <w:t>Общ размер на сертифицираните разходи от Сертифициращия орган</w:t>
            </w:r>
          </w:p>
        </w:tc>
        <w:tc>
          <w:tcPr>
            <w:tcW w:w="486" w:type="pct"/>
            <w:vAlign w:val="center"/>
          </w:tcPr>
          <w:p w14:paraId="78D7B391" w14:textId="77777777" w:rsidR="000332F3" w:rsidRPr="00B87054" w:rsidRDefault="000332F3" w:rsidP="000332F3">
            <w:pPr>
              <w:pStyle w:val="Text1"/>
              <w:tabs>
                <w:tab w:val="left" w:pos="904"/>
              </w:tabs>
              <w:spacing w:before="0" w:after="0"/>
              <w:ind w:left="0"/>
              <w:jc w:val="center"/>
              <w:rPr>
                <w:sz w:val="20"/>
              </w:rPr>
            </w:pPr>
            <w:r w:rsidRPr="00B87054">
              <w:rPr>
                <w:sz w:val="20"/>
              </w:rPr>
              <w:t>Евро</w:t>
            </w:r>
          </w:p>
        </w:tc>
        <w:tc>
          <w:tcPr>
            <w:tcW w:w="292" w:type="pct"/>
            <w:vAlign w:val="center"/>
          </w:tcPr>
          <w:p w14:paraId="0610B12C" w14:textId="77777777" w:rsidR="000332F3" w:rsidRPr="00B87054" w:rsidRDefault="000332F3" w:rsidP="000332F3">
            <w:pPr>
              <w:pStyle w:val="Text1"/>
              <w:spacing w:before="0" w:after="0"/>
              <w:ind w:left="0"/>
              <w:jc w:val="center"/>
              <w:rPr>
                <w:sz w:val="20"/>
              </w:rPr>
            </w:pPr>
            <w:r w:rsidRPr="00B87054">
              <w:rPr>
                <w:sz w:val="20"/>
              </w:rPr>
              <w:t>ЕФРР</w:t>
            </w:r>
          </w:p>
        </w:tc>
        <w:tc>
          <w:tcPr>
            <w:tcW w:w="486" w:type="pct"/>
            <w:vAlign w:val="center"/>
          </w:tcPr>
          <w:p w14:paraId="4969A340" w14:textId="77777777" w:rsidR="000332F3" w:rsidRPr="00B87054" w:rsidRDefault="000332F3" w:rsidP="000332F3">
            <w:pPr>
              <w:pStyle w:val="Text1"/>
              <w:spacing w:before="0" w:after="0"/>
              <w:ind w:left="0"/>
              <w:jc w:val="center"/>
              <w:rPr>
                <w:sz w:val="20"/>
              </w:rPr>
            </w:pPr>
            <w:r w:rsidRPr="00B87054">
              <w:rPr>
                <w:sz w:val="20"/>
              </w:rPr>
              <w:t>По-слабо развит регион</w:t>
            </w:r>
          </w:p>
        </w:tc>
        <w:tc>
          <w:tcPr>
            <w:tcW w:w="439" w:type="pct"/>
            <w:gridSpan w:val="3"/>
            <w:shd w:val="clear" w:color="auto" w:fill="auto"/>
            <w:vAlign w:val="center"/>
          </w:tcPr>
          <w:p w14:paraId="74A8A5EA" w14:textId="77777777" w:rsidR="000332F3" w:rsidRPr="00B87054" w:rsidRDefault="000332F3" w:rsidP="000332F3">
            <w:pPr>
              <w:pStyle w:val="Text1"/>
              <w:spacing w:before="0" w:after="0"/>
              <w:ind w:left="0"/>
              <w:jc w:val="center"/>
              <w:rPr>
                <w:sz w:val="20"/>
              </w:rPr>
            </w:pPr>
            <w:r w:rsidRPr="00B87054">
              <w:rPr>
                <w:sz w:val="20"/>
              </w:rPr>
              <w:t>7 097 300</w:t>
            </w:r>
            <w:r w:rsidRPr="00B87054">
              <w:rPr>
                <w:sz w:val="20"/>
                <w:lang w:val="en-US"/>
              </w:rPr>
              <w:t>,</w:t>
            </w:r>
            <w:r w:rsidRPr="00B87054">
              <w:rPr>
                <w:sz w:val="20"/>
              </w:rPr>
              <w:t>00</w:t>
            </w:r>
          </w:p>
        </w:tc>
        <w:tc>
          <w:tcPr>
            <w:tcW w:w="146" w:type="pct"/>
            <w:shd w:val="clear" w:color="auto" w:fill="auto"/>
            <w:vAlign w:val="center"/>
          </w:tcPr>
          <w:p w14:paraId="04F1EFC8" w14:textId="77777777" w:rsidR="000332F3" w:rsidRPr="00B87054" w:rsidRDefault="000332F3" w:rsidP="000332F3">
            <w:pPr>
              <w:pStyle w:val="Text1"/>
              <w:spacing w:before="0" w:after="0"/>
              <w:ind w:left="0"/>
              <w:jc w:val="center"/>
              <w:rPr>
                <w:sz w:val="20"/>
              </w:rPr>
            </w:pPr>
          </w:p>
        </w:tc>
        <w:tc>
          <w:tcPr>
            <w:tcW w:w="146" w:type="pct"/>
            <w:gridSpan w:val="2"/>
            <w:shd w:val="clear" w:color="auto" w:fill="auto"/>
            <w:vAlign w:val="center"/>
          </w:tcPr>
          <w:p w14:paraId="5088832D" w14:textId="77777777" w:rsidR="000332F3" w:rsidRPr="00B87054" w:rsidRDefault="000332F3" w:rsidP="000332F3">
            <w:pPr>
              <w:pStyle w:val="Text1"/>
              <w:spacing w:before="0" w:after="0"/>
              <w:ind w:left="0"/>
              <w:jc w:val="center"/>
              <w:rPr>
                <w:sz w:val="20"/>
              </w:rPr>
            </w:pPr>
          </w:p>
        </w:tc>
        <w:tc>
          <w:tcPr>
            <w:tcW w:w="389" w:type="pct"/>
            <w:shd w:val="clear" w:color="auto" w:fill="auto"/>
            <w:vAlign w:val="center"/>
          </w:tcPr>
          <w:p w14:paraId="201D460B" w14:textId="5F18A4BF" w:rsidR="000332F3" w:rsidRPr="00B87054" w:rsidRDefault="00125859" w:rsidP="000332F3">
            <w:pPr>
              <w:pStyle w:val="Text1"/>
              <w:spacing w:before="0" w:after="0"/>
              <w:ind w:left="0"/>
              <w:jc w:val="center"/>
              <w:rPr>
                <w:sz w:val="20"/>
              </w:rPr>
            </w:pPr>
            <w:ins w:id="133" w:author="Author">
              <w:r w:rsidRPr="00125859">
                <w:rPr>
                  <w:sz w:val="20"/>
                </w:rPr>
                <w:t>92 804 136,00</w:t>
              </w:r>
              <w:r w:rsidRPr="00125859" w:rsidDel="00125859">
                <w:rPr>
                  <w:sz w:val="20"/>
                </w:rPr>
                <w:t xml:space="preserve"> </w:t>
              </w:r>
              <w:r w:rsidR="001073C1">
                <w:rPr>
                  <w:sz w:val="20"/>
                </w:rPr>
                <w:t xml:space="preserve"> </w:t>
              </w:r>
            </w:ins>
            <w:del w:id="134" w:author="Author">
              <w:r w:rsidR="00765CFB" w:rsidDel="009D29C6">
                <w:rPr>
                  <w:sz w:val="20"/>
                </w:rPr>
                <w:delText>69 284 709</w:delText>
              </w:r>
              <w:r w:rsidR="000332F3" w:rsidRPr="00B87054" w:rsidDel="009D29C6">
                <w:rPr>
                  <w:sz w:val="20"/>
                  <w:lang w:val="en-US"/>
                </w:rPr>
                <w:delText>,</w:delText>
              </w:r>
              <w:r w:rsidR="000332F3" w:rsidRPr="00B87054" w:rsidDel="009D29C6">
                <w:rPr>
                  <w:sz w:val="20"/>
                </w:rPr>
                <w:delText>00</w:delText>
              </w:r>
            </w:del>
            <w:ins w:id="135" w:author="Author">
              <w:r w:rsidR="00E66DB6">
                <w:rPr>
                  <w:sz w:val="20"/>
                </w:rPr>
                <w:t xml:space="preserve"> </w:t>
              </w:r>
            </w:ins>
          </w:p>
        </w:tc>
        <w:tc>
          <w:tcPr>
            <w:tcW w:w="438" w:type="pct"/>
            <w:shd w:val="clear" w:color="auto" w:fill="auto"/>
            <w:vAlign w:val="center"/>
          </w:tcPr>
          <w:p w14:paraId="1E14CEAB" w14:textId="77777777" w:rsidR="000332F3" w:rsidRPr="00B87054" w:rsidRDefault="000332F3" w:rsidP="000332F3">
            <w:pPr>
              <w:pStyle w:val="Text1"/>
              <w:spacing w:before="0" w:after="0"/>
              <w:ind w:left="0"/>
              <w:jc w:val="center"/>
              <w:rPr>
                <w:sz w:val="20"/>
              </w:rPr>
            </w:pPr>
            <w:r w:rsidRPr="00B87054">
              <w:rPr>
                <w:sz w:val="20"/>
              </w:rPr>
              <w:t>Сертифициращ орган</w:t>
            </w:r>
          </w:p>
        </w:tc>
        <w:tc>
          <w:tcPr>
            <w:tcW w:w="633" w:type="pct"/>
            <w:vAlign w:val="center"/>
          </w:tcPr>
          <w:p w14:paraId="1F493237" w14:textId="77777777" w:rsidR="000332F3" w:rsidRPr="00B87054" w:rsidRDefault="000332F3" w:rsidP="000332F3">
            <w:pPr>
              <w:pStyle w:val="Text1"/>
              <w:spacing w:before="0" w:after="0"/>
              <w:ind w:left="0"/>
              <w:jc w:val="center"/>
              <w:rPr>
                <w:sz w:val="20"/>
              </w:rPr>
            </w:pPr>
            <w:r w:rsidRPr="00B87054">
              <w:rPr>
                <w:sz w:val="20"/>
              </w:rPr>
              <w:t>Етапната цел е заложена на база опита от програмен период 2007 – 2013 г.</w:t>
            </w:r>
          </w:p>
        </w:tc>
      </w:tr>
      <w:tr w:rsidR="000332F3" w:rsidRPr="00B87054" w14:paraId="2A1FAC52" w14:textId="77777777" w:rsidTr="007A1089">
        <w:tc>
          <w:tcPr>
            <w:tcW w:w="329" w:type="pct"/>
            <w:vAlign w:val="center"/>
          </w:tcPr>
          <w:p w14:paraId="79C4BC6D" w14:textId="77777777" w:rsidR="000332F3" w:rsidRPr="00B87054" w:rsidRDefault="000332F3" w:rsidP="000332F3">
            <w:pPr>
              <w:pStyle w:val="Text1"/>
              <w:spacing w:before="0" w:after="0"/>
              <w:ind w:left="0"/>
              <w:jc w:val="center"/>
              <w:rPr>
                <w:sz w:val="20"/>
              </w:rPr>
            </w:pPr>
          </w:p>
        </w:tc>
        <w:tc>
          <w:tcPr>
            <w:tcW w:w="438" w:type="pct"/>
            <w:vAlign w:val="center"/>
          </w:tcPr>
          <w:p w14:paraId="0B7D9AE9" w14:textId="77777777" w:rsidR="000332F3" w:rsidRPr="00B87054" w:rsidRDefault="000332F3" w:rsidP="000332F3">
            <w:pPr>
              <w:pStyle w:val="Text1"/>
              <w:spacing w:before="0" w:after="0"/>
              <w:ind w:left="0"/>
              <w:jc w:val="center"/>
              <w:rPr>
                <w:sz w:val="20"/>
              </w:rPr>
            </w:pPr>
            <w:r w:rsidRPr="00B87054">
              <w:rPr>
                <w:sz w:val="20"/>
              </w:rPr>
              <w:t>Показател за изпълнение</w:t>
            </w:r>
          </w:p>
        </w:tc>
        <w:tc>
          <w:tcPr>
            <w:tcW w:w="242" w:type="pct"/>
            <w:vAlign w:val="center"/>
          </w:tcPr>
          <w:p w14:paraId="6CAC931D" w14:textId="77777777" w:rsidR="000332F3" w:rsidRPr="00B87054" w:rsidRDefault="000332F3" w:rsidP="000332F3">
            <w:pPr>
              <w:pStyle w:val="Text1"/>
              <w:spacing w:before="0" w:after="0"/>
              <w:ind w:left="0"/>
              <w:jc w:val="center"/>
              <w:rPr>
                <w:rStyle w:val="Char27"/>
                <w:rFonts w:eastAsia="Calibri"/>
                <w:b w:val="0"/>
                <w:sz w:val="20"/>
                <w:szCs w:val="24"/>
              </w:rPr>
            </w:pPr>
            <w:r w:rsidRPr="00B87054">
              <w:rPr>
                <w:rStyle w:val="Char27"/>
                <w:rFonts w:eastAsia="Calibri"/>
                <w:b w:val="0"/>
                <w:sz w:val="20"/>
                <w:szCs w:val="24"/>
              </w:rPr>
              <w:t>3.4</w:t>
            </w:r>
          </w:p>
        </w:tc>
        <w:tc>
          <w:tcPr>
            <w:tcW w:w="536" w:type="pct"/>
            <w:shd w:val="clear" w:color="auto" w:fill="auto"/>
            <w:vAlign w:val="center"/>
          </w:tcPr>
          <w:p w14:paraId="3394C1C3" w14:textId="77777777" w:rsidR="000332F3" w:rsidRPr="00B87054" w:rsidRDefault="000332F3" w:rsidP="000332F3">
            <w:pPr>
              <w:pStyle w:val="Text1"/>
              <w:spacing w:before="0" w:after="0"/>
              <w:ind w:left="0"/>
              <w:jc w:val="center"/>
              <w:rPr>
                <w:sz w:val="20"/>
              </w:rPr>
            </w:pPr>
            <w:r w:rsidRPr="00B87054">
              <w:rPr>
                <w:sz w:val="20"/>
              </w:rPr>
              <w:t>Площ на местообитания на видове, подкрепени с цел постигане на по-добра степен на съхраненост</w:t>
            </w:r>
          </w:p>
        </w:tc>
        <w:tc>
          <w:tcPr>
            <w:tcW w:w="486" w:type="pct"/>
            <w:vAlign w:val="center"/>
          </w:tcPr>
          <w:p w14:paraId="6CDA23FD" w14:textId="77777777" w:rsidR="000332F3" w:rsidRPr="00B87054" w:rsidRDefault="000332F3" w:rsidP="000332F3">
            <w:pPr>
              <w:pStyle w:val="Text1"/>
              <w:spacing w:before="0" w:after="0"/>
              <w:ind w:left="0"/>
              <w:jc w:val="center"/>
              <w:rPr>
                <w:sz w:val="20"/>
              </w:rPr>
            </w:pPr>
            <w:r w:rsidRPr="00B87054">
              <w:rPr>
                <w:sz w:val="20"/>
              </w:rPr>
              <w:t>хектари</w:t>
            </w:r>
          </w:p>
        </w:tc>
        <w:tc>
          <w:tcPr>
            <w:tcW w:w="292" w:type="pct"/>
            <w:vAlign w:val="center"/>
          </w:tcPr>
          <w:p w14:paraId="07A38C10" w14:textId="77777777" w:rsidR="000332F3" w:rsidRPr="00B87054" w:rsidRDefault="000332F3" w:rsidP="000332F3">
            <w:pPr>
              <w:pStyle w:val="Text1"/>
              <w:spacing w:before="0" w:after="0"/>
              <w:ind w:left="0"/>
              <w:jc w:val="center"/>
              <w:rPr>
                <w:sz w:val="20"/>
              </w:rPr>
            </w:pPr>
            <w:r w:rsidRPr="00B87054">
              <w:rPr>
                <w:sz w:val="20"/>
              </w:rPr>
              <w:t>ЕФРР</w:t>
            </w:r>
          </w:p>
        </w:tc>
        <w:tc>
          <w:tcPr>
            <w:tcW w:w="486" w:type="pct"/>
            <w:vAlign w:val="center"/>
          </w:tcPr>
          <w:p w14:paraId="2840EBB3" w14:textId="77777777" w:rsidR="000332F3" w:rsidRPr="00B87054" w:rsidRDefault="000332F3" w:rsidP="000332F3">
            <w:pPr>
              <w:pStyle w:val="Text1"/>
              <w:spacing w:before="0" w:after="0"/>
              <w:ind w:left="0"/>
              <w:jc w:val="center"/>
              <w:rPr>
                <w:sz w:val="20"/>
              </w:rPr>
            </w:pPr>
            <w:r w:rsidRPr="00B87054">
              <w:rPr>
                <w:sz w:val="20"/>
              </w:rPr>
              <w:t>По-слабо развит регион</w:t>
            </w:r>
          </w:p>
        </w:tc>
        <w:tc>
          <w:tcPr>
            <w:tcW w:w="439" w:type="pct"/>
            <w:gridSpan w:val="3"/>
            <w:shd w:val="clear" w:color="auto" w:fill="auto"/>
            <w:vAlign w:val="center"/>
          </w:tcPr>
          <w:p w14:paraId="5D9EFA1B" w14:textId="77777777" w:rsidR="000332F3" w:rsidRPr="00B87054" w:rsidRDefault="000332F3" w:rsidP="000332F3">
            <w:pPr>
              <w:pStyle w:val="Text1"/>
              <w:spacing w:before="0" w:after="0"/>
              <w:ind w:left="0"/>
              <w:jc w:val="center"/>
              <w:rPr>
                <w:sz w:val="20"/>
              </w:rPr>
            </w:pPr>
            <w:r w:rsidRPr="00B87054">
              <w:rPr>
                <w:sz w:val="20"/>
              </w:rPr>
              <w:t>0</w:t>
            </w:r>
          </w:p>
        </w:tc>
        <w:tc>
          <w:tcPr>
            <w:tcW w:w="146" w:type="pct"/>
            <w:shd w:val="clear" w:color="auto" w:fill="auto"/>
            <w:vAlign w:val="center"/>
          </w:tcPr>
          <w:p w14:paraId="36EDD3F9" w14:textId="77777777" w:rsidR="000332F3" w:rsidRPr="00B87054" w:rsidRDefault="000332F3" w:rsidP="000332F3">
            <w:pPr>
              <w:pStyle w:val="Text1"/>
              <w:spacing w:before="0" w:after="0"/>
              <w:ind w:left="0"/>
              <w:jc w:val="center"/>
              <w:rPr>
                <w:sz w:val="20"/>
              </w:rPr>
            </w:pPr>
          </w:p>
        </w:tc>
        <w:tc>
          <w:tcPr>
            <w:tcW w:w="146" w:type="pct"/>
            <w:gridSpan w:val="2"/>
            <w:shd w:val="clear" w:color="auto" w:fill="auto"/>
            <w:vAlign w:val="center"/>
          </w:tcPr>
          <w:p w14:paraId="5CE9BC17" w14:textId="77777777" w:rsidR="000332F3" w:rsidRPr="00B87054" w:rsidRDefault="000332F3" w:rsidP="000332F3">
            <w:pPr>
              <w:pStyle w:val="Text1"/>
              <w:spacing w:before="0" w:after="0"/>
              <w:ind w:left="0"/>
              <w:jc w:val="center"/>
              <w:rPr>
                <w:sz w:val="20"/>
              </w:rPr>
            </w:pPr>
          </w:p>
        </w:tc>
        <w:tc>
          <w:tcPr>
            <w:tcW w:w="389" w:type="pct"/>
            <w:shd w:val="clear" w:color="auto" w:fill="auto"/>
            <w:vAlign w:val="center"/>
          </w:tcPr>
          <w:p w14:paraId="0DE1A6E2" w14:textId="77777777" w:rsidR="000332F3" w:rsidRPr="00B87054" w:rsidRDefault="000332F3" w:rsidP="000332F3">
            <w:pPr>
              <w:pStyle w:val="Text1"/>
              <w:spacing w:before="0" w:after="0"/>
              <w:ind w:left="0"/>
              <w:jc w:val="center"/>
              <w:rPr>
                <w:sz w:val="20"/>
              </w:rPr>
            </w:pPr>
            <w:r w:rsidRPr="00B87054">
              <w:rPr>
                <w:sz w:val="20"/>
              </w:rPr>
              <w:t>2 878 749</w:t>
            </w:r>
          </w:p>
        </w:tc>
        <w:tc>
          <w:tcPr>
            <w:tcW w:w="438" w:type="pct"/>
            <w:shd w:val="clear" w:color="auto" w:fill="auto"/>
            <w:vAlign w:val="center"/>
          </w:tcPr>
          <w:p w14:paraId="24CBEE7D" w14:textId="77777777" w:rsidR="000332F3" w:rsidRPr="00B87054" w:rsidRDefault="000332F3" w:rsidP="000332F3">
            <w:pPr>
              <w:pStyle w:val="Text1"/>
              <w:spacing w:before="0" w:after="0"/>
              <w:ind w:left="0"/>
              <w:jc w:val="center"/>
              <w:rPr>
                <w:sz w:val="20"/>
              </w:rPr>
            </w:pPr>
            <w:r w:rsidRPr="00B87054">
              <w:rPr>
                <w:sz w:val="20"/>
              </w:rPr>
              <w:t>Доклади за напредък по проект, УО на ОПОС</w:t>
            </w:r>
          </w:p>
        </w:tc>
        <w:tc>
          <w:tcPr>
            <w:tcW w:w="633" w:type="pct"/>
            <w:vAlign w:val="center"/>
          </w:tcPr>
          <w:p w14:paraId="3E8908B4" w14:textId="77777777" w:rsidR="000332F3" w:rsidRPr="00B87054" w:rsidRDefault="000332F3" w:rsidP="000C74BE">
            <w:pPr>
              <w:pStyle w:val="Text1"/>
              <w:spacing w:before="0" w:after="0"/>
              <w:ind w:left="0"/>
              <w:jc w:val="center"/>
              <w:rPr>
                <w:sz w:val="20"/>
                <w:lang w:val="ru-RU"/>
              </w:rPr>
            </w:pPr>
            <w:r w:rsidRPr="00B87054">
              <w:rPr>
                <w:sz w:val="20"/>
              </w:rPr>
              <w:t>Крайна цел: съгл. геостатистически анализ за площта на местообитанията.</w:t>
            </w:r>
          </w:p>
        </w:tc>
      </w:tr>
      <w:tr w:rsidR="000332F3" w:rsidRPr="00B87054" w14:paraId="5BABF613" w14:textId="77777777" w:rsidTr="000332F3">
        <w:trPr>
          <w:trHeight w:val="397"/>
        </w:trPr>
        <w:tc>
          <w:tcPr>
            <w:tcW w:w="329" w:type="pct"/>
            <w:vAlign w:val="center"/>
          </w:tcPr>
          <w:p w14:paraId="1C2291D8" w14:textId="77777777" w:rsidR="000332F3" w:rsidRPr="00B87054" w:rsidRDefault="000332F3" w:rsidP="000332F3">
            <w:pPr>
              <w:pStyle w:val="Text1"/>
              <w:spacing w:before="0" w:after="0"/>
              <w:ind w:left="0"/>
              <w:jc w:val="center"/>
              <w:rPr>
                <w:sz w:val="20"/>
              </w:rPr>
            </w:pPr>
          </w:p>
        </w:tc>
        <w:tc>
          <w:tcPr>
            <w:tcW w:w="438" w:type="pct"/>
            <w:vAlign w:val="center"/>
          </w:tcPr>
          <w:p w14:paraId="7541CCF4" w14:textId="77777777" w:rsidR="000332F3" w:rsidRPr="00B87054" w:rsidRDefault="000332F3" w:rsidP="000332F3">
            <w:pPr>
              <w:pStyle w:val="Text1"/>
              <w:spacing w:before="0" w:after="0"/>
              <w:ind w:left="0"/>
              <w:jc w:val="center"/>
              <w:rPr>
                <w:sz w:val="20"/>
              </w:rPr>
            </w:pPr>
            <w:r w:rsidRPr="00B87054">
              <w:rPr>
                <w:sz w:val="20"/>
              </w:rPr>
              <w:t>Показател за изпълнение</w:t>
            </w:r>
          </w:p>
        </w:tc>
        <w:tc>
          <w:tcPr>
            <w:tcW w:w="242" w:type="pct"/>
            <w:vAlign w:val="center"/>
          </w:tcPr>
          <w:p w14:paraId="7860A366" w14:textId="77777777" w:rsidR="000332F3" w:rsidRPr="00B87054" w:rsidRDefault="000332F3" w:rsidP="000332F3">
            <w:pPr>
              <w:pStyle w:val="Text1"/>
              <w:spacing w:before="0" w:after="0"/>
              <w:ind w:left="0"/>
              <w:jc w:val="center"/>
              <w:rPr>
                <w:sz w:val="20"/>
              </w:rPr>
            </w:pPr>
            <w:r w:rsidRPr="00B87054">
              <w:rPr>
                <w:sz w:val="20"/>
              </w:rPr>
              <w:t>3.6</w:t>
            </w:r>
          </w:p>
        </w:tc>
        <w:tc>
          <w:tcPr>
            <w:tcW w:w="536" w:type="pct"/>
            <w:shd w:val="clear" w:color="auto" w:fill="auto"/>
            <w:vAlign w:val="center"/>
          </w:tcPr>
          <w:p w14:paraId="2E697C83" w14:textId="77777777" w:rsidR="000332F3" w:rsidRPr="00B87054" w:rsidRDefault="000332F3" w:rsidP="000332F3">
            <w:pPr>
              <w:pStyle w:val="Text1"/>
              <w:spacing w:before="0" w:after="0"/>
              <w:ind w:left="0"/>
              <w:jc w:val="center"/>
              <w:rPr>
                <w:sz w:val="20"/>
              </w:rPr>
            </w:pPr>
            <w:r w:rsidRPr="00B87054">
              <w:rPr>
                <w:sz w:val="20"/>
              </w:rPr>
              <w:t>Проведени  национални информационни кампании</w:t>
            </w:r>
          </w:p>
        </w:tc>
        <w:tc>
          <w:tcPr>
            <w:tcW w:w="486" w:type="pct"/>
            <w:vAlign w:val="center"/>
          </w:tcPr>
          <w:p w14:paraId="1FDA7C31" w14:textId="77777777" w:rsidR="000332F3" w:rsidRPr="00B87054" w:rsidRDefault="000332F3" w:rsidP="000332F3">
            <w:pPr>
              <w:pStyle w:val="Text1"/>
              <w:spacing w:before="0" w:after="0"/>
              <w:ind w:left="0"/>
              <w:jc w:val="center"/>
              <w:rPr>
                <w:sz w:val="20"/>
              </w:rPr>
            </w:pPr>
            <w:r w:rsidRPr="00B87054">
              <w:rPr>
                <w:sz w:val="20"/>
              </w:rPr>
              <w:t xml:space="preserve">Брой </w:t>
            </w:r>
          </w:p>
        </w:tc>
        <w:tc>
          <w:tcPr>
            <w:tcW w:w="292" w:type="pct"/>
            <w:vAlign w:val="center"/>
          </w:tcPr>
          <w:p w14:paraId="1BDB2C09" w14:textId="77777777" w:rsidR="000332F3" w:rsidRPr="00B87054" w:rsidRDefault="000332F3" w:rsidP="000332F3">
            <w:pPr>
              <w:pStyle w:val="Text1"/>
              <w:spacing w:before="0" w:after="0"/>
              <w:ind w:left="0"/>
              <w:jc w:val="center"/>
              <w:rPr>
                <w:sz w:val="20"/>
              </w:rPr>
            </w:pPr>
            <w:r w:rsidRPr="00B87054">
              <w:rPr>
                <w:sz w:val="20"/>
              </w:rPr>
              <w:t>ЕФРР</w:t>
            </w:r>
          </w:p>
        </w:tc>
        <w:tc>
          <w:tcPr>
            <w:tcW w:w="486" w:type="pct"/>
            <w:vAlign w:val="center"/>
          </w:tcPr>
          <w:p w14:paraId="42350CA4" w14:textId="77777777" w:rsidR="000332F3" w:rsidRPr="00B87054" w:rsidRDefault="000332F3" w:rsidP="000332F3">
            <w:pPr>
              <w:pStyle w:val="Text1"/>
              <w:spacing w:before="0" w:after="0"/>
              <w:ind w:left="0"/>
              <w:jc w:val="center"/>
              <w:rPr>
                <w:sz w:val="20"/>
              </w:rPr>
            </w:pPr>
            <w:r w:rsidRPr="00B87054">
              <w:rPr>
                <w:sz w:val="20"/>
              </w:rPr>
              <w:t>По-слабо развит регион</w:t>
            </w:r>
          </w:p>
        </w:tc>
        <w:tc>
          <w:tcPr>
            <w:tcW w:w="439" w:type="pct"/>
            <w:gridSpan w:val="3"/>
            <w:shd w:val="clear" w:color="auto" w:fill="auto"/>
            <w:vAlign w:val="center"/>
          </w:tcPr>
          <w:p w14:paraId="0832D256" w14:textId="77777777" w:rsidR="000332F3" w:rsidRPr="00B87054" w:rsidRDefault="000332F3" w:rsidP="000332F3">
            <w:pPr>
              <w:pStyle w:val="Text1"/>
              <w:spacing w:before="0" w:after="0"/>
              <w:ind w:left="0"/>
              <w:jc w:val="center"/>
              <w:rPr>
                <w:sz w:val="20"/>
              </w:rPr>
            </w:pPr>
            <w:r w:rsidRPr="00B87054">
              <w:rPr>
                <w:sz w:val="20"/>
              </w:rPr>
              <w:t xml:space="preserve"> 1</w:t>
            </w:r>
          </w:p>
        </w:tc>
        <w:tc>
          <w:tcPr>
            <w:tcW w:w="146" w:type="pct"/>
            <w:shd w:val="clear" w:color="auto" w:fill="auto"/>
            <w:vAlign w:val="center"/>
          </w:tcPr>
          <w:p w14:paraId="20BBF028" w14:textId="77777777" w:rsidR="000332F3" w:rsidRPr="00B87054" w:rsidRDefault="000332F3" w:rsidP="000332F3">
            <w:pPr>
              <w:pStyle w:val="Text1"/>
              <w:spacing w:before="0" w:after="0"/>
              <w:ind w:left="0"/>
              <w:jc w:val="center"/>
              <w:rPr>
                <w:sz w:val="20"/>
              </w:rPr>
            </w:pPr>
          </w:p>
        </w:tc>
        <w:tc>
          <w:tcPr>
            <w:tcW w:w="146" w:type="pct"/>
            <w:gridSpan w:val="2"/>
            <w:shd w:val="clear" w:color="auto" w:fill="auto"/>
            <w:vAlign w:val="center"/>
          </w:tcPr>
          <w:p w14:paraId="64F8E9DF" w14:textId="77777777" w:rsidR="000332F3" w:rsidRPr="00B87054" w:rsidRDefault="000332F3" w:rsidP="000332F3">
            <w:pPr>
              <w:pStyle w:val="Text1"/>
              <w:spacing w:before="0" w:after="0"/>
              <w:ind w:left="0"/>
              <w:jc w:val="center"/>
              <w:rPr>
                <w:sz w:val="20"/>
              </w:rPr>
            </w:pPr>
          </w:p>
        </w:tc>
        <w:tc>
          <w:tcPr>
            <w:tcW w:w="389" w:type="pct"/>
            <w:shd w:val="clear" w:color="auto" w:fill="auto"/>
            <w:vAlign w:val="center"/>
          </w:tcPr>
          <w:p w14:paraId="3C310AD2" w14:textId="77777777" w:rsidR="000332F3" w:rsidRPr="00B87054" w:rsidRDefault="000332F3" w:rsidP="000332F3">
            <w:pPr>
              <w:pStyle w:val="Text1"/>
              <w:spacing w:before="0" w:after="0"/>
              <w:ind w:left="0"/>
              <w:jc w:val="center"/>
              <w:rPr>
                <w:sz w:val="20"/>
              </w:rPr>
            </w:pPr>
            <w:r w:rsidRPr="00B87054">
              <w:rPr>
                <w:sz w:val="20"/>
              </w:rPr>
              <w:t xml:space="preserve"> 3</w:t>
            </w:r>
          </w:p>
        </w:tc>
        <w:tc>
          <w:tcPr>
            <w:tcW w:w="438" w:type="pct"/>
            <w:shd w:val="clear" w:color="auto" w:fill="auto"/>
            <w:vAlign w:val="center"/>
          </w:tcPr>
          <w:p w14:paraId="4078E8F7" w14:textId="77777777" w:rsidR="000332F3" w:rsidRPr="00B87054" w:rsidRDefault="000332F3" w:rsidP="000332F3">
            <w:pPr>
              <w:pStyle w:val="Text1"/>
              <w:spacing w:before="0" w:after="0"/>
              <w:ind w:left="0"/>
              <w:jc w:val="center"/>
              <w:rPr>
                <w:sz w:val="20"/>
              </w:rPr>
            </w:pPr>
            <w:r w:rsidRPr="00B87054">
              <w:rPr>
                <w:sz w:val="20"/>
              </w:rPr>
              <w:t>Доклади за напредък по проект, УО на ОПОС</w:t>
            </w:r>
          </w:p>
        </w:tc>
        <w:tc>
          <w:tcPr>
            <w:tcW w:w="633" w:type="pct"/>
            <w:vAlign w:val="center"/>
          </w:tcPr>
          <w:p w14:paraId="798E1AED" w14:textId="77777777" w:rsidR="000332F3" w:rsidRPr="00B87054" w:rsidRDefault="000332F3" w:rsidP="000332F3">
            <w:pPr>
              <w:pStyle w:val="Text1"/>
              <w:spacing w:before="0" w:after="0"/>
              <w:ind w:left="34"/>
              <w:rPr>
                <w:sz w:val="20"/>
              </w:rPr>
            </w:pPr>
            <w:r w:rsidRPr="00B87054">
              <w:rPr>
                <w:sz w:val="20"/>
              </w:rPr>
              <w:t>Съгласно НПРД за Натура 2000 и НИКС към нея.</w:t>
            </w:r>
          </w:p>
        </w:tc>
      </w:tr>
      <w:tr w:rsidR="000332F3" w:rsidRPr="00B87054" w14:paraId="73479DB8" w14:textId="77777777" w:rsidTr="000332F3">
        <w:trPr>
          <w:trHeight w:val="397"/>
        </w:trPr>
        <w:tc>
          <w:tcPr>
            <w:tcW w:w="329" w:type="pct"/>
            <w:vAlign w:val="center"/>
          </w:tcPr>
          <w:p w14:paraId="6F0C1A08" w14:textId="77777777" w:rsidR="000332F3" w:rsidRPr="00B87054" w:rsidRDefault="000332F3" w:rsidP="000332F3">
            <w:pPr>
              <w:pStyle w:val="Text1"/>
              <w:spacing w:before="0" w:after="0"/>
              <w:ind w:left="0"/>
              <w:jc w:val="center"/>
              <w:rPr>
                <w:sz w:val="20"/>
              </w:rPr>
            </w:pPr>
          </w:p>
        </w:tc>
        <w:tc>
          <w:tcPr>
            <w:tcW w:w="438" w:type="pct"/>
            <w:vAlign w:val="center"/>
          </w:tcPr>
          <w:p w14:paraId="3E4F8AA9" w14:textId="77777777" w:rsidR="000332F3" w:rsidRPr="00B87054" w:rsidRDefault="000332F3" w:rsidP="000332F3">
            <w:pPr>
              <w:pStyle w:val="Text1"/>
              <w:spacing w:before="0" w:after="0"/>
              <w:ind w:left="0"/>
              <w:jc w:val="center"/>
              <w:rPr>
                <w:sz w:val="20"/>
              </w:rPr>
            </w:pPr>
            <w:r w:rsidRPr="00B87054">
              <w:rPr>
                <w:sz w:val="20"/>
              </w:rPr>
              <w:t>Основна стъпка за изпълнение</w:t>
            </w:r>
          </w:p>
        </w:tc>
        <w:tc>
          <w:tcPr>
            <w:tcW w:w="242" w:type="pct"/>
            <w:vAlign w:val="center"/>
          </w:tcPr>
          <w:p w14:paraId="0C8742A6" w14:textId="77777777" w:rsidR="000332F3" w:rsidRPr="00B87054" w:rsidRDefault="000332F3" w:rsidP="000332F3">
            <w:pPr>
              <w:pStyle w:val="Text1"/>
              <w:spacing w:before="0" w:after="0"/>
              <w:ind w:left="0"/>
              <w:jc w:val="center"/>
              <w:rPr>
                <w:sz w:val="20"/>
              </w:rPr>
            </w:pPr>
            <w:r w:rsidRPr="00B87054">
              <w:rPr>
                <w:sz w:val="20"/>
              </w:rPr>
              <w:t>3.8</w:t>
            </w:r>
          </w:p>
        </w:tc>
        <w:tc>
          <w:tcPr>
            <w:tcW w:w="536" w:type="pct"/>
            <w:shd w:val="clear" w:color="auto" w:fill="auto"/>
            <w:vAlign w:val="center"/>
          </w:tcPr>
          <w:p w14:paraId="3C149832" w14:textId="77777777" w:rsidR="000332F3" w:rsidRPr="00B87054" w:rsidRDefault="000332F3" w:rsidP="000332F3">
            <w:pPr>
              <w:pStyle w:val="Text1"/>
              <w:spacing w:before="0" w:after="0"/>
              <w:ind w:left="0"/>
              <w:jc w:val="center"/>
              <w:rPr>
                <w:sz w:val="20"/>
              </w:rPr>
            </w:pPr>
            <w:r w:rsidRPr="00B87054">
              <w:rPr>
                <w:sz w:val="20"/>
              </w:rPr>
              <w:t>Видове, подкрепени с цел постигане на по-добра степен на съхраненост</w:t>
            </w:r>
          </w:p>
        </w:tc>
        <w:tc>
          <w:tcPr>
            <w:tcW w:w="486" w:type="pct"/>
            <w:vAlign w:val="center"/>
          </w:tcPr>
          <w:p w14:paraId="7D1F9159" w14:textId="77777777" w:rsidR="000332F3" w:rsidRPr="00B87054" w:rsidRDefault="000332F3" w:rsidP="000332F3">
            <w:pPr>
              <w:pStyle w:val="Text1"/>
              <w:spacing w:before="0" w:after="0"/>
              <w:ind w:left="0"/>
              <w:jc w:val="center"/>
              <w:rPr>
                <w:sz w:val="20"/>
              </w:rPr>
            </w:pPr>
            <w:r w:rsidRPr="00B87054">
              <w:rPr>
                <w:sz w:val="20"/>
              </w:rPr>
              <w:t>Брой</w:t>
            </w:r>
          </w:p>
        </w:tc>
        <w:tc>
          <w:tcPr>
            <w:tcW w:w="292" w:type="pct"/>
            <w:vAlign w:val="center"/>
          </w:tcPr>
          <w:p w14:paraId="3F1805B5" w14:textId="77777777" w:rsidR="000332F3" w:rsidRPr="00B87054" w:rsidRDefault="000332F3" w:rsidP="000332F3">
            <w:pPr>
              <w:pStyle w:val="Text1"/>
              <w:spacing w:before="0" w:after="0"/>
              <w:ind w:left="0"/>
              <w:jc w:val="center"/>
              <w:rPr>
                <w:sz w:val="20"/>
              </w:rPr>
            </w:pPr>
            <w:r w:rsidRPr="00B87054">
              <w:rPr>
                <w:sz w:val="20"/>
              </w:rPr>
              <w:t>ЕФРР</w:t>
            </w:r>
          </w:p>
        </w:tc>
        <w:tc>
          <w:tcPr>
            <w:tcW w:w="486" w:type="pct"/>
            <w:vAlign w:val="center"/>
          </w:tcPr>
          <w:p w14:paraId="179FCCB2" w14:textId="77777777" w:rsidR="000332F3" w:rsidRPr="00B87054" w:rsidRDefault="000332F3" w:rsidP="000332F3">
            <w:pPr>
              <w:pStyle w:val="Text1"/>
              <w:spacing w:before="0" w:after="0"/>
              <w:ind w:left="0"/>
              <w:jc w:val="center"/>
              <w:rPr>
                <w:sz w:val="20"/>
              </w:rPr>
            </w:pPr>
            <w:r w:rsidRPr="00B87054">
              <w:rPr>
                <w:sz w:val="20"/>
              </w:rPr>
              <w:t>По-слабо развит регион</w:t>
            </w:r>
          </w:p>
        </w:tc>
        <w:tc>
          <w:tcPr>
            <w:tcW w:w="439" w:type="pct"/>
            <w:gridSpan w:val="3"/>
            <w:shd w:val="clear" w:color="auto" w:fill="auto"/>
            <w:vAlign w:val="center"/>
          </w:tcPr>
          <w:p w14:paraId="687C7744" w14:textId="77777777" w:rsidR="000332F3" w:rsidRPr="00B87054" w:rsidRDefault="000332F3" w:rsidP="000332F3">
            <w:pPr>
              <w:pStyle w:val="Text1"/>
              <w:spacing w:before="0" w:after="0"/>
              <w:ind w:left="0"/>
              <w:jc w:val="center"/>
              <w:rPr>
                <w:sz w:val="20"/>
              </w:rPr>
            </w:pPr>
            <w:r w:rsidRPr="00B87054">
              <w:rPr>
                <w:sz w:val="20"/>
              </w:rPr>
              <w:t>1</w:t>
            </w:r>
          </w:p>
        </w:tc>
        <w:tc>
          <w:tcPr>
            <w:tcW w:w="146" w:type="pct"/>
            <w:shd w:val="clear" w:color="auto" w:fill="auto"/>
            <w:vAlign w:val="center"/>
          </w:tcPr>
          <w:p w14:paraId="09F86B29" w14:textId="77777777" w:rsidR="000332F3" w:rsidRPr="00B87054" w:rsidRDefault="000332F3" w:rsidP="000332F3">
            <w:pPr>
              <w:pStyle w:val="Text1"/>
              <w:spacing w:before="0" w:after="0"/>
              <w:ind w:left="0"/>
              <w:jc w:val="center"/>
              <w:rPr>
                <w:sz w:val="20"/>
              </w:rPr>
            </w:pPr>
          </w:p>
        </w:tc>
        <w:tc>
          <w:tcPr>
            <w:tcW w:w="146" w:type="pct"/>
            <w:gridSpan w:val="2"/>
            <w:shd w:val="clear" w:color="auto" w:fill="auto"/>
            <w:vAlign w:val="center"/>
          </w:tcPr>
          <w:p w14:paraId="1A33B640" w14:textId="77777777" w:rsidR="000332F3" w:rsidRPr="00B87054" w:rsidRDefault="000332F3" w:rsidP="000332F3">
            <w:pPr>
              <w:pStyle w:val="Text1"/>
              <w:spacing w:before="0" w:after="0"/>
              <w:ind w:left="0"/>
              <w:jc w:val="center"/>
              <w:rPr>
                <w:sz w:val="20"/>
              </w:rPr>
            </w:pPr>
          </w:p>
        </w:tc>
        <w:tc>
          <w:tcPr>
            <w:tcW w:w="389" w:type="pct"/>
            <w:shd w:val="clear" w:color="auto" w:fill="auto"/>
            <w:vAlign w:val="center"/>
          </w:tcPr>
          <w:p w14:paraId="4CE36B1F" w14:textId="77777777" w:rsidR="000332F3" w:rsidRPr="00B87054" w:rsidRDefault="000332F3" w:rsidP="000332F3">
            <w:pPr>
              <w:pStyle w:val="Text1"/>
              <w:spacing w:before="0" w:after="0"/>
              <w:ind w:left="0"/>
              <w:jc w:val="center"/>
              <w:rPr>
                <w:sz w:val="20"/>
              </w:rPr>
            </w:pPr>
            <w:r w:rsidRPr="00B87054">
              <w:rPr>
                <w:sz w:val="20"/>
              </w:rPr>
              <w:t>1</w:t>
            </w:r>
          </w:p>
        </w:tc>
        <w:tc>
          <w:tcPr>
            <w:tcW w:w="438" w:type="pct"/>
            <w:shd w:val="clear" w:color="auto" w:fill="auto"/>
            <w:vAlign w:val="center"/>
          </w:tcPr>
          <w:p w14:paraId="4B91751A" w14:textId="77777777" w:rsidR="000332F3" w:rsidRPr="00B87054" w:rsidRDefault="000332F3" w:rsidP="000332F3">
            <w:pPr>
              <w:pStyle w:val="Text1"/>
              <w:spacing w:before="0" w:after="0"/>
              <w:ind w:left="0"/>
              <w:jc w:val="center"/>
              <w:rPr>
                <w:sz w:val="20"/>
              </w:rPr>
            </w:pPr>
            <w:r w:rsidRPr="00B87054">
              <w:rPr>
                <w:sz w:val="20"/>
              </w:rPr>
              <w:t>Доклади за напредък по проект, УО на ОПОС</w:t>
            </w:r>
          </w:p>
        </w:tc>
        <w:tc>
          <w:tcPr>
            <w:tcW w:w="633" w:type="pct"/>
            <w:vAlign w:val="center"/>
          </w:tcPr>
          <w:p w14:paraId="2646556A" w14:textId="6B4AACCD" w:rsidR="000332F3" w:rsidRPr="00B87054" w:rsidRDefault="000332F3" w:rsidP="008D23B3">
            <w:pPr>
              <w:pStyle w:val="Text1"/>
              <w:spacing w:before="0" w:after="0"/>
              <w:ind w:left="34"/>
              <w:jc w:val="center"/>
              <w:rPr>
                <w:sz w:val="20"/>
              </w:rPr>
            </w:pPr>
            <w:r w:rsidRPr="00B87054">
              <w:rPr>
                <w:sz w:val="20"/>
              </w:rPr>
              <w:t xml:space="preserve">Очаква се през 2018 г. въз основа на предприети консервационни мерки да бъде </w:t>
            </w:r>
            <w:r w:rsidR="00A55A71" w:rsidRPr="00B87054">
              <w:rPr>
                <w:sz w:val="20"/>
              </w:rPr>
              <w:t xml:space="preserve">подкрепен поне един вид с цел постигане на по-добра </w:t>
            </w:r>
            <w:r w:rsidRPr="00B87054">
              <w:rPr>
                <w:sz w:val="20"/>
              </w:rPr>
              <w:t>степен на съхраненост.</w:t>
            </w:r>
          </w:p>
        </w:tc>
      </w:tr>
    </w:tbl>
    <w:p w14:paraId="1D7A905C" w14:textId="77777777" w:rsidR="00DB190A" w:rsidRPr="00B87054" w:rsidRDefault="00DB190A" w:rsidP="00A670AB">
      <w:pPr>
        <w:suppressAutoHyphens/>
        <w:spacing w:before="40" w:after="40"/>
        <w:rPr>
          <w:i/>
        </w:rPr>
      </w:pPr>
    </w:p>
    <w:p w14:paraId="0200DE49" w14:textId="77777777" w:rsidR="002D2DBF" w:rsidRPr="00B87054" w:rsidRDefault="002D2DBF" w:rsidP="00A670AB">
      <w:pPr>
        <w:suppressAutoHyphens/>
        <w:spacing w:before="40" w:after="40"/>
      </w:pPr>
      <w:r w:rsidRPr="00B87054">
        <w:t xml:space="preserve">Допълнителна информация за качествени показатели относно създаването на рамката на изпълнението </w:t>
      </w:r>
    </w:p>
    <w:p w14:paraId="765C4738" w14:textId="77777777" w:rsidR="002D2DBF" w:rsidRPr="00B87054" w:rsidRDefault="002D2DBF" w:rsidP="00A670AB">
      <w:pPr>
        <w:suppressAutoHyphens/>
        <w:spacing w:before="40" w:after="40"/>
        <w:rPr>
          <w:b/>
        </w:rPr>
      </w:pPr>
      <w:r w:rsidRPr="00B87054">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B87054" w14:paraId="26FFB224" w14:textId="77777777" w:rsidTr="00A670AB">
        <w:trPr>
          <w:trHeight w:val="445"/>
        </w:trPr>
        <w:tc>
          <w:tcPr>
            <w:tcW w:w="14567" w:type="dxa"/>
            <w:shd w:val="clear" w:color="auto" w:fill="auto"/>
          </w:tcPr>
          <w:p w14:paraId="4D253218" w14:textId="77777777" w:rsidR="0075646E" w:rsidRPr="00B87054" w:rsidRDefault="002D2DBF" w:rsidP="00A670AB">
            <w:pPr>
              <w:pStyle w:val="Text1"/>
              <w:ind w:left="0"/>
              <w:rPr>
                <w:i/>
                <w:color w:val="8DB3E2"/>
                <w:sz w:val="18"/>
              </w:rPr>
            </w:pPr>
            <w:r w:rsidRPr="00B87054">
              <w:rPr>
                <w:i/>
                <w:color w:val="8DB3E2"/>
                <w:sz w:val="18"/>
              </w:rPr>
              <w:t xml:space="preserve">&lt;2A.4.12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tc>
      </w:tr>
    </w:tbl>
    <w:p w14:paraId="3A61C660" w14:textId="77777777" w:rsidR="002D2DBF" w:rsidRPr="00B87054" w:rsidRDefault="002D2DBF" w:rsidP="002D2DBF">
      <w:pPr>
        <w:suppressAutoHyphens/>
        <w:rPr>
          <w:b/>
        </w:rPr>
      </w:pPr>
    </w:p>
    <w:p w14:paraId="54042CA9" w14:textId="77777777" w:rsidR="002D2DBF" w:rsidRPr="00B87054" w:rsidRDefault="002D2DBF" w:rsidP="002D2DBF">
      <w:pPr>
        <w:suppressAutoHyphens/>
        <w:rPr>
          <w:b/>
        </w:rPr>
        <w:sectPr w:rsidR="002D2DBF" w:rsidRPr="00B87054" w:rsidSect="002A51D1">
          <w:headerReference w:type="default" r:id="rId62"/>
          <w:footerReference w:type="default" r:id="rId63"/>
          <w:headerReference w:type="first" r:id="rId64"/>
          <w:footerReference w:type="first" r:id="rId65"/>
          <w:pgSz w:w="16838" w:h="11906" w:orient="landscape"/>
          <w:pgMar w:top="851" w:right="1021" w:bottom="1418" w:left="1021" w:header="601" w:footer="1077" w:gutter="0"/>
          <w:cols w:space="720"/>
          <w:docGrid w:linePitch="326"/>
        </w:sectPr>
      </w:pPr>
    </w:p>
    <w:p w14:paraId="3F323CCA" w14:textId="77777777" w:rsidR="002D2DBF" w:rsidRPr="00B87054" w:rsidRDefault="002D2DBF" w:rsidP="002D2DBF">
      <w:pPr>
        <w:suppressAutoHyphens/>
        <w:ind w:left="1418" w:hanging="1418"/>
        <w:rPr>
          <w:b/>
        </w:rPr>
      </w:pPr>
      <w:r w:rsidRPr="00B87054">
        <w:rPr>
          <w:b/>
        </w:rPr>
        <w:lastRenderedPageBreak/>
        <w:t xml:space="preserve">2.А.9 </w:t>
      </w:r>
      <w:r w:rsidRPr="00B87054">
        <w:tab/>
      </w:r>
      <w:r w:rsidRPr="00B87054">
        <w:rPr>
          <w:b/>
        </w:rPr>
        <w:t xml:space="preserve">Категории интервенции </w:t>
      </w:r>
    </w:p>
    <w:p w14:paraId="0552F2B8" w14:textId="77777777" w:rsidR="002D2DBF" w:rsidRPr="00B87054" w:rsidRDefault="002D2DBF" w:rsidP="002D2DBF">
      <w:pPr>
        <w:suppressAutoHyphens/>
        <w:ind w:left="1418" w:hanging="1418"/>
      </w:pPr>
      <w:r w:rsidRPr="00B87054">
        <w:t>(Позоваване: член 96, параграф 2, буква б), подточка vi) от Регламент (EС) № 1303/2013)</w:t>
      </w:r>
    </w:p>
    <w:p w14:paraId="5A362E72" w14:textId="77777777" w:rsidR="002D2DBF" w:rsidRPr="00B87054" w:rsidRDefault="002D2DBF" w:rsidP="002D2DBF">
      <w:pPr>
        <w:suppressAutoHyphens/>
        <w:rPr>
          <w:szCs w:val="24"/>
        </w:rPr>
      </w:pPr>
      <w:r w:rsidRPr="00B87054">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6BA0AEB1" w14:textId="77777777" w:rsidR="002D2DBF" w:rsidRPr="00B87054" w:rsidRDefault="002D2DBF" w:rsidP="002D2DBF">
      <w:pPr>
        <w:suppressAutoHyphens/>
        <w:ind w:left="1418" w:hanging="1418"/>
        <w:rPr>
          <w:b/>
        </w:rPr>
      </w:pPr>
    </w:p>
    <w:p w14:paraId="0E5AAFFE" w14:textId="77777777" w:rsidR="002D2DBF" w:rsidRPr="00B87054" w:rsidRDefault="002D2DBF" w:rsidP="002D2DBF">
      <w:pPr>
        <w:suppressAutoHyphens/>
        <w:ind w:left="1418" w:hanging="1418"/>
        <w:rPr>
          <w:b/>
          <w:szCs w:val="24"/>
        </w:rPr>
      </w:pPr>
      <w:r w:rsidRPr="00B87054">
        <w:rPr>
          <w:b/>
        </w:rPr>
        <w:t xml:space="preserve">Таблици 7—11: </w:t>
      </w:r>
      <w:r w:rsidRPr="00B87054">
        <w:tab/>
      </w:r>
      <w:r w:rsidRPr="00B87054">
        <w:rPr>
          <w:b/>
        </w:rPr>
        <w:t>Категории интервенции</w:t>
      </w:r>
      <w:r w:rsidRPr="00B87054">
        <w:rPr>
          <w:rStyle w:val="FootnoteReference"/>
          <w:b/>
        </w:rPr>
        <w:footnoteReference w:id="50"/>
      </w:r>
      <w:r w:rsidRPr="00B87054">
        <w:rPr>
          <w:b/>
        </w:rPr>
        <w:t xml:space="preserve"> </w:t>
      </w:r>
    </w:p>
    <w:p w14:paraId="481E6822" w14:textId="77777777" w:rsidR="002D2DBF" w:rsidRPr="00B87054" w:rsidRDefault="002D2DBF" w:rsidP="002D2DBF">
      <w:pPr>
        <w:suppressAutoHyphens/>
        <w:ind w:left="1418" w:hanging="1418"/>
        <w:rPr>
          <w:szCs w:val="24"/>
        </w:rPr>
      </w:pPr>
      <w:r w:rsidRPr="00B87054">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44C26042" w14:textId="77777777" w:rsidTr="002D2DBF">
        <w:trPr>
          <w:trHeight w:val="364"/>
        </w:trPr>
        <w:tc>
          <w:tcPr>
            <w:tcW w:w="8472" w:type="dxa"/>
            <w:gridSpan w:val="3"/>
            <w:shd w:val="clear" w:color="auto" w:fill="auto"/>
          </w:tcPr>
          <w:p w14:paraId="518DB76B"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7: Измерение 1 – Област на интервенция</w:t>
            </w:r>
          </w:p>
        </w:tc>
      </w:tr>
      <w:tr w:rsidR="002D2DBF" w:rsidRPr="00B87054" w14:paraId="3C53E720" w14:textId="77777777" w:rsidTr="002D2DBF">
        <w:trPr>
          <w:trHeight w:val="364"/>
        </w:trPr>
        <w:tc>
          <w:tcPr>
            <w:tcW w:w="2802" w:type="dxa"/>
            <w:shd w:val="clear" w:color="auto" w:fill="auto"/>
          </w:tcPr>
          <w:p w14:paraId="6FF39C64"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6FC38F0D"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50D44E83" w14:textId="77777777" w:rsidTr="002D2DBF">
        <w:trPr>
          <w:trHeight w:val="364"/>
        </w:trPr>
        <w:tc>
          <w:tcPr>
            <w:tcW w:w="2802" w:type="dxa"/>
            <w:shd w:val="clear" w:color="auto" w:fill="auto"/>
          </w:tcPr>
          <w:p w14:paraId="79D684C6"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35B08B14"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559A4A61" w14:textId="77777777" w:rsidTr="002D2DBF">
        <w:trPr>
          <w:trHeight w:val="267"/>
        </w:trPr>
        <w:tc>
          <w:tcPr>
            <w:tcW w:w="2802" w:type="dxa"/>
            <w:shd w:val="clear" w:color="auto" w:fill="auto"/>
          </w:tcPr>
          <w:p w14:paraId="7BD4E608"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3189B712"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0B40F240" w14:textId="77777777" w:rsidR="002D2DBF" w:rsidRPr="00B87054" w:rsidRDefault="002D2DBF" w:rsidP="002D2DBF">
            <w:pPr>
              <w:jc w:val="center"/>
              <w:rPr>
                <w:sz w:val="20"/>
              </w:rPr>
            </w:pPr>
            <w:r w:rsidRPr="00B87054">
              <w:rPr>
                <w:b/>
                <w:sz w:val="18"/>
              </w:rPr>
              <w:t>Сума (в евро)</w:t>
            </w:r>
          </w:p>
        </w:tc>
      </w:tr>
      <w:tr w:rsidR="002D2DBF" w:rsidRPr="00B87054" w14:paraId="6E435230" w14:textId="77777777" w:rsidTr="002D2DBF">
        <w:tc>
          <w:tcPr>
            <w:tcW w:w="2802" w:type="dxa"/>
            <w:shd w:val="clear" w:color="auto" w:fill="auto"/>
          </w:tcPr>
          <w:p w14:paraId="1B244FDF" w14:textId="77777777" w:rsidR="002D2DBF" w:rsidRPr="00B87054" w:rsidRDefault="002D2DBF" w:rsidP="002D2DBF">
            <w:pPr>
              <w:suppressAutoHyphens/>
              <w:rPr>
                <w:i/>
                <w:color w:val="8DB3E2"/>
                <w:sz w:val="18"/>
                <w:szCs w:val="18"/>
              </w:rPr>
            </w:pPr>
            <w:r w:rsidRPr="00B87054">
              <w:rPr>
                <w:i/>
                <w:color w:val="8DB3E2"/>
                <w:sz w:val="18"/>
              </w:rPr>
              <w:t xml:space="preserve">&lt;2A.5.1.3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5B18CF50" w14:textId="77777777" w:rsidR="002D2DBF" w:rsidRPr="00B87054" w:rsidRDefault="002D2DBF" w:rsidP="002D2DBF">
            <w:pPr>
              <w:suppressAutoHyphens/>
              <w:rPr>
                <w:sz w:val="20"/>
              </w:rPr>
            </w:pPr>
            <w:r w:rsidRPr="00B87054">
              <w:rPr>
                <w:i/>
                <w:color w:val="8DB3E2"/>
                <w:sz w:val="18"/>
              </w:rPr>
              <w:t xml:space="preserve">&lt;2A.5.1.4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61D61DD5" w14:textId="77777777" w:rsidR="002D2DBF" w:rsidRPr="00B87054" w:rsidRDefault="002D2DBF" w:rsidP="002D2DBF">
            <w:pPr>
              <w:suppressAutoHyphens/>
              <w:rPr>
                <w:sz w:val="20"/>
              </w:rPr>
            </w:pPr>
            <w:r w:rsidRPr="00B87054">
              <w:rPr>
                <w:i/>
                <w:color w:val="8DB3E2"/>
                <w:sz w:val="18"/>
              </w:rPr>
              <w:t xml:space="preserve">&lt;2A.5.1.5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4874B5" w:rsidRPr="00B87054" w14:paraId="2A52B2DE" w14:textId="77777777" w:rsidTr="002D2DBF">
        <w:tc>
          <w:tcPr>
            <w:tcW w:w="2802" w:type="dxa"/>
            <w:shd w:val="clear" w:color="auto" w:fill="auto"/>
          </w:tcPr>
          <w:p w14:paraId="27B4E52A" w14:textId="77777777" w:rsidR="004874B5" w:rsidRPr="00B87054" w:rsidRDefault="004874B5" w:rsidP="002D2DBF">
            <w:pPr>
              <w:pStyle w:val="Text1"/>
              <w:ind w:left="0"/>
              <w:jc w:val="left"/>
              <w:rPr>
                <w:sz w:val="18"/>
                <w:szCs w:val="18"/>
              </w:rPr>
            </w:pPr>
            <w:r w:rsidRPr="00B87054">
              <w:rPr>
                <w:sz w:val="18"/>
                <w:szCs w:val="18"/>
              </w:rPr>
              <w:t>Натура 2000 и биоразнообразие</w:t>
            </w:r>
          </w:p>
        </w:tc>
        <w:tc>
          <w:tcPr>
            <w:tcW w:w="2693" w:type="dxa"/>
            <w:shd w:val="clear" w:color="auto" w:fill="auto"/>
          </w:tcPr>
          <w:p w14:paraId="61C83B1F" w14:textId="77777777" w:rsidR="004874B5" w:rsidRPr="00B87054" w:rsidRDefault="004874B5" w:rsidP="001A5410">
            <w:pPr>
              <w:rPr>
                <w:color w:val="000000"/>
                <w:sz w:val="16"/>
                <w:szCs w:val="16"/>
              </w:rPr>
            </w:pPr>
            <w:r w:rsidRPr="00B87054">
              <w:rPr>
                <w:color w:val="000000"/>
                <w:sz w:val="16"/>
                <w:szCs w:val="16"/>
              </w:rPr>
              <w:t>085 - Опазване и укрепване на биологичното разнообразие, опазване на природата и екологосъобразна инфраструктура</w:t>
            </w:r>
          </w:p>
        </w:tc>
        <w:tc>
          <w:tcPr>
            <w:tcW w:w="2977" w:type="dxa"/>
            <w:shd w:val="clear" w:color="auto" w:fill="auto"/>
          </w:tcPr>
          <w:p w14:paraId="5990FD4F" w14:textId="0FB1FFA1" w:rsidR="004874B5" w:rsidRPr="00B87054" w:rsidRDefault="00125859" w:rsidP="005607ED">
            <w:pPr>
              <w:rPr>
                <w:rFonts w:ascii="TimesNewRoman" w:hAnsi="TimesNewRoman"/>
                <w:sz w:val="16"/>
                <w:szCs w:val="16"/>
              </w:rPr>
            </w:pPr>
            <w:ins w:id="136" w:author="Author">
              <w:r w:rsidRPr="00125859">
                <w:rPr>
                  <w:sz w:val="16"/>
                  <w:szCs w:val="16"/>
                </w:rPr>
                <w:t>33 181 609,80</w:t>
              </w:r>
              <w:r w:rsidRPr="00125859" w:rsidDel="00125859">
                <w:rPr>
                  <w:sz w:val="16"/>
                  <w:szCs w:val="16"/>
                </w:rPr>
                <w:t xml:space="preserve"> </w:t>
              </w:r>
              <w:r w:rsidR="001073C1">
                <w:rPr>
                  <w:sz w:val="16"/>
                  <w:szCs w:val="16"/>
                </w:rPr>
                <w:t xml:space="preserve"> </w:t>
              </w:r>
            </w:ins>
            <w:del w:id="137" w:author="Author">
              <w:r w:rsidR="00765CFB" w:rsidDel="009D29C6">
                <w:rPr>
                  <w:sz w:val="16"/>
                  <w:szCs w:val="16"/>
                </w:rPr>
                <w:delText>7 000 523</w:delText>
              </w:r>
              <w:r w:rsidR="004874B5" w:rsidRPr="00B87054" w:rsidDel="009D29C6">
                <w:rPr>
                  <w:sz w:val="16"/>
                  <w:szCs w:val="16"/>
                </w:rPr>
                <w:delText>,00</w:delText>
              </w:r>
            </w:del>
          </w:p>
        </w:tc>
      </w:tr>
      <w:tr w:rsidR="004874B5" w:rsidRPr="00B87054" w14:paraId="10268916" w14:textId="77777777" w:rsidTr="002D2DBF">
        <w:tc>
          <w:tcPr>
            <w:tcW w:w="2802" w:type="dxa"/>
            <w:shd w:val="clear" w:color="auto" w:fill="auto"/>
          </w:tcPr>
          <w:p w14:paraId="41A4A918" w14:textId="77777777" w:rsidR="004874B5" w:rsidRPr="00B87054" w:rsidRDefault="004874B5" w:rsidP="002D2DBF">
            <w:pPr>
              <w:pStyle w:val="Text1"/>
              <w:ind w:left="0"/>
              <w:jc w:val="left"/>
              <w:rPr>
                <w:sz w:val="18"/>
                <w:szCs w:val="18"/>
              </w:rPr>
            </w:pPr>
          </w:p>
        </w:tc>
        <w:tc>
          <w:tcPr>
            <w:tcW w:w="2693" w:type="dxa"/>
            <w:shd w:val="clear" w:color="auto" w:fill="auto"/>
          </w:tcPr>
          <w:p w14:paraId="64F7CB45" w14:textId="77777777" w:rsidR="004874B5" w:rsidRPr="00B87054" w:rsidRDefault="004874B5" w:rsidP="001A5410">
            <w:pPr>
              <w:rPr>
                <w:color w:val="000000"/>
                <w:sz w:val="16"/>
                <w:szCs w:val="16"/>
              </w:rPr>
            </w:pPr>
            <w:r w:rsidRPr="00B87054">
              <w:rPr>
                <w:color w:val="000000"/>
                <w:sz w:val="16"/>
                <w:szCs w:val="16"/>
              </w:rPr>
              <w:t>086 - Опазване, възстановяване и устойчиво използване на зони по „Натура 2000“</w:t>
            </w:r>
          </w:p>
        </w:tc>
        <w:tc>
          <w:tcPr>
            <w:tcW w:w="2977" w:type="dxa"/>
            <w:shd w:val="clear" w:color="auto" w:fill="auto"/>
          </w:tcPr>
          <w:p w14:paraId="113DEFD5" w14:textId="6DBA5E73" w:rsidR="000E548C" w:rsidRPr="00B87054" w:rsidRDefault="00125859" w:rsidP="005607ED">
            <w:pPr>
              <w:rPr>
                <w:rFonts w:ascii="TimesNewRoman" w:hAnsi="TimesNewRoman"/>
                <w:sz w:val="16"/>
                <w:szCs w:val="16"/>
              </w:rPr>
            </w:pPr>
            <w:ins w:id="138" w:author="Author">
              <w:r w:rsidRPr="00125859">
                <w:rPr>
                  <w:sz w:val="16"/>
                  <w:szCs w:val="16"/>
                </w:rPr>
                <w:t>45 701 905,20</w:t>
              </w:r>
              <w:r w:rsidRPr="00125859" w:rsidDel="00125859">
                <w:rPr>
                  <w:sz w:val="16"/>
                  <w:szCs w:val="16"/>
                </w:rPr>
                <w:t xml:space="preserve"> </w:t>
              </w:r>
              <w:r w:rsidR="001073C1">
                <w:rPr>
                  <w:sz w:val="16"/>
                  <w:szCs w:val="16"/>
                </w:rPr>
                <w:t xml:space="preserve"> </w:t>
              </w:r>
            </w:ins>
            <w:del w:id="139" w:author="Author">
              <w:r w:rsidR="00765CFB" w:rsidDel="009D29C6">
                <w:rPr>
                  <w:sz w:val="16"/>
                  <w:szCs w:val="16"/>
                </w:rPr>
                <w:delText>51 891 479</w:delText>
              </w:r>
              <w:r w:rsidR="004874B5" w:rsidRPr="00B87054" w:rsidDel="009D29C6">
                <w:rPr>
                  <w:sz w:val="16"/>
                  <w:szCs w:val="16"/>
                </w:rPr>
                <w:delText>,00</w:delText>
              </w:r>
            </w:del>
          </w:p>
        </w:tc>
      </w:tr>
    </w:tbl>
    <w:p w14:paraId="3165C824"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49CAABBC" w14:textId="77777777" w:rsidTr="002D2DBF">
        <w:trPr>
          <w:trHeight w:val="364"/>
        </w:trPr>
        <w:tc>
          <w:tcPr>
            <w:tcW w:w="8472" w:type="dxa"/>
            <w:gridSpan w:val="3"/>
            <w:shd w:val="clear" w:color="auto" w:fill="auto"/>
          </w:tcPr>
          <w:p w14:paraId="28BBDAEE"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8: Измерение 2 – Форма на финансиране</w:t>
            </w:r>
          </w:p>
        </w:tc>
      </w:tr>
      <w:tr w:rsidR="002D2DBF" w:rsidRPr="00B87054" w14:paraId="31FDC684" w14:textId="77777777" w:rsidTr="002D2DBF">
        <w:trPr>
          <w:trHeight w:val="364"/>
        </w:trPr>
        <w:tc>
          <w:tcPr>
            <w:tcW w:w="2802" w:type="dxa"/>
            <w:shd w:val="clear" w:color="auto" w:fill="auto"/>
          </w:tcPr>
          <w:p w14:paraId="7F2B2BE0"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363F35C0"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5C50900F" w14:textId="77777777" w:rsidTr="002D2DBF">
        <w:trPr>
          <w:trHeight w:val="364"/>
        </w:trPr>
        <w:tc>
          <w:tcPr>
            <w:tcW w:w="2802" w:type="dxa"/>
            <w:shd w:val="clear" w:color="auto" w:fill="auto"/>
          </w:tcPr>
          <w:p w14:paraId="6FB57F88"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20EA6C7C"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43E3F8EC" w14:textId="77777777" w:rsidTr="002D2DBF">
        <w:trPr>
          <w:trHeight w:val="267"/>
        </w:trPr>
        <w:tc>
          <w:tcPr>
            <w:tcW w:w="2802" w:type="dxa"/>
            <w:shd w:val="clear" w:color="auto" w:fill="auto"/>
          </w:tcPr>
          <w:p w14:paraId="19B38670"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17393B40"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09A2C172" w14:textId="77777777" w:rsidR="002D2DBF" w:rsidRPr="00B87054" w:rsidRDefault="002D2DBF" w:rsidP="002D2DBF">
            <w:pPr>
              <w:jc w:val="center"/>
              <w:rPr>
                <w:sz w:val="20"/>
              </w:rPr>
            </w:pPr>
            <w:r w:rsidRPr="00B87054">
              <w:rPr>
                <w:b/>
                <w:sz w:val="18"/>
              </w:rPr>
              <w:t>Сума (в евро)</w:t>
            </w:r>
          </w:p>
        </w:tc>
      </w:tr>
      <w:tr w:rsidR="002D2DBF" w:rsidRPr="00B87054" w14:paraId="60F76990" w14:textId="77777777" w:rsidTr="002D2DBF">
        <w:tc>
          <w:tcPr>
            <w:tcW w:w="2802" w:type="dxa"/>
            <w:shd w:val="clear" w:color="auto" w:fill="auto"/>
          </w:tcPr>
          <w:p w14:paraId="1BD14CA7" w14:textId="77777777" w:rsidR="002D2DBF" w:rsidRPr="00B87054" w:rsidRDefault="002D2DBF" w:rsidP="002D2DBF">
            <w:pPr>
              <w:suppressAutoHyphens/>
              <w:rPr>
                <w:i/>
                <w:color w:val="8DB3E2"/>
                <w:sz w:val="18"/>
                <w:szCs w:val="18"/>
              </w:rPr>
            </w:pPr>
            <w:r w:rsidRPr="00B87054">
              <w:rPr>
                <w:i/>
                <w:color w:val="8DB3E2"/>
                <w:sz w:val="18"/>
              </w:rPr>
              <w:t xml:space="preserve">&lt;2A.5.2.3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4776711E" w14:textId="77777777" w:rsidR="002D2DBF" w:rsidRPr="00B87054" w:rsidRDefault="002D2DBF" w:rsidP="002D2DBF">
            <w:pPr>
              <w:suppressAutoHyphens/>
              <w:rPr>
                <w:sz w:val="20"/>
              </w:rPr>
            </w:pPr>
            <w:r w:rsidRPr="00B87054">
              <w:rPr>
                <w:i/>
                <w:color w:val="8DB3E2"/>
                <w:sz w:val="18"/>
              </w:rPr>
              <w:t xml:space="preserve">&lt;2A.5.2.4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25DE6C8F" w14:textId="77777777" w:rsidR="002D2DBF" w:rsidRPr="00B87054" w:rsidRDefault="002D2DBF" w:rsidP="002D2DBF">
            <w:pPr>
              <w:suppressAutoHyphens/>
              <w:rPr>
                <w:sz w:val="20"/>
              </w:rPr>
            </w:pPr>
            <w:r w:rsidRPr="00B87054">
              <w:rPr>
                <w:i/>
                <w:color w:val="8DB3E2"/>
                <w:sz w:val="18"/>
              </w:rPr>
              <w:t xml:space="preserve">&lt;2A.5.2.5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184E01" w:rsidRPr="00B87054" w14:paraId="1EC6B977" w14:textId="77777777" w:rsidTr="002D2DBF">
        <w:tc>
          <w:tcPr>
            <w:tcW w:w="2802" w:type="dxa"/>
            <w:shd w:val="clear" w:color="auto" w:fill="auto"/>
          </w:tcPr>
          <w:p w14:paraId="0E999B52" w14:textId="77777777" w:rsidR="00184E01" w:rsidRPr="00B87054" w:rsidRDefault="00184E01" w:rsidP="002D2DBF">
            <w:pPr>
              <w:pStyle w:val="Text1"/>
              <w:ind w:left="0"/>
              <w:jc w:val="left"/>
              <w:rPr>
                <w:sz w:val="18"/>
                <w:szCs w:val="18"/>
              </w:rPr>
            </w:pPr>
            <w:r w:rsidRPr="00B87054">
              <w:rPr>
                <w:sz w:val="18"/>
                <w:szCs w:val="18"/>
              </w:rPr>
              <w:t>Натура 2000 и биоразнообразие</w:t>
            </w:r>
          </w:p>
        </w:tc>
        <w:tc>
          <w:tcPr>
            <w:tcW w:w="2693" w:type="dxa"/>
            <w:shd w:val="clear" w:color="auto" w:fill="auto"/>
          </w:tcPr>
          <w:p w14:paraId="35E862BF" w14:textId="77777777" w:rsidR="00184E01" w:rsidRPr="00B87054" w:rsidRDefault="00184E01" w:rsidP="006D7F90">
            <w:pPr>
              <w:rPr>
                <w:sz w:val="16"/>
                <w:szCs w:val="16"/>
              </w:rPr>
            </w:pPr>
            <w:r w:rsidRPr="00B87054">
              <w:rPr>
                <w:sz w:val="16"/>
                <w:szCs w:val="16"/>
              </w:rPr>
              <w:t xml:space="preserve">01 - </w:t>
            </w:r>
            <w:proofErr w:type="spellStart"/>
            <w:r w:rsidRPr="00B87054">
              <w:rPr>
                <w:sz w:val="16"/>
                <w:szCs w:val="16"/>
              </w:rPr>
              <w:t>Безвъмездн</w:t>
            </w:r>
            <w:r w:rsidR="006D7F90" w:rsidRPr="00B87054">
              <w:rPr>
                <w:sz w:val="16"/>
                <w:szCs w:val="16"/>
              </w:rPr>
              <w:t>и</w:t>
            </w:r>
            <w:proofErr w:type="spellEnd"/>
            <w:r w:rsidRPr="00B87054">
              <w:rPr>
                <w:sz w:val="16"/>
                <w:szCs w:val="16"/>
              </w:rPr>
              <w:t xml:space="preserve"> </w:t>
            </w:r>
            <w:r w:rsidR="006D7F90" w:rsidRPr="00B87054">
              <w:rPr>
                <w:sz w:val="16"/>
                <w:szCs w:val="16"/>
              </w:rPr>
              <w:t>средства</w:t>
            </w:r>
          </w:p>
        </w:tc>
        <w:tc>
          <w:tcPr>
            <w:tcW w:w="2977" w:type="dxa"/>
            <w:shd w:val="clear" w:color="auto" w:fill="auto"/>
          </w:tcPr>
          <w:p w14:paraId="2F20F794" w14:textId="50484759" w:rsidR="00847447" w:rsidRPr="00B87054" w:rsidRDefault="00125859" w:rsidP="005607ED">
            <w:pPr>
              <w:rPr>
                <w:rFonts w:ascii="TimesNewRoman" w:hAnsi="TimesNewRoman"/>
                <w:sz w:val="16"/>
                <w:szCs w:val="16"/>
              </w:rPr>
            </w:pPr>
            <w:ins w:id="140" w:author="Author">
              <w:r w:rsidRPr="00125859">
                <w:rPr>
                  <w:rFonts w:ascii="TimesNewRoman" w:hAnsi="TimesNewRoman"/>
                  <w:sz w:val="16"/>
                  <w:szCs w:val="16"/>
                </w:rPr>
                <w:t>78 883 515,00</w:t>
              </w:r>
              <w:r w:rsidRPr="00125859" w:rsidDel="00125859">
                <w:rPr>
                  <w:rFonts w:ascii="TimesNewRoman" w:hAnsi="TimesNewRoman"/>
                  <w:sz w:val="16"/>
                  <w:szCs w:val="16"/>
                </w:rPr>
                <w:t xml:space="preserve"> </w:t>
              </w:r>
              <w:r w:rsidR="001073C1">
                <w:rPr>
                  <w:rFonts w:ascii="TimesNewRoman" w:hAnsi="TimesNewRoman"/>
                  <w:sz w:val="16"/>
                  <w:szCs w:val="16"/>
                </w:rPr>
                <w:t xml:space="preserve"> </w:t>
              </w:r>
            </w:ins>
            <w:del w:id="141" w:author="Author">
              <w:r w:rsidR="00765CFB" w:rsidDel="009D29C6">
                <w:rPr>
                  <w:rFonts w:ascii="TimesNewRoman" w:hAnsi="TimesNewRoman"/>
                  <w:sz w:val="16"/>
                  <w:szCs w:val="16"/>
                </w:rPr>
                <w:delText>58 892 002</w:delText>
              </w:r>
              <w:r w:rsidR="0078222B" w:rsidRPr="00B87054" w:rsidDel="009D29C6">
                <w:rPr>
                  <w:rFonts w:ascii="TimesNewRoman" w:hAnsi="TimesNewRoman"/>
                  <w:sz w:val="16"/>
                  <w:szCs w:val="16"/>
                </w:rPr>
                <w:delText>,00</w:delText>
              </w:r>
            </w:del>
          </w:p>
        </w:tc>
      </w:tr>
    </w:tbl>
    <w:p w14:paraId="48C5D5C2"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4F7AE7E4" w14:textId="77777777" w:rsidTr="002D2DBF">
        <w:trPr>
          <w:trHeight w:val="364"/>
        </w:trPr>
        <w:tc>
          <w:tcPr>
            <w:tcW w:w="8472" w:type="dxa"/>
            <w:gridSpan w:val="3"/>
            <w:shd w:val="clear" w:color="auto" w:fill="auto"/>
          </w:tcPr>
          <w:p w14:paraId="68A650E9"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9: Измерение 3 – Вид територия</w:t>
            </w:r>
          </w:p>
        </w:tc>
      </w:tr>
      <w:tr w:rsidR="002D2DBF" w:rsidRPr="00B87054" w14:paraId="21FD668A" w14:textId="77777777" w:rsidTr="002D2DBF">
        <w:trPr>
          <w:trHeight w:val="364"/>
        </w:trPr>
        <w:tc>
          <w:tcPr>
            <w:tcW w:w="2802" w:type="dxa"/>
            <w:shd w:val="clear" w:color="auto" w:fill="auto"/>
          </w:tcPr>
          <w:p w14:paraId="391EE939"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71E60FEA"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64275A40" w14:textId="77777777" w:rsidTr="002D2DBF">
        <w:trPr>
          <w:trHeight w:val="364"/>
        </w:trPr>
        <w:tc>
          <w:tcPr>
            <w:tcW w:w="2802" w:type="dxa"/>
            <w:shd w:val="clear" w:color="auto" w:fill="auto"/>
          </w:tcPr>
          <w:p w14:paraId="11539095"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4DDE4C71"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7F5DF270" w14:textId="77777777" w:rsidTr="002D2DBF">
        <w:trPr>
          <w:trHeight w:val="267"/>
        </w:trPr>
        <w:tc>
          <w:tcPr>
            <w:tcW w:w="2802" w:type="dxa"/>
            <w:shd w:val="clear" w:color="auto" w:fill="auto"/>
          </w:tcPr>
          <w:p w14:paraId="54BE22DD"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1D4C5B6B"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155BD743" w14:textId="77777777" w:rsidR="002D2DBF" w:rsidRPr="00B87054" w:rsidRDefault="002D2DBF" w:rsidP="002D2DBF">
            <w:pPr>
              <w:jc w:val="center"/>
              <w:rPr>
                <w:sz w:val="20"/>
              </w:rPr>
            </w:pPr>
            <w:r w:rsidRPr="00B87054">
              <w:rPr>
                <w:b/>
                <w:sz w:val="18"/>
              </w:rPr>
              <w:t>Сума (в евро)</w:t>
            </w:r>
          </w:p>
        </w:tc>
      </w:tr>
      <w:tr w:rsidR="002D2DBF" w:rsidRPr="00B87054" w14:paraId="53AE2086" w14:textId="77777777" w:rsidTr="002D2DBF">
        <w:tc>
          <w:tcPr>
            <w:tcW w:w="2802" w:type="dxa"/>
            <w:shd w:val="clear" w:color="auto" w:fill="auto"/>
          </w:tcPr>
          <w:p w14:paraId="522AAF5E" w14:textId="77777777" w:rsidR="002D2DBF" w:rsidRPr="00B87054" w:rsidRDefault="002D2DBF" w:rsidP="002D2DBF">
            <w:pPr>
              <w:suppressAutoHyphens/>
              <w:rPr>
                <w:i/>
                <w:color w:val="8DB3E2"/>
                <w:sz w:val="18"/>
                <w:szCs w:val="18"/>
              </w:rPr>
            </w:pPr>
            <w:r w:rsidRPr="00B87054">
              <w:rPr>
                <w:i/>
                <w:color w:val="8DB3E2"/>
                <w:sz w:val="18"/>
              </w:rPr>
              <w:lastRenderedPageBreak/>
              <w:t xml:space="preserve">&lt;2A.5.3.3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4A968C94" w14:textId="77777777" w:rsidR="002D2DBF" w:rsidRPr="00B87054" w:rsidRDefault="002D2DBF" w:rsidP="002D2DBF">
            <w:pPr>
              <w:suppressAutoHyphens/>
              <w:rPr>
                <w:sz w:val="20"/>
              </w:rPr>
            </w:pPr>
            <w:r w:rsidRPr="00B87054">
              <w:rPr>
                <w:i/>
                <w:color w:val="8DB3E2"/>
                <w:sz w:val="18"/>
              </w:rPr>
              <w:t xml:space="preserve">&lt;2A.5.3.4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0C9BE508" w14:textId="77777777" w:rsidR="002D2DBF" w:rsidRPr="00B87054" w:rsidRDefault="002D2DBF" w:rsidP="002D2DBF">
            <w:pPr>
              <w:suppressAutoHyphens/>
              <w:rPr>
                <w:sz w:val="20"/>
              </w:rPr>
            </w:pPr>
            <w:r w:rsidRPr="00B87054">
              <w:rPr>
                <w:i/>
                <w:color w:val="8DB3E2"/>
                <w:sz w:val="18"/>
              </w:rPr>
              <w:t xml:space="preserve">&lt;2A.5.3.5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184E01" w:rsidRPr="00B87054" w14:paraId="72C476DF" w14:textId="77777777" w:rsidTr="002D2DBF">
        <w:tc>
          <w:tcPr>
            <w:tcW w:w="2802" w:type="dxa"/>
            <w:shd w:val="clear" w:color="auto" w:fill="auto"/>
          </w:tcPr>
          <w:p w14:paraId="5A228C7F" w14:textId="77777777" w:rsidR="00184E01" w:rsidRPr="00B87054" w:rsidRDefault="00184E01" w:rsidP="002D2DBF">
            <w:pPr>
              <w:pStyle w:val="Text1"/>
              <w:ind w:left="0"/>
              <w:jc w:val="left"/>
              <w:rPr>
                <w:sz w:val="18"/>
                <w:szCs w:val="18"/>
              </w:rPr>
            </w:pPr>
            <w:r w:rsidRPr="00B87054">
              <w:rPr>
                <w:sz w:val="18"/>
                <w:szCs w:val="18"/>
              </w:rPr>
              <w:t>Натура 2000 и биоразнообразие</w:t>
            </w:r>
          </w:p>
        </w:tc>
        <w:tc>
          <w:tcPr>
            <w:tcW w:w="2693" w:type="dxa"/>
            <w:shd w:val="clear" w:color="auto" w:fill="auto"/>
          </w:tcPr>
          <w:p w14:paraId="7A74B97A" w14:textId="77777777" w:rsidR="00184E01" w:rsidRPr="00B87054" w:rsidRDefault="003B23D5" w:rsidP="004D7060">
            <w:pPr>
              <w:rPr>
                <w:rFonts w:ascii="TimesNewRoman,Bold" w:hAnsi="TimesNewRoman,Bold"/>
                <w:color w:val="000000"/>
                <w:sz w:val="16"/>
                <w:szCs w:val="16"/>
              </w:rPr>
            </w:pPr>
            <w:r w:rsidRPr="00B87054">
              <w:rPr>
                <w:rFonts w:cs="EUAlbertina"/>
                <w:color w:val="000000"/>
                <w:sz w:val="17"/>
                <w:szCs w:val="17"/>
              </w:rPr>
              <w:t>07 - Не се прилага</w:t>
            </w:r>
          </w:p>
        </w:tc>
        <w:tc>
          <w:tcPr>
            <w:tcW w:w="2977" w:type="dxa"/>
            <w:shd w:val="clear" w:color="auto" w:fill="auto"/>
          </w:tcPr>
          <w:p w14:paraId="6AFC7940" w14:textId="348E3C68" w:rsidR="00184E01" w:rsidRPr="00B87054" w:rsidRDefault="00125859" w:rsidP="005607ED">
            <w:pPr>
              <w:rPr>
                <w:rFonts w:ascii="TimesNewRoman" w:hAnsi="TimesNewRoman"/>
                <w:color w:val="000000"/>
                <w:sz w:val="16"/>
                <w:szCs w:val="16"/>
              </w:rPr>
            </w:pPr>
            <w:ins w:id="142" w:author="Author">
              <w:r w:rsidRPr="00125859">
                <w:rPr>
                  <w:rFonts w:ascii="TimesNewRoman" w:hAnsi="TimesNewRoman"/>
                  <w:sz w:val="16"/>
                  <w:szCs w:val="16"/>
                </w:rPr>
                <w:t>78 883 515,00</w:t>
              </w:r>
              <w:r w:rsidRPr="00125859" w:rsidDel="00125859">
                <w:rPr>
                  <w:rFonts w:ascii="TimesNewRoman" w:hAnsi="TimesNewRoman"/>
                  <w:sz w:val="16"/>
                  <w:szCs w:val="16"/>
                </w:rPr>
                <w:t xml:space="preserve"> </w:t>
              </w:r>
              <w:r w:rsidR="001073C1">
                <w:rPr>
                  <w:rFonts w:ascii="TimesNewRoman" w:hAnsi="TimesNewRoman"/>
                  <w:sz w:val="16"/>
                  <w:szCs w:val="16"/>
                </w:rPr>
                <w:t xml:space="preserve"> </w:t>
              </w:r>
            </w:ins>
            <w:del w:id="143" w:author="Author">
              <w:r w:rsidR="00765CFB" w:rsidDel="009D29C6">
                <w:rPr>
                  <w:rFonts w:ascii="TimesNewRoman" w:hAnsi="TimesNewRoman"/>
                  <w:sz w:val="16"/>
                  <w:szCs w:val="16"/>
                </w:rPr>
                <w:delText>58 892 002</w:delText>
              </w:r>
              <w:r w:rsidR="0078222B" w:rsidRPr="00B87054" w:rsidDel="009D29C6">
                <w:rPr>
                  <w:rFonts w:ascii="TimesNewRoman" w:hAnsi="TimesNewRoman"/>
                  <w:sz w:val="16"/>
                  <w:szCs w:val="16"/>
                </w:rPr>
                <w:delText>,00</w:delText>
              </w:r>
            </w:del>
          </w:p>
        </w:tc>
      </w:tr>
    </w:tbl>
    <w:p w14:paraId="76113521"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0DC9A94F" w14:textId="77777777" w:rsidTr="002D2DBF">
        <w:trPr>
          <w:trHeight w:val="364"/>
        </w:trPr>
        <w:tc>
          <w:tcPr>
            <w:tcW w:w="8472" w:type="dxa"/>
            <w:gridSpan w:val="3"/>
            <w:shd w:val="clear" w:color="auto" w:fill="auto"/>
          </w:tcPr>
          <w:p w14:paraId="0D303764"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10: Измерение 4 – Териториални механизми за изпълнение</w:t>
            </w:r>
          </w:p>
        </w:tc>
      </w:tr>
      <w:tr w:rsidR="002D2DBF" w:rsidRPr="00B87054" w14:paraId="56623D91" w14:textId="77777777" w:rsidTr="002D2DBF">
        <w:trPr>
          <w:trHeight w:val="364"/>
        </w:trPr>
        <w:tc>
          <w:tcPr>
            <w:tcW w:w="2802" w:type="dxa"/>
            <w:shd w:val="clear" w:color="auto" w:fill="auto"/>
          </w:tcPr>
          <w:p w14:paraId="0C70F519"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647778CD"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26B31347" w14:textId="77777777" w:rsidTr="002D2DBF">
        <w:trPr>
          <w:trHeight w:val="364"/>
        </w:trPr>
        <w:tc>
          <w:tcPr>
            <w:tcW w:w="2802" w:type="dxa"/>
            <w:shd w:val="clear" w:color="auto" w:fill="auto"/>
          </w:tcPr>
          <w:p w14:paraId="11E0CF80"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78852395"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11153F69" w14:textId="77777777" w:rsidTr="002D2DBF">
        <w:trPr>
          <w:trHeight w:val="267"/>
        </w:trPr>
        <w:tc>
          <w:tcPr>
            <w:tcW w:w="2802" w:type="dxa"/>
            <w:shd w:val="clear" w:color="auto" w:fill="auto"/>
          </w:tcPr>
          <w:p w14:paraId="3EF73FEB"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2E5BEBE5"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17757BA6" w14:textId="77777777" w:rsidR="002D2DBF" w:rsidRPr="00B87054" w:rsidRDefault="002D2DBF" w:rsidP="002D2DBF">
            <w:pPr>
              <w:jc w:val="center"/>
              <w:rPr>
                <w:sz w:val="20"/>
              </w:rPr>
            </w:pPr>
            <w:r w:rsidRPr="00B87054">
              <w:rPr>
                <w:b/>
                <w:sz w:val="18"/>
              </w:rPr>
              <w:t>Сума (в евро)</w:t>
            </w:r>
          </w:p>
        </w:tc>
      </w:tr>
      <w:tr w:rsidR="002D2DBF" w:rsidRPr="00B87054" w14:paraId="7348705F" w14:textId="77777777" w:rsidTr="002D2DBF">
        <w:tc>
          <w:tcPr>
            <w:tcW w:w="2802" w:type="dxa"/>
            <w:shd w:val="clear" w:color="auto" w:fill="auto"/>
          </w:tcPr>
          <w:p w14:paraId="772E6A25" w14:textId="77777777" w:rsidR="002D2DBF" w:rsidRPr="00B87054" w:rsidRDefault="002D2DBF" w:rsidP="002D2DBF">
            <w:pPr>
              <w:suppressAutoHyphens/>
              <w:rPr>
                <w:i/>
                <w:color w:val="8DB3E2"/>
                <w:sz w:val="18"/>
                <w:szCs w:val="18"/>
              </w:rPr>
            </w:pPr>
            <w:r w:rsidRPr="00B87054">
              <w:rPr>
                <w:i/>
                <w:color w:val="8DB3E2"/>
                <w:sz w:val="18"/>
              </w:rPr>
              <w:t xml:space="preserve">&lt;2A.5.4.2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4AAB06D3" w14:textId="77777777" w:rsidR="002D2DBF" w:rsidRPr="00B87054" w:rsidRDefault="002D2DBF" w:rsidP="002D2DBF">
            <w:pPr>
              <w:suppressAutoHyphens/>
              <w:rPr>
                <w:sz w:val="20"/>
              </w:rPr>
            </w:pPr>
            <w:r w:rsidRPr="00B87054">
              <w:rPr>
                <w:i/>
                <w:color w:val="8DB3E2"/>
                <w:sz w:val="18"/>
              </w:rPr>
              <w:t xml:space="preserve">&lt;2A.5.4.4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1E31B062" w14:textId="77777777" w:rsidR="002D2DBF" w:rsidRPr="00B87054" w:rsidRDefault="002D2DBF" w:rsidP="002D2DBF">
            <w:pPr>
              <w:suppressAutoHyphens/>
              <w:rPr>
                <w:sz w:val="20"/>
              </w:rPr>
            </w:pPr>
            <w:r w:rsidRPr="00B87054">
              <w:rPr>
                <w:i/>
                <w:color w:val="8DB3E2"/>
                <w:sz w:val="18"/>
              </w:rPr>
              <w:t xml:space="preserve">&lt;2A.5.4.5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E778A9" w:rsidRPr="00B87054" w14:paraId="323C8932" w14:textId="77777777" w:rsidTr="002D2DBF">
        <w:tc>
          <w:tcPr>
            <w:tcW w:w="2802" w:type="dxa"/>
            <w:shd w:val="clear" w:color="auto" w:fill="auto"/>
          </w:tcPr>
          <w:p w14:paraId="3D0BE55F" w14:textId="77777777" w:rsidR="00E778A9" w:rsidRPr="00B87054" w:rsidRDefault="00E778A9" w:rsidP="002D2DBF">
            <w:pPr>
              <w:suppressAutoHyphens/>
              <w:rPr>
                <w:i/>
                <w:color w:val="8DB3E2"/>
                <w:sz w:val="18"/>
              </w:rPr>
            </w:pPr>
            <w:r w:rsidRPr="00B87054">
              <w:rPr>
                <w:sz w:val="18"/>
                <w:szCs w:val="18"/>
              </w:rPr>
              <w:t>Натура 2000 и биоразнообразие</w:t>
            </w:r>
          </w:p>
        </w:tc>
        <w:tc>
          <w:tcPr>
            <w:tcW w:w="2693" w:type="dxa"/>
            <w:shd w:val="clear" w:color="auto" w:fill="auto"/>
          </w:tcPr>
          <w:p w14:paraId="0C6B46E8" w14:textId="77777777" w:rsidR="00E778A9" w:rsidRPr="00B87054" w:rsidRDefault="00E778A9" w:rsidP="002D2DBF">
            <w:pPr>
              <w:suppressAutoHyphens/>
              <w:rPr>
                <w:sz w:val="18"/>
              </w:rPr>
            </w:pPr>
            <w:r w:rsidRPr="00B87054">
              <w:rPr>
                <w:sz w:val="18"/>
              </w:rPr>
              <w:t>06</w:t>
            </w:r>
            <w:r w:rsidR="003E3433" w:rsidRPr="00B87054">
              <w:rPr>
                <w:sz w:val="18"/>
              </w:rPr>
              <w:t xml:space="preserve"> – Водено от общ</w:t>
            </w:r>
            <w:r w:rsidRPr="00B87054">
              <w:rPr>
                <w:sz w:val="18"/>
              </w:rPr>
              <w:t>ностите местно развитие</w:t>
            </w:r>
          </w:p>
        </w:tc>
        <w:tc>
          <w:tcPr>
            <w:tcW w:w="2977" w:type="dxa"/>
            <w:shd w:val="clear" w:color="auto" w:fill="auto"/>
          </w:tcPr>
          <w:p w14:paraId="0A8BDA26" w14:textId="4FB03FAA" w:rsidR="00E778A9" w:rsidRPr="00B87054" w:rsidRDefault="009D29C6" w:rsidP="00163B9B">
            <w:pPr>
              <w:rPr>
                <w:sz w:val="18"/>
              </w:rPr>
            </w:pPr>
            <w:ins w:id="144" w:author="Author">
              <w:r w:rsidRPr="009D29C6">
                <w:rPr>
                  <w:rFonts w:ascii="TimesNewRoman" w:hAnsi="TimesNewRoman"/>
                  <w:sz w:val="16"/>
                  <w:szCs w:val="16"/>
                </w:rPr>
                <w:t>5 506 596,</w:t>
              </w:r>
              <w:r w:rsidRPr="003378AE">
                <w:rPr>
                  <w:rFonts w:ascii="TimesNewRoman" w:hAnsi="TimesNewRoman"/>
                  <w:sz w:val="16"/>
                  <w:szCs w:val="16"/>
                </w:rPr>
                <w:t>00</w:t>
              </w:r>
              <w:r w:rsidR="001073C1">
                <w:rPr>
                  <w:rFonts w:ascii="TimesNewRoman" w:hAnsi="TimesNewRoman"/>
                  <w:sz w:val="16"/>
                  <w:szCs w:val="16"/>
                </w:rPr>
                <w:t xml:space="preserve"> </w:t>
              </w:r>
            </w:ins>
            <w:del w:id="145" w:author="Author">
              <w:r w:rsidR="00765CFB" w:rsidRPr="003378AE" w:rsidDel="009D29C6">
                <w:rPr>
                  <w:rFonts w:ascii="TimesNewRoman" w:hAnsi="TimesNewRoman"/>
                  <w:sz w:val="16"/>
                  <w:szCs w:val="16"/>
                </w:rPr>
                <w:delText>4 044 081</w:delText>
              </w:r>
              <w:r w:rsidR="00F05E61" w:rsidRPr="003378AE" w:rsidDel="009D29C6">
                <w:rPr>
                  <w:rFonts w:ascii="TimesNewRoman" w:hAnsi="TimesNewRoman"/>
                  <w:sz w:val="16"/>
                  <w:szCs w:val="16"/>
                </w:rPr>
                <w:delText>,93</w:delText>
              </w:r>
            </w:del>
          </w:p>
        </w:tc>
      </w:tr>
      <w:tr w:rsidR="00E778A9" w:rsidRPr="00B87054" w14:paraId="4E63C040" w14:textId="77777777" w:rsidTr="002D2DBF">
        <w:tc>
          <w:tcPr>
            <w:tcW w:w="2802" w:type="dxa"/>
            <w:shd w:val="clear" w:color="auto" w:fill="auto"/>
          </w:tcPr>
          <w:p w14:paraId="57680F24" w14:textId="77777777" w:rsidR="00E778A9" w:rsidRPr="00B87054" w:rsidRDefault="00E778A9" w:rsidP="002D2DBF">
            <w:pPr>
              <w:pStyle w:val="Text1"/>
              <w:ind w:left="0"/>
              <w:jc w:val="left"/>
              <w:rPr>
                <w:sz w:val="18"/>
                <w:szCs w:val="18"/>
              </w:rPr>
            </w:pPr>
          </w:p>
        </w:tc>
        <w:tc>
          <w:tcPr>
            <w:tcW w:w="2693" w:type="dxa"/>
            <w:shd w:val="clear" w:color="auto" w:fill="auto"/>
          </w:tcPr>
          <w:p w14:paraId="4E19B8F6" w14:textId="77777777" w:rsidR="00E778A9" w:rsidRPr="00B87054" w:rsidRDefault="00E778A9" w:rsidP="004D7060">
            <w:pPr>
              <w:rPr>
                <w:rFonts w:ascii="TimesNewRoman,Bold" w:hAnsi="TimesNewRoman,Bold"/>
                <w:color w:val="000000"/>
                <w:sz w:val="18"/>
                <w:szCs w:val="18"/>
              </w:rPr>
            </w:pPr>
            <w:r w:rsidRPr="00B87054">
              <w:rPr>
                <w:rFonts w:cs="EUAlbertina"/>
                <w:color w:val="000000"/>
                <w:sz w:val="18"/>
                <w:szCs w:val="18"/>
              </w:rPr>
              <w:t>07 - Не се прилага</w:t>
            </w:r>
          </w:p>
        </w:tc>
        <w:tc>
          <w:tcPr>
            <w:tcW w:w="2977" w:type="dxa"/>
            <w:shd w:val="clear" w:color="auto" w:fill="auto"/>
          </w:tcPr>
          <w:p w14:paraId="738B9F1B" w14:textId="5CB315CF" w:rsidR="00A4716A" w:rsidRPr="00B87054" w:rsidRDefault="00125859" w:rsidP="001A0098">
            <w:pPr>
              <w:rPr>
                <w:rFonts w:ascii="TimesNewRoman" w:hAnsi="TimesNewRoman"/>
                <w:sz w:val="16"/>
                <w:szCs w:val="16"/>
              </w:rPr>
            </w:pPr>
            <w:ins w:id="146" w:author="Author">
              <w:r w:rsidRPr="00125859">
                <w:rPr>
                  <w:rFonts w:ascii="TimesNewRoman" w:hAnsi="TimesNewRoman"/>
                  <w:sz w:val="16"/>
                  <w:szCs w:val="16"/>
                </w:rPr>
                <w:t>73 376 919,00</w:t>
              </w:r>
              <w:r w:rsidRPr="00125859" w:rsidDel="00125859">
                <w:rPr>
                  <w:rFonts w:ascii="TimesNewRoman" w:hAnsi="TimesNewRoman"/>
                  <w:sz w:val="16"/>
                  <w:szCs w:val="16"/>
                </w:rPr>
                <w:t xml:space="preserve"> </w:t>
              </w:r>
              <w:r w:rsidR="001073C1">
                <w:rPr>
                  <w:rFonts w:ascii="TimesNewRoman" w:hAnsi="TimesNewRoman"/>
                  <w:sz w:val="16"/>
                  <w:szCs w:val="16"/>
                </w:rPr>
                <w:t xml:space="preserve"> </w:t>
              </w:r>
            </w:ins>
            <w:del w:id="147" w:author="Author">
              <w:r w:rsidR="00765CFB" w:rsidRPr="005240C7" w:rsidDel="009D29C6">
                <w:rPr>
                  <w:rFonts w:ascii="TimesNewRoman" w:hAnsi="TimesNewRoman"/>
                  <w:sz w:val="16"/>
                  <w:szCs w:val="16"/>
                </w:rPr>
                <w:delText>54 847 920</w:delText>
              </w:r>
              <w:r w:rsidR="001A0098" w:rsidRPr="00B87054" w:rsidDel="009D29C6">
                <w:rPr>
                  <w:rFonts w:ascii="TimesNewRoman" w:hAnsi="TimesNewRoman"/>
                  <w:sz w:val="16"/>
                  <w:szCs w:val="16"/>
                </w:rPr>
                <w:delText xml:space="preserve">,07 </w:delText>
              </w:r>
            </w:del>
          </w:p>
        </w:tc>
      </w:tr>
    </w:tbl>
    <w:p w14:paraId="63D33163"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6E26BA7E" w14:textId="77777777" w:rsidTr="002D2DBF">
        <w:trPr>
          <w:trHeight w:val="364"/>
        </w:trPr>
        <w:tc>
          <w:tcPr>
            <w:tcW w:w="8472" w:type="dxa"/>
            <w:gridSpan w:val="3"/>
            <w:shd w:val="clear" w:color="auto" w:fill="auto"/>
          </w:tcPr>
          <w:p w14:paraId="381A9083" w14:textId="77777777" w:rsidR="002D2DBF" w:rsidRPr="00B87054" w:rsidRDefault="002D2DBF" w:rsidP="002D2DBF">
            <w:pPr>
              <w:autoSpaceDE w:val="0"/>
              <w:autoSpaceDN w:val="0"/>
              <w:adjustRightInd w:val="0"/>
              <w:spacing w:after="0"/>
              <w:jc w:val="left"/>
              <w:rPr>
                <w:rFonts w:ascii="TimesNewRoman" w:hAnsi="TimesNewRoman" w:cs="TimesNewRoman"/>
                <w:b/>
                <w:color w:val="000000"/>
                <w:sz w:val="20"/>
              </w:rPr>
            </w:pPr>
            <w:r w:rsidRPr="00B87054">
              <w:rPr>
                <w:rFonts w:ascii="TimesNewRoman,Bold" w:hAnsi="TimesNewRoman,Bold"/>
                <w:b/>
                <w:color w:val="000000"/>
                <w:sz w:val="20"/>
              </w:rPr>
              <w:t xml:space="preserve">Таблица 11: </w:t>
            </w:r>
            <w:r w:rsidRPr="00B87054">
              <w:rPr>
                <w:b/>
              </w:rPr>
              <w:t>Измерение 6 – Допълнителна тема за ЕСФ</w:t>
            </w:r>
            <w:r w:rsidRPr="00B87054">
              <w:rPr>
                <w:rStyle w:val="FootnoteReference"/>
                <w:b/>
              </w:rPr>
              <w:footnoteReference w:id="51"/>
            </w:r>
            <w:r w:rsidRPr="00B87054">
              <w:rPr>
                <w:b/>
              </w:rPr>
              <w:t xml:space="preserve"> (само за ЕСФ)</w:t>
            </w:r>
          </w:p>
        </w:tc>
      </w:tr>
      <w:tr w:rsidR="002D2DBF" w:rsidRPr="00B87054" w14:paraId="362856ED" w14:textId="77777777" w:rsidTr="002D2DBF">
        <w:trPr>
          <w:trHeight w:val="364"/>
        </w:trPr>
        <w:tc>
          <w:tcPr>
            <w:tcW w:w="2802" w:type="dxa"/>
            <w:shd w:val="clear" w:color="auto" w:fill="auto"/>
          </w:tcPr>
          <w:p w14:paraId="5ECD69DC"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096300F4"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&lt;2A.5.5.1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22BAA315" w14:textId="77777777" w:rsidTr="002D2DBF">
        <w:trPr>
          <w:trHeight w:val="364"/>
        </w:trPr>
        <w:tc>
          <w:tcPr>
            <w:tcW w:w="2802" w:type="dxa"/>
            <w:shd w:val="clear" w:color="auto" w:fill="auto"/>
          </w:tcPr>
          <w:p w14:paraId="449B841C"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1D2800FD"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&lt;2A.5.5.2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2DA47183" w14:textId="77777777" w:rsidTr="002D2DBF">
        <w:trPr>
          <w:trHeight w:val="267"/>
        </w:trPr>
        <w:tc>
          <w:tcPr>
            <w:tcW w:w="2802" w:type="dxa"/>
            <w:shd w:val="clear" w:color="auto" w:fill="auto"/>
          </w:tcPr>
          <w:p w14:paraId="6D0F26CE"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7950A64B"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26087605" w14:textId="77777777" w:rsidR="002D2DBF" w:rsidRPr="00B87054" w:rsidRDefault="002D2DBF" w:rsidP="002D2DBF">
            <w:pPr>
              <w:jc w:val="center"/>
              <w:rPr>
                <w:sz w:val="20"/>
              </w:rPr>
            </w:pPr>
            <w:r w:rsidRPr="00B87054">
              <w:rPr>
                <w:b/>
                <w:sz w:val="18"/>
              </w:rPr>
              <w:t>Сума (в евро)</w:t>
            </w:r>
          </w:p>
        </w:tc>
      </w:tr>
      <w:tr w:rsidR="002D2DBF" w:rsidRPr="00B87054" w14:paraId="79399A98" w14:textId="77777777" w:rsidTr="002D2DBF">
        <w:tc>
          <w:tcPr>
            <w:tcW w:w="2802" w:type="dxa"/>
            <w:shd w:val="clear" w:color="auto" w:fill="auto"/>
          </w:tcPr>
          <w:p w14:paraId="18A3844F" w14:textId="77777777" w:rsidR="002D2DBF" w:rsidRPr="00B87054" w:rsidRDefault="002D2DBF" w:rsidP="002D2DBF">
            <w:pPr>
              <w:suppressAutoHyphens/>
              <w:rPr>
                <w:i/>
                <w:color w:val="8DB3E2"/>
                <w:sz w:val="18"/>
                <w:szCs w:val="18"/>
              </w:rPr>
            </w:pPr>
            <w:r w:rsidRPr="00B87054">
              <w:rPr>
                <w:i/>
                <w:color w:val="8DB3E2"/>
                <w:sz w:val="18"/>
              </w:rPr>
              <w:t xml:space="preserve">&lt;2A.5.5.3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54179CBF" w14:textId="77777777" w:rsidR="002D2DBF" w:rsidRPr="00B87054" w:rsidRDefault="002D2DBF" w:rsidP="002D2DBF">
            <w:pPr>
              <w:suppressAutoHyphens/>
              <w:rPr>
                <w:sz w:val="20"/>
              </w:rPr>
            </w:pPr>
            <w:r w:rsidRPr="00B87054">
              <w:rPr>
                <w:i/>
                <w:color w:val="8DB3E2"/>
                <w:sz w:val="18"/>
              </w:rPr>
              <w:t xml:space="preserve">&lt;2A.5.5.4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28E52142" w14:textId="77777777" w:rsidR="002D2DBF" w:rsidRPr="00B87054" w:rsidRDefault="002D2DBF" w:rsidP="002D2DBF">
            <w:pPr>
              <w:suppressAutoHyphens/>
              <w:rPr>
                <w:sz w:val="20"/>
              </w:rPr>
            </w:pPr>
            <w:r w:rsidRPr="00B87054">
              <w:rPr>
                <w:i/>
                <w:color w:val="8DB3E2"/>
                <w:sz w:val="18"/>
              </w:rPr>
              <w:t xml:space="preserve">&lt;2A.5.5.5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2D2DBF" w:rsidRPr="00B87054" w14:paraId="0B1629AA" w14:textId="77777777" w:rsidTr="002D2DBF">
        <w:tc>
          <w:tcPr>
            <w:tcW w:w="2802" w:type="dxa"/>
            <w:shd w:val="clear" w:color="auto" w:fill="auto"/>
          </w:tcPr>
          <w:p w14:paraId="31ECAD35" w14:textId="77777777" w:rsidR="002D2DBF" w:rsidRPr="00B87054" w:rsidRDefault="000E2F7E" w:rsidP="008D6F8A">
            <w:pPr>
              <w:pStyle w:val="Text1"/>
              <w:ind w:left="0"/>
              <w:jc w:val="center"/>
              <w:rPr>
                <w:sz w:val="18"/>
                <w:szCs w:val="18"/>
              </w:rPr>
            </w:pPr>
            <w:r w:rsidRPr="00B87054">
              <w:rPr>
                <w:sz w:val="18"/>
                <w:szCs w:val="18"/>
              </w:rPr>
              <w:t>НЕПРИЛОЖИМО</w:t>
            </w:r>
          </w:p>
        </w:tc>
        <w:tc>
          <w:tcPr>
            <w:tcW w:w="2693" w:type="dxa"/>
            <w:shd w:val="clear" w:color="auto" w:fill="auto"/>
          </w:tcPr>
          <w:p w14:paraId="5FBDAAFC" w14:textId="77777777" w:rsidR="002D2DBF" w:rsidRPr="00B87054" w:rsidRDefault="000E2F7E" w:rsidP="008D6F8A">
            <w:pPr>
              <w:pStyle w:val="Text1"/>
              <w:ind w:left="0"/>
              <w:jc w:val="center"/>
              <w:rPr>
                <w:sz w:val="18"/>
                <w:szCs w:val="18"/>
              </w:rPr>
            </w:pPr>
            <w:r w:rsidRPr="00B87054">
              <w:rPr>
                <w:sz w:val="18"/>
                <w:szCs w:val="18"/>
              </w:rPr>
              <w:t>НЕПРИЛОЖИМО</w:t>
            </w:r>
          </w:p>
        </w:tc>
        <w:tc>
          <w:tcPr>
            <w:tcW w:w="2977" w:type="dxa"/>
            <w:shd w:val="clear" w:color="auto" w:fill="auto"/>
          </w:tcPr>
          <w:p w14:paraId="0A55727F" w14:textId="77777777" w:rsidR="002D2DBF" w:rsidRPr="00B87054" w:rsidRDefault="000E2F7E" w:rsidP="008D6F8A">
            <w:pPr>
              <w:pStyle w:val="Text1"/>
              <w:ind w:left="0"/>
              <w:jc w:val="center"/>
              <w:rPr>
                <w:sz w:val="18"/>
                <w:szCs w:val="18"/>
              </w:rPr>
            </w:pPr>
            <w:r w:rsidRPr="00B87054">
              <w:rPr>
                <w:sz w:val="18"/>
                <w:szCs w:val="18"/>
              </w:rPr>
              <w:t>НЕПРИЛОЖИМО</w:t>
            </w:r>
          </w:p>
        </w:tc>
      </w:tr>
    </w:tbl>
    <w:p w14:paraId="6C4902B9" w14:textId="77777777" w:rsidR="002D2DBF" w:rsidRPr="00B87054" w:rsidRDefault="002D2DBF" w:rsidP="002D2DBF"/>
    <w:p w14:paraId="47FA543D" w14:textId="77777777" w:rsidR="002D2DBF" w:rsidRPr="00B87054" w:rsidRDefault="002D2DBF" w:rsidP="002D2DBF">
      <w:r w:rsidRPr="00B87054">
        <w:rPr>
          <w:b/>
        </w:rPr>
        <w:t xml:space="preserve">2.A.10 </w:t>
      </w:r>
      <w:r w:rsidRPr="00B87054">
        <w:tab/>
      </w:r>
      <w:r w:rsidRPr="00B87054">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w:t>
      </w:r>
      <w:proofErr w:type="spellStart"/>
      <w:r w:rsidRPr="00B87054">
        <w:rPr>
          <w:b/>
        </w:rPr>
        <w:t>бенефициерите</w:t>
      </w:r>
      <w:proofErr w:type="spellEnd"/>
      <w:r w:rsidRPr="00B87054">
        <w:t xml:space="preserve"> (когато е целесъобразно)</w:t>
      </w:r>
    </w:p>
    <w:p w14:paraId="697E8AB0" w14:textId="77777777" w:rsidR="002D2DBF" w:rsidRPr="00B87054" w:rsidRDefault="002D2DBF" w:rsidP="002D2DBF">
      <w:r w:rsidRPr="00B87054">
        <w:t>(по приоритетни оси)</w:t>
      </w:r>
    </w:p>
    <w:p w14:paraId="060A9A32" w14:textId="4810FBF0" w:rsidR="002D2DBF" w:rsidRPr="00B87054" w:rsidRDefault="002D2DBF" w:rsidP="002A51D1">
      <w:r w:rsidRPr="00B87054">
        <w:t>(Позоваване: член 96, параграф 2, буква б), подточка vii)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B87054" w14:paraId="1234CC2A" w14:textId="77777777" w:rsidTr="002A51D1">
        <w:trPr>
          <w:trHeight w:val="518"/>
        </w:trPr>
        <w:tc>
          <w:tcPr>
            <w:tcW w:w="2235" w:type="dxa"/>
            <w:shd w:val="clear" w:color="auto" w:fill="auto"/>
          </w:tcPr>
          <w:p w14:paraId="5FCA1D1F" w14:textId="77777777" w:rsidR="002D2DBF" w:rsidRPr="00B87054" w:rsidRDefault="002D2DBF" w:rsidP="002D2DBF">
            <w:pPr>
              <w:rPr>
                <w:i/>
                <w:color w:val="8DB3E2"/>
                <w:sz w:val="18"/>
                <w:szCs w:val="18"/>
              </w:rPr>
            </w:pPr>
            <w:r w:rsidRPr="00B87054">
              <w:rPr>
                <w:i/>
              </w:rPr>
              <w:t>Приоритетна ос</w:t>
            </w:r>
          </w:p>
        </w:tc>
        <w:tc>
          <w:tcPr>
            <w:tcW w:w="6832" w:type="dxa"/>
            <w:shd w:val="clear" w:color="auto" w:fill="auto"/>
          </w:tcPr>
          <w:p w14:paraId="67CC0780" w14:textId="77777777" w:rsidR="00450C57" w:rsidRPr="00B87054" w:rsidRDefault="002D2DBF" w:rsidP="00B505F9">
            <w:pPr>
              <w:rPr>
                <w:rFonts w:eastAsia="Times New Roman"/>
              </w:rPr>
            </w:pPr>
            <w:r w:rsidRPr="00B87054">
              <w:rPr>
                <w:i/>
                <w:color w:val="8DB3E2"/>
                <w:sz w:val="18"/>
              </w:rPr>
              <w:t xml:space="preserve">&lt;3A.6.1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r w:rsidR="00B505F9" w:rsidRPr="00B87054">
              <w:rPr>
                <w:rFonts w:eastAsia="Times New Roman"/>
              </w:rPr>
              <w:t xml:space="preserve"> </w:t>
            </w:r>
          </w:p>
          <w:p w14:paraId="1948A028" w14:textId="77777777" w:rsidR="002D2DBF" w:rsidRPr="00B87054" w:rsidRDefault="00B505F9" w:rsidP="00B505F9">
            <w:pPr>
              <w:rPr>
                <w:i/>
                <w:color w:val="8DB3E2"/>
                <w:sz w:val="18"/>
                <w:szCs w:val="18"/>
              </w:rPr>
            </w:pPr>
            <w:r w:rsidRPr="00B87054">
              <w:rPr>
                <w:rFonts w:eastAsia="Times New Roman"/>
              </w:rPr>
              <w:t>Натура 2000 и биоразнообразие</w:t>
            </w:r>
          </w:p>
        </w:tc>
      </w:tr>
      <w:tr w:rsidR="002D2DBF" w:rsidRPr="00B87054" w14:paraId="2A30F18D" w14:textId="77777777" w:rsidTr="002A51D1">
        <w:trPr>
          <w:trHeight w:val="1662"/>
        </w:trPr>
        <w:tc>
          <w:tcPr>
            <w:tcW w:w="9067" w:type="dxa"/>
            <w:gridSpan w:val="2"/>
            <w:shd w:val="clear" w:color="auto" w:fill="auto"/>
          </w:tcPr>
          <w:p w14:paraId="0E89327D" w14:textId="77777777" w:rsidR="00C07A98" w:rsidRPr="00B87054" w:rsidRDefault="002D2DBF" w:rsidP="002D2DBF">
            <w:pPr>
              <w:suppressAutoHyphens/>
              <w:rPr>
                <w:i/>
                <w:color w:val="8DB3E2"/>
                <w:sz w:val="18"/>
              </w:rPr>
            </w:pPr>
            <w:r w:rsidRPr="00B87054">
              <w:rPr>
                <w:i/>
                <w:color w:val="8DB3E2"/>
                <w:sz w:val="18"/>
              </w:rPr>
              <w:lastRenderedPageBreak/>
              <w:t xml:space="preserve">&lt;2A.6.2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="2000" </w:t>
            </w:r>
            <w:proofErr w:type="spellStart"/>
            <w:r w:rsidRPr="00B87054">
              <w:rPr>
                <w:i/>
                <w:color w:val="8DB3E2"/>
                <w:sz w:val="18"/>
              </w:rPr>
              <w:t>input</w:t>
            </w:r>
            <w:proofErr w:type="spellEnd"/>
            <w:r w:rsidRPr="00B87054">
              <w:rPr>
                <w:i/>
                <w:color w:val="8DB3E2"/>
                <w:sz w:val="18"/>
              </w:rPr>
              <w:t>="M"&gt;</w:t>
            </w:r>
          </w:p>
          <w:p w14:paraId="4062A6F9" w14:textId="77777777" w:rsidR="004D075A" w:rsidRPr="00B87054" w:rsidRDefault="004D075A" w:rsidP="004D075A">
            <w:pPr>
              <w:suppressAutoHyphens/>
              <w:rPr>
                <w:rFonts w:eastAsia="Times New Roman"/>
              </w:rPr>
            </w:pPr>
            <w:r w:rsidRPr="00B87054">
              <w:rPr>
                <w:rFonts w:eastAsia="Times New Roman"/>
              </w:rPr>
              <w:t xml:space="preserve">Със средства </w:t>
            </w:r>
            <w:r w:rsidR="005E5763" w:rsidRPr="00B87054">
              <w:rPr>
                <w:rFonts w:eastAsia="Times New Roman"/>
              </w:rPr>
              <w:t>по</w:t>
            </w:r>
            <w:r w:rsidRPr="00B87054">
              <w:rPr>
                <w:rFonts w:eastAsia="Times New Roman"/>
              </w:rPr>
              <w:t xml:space="preserve"> приоритетна ос </w:t>
            </w:r>
            <w:r w:rsidR="00C26190" w:rsidRPr="00B87054">
              <w:rPr>
                <w:rFonts w:eastAsia="Times New Roman"/>
              </w:rPr>
              <w:t xml:space="preserve">3 </w:t>
            </w:r>
            <w:r w:rsidRPr="00B87054">
              <w:rPr>
                <w:rFonts w:eastAsia="Times New Roman"/>
              </w:rPr>
              <w:t>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w:t>
            </w:r>
          </w:p>
          <w:p w14:paraId="23AC75D3" w14:textId="77777777" w:rsidR="00611702" w:rsidRPr="00B87054" w:rsidRDefault="004D075A" w:rsidP="0054780A">
            <w:pPr>
              <w:suppressAutoHyphens/>
              <w:rPr>
                <w:rFonts w:eastAsia="Times New Roman"/>
              </w:rPr>
            </w:pPr>
            <w:r w:rsidRPr="00B87054">
              <w:rPr>
                <w:rFonts w:eastAsia="Times New Roman"/>
              </w:rPr>
              <w:t xml:space="preserve">С финансиране от приоритетна ос </w:t>
            </w:r>
            <w:r w:rsidR="00C26190" w:rsidRPr="00B87054">
              <w:rPr>
                <w:rFonts w:eastAsia="Times New Roman"/>
              </w:rPr>
              <w:t xml:space="preserve">3 </w:t>
            </w:r>
            <w:r w:rsidRPr="00B87054">
              <w:rPr>
                <w:rFonts w:eastAsia="Times New Roman"/>
              </w:rPr>
              <w:t xml:space="preserve">ще бъдат организирани и обучения за повишаване на капацитета на заинтересованите страни, отговорни за управлението и развитието на мрежата Натура 2000 (м 82 от НПРД). Целта е повишаване на капацитета на </w:t>
            </w:r>
            <w:r w:rsidR="0054780A" w:rsidRPr="00B87054">
              <w:rPr>
                <w:rFonts w:eastAsia="Times New Roman"/>
              </w:rPr>
              <w:t xml:space="preserve">заинтересованите страни </w:t>
            </w:r>
            <w:r w:rsidRPr="00B87054">
              <w:rPr>
                <w:rFonts w:eastAsia="Times New Roman"/>
              </w:rPr>
              <w:t xml:space="preserve">за мрежата Натура 2000 по отношение планиране, програмиране развитието на мрежата и управлението й. </w:t>
            </w:r>
            <w:r w:rsidRPr="003378AE">
              <w:rPr>
                <w:rFonts w:eastAsia="Times New Roman"/>
              </w:rPr>
              <w:t>Приоритетно ще бъдат организирани обучения и за структурата за управление на Натура 2000.</w:t>
            </w:r>
            <w:r w:rsidRPr="00B87054">
              <w:rPr>
                <w:rFonts w:eastAsia="Times New Roman"/>
              </w:rPr>
              <w:t xml:space="preserve"> </w:t>
            </w:r>
          </w:p>
        </w:tc>
      </w:tr>
    </w:tbl>
    <w:p w14:paraId="32AF7628" w14:textId="77777777" w:rsidR="002D2DBF" w:rsidRPr="00B87054" w:rsidRDefault="002D2DBF" w:rsidP="002D2DBF"/>
    <w:p w14:paraId="10549E65" w14:textId="77777777" w:rsidR="002D2DBF" w:rsidRPr="00B87054" w:rsidRDefault="002D2DBF" w:rsidP="002D2DBF">
      <w:pPr>
        <w:rPr>
          <w:b/>
        </w:rPr>
      </w:pPr>
      <w:r w:rsidRPr="00B87054">
        <w:rPr>
          <w:b/>
        </w:rPr>
        <w:t xml:space="preserve">2.A </w:t>
      </w:r>
      <w:r w:rsidRPr="00B87054">
        <w:tab/>
      </w:r>
      <w:r w:rsidRPr="00B87054">
        <w:rPr>
          <w:b/>
        </w:rPr>
        <w:t xml:space="preserve">Описание на приоритетните оси, различни от техническа помощ </w:t>
      </w:r>
    </w:p>
    <w:p w14:paraId="194D5592" w14:textId="77777777" w:rsidR="002D2DBF" w:rsidRPr="00B87054" w:rsidRDefault="002D2DBF" w:rsidP="002D2DBF">
      <w:pPr>
        <w:rPr>
          <w:b/>
        </w:rPr>
      </w:pPr>
      <w:r w:rsidRPr="00B87054">
        <w:t>(Позоваване: член 96, параграф 2, първа алинея, буква б) от Регламент (EС) № 1303/2013)</w:t>
      </w:r>
    </w:p>
    <w:p w14:paraId="46D88374" w14:textId="77777777" w:rsidR="002D2DBF" w:rsidRPr="00B87054" w:rsidRDefault="002D2DBF" w:rsidP="002D2DBF">
      <w:pPr>
        <w:rPr>
          <w:b/>
        </w:rPr>
      </w:pPr>
    </w:p>
    <w:p w14:paraId="7B37C291" w14:textId="77777777" w:rsidR="002D2DBF" w:rsidRPr="00B87054" w:rsidRDefault="002D2DBF" w:rsidP="002D2DBF">
      <w:r w:rsidRPr="00B87054">
        <w:rPr>
          <w:b/>
        </w:rPr>
        <w:t>2.А.1 Приоритетна ос</w:t>
      </w:r>
      <w:r w:rsidRPr="00B87054">
        <w:t xml:space="preserve"> (повтаря се за всяка приоритетна ос)</w:t>
      </w:r>
    </w:p>
    <w:p w14:paraId="2530352E" w14:textId="77777777" w:rsidR="002D2DBF" w:rsidRPr="00B87054" w:rsidRDefault="002D2DBF" w:rsidP="002D2DBF"/>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691"/>
      </w:tblGrid>
      <w:tr w:rsidR="002D2DBF" w:rsidRPr="00B87054" w14:paraId="2465AF12" w14:textId="77777777" w:rsidTr="002A51D1">
        <w:trPr>
          <w:trHeight w:val="491"/>
        </w:trPr>
        <w:tc>
          <w:tcPr>
            <w:tcW w:w="2376" w:type="dxa"/>
            <w:shd w:val="clear" w:color="auto" w:fill="auto"/>
          </w:tcPr>
          <w:p w14:paraId="4574ECF8" w14:textId="77777777" w:rsidR="002D2DBF" w:rsidRPr="00B87054" w:rsidRDefault="002D2DBF" w:rsidP="002D2DBF">
            <w:pPr>
              <w:rPr>
                <w:i/>
              </w:rPr>
            </w:pPr>
            <w:r w:rsidRPr="00B87054">
              <w:t>Идентификация на приоритетната ос</w:t>
            </w:r>
          </w:p>
        </w:tc>
        <w:tc>
          <w:tcPr>
            <w:tcW w:w="6691" w:type="dxa"/>
            <w:shd w:val="clear" w:color="auto" w:fill="auto"/>
          </w:tcPr>
          <w:p w14:paraId="31B3B5F8" w14:textId="77777777" w:rsidR="002D2DBF" w:rsidRPr="00B87054" w:rsidRDefault="002D2DBF" w:rsidP="002D2DBF">
            <w:pPr>
              <w:jc w:val="left"/>
              <w:rPr>
                <w:i/>
                <w:color w:val="8DB3E2"/>
                <w:sz w:val="18"/>
                <w:szCs w:val="22"/>
                <w:lang w:eastAsia="bg-BG"/>
              </w:rPr>
            </w:pPr>
            <w:r w:rsidRPr="00B87054">
              <w:rPr>
                <w:i/>
                <w:color w:val="8DB3E2"/>
                <w:sz w:val="18"/>
                <w:szCs w:val="22"/>
                <w:lang w:eastAsia="bg-BG"/>
              </w:rPr>
              <w:t xml:space="preserve">&lt;2A.1 </w:t>
            </w:r>
            <w:proofErr w:type="spellStart"/>
            <w:r w:rsidRPr="00B87054">
              <w:rPr>
                <w:i/>
                <w:color w:val="8DB3E2"/>
                <w:sz w:val="18"/>
                <w:szCs w:val="22"/>
                <w:lang w:eastAsia="bg-BG"/>
              </w:rPr>
              <w:t>type</w:t>
            </w:r>
            <w:proofErr w:type="spellEnd"/>
            <w:r w:rsidRPr="00B87054">
              <w:rPr>
                <w:i/>
                <w:color w:val="8DB3E2"/>
                <w:sz w:val="18"/>
                <w:szCs w:val="22"/>
                <w:lang w:eastAsia="bg-BG"/>
              </w:rPr>
              <w:t xml:space="preserve">="N" </w:t>
            </w:r>
            <w:proofErr w:type="spellStart"/>
            <w:r w:rsidRPr="00B87054">
              <w:rPr>
                <w:i/>
                <w:color w:val="8DB3E2"/>
                <w:sz w:val="18"/>
                <w:szCs w:val="22"/>
                <w:lang w:eastAsia="bg-BG"/>
              </w:rPr>
              <w:t>input</w:t>
            </w:r>
            <w:proofErr w:type="spellEnd"/>
            <w:r w:rsidRPr="00B87054">
              <w:rPr>
                <w:i/>
                <w:color w:val="8DB3E2"/>
                <w:sz w:val="18"/>
                <w:szCs w:val="22"/>
                <w:lang w:eastAsia="bg-BG"/>
              </w:rPr>
              <w:t>="G"“SME» &gt;</w:t>
            </w:r>
          </w:p>
          <w:p w14:paraId="5658B6B2" w14:textId="77777777" w:rsidR="008D77E7" w:rsidRPr="00B87054" w:rsidRDefault="008D77E7" w:rsidP="002D2DBF">
            <w:pPr>
              <w:jc w:val="left"/>
              <w:rPr>
                <w:i/>
                <w:color w:val="8DB3E2"/>
                <w:sz w:val="18"/>
                <w:szCs w:val="18"/>
                <w:lang w:eastAsia="bg-BG"/>
              </w:rPr>
            </w:pPr>
            <w:r w:rsidRPr="00B87054">
              <w:t>ПРИОРИТЕТНА ОС 4</w:t>
            </w:r>
          </w:p>
        </w:tc>
      </w:tr>
      <w:tr w:rsidR="002D2DBF" w:rsidRPr="00B87054" w14:paraId="4BBBE1DC" w14:textId="77777777" w:rsidTr="002A51D1">
        <w:trPr>
          <w:trHeight w:val="422"/>
        </w:trPr>
        <w:tc>
          <w:tcPr>
            <w:tcW w:w="2376" w:type="dxa"/>
            <w:shd w:val="clear" w:color="auto" w:fill="auto"/>
          </w:tcPr>
          <w:p w14:paraId="6BFA084C" w14:textId="77777777" w:rsidR="002D2DBF" w:rsidRPr="00B87054" w:rsidRDefault="002D2DBF" w:rsidP="002D2DBF">
            <w:pPr>
              <w:rPr>
                <w:i/>
              </w:rPr>
            </w:pPr>
            <w:r w:rsidRPr="00B87054">
              <w:t>Наименование на приоритетната ос</w:t>
            </w:r>
          </w:p>
        </w:tc>
        <w:tc>
          <w:tcPr>
            <w:tcW w:w="6691" w:type="dxa"/>
            <w:shd w:val="clear" w:color="auto" w:fill="auto"/>
          </w:tcPr>
          <w:p w14:paraId="721D45BD" w14:textId="77777777" w:rsidR="002D2DBF" w:rsidRPr="00B87054" w:rsidRDefault="002D2DBF" w:rsidP="002D2DBF">
            <w:pPr>
              <w:jc w:val="left"/>
              <w:rPr>
                <w:i/>
                <w:color w:val="8DB3E2"/>
                <w:sz w:val="18"/>
                <w:szCs w:val="22"/>
                <w:lang w:eastAsia="bg-BG"/>
              </w:rPr>
            </w:pPr>
            <w:r w:rsidRPr="00B87054">
              <w:rPr>
                <w:i/>
                <w:color w:val="8DB3E2"/>
                <w:sz w:val="18"/>
                <w:szCs w:val="22"/>
                <w:lang w:eastAsia="bg-BG"/>
              </w:rPr>
              <w:t xml:space="preserve">&lt;2A.2 </w:t>
            </w:r>
            <w:proofErr w:type="spellStart"/>
            <w:r w:rsidRPr="00B87054">
              <w:rPr>
                <w:i/>
                <w:color w:val="8DB3E2"/>
                <w:sz w:val="18"/>
                <w:szCs w:val="22"/>
                <w:lang w:eastAsia="bg-BG"/>
              </w:rPr>
              <w:t>type</w:t>
            </w:r>
            <w:proofErr w:type="spellEnd"/>
            <w:r w:rsidRPr="00B87054">
              <w:rPr>
                <w:i/>
                <w:color w:val="8DB3E2"/>
                <w:sz w:val="18"/>
                <w:szCs w:val="22"/>
                <w:lang w:eastAsia="bg-BG"/>
              </w:rPr>
              <w:t xml:space="preserve">="S" </w:t>
            </w:r>
            <w:proofErr w:type="spellStart"/>
            <w:r w:rsidRPr="00B87054">
              <w:rPr>
                <w:i/>
                <w:color w:val="8DB3E2"/>
                <w:sz w:val="18"/>
                <w:szCs w:val="22"/>
                <w:lang w:eastAsia="bg-BG"/>
              </w:rPr>
              <w:t>maxlength</w:t>
            </w:r>
            <w:proofErr w:type="spellEnd"/>
            <w:r w:rsidRPr="00B87054">
              <w:rPr>
                <w:i/>
                <w:color w:val="8DB3E2"/>
                <w:sz w:val="18"/>
                <w:szCs w:val="22"/>
                <w:lang w:eastAsia="bg-BG"/>
              </w:rPr>
              <w:t xml:space="preserve">="500" </w:t>
            </w:r>
            <w:proofErr w:type="spellStart"/>
            <w:r w:rsidRPr="00B87054">
              <w:rPr>
                <w:i/>
                <w:color w:val="8DB3E2"/>
                <w:sz w:val="18"/>
                <w:szCs w:val="22"/>
                <w:lang w:eastAsia="bg-BG"/>
              </w:rPr>
              <w:t>input</w:t>
            </w:r>
            <w:proofErr w:type="spellEnd"/>
            <w:r w:rsidRPr="00B87054">
              <w:rPr>
                <w:i/>
                <w:color w:val="8DB3E2"/>
                <w:sz w:val="18"/>
                <w:szCs w:val="22"/>
                <w:lang w:eastAsia="bg-BG"/>
              </w:rPr>
              <w:t>="M"“SME” &gt;</w:t>
            </w:r>
          </w:p>
          <w:p w14:paraId="680966DC" w14:textId="77777777" w:rsidR="00724AD1" w:rsidRPr="00B87054" w:rsidRDefault="00E80806" w:rsidP="002D2DBF">
            <w:pPr>
              <w:jc w:val="left"/>
              <w:rPr>
                <w:i/>
                <w:color w:val="8DB3E2"/>
                <w:sz w:val="18"/>
                <w:szCs w:val="18"/>
                <w:lang w:eastAsia="bg-BG"/>
              </w:rPr>
            </w:pPr>
            <w:r w:rsidRPr="00B87054">
              <w:rPr>
                <w:b/>
              </w:rPr>
              <w:t>ПРЕВЕНЦИЯ И УПРАВЛЕНИЕ НА РИСКА ОТ НАВОДНЕНИЯ</w:t>
            </w:r>
            <w:r w:rsidR="000559DA" w:rsidRPr="00B87054">
              <w:rPr>
                <w:b/>
              </w:rPr>
              <w:t xml:space="preserve"> И СВЛАЧИЩА</w:t>
            </w:r>
          </w:p>
        </w:tc>
      </w:tr>
    </w:tbl>
    <w:p w14:paraId="01D489E5" w14:textId="77777777" w:rsidR="002D2DBF" w:rsidRPr="00B87054" w:rsidRDefault="002D2DBF" w:rsidP="002D2DBF"/>
    <w:p w14:paraId="51BAC8EB" w14:textId="77777777" w:rsidR="002D2DBF" w:rsidRPr="00B87054" w:rsidRDefault="002D2DBF" w:rsidP="00252EE1">
      <w:pPr>
        <w:pStyle w:val="Text3"/>
        <w:spacing w:before="0" w:after="0"/>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B87054" w14:paraId="0FFF530D" w14:textId="77777777" w:rsidTr="00252EE1">
        <w:trPr>
          <w:trHeight w:val="922"/>
        </w:trPr>
        <w:tc>
          <w:tcPr>
            <w:tcW w:w="4986" w:type="dxa"/>
            <w:shd w:val="clear" w:color="auto" w:fill="auto"/>
          </w:tcPr>
          <w:p w14:paraId="05BAB818" w14:textId="77777777" w:rsidR="002D2DBF" w:rsidRPr="00B87054" w:rsidRDefault="002D2DBF" w:rsidP="002D2DBF">
            <w:pPr>
              <w:pStyle w:val="Text3"/>
              <w:ind w:left="0"/>
            </w:pPr>
            <w:r w:rsidRPr="00B87054">
              <w:fldChar w:fldCharType="begin" w:fldLock="1">
                <w:ffData>
                  <w:name w:val="Check1"/>
                  <w:enabled/>
                  <w:calcOnExit w:val="0"/>
                  <w:checkBox>
                    <w:sizeAuto/>
                    <w:default w:val="0"/>
                  </w:checkBox>
                </w:ffData>
              </w:fldChar>
            </w:r>
            <w:r w:rsidRPr="00B87054">
              <w:instrText xml:space="preserve"> FORMCHECKBOX </w:instrText>
            </w:r>
            <w:r w:rsidR="0065108E">
              <w:fldChar w:fldCharType="separate"/>
            </w:r>
            <w:r w:rsidRPr="00B87054">
              <w:fldChar w:fldCharType="end"/>
            </w:r>
            <w:r w:rsidRPr="00B87054">
              <w:t xml:space="preserve">  Цялата приоритетна ос ще се изпълнява само чрез финансови инструменти </w:t>
            </w:r>
          </w:p>
          <w:p w14:paraId="6735173B" w14:textId="77777777" w:rsidR="002D2DBF" w:rsidRPr="00B87054" w:rsidRDefault="002D2DBF" w:rsidP="002D2DBF">
            <w:pPr>
              <w:pStyle w:val="Text3"/>
              <w:ind w:left="0"/>
            </w:pPr>
          </w:p>
        </w:tc>
        <w:tc>
          <w:tcPr>
            <w:tcW w:w="2352" w:type="dxa"/>
            <w:shd w:val="clear" w:color="auto" w:fill="auto"/>
          </w:tcPr>
          <w:p w14:paraId="7AC91A35" w14:textId="77777777" w:rsidR="002D2DBF" w:rsidRPr="00B87054" w:rsidRDefault="002D2DBF" w:rsidP="002D2DBF">
            <w:pPr>
              <w:pStyle w:val="Text3"/>
              <w:ind w:left="0"/>
            </w:pPr>
            <w:r w:rsidRPr="00B87054">
              <w:rPr>
                <w:i/>
                <w:color w:val="8DB3E2"/>
                <w:sz w:val="18"/>
              </w:rPr>
              <w:t xml:space="preserve">&lt;2A.3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2D2DBF" w:rsidRPr="00B87054" w14:paraId="66605668" w14:textId="77777777" w:rsidTr="002D2DBF">
        <w:tc>
          <w:tcPr>
            <w:tcW w:w="4986" w:type="dxa"/>
            <w:shd w:val="clear" w:color="auto" w:fill="auto"/>
          </w:tcPr>
          <w:p w14:paraId="5121CD7F" w14:textId="77777777" w:rsidR="002D2DBF" w:rsidRPr="00B87054" w:rsidRDefault="002D2DBF" w:rsidP="002D2DBF">
            <w:pPr>
              <w:pStyle w:val="Text3"/>
              <w:ind w:left="0"/>
            </w:pPr>
            <w:r w:rsidRPr="00B87054">
              <w:fldChar w:fldCharType="begin" w:fldLock="1">
                <w:ffData>
                  <w:name w:val="Check2"/>
                  <w:enabled/>
                  <w:calcOnExit w:val="0"/>
                  <w:checkBox>
                    <w:sizeAuto/>
                    <w:default w:val="0"/>
                  </w:checkBox>
                </w:ffData>
              </w:fldChar>
            </w:r>
            <w:r w:rsidRPr="00B87054">
              <w:instrText xml:space="preserve"> FORMCHECKBOX </w:instrText>
            </w:r>
            <w:r w:rsidR="0065108E">
              <w:fldChar w:fldCharType="separate"/>
            </w:r>
            <w:r w:rsidRPr="00B87054">
              <w:fldChar w:fldCharType="end"/>
            </w:r>
            <w:r w:rsidRPr="00B87054">
              <w:t xml:space="preserve">  Цялата приоритетна ос ще се изпълнява само чрез финансови инструменти, организирани на равнището на Съюза </w:t>
            </w:r>
          </w:p>
          <w:p w14:paraId="18D56EAF" w14:textId="77777777" w:rsidR="002D2DBF" w:rsidRPr="00B87054" w:rsidRDefault="002D2DBF" w:rsidP="002D2DBF">
            <w:pPr>
              <w:pStyle w:val="Text3"/>
              <w:ind w:left="0"/>
            </w:pPr>
          </w:p>
        </w:tc>
        <w:tc>
          <w:tcPr>
            <w:tcW w:w="2352" w:type="dxa"/>
            <w:shd w:val="clear" w:color="auto" w:fill="auto"/>
          </w:tcPr>
          <w:p w14:paraId="4F03F87B" w14:textId="77777777" w:rsidR="002D2DBF" w:rsidRPr="00B87054" w:rsidRDefault="002D2DBF" w:rsidP="002D2DBF">
            <w:pPr>
              <w:pStyle w:val="Text3"/>
              <w:ind w:left="0"/>
            </w:pPr>
            <w:r w:rsidRPr="00B87054">
              <w:rPr>
                <w:i/>
                <w:color w:val="8DB3E2"/>
                <w:sz w:val="18"/>
              </w:rPr>
              <w:t xml:space="preserve">&lt;2A.4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="M"“SME” &gt;</w:t>
            </w:r>
          </w:p>
        </w:tc>
      </w:tr>
      <w:tr w:rsidR="002D2DBF" w:rsidRPr="00B87054" w14:paraId="60C77348" w14:textId="77777777" w:rsidTr="002D2DBF">
        <w:tc>
          <w:tcPr>
            <w:tcW w:w="4986" w:type="dxa"/>
            <w:shd w:val="clear" w:color="auto" w:fill="auto"/>
          </w:tcPr>
          <w:p w14:paraId="18DFB7D0" w14:textId="77777777" w:rsidR="002D2DBF" w:rsidRPr="00B87054" w:rsidRDefault="002D2DBF" w:rsidP="002D2DBF">
            <w:pPr>
              <w:pStyle w:val="Text3"/>
              <w:ind w:left="0"/>
            </w:pPr>
            <w:r w:rsidRPr="00B87054">
              <w:fldChar w:fldCharType="begin" w:fldLock="1">
                <w:ffData>
                  <w:name w:val="Check3"/>
                  <w:enabled/>
                  <w:calcOnExit w:val="0"/>
                  <w:checkBox>
                    <w:sizeAuto/>
                    <w:default w:val="0"/>
                  </w:checkBox>
                </w:ffData>
              </w:fldChar>
            </w:r>
            <w:r w:rsidRPr="00B87054">
              <w:instrText xml:space="preserve"> FORMCHECKBOX </w:instrText>
            </w:r>
            <w:r w:rsidR="0065108E">
              <w:fldChar w:fldCharType="separate"/>
            </w:r>
            <w:r w:rsidRPr="00B87054">
              <w:fldChar w:fldCharType="end"/>
            </w:r>
            <w:r w:rsidRPr="00B87054">
              <w:t xml:space="preserve">  Цялата приоритетна ос ще се изпълнява само чрез ръководено от общностите местно развитие</w:t>
            </w:r>
          </w:p>
          <w:p w14:paraId="599B6CD8" w14:textId="77777777" w:rsidR="002D2DBF" w:rsidRPr="00B87054" w:rsidRDefault="002D2DBF" w:rsidP="002D2DBF">
            <w:pPr>
              <w:pStyle w:val="Text3"/>
              <w:ind w:left="0"/>
            </w:pPr>
          </w:p>
        </w:tc>
        <w:tc>
          <w:tcPr>
            <w:tcW w:w="2352" w:type="dxa"/>
            <w:shd w:val="clear" w:color="auto" w:fill="auto"/>
          </w:tcPr>
          <w:p w14:paraId="3AAB82D8" w14:textId="77777777" w:rsidR="002D2DBF" w:rsidRPr="00B87054" w:rsidRDefault="002D2DBF" w:rsidP="002D2DBF">
            <w:pPr>
              <w:pStyle w:val="Text3"/>
              <w:ind w:left="0"/>
            </w:pPr>
            <w:r w:rsidRPr="00B87054">
              <w:rPr>
                <w:i/>
                <w:color w:val="8DB3E2"/>
                <w:sz w:val="18"/>
              </w:rPr>
              <w:t xml:space="preserve">&lt;2A.5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2D2DBF" w:rsidRPr="00B87054" w14:paraId="215D41C8" w14:textId="77777777" w:rsidTr="002D2DBF">
        <w:tc>
          <w:tcPr>
            <w:tcW w:w="4986" w:type="dxa"/>
            <w:shd w:val="clear" w:color="auto" w:fill="auto"/>
          </w:tcPr>
          <w:p w14:paraId="5E9E70B0" w14:textId="77777777" w:rsidR="002D2DBF" w:rsidRPr="00B87054" w:rsidRDefault="002D2DBF" w:rsidP="002D2DBF">
            <w:pPr>
              <w:pStyle w:val="Text3"/>
              <w:ind w:left="0"/>
            </w:pPr>
            <w:r w:rsidRPr="00B87054">
              <w:lastRenderedPageBreak/>
              <w:fldChar w:fldCharType="begin" w:fldLock="1">
                <w:ffData>
                  <w:name w:val="Check3"/>
                  <w:enabled/>
                  <w:calcOnExit w:val="0"/>
                  <w:checkBox>
                    <w:sizeAuto/>
                    <w:default w:val="0"/>
                  </w:checkBox>
                </w:ffData>
              </w:fldChar>
            </w:r>
            <w:r w:rsidRPr="00B87054">
              <w:instrText xml:space="preserve"> FORMCHECKBOX </w:instrText>
            </w:r>
            <w:r w:rsidR="0065108E">
              <w:fldChar w:fldCharType="separate"/>
            </w:r>
            <w:r w:rsidRPr="00B87054">
              <w:fldChar w:fldCharType="end"/>
            </w:r>
            <w:r w:rsidRPr="00B87054">
              <w:t xml:space="preserve"> За ЕСФ: Цялата приоритетна ос е предназначена за социални иновации, за транснационално сътрудничество или и за двете</w:t>
            </w:r>
            <w:r w:rsidRPr="00B87054">
              <w:rPr>
                <w:i/>
              </w:rPr>
              <w:t xml:space="preserve"> </w:t>
            </w:r>
          </w:p>
        </w:tc>
        <w:tc>
          <w:tcPr>
            <w:tcW w:w="2352" w:type="dxa"/>
            <w:shd w:val="clear" w:color="auto" w:fill="auto"/>
          </w:tcPr>
          <w:p w14:paraId="7F56007A" w14:textId="77777777" w:rsidR="002D2DBF" w:rsidRPr="00B87054" w:rsidRDefault="002D2DBF" w:rsidP="002D2DBF">
            <w:pPr>
              <w:pStyle w:val="Text3"/>
              <w:ind w:left="0"/>
            </w:pPr>
            <w:r w:rsidRPr="00B87054">
              <w:rPr>
                <w:i/>
                <w:color w:val="8DB3E2"/>
                <w:sz w:val="18"/>
              </w:rPr>
              <w:t xml:space="preserve">&lt;2A.6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bl>
    <w:p w14:paraId="11B15A12" w14:textId="77777777" w:rsidR="00E227EA" w:rsidRPr="00B87054" w:rsidRDefault="00E227EA" w:rsidP="002D2DBF">
      <w:pPr>
        <w:ind w:left="1418" w:hanging="1418"/>
        <w:rPr>
          <w:b/>
        </w:rPr>
      </w:pPr>
    </w:p>
    <w:p w14:paraId="5BD911CB" w14:textId="77777777" w:rsidR="002D2DBF" w:rsidRPr="00B87054" w:rsidRDefault="002D2DBF" w:rsidP="002D2DBF">
      <w:pPr>
        <w:ind w:left="1418" w:hanging="1418"/>
      </w:pPr>
      <w:r w:rsidRPr="00B87054">
        <w:rPr>
          <w:b/>
        </w:rPr>
        <w:t>2.А.2.</w:t>
      </w:r>
      <w:r w:rsidRPr="00B87054">
        <w:tab/>
      </w:r>
      <w:r w:rsidRPr="00B87054">
        <w:rPr>
          <w:b/>
        </w:rPr>
        <w:t>Обосновка за определянето на дадена приоритетна ос, която обхваща повече от една категория региони, тематична цел</w:t>
      </w:r>
      <w:r w:rsidRPr="00B87054">
        <w:t xml:space="preserve"> </w:t>
      </w:r>
      <w:r w:rsidRPr="00B87054">
        <w:rPr>
          <w:b/>
        </w:rPr>
        <w:t>или фонд</w:t>
      </w:r>
      <w:r w:rsidRPr="00B87054">
        <w:t xml:space="preserve"> (където е приложимо)</w:t>
      </w:r>
    </w:p>
    <w:p w14:paraId="318C8DDC" w14:textId="77777777" w:rsidR="002D2DBF" w:rsidRPr="00B87054" w:rsidRDefault="002D2DBF" w:rsidP="002D2DBF">
      <w:pPr>
        <w:ind w:left="1418" w:hanging="1418"/>
      </w:pPr>
      <w:r w:rsidRPr="00B87054">
        <w:t>(Позоваване: член 96, параграф 1 от Регламент (ЕС) № 1303/2013)</w:t>
      </w:r>
    </w:p>
    <w:p w14:paraId="782B0716" w14:textId="77777777" w:rsidR="002D2DBF" w:rsidRPr="00B87054" w:rsidRDefault="002D2DBF" w:rsidP="002D2DBF">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D2DBF" w:rsidRPr="00B87054" w14:paraId="308D4F58" w14:textId="77777777" w:rsidTr="002A51D1">
        <w:tc>
          <w:tcPr>
            <w:tcW w:w="9060" w:type="dxa"/>
            <w:shd w:val="clear" w:color="auto" w:fill="auto"/>
          </w:tcPr>
          <w:p w14:paraId="25BBD2DA" w14:textId="77777777" w:rsidR="002D2DBF" w:rsidRPr="00B87054" w:rsidRDefault="002D2DBF" w:rsidP="002D2DBF">
            <w:pPr>
              <w:pStyle w:val="Text1"/>
              <w:ind w:left="0"/>
              <w:rPr>
                <w:i/>
                <w:color w:val="4F81BD"/>
                <w:sz w:val="20"/>
              </w:rPr>
            </w:pPr>
            <w:r w:rsidRPr="00B87054">
              <w:rPr>
                <w:i/>
                <w:color w:val="4F81BD"/>
                <w:sz w:val="20"/>
              </w:rPr>
              <w:t xml:space="preserve">&lt;2A.0 </w:t>
            </w:r>
            <w:proofErr w:type="spellStart"/>
            <w:r w:rsidRPr="00B87054">
              <w:rPr>
                <w:i/>
                <w:color w:val="4F81BD"/>
                <w:sz w:val="20"/>
              </w:rPr>
              <w:t>type</w:t>
            </w:r>
            <w:proofErr w:type="spellEnd"/>
            <w:r w:rsidRPr="00B87054">
              <w:rPr>
                <w:i/>
                <w:color w:val="4F81BD"/>
                <w:sz w:val="20"/>
              </w:rPr>
              <w:t xml:space="preserve">="S" </w:t>
            </w:r>
            <w:proofErr w:type="spellStart"/>
            <w:r w:rsidRPr="00B87054">
              <w:rPr>
                <w:i/>
                <w:color w:val="4F81BD"/>
                <w:sz w:val="20"/>
              </w:rPr>
              <w:t>maxlength</w:t>
            </w:r>
            <w:proofErr w:type="spellEnd"/>
            <w:r w:rsidRPr="00B87054">
              <w:rPr>
                <w:i/>
                <w:color w:val="4F81BD"/>
                <w:sz w:val="20"/>
              </w:rPr>
              <w:t xml:space="preserve">="3500" </w:t>
            </w:r>
            <w:proofErr w:type="spellStart"/>
            <w:r w:rsidRPr="00B87054">
              <w:rPr>
                <w:i/>
                <w:color w:val="4F81BD"/>
                <w:sz w:val="20"/>
              </w:rPr>
              <w:t>input</w:t>
            </w:r>
            <w:proofErr w:type="spellEnd"/>
            <w:r w:rsidRPr="00B87054">
              <w:rPr>
                <w:i/>
                <w:color w:val="4F81BD"/>
                <w:sz w:val="20"/>
              </w:rPr>
              <w:t>="M"&gt;</w:t>
            </w:r>
          </w:p>
          <w:p w14:paraId="3194B26A" w14:textId="77777777" w:rsidR="00EC7274" w:rsidRPr="00B87054" w:rsidRDefault="000825CF" w:rsidP="00037596">
            <w:pPr>
              <w:pStyle w:val="Text1"/>
              <w:ind w:left="0"/>
              <w:rPr>
                <w:szCs w:val="24"/>
                <w:lang w:val="en-US"/>
              </w:rPr>
            </w:pPr>
            <w:r w:rsidRPr="00B87054">
              <w:rPr>
                <w:b/>
                <w:szCs w:val="24"/>
              </w:rPr>
              <w:t>НЕПРИЛОЖИМО</w:t>
            </w:r>
            <w:r w:rsidR="00037596" w:rsidRPr="00B87054">
              <w:rPr>
                <w:szCs w:val="24"/>
              </w:rPr>
              <w:t xml:space="preserve">. </w:t>
            </w:r>
            <w:r w:rsidR="00037596" w:rsidRPr="00B87054">
              <w:t>Териториалният обхват на ОПОС 2014–2020 г. е територията на цялата страна, т.е. всички региони (NUTS II). Всички те са категоризирани като по-слабо развити региони (</w:t>
            </w:r>
            <w:proofErr w:type="spellStart"/>
            <w:r w:rsidR="00037596" w:rsidRPr="00B87054">
              <w:t>less</w:t>
            </w:r>
            <w:proofErr w:type="spellEnd"/>
            <w:r w:rsidR="00037596" w:rsidRPr="00B87054">
              <w:t xml:space="preserve"> </w:t>
            </w:r>
            <w:proofErr w:type="spellStart"/>
            <w:r w:rsidR="00037596" w:rsidRPr="00B87054">
              <w:t>developed</w:t>
            </w:r>
            <w:proofErr w:type="spellEnd"/>
            <w:r w:rsidR="00037596" w:rsidRPr="00B87054">
              <w:t xml:space="preserve"> </w:t>
            </w:r>
            <w:proofErr w:type="spellStart"/>
            <w:r w:rsidR="00037596" w:rsidRPr="00B87054">
              <w:t>regions</w:t>
            </w:r>
            <w:proofErr w:type="spellEnd"/>
            <w:r w:rsidR="00037596" w:rsidRPr="00B87054">
              <w:t xml:space="preserve">). Приоритетна ос 4 е насочена към изпълнение на </w:t>
            </w:r>
            <w:r w:rsidR="00037596" w:rsidRPr="00B87054">
              <w:rPr>
                <w:szCs w:val="24"/>
              </w:rPr>
              <w:t xml:space="preserve">тематична цел 5 от Общия </w:t>
            </w:r>
            <w:r w:rsidR="00037596" w:rsidRPr="00B87054">
              <w:t>регламент: „Насърчаване на адаптацията към изменението на климата и превенцията и управлението на риска“. При</w:t>
            </w:r>
            <w:r w:rsidR="00037596" w:rsidRPr="00B87054">
              <w:rPr>
                <w:szCs w:val="24"/>
              </w:rPr>
              <w:t xml:space="preserve">оритетна ос 4 се </w:t>
            </w:r>
            <w:proofErr w:type="spellStart"/>
            <w:r w:rsidR="00037596" w:rsidRPr="00B87054">
              <w:rPr>
                <w:szCs w:val="24"/>
              </w:rPr>
              <w:t>съ</w:t>
            </w:r>
            <w:proofErr w:type="spellEnd"/>
            <w:r w:rsidR="00037596" w:rsidRPr="00B87054">
              <w:rPr>
                <w:szCs w:val="24"/>
              </w:rPr>
              <w:t>-финансира от КФ.</w:t>
            </w:r>
          </w:p>
        </w:tc>
      </w:tr>
    </w:tbl>
    <w:p w14:paraId="3829BDB5" w14:textId="77777777" w:rsidR="002D2DBF" w:rsidRPr="00B87054" w:rsidRDefault="002D2DBF" w:rsidP="002D2DBF"/>
    <w:p w14:paraId="345FA152" w14:textId="77777777" w:rsidR="002D2DBF" w:rsidRPr="00B87054" w:rsidRDefault="002D2DBF" w:rsidP="002D2DBF">
      <w:pPr>
        <w:rPr>
          <w:b/>
        </w:rPr>
      </w:pPr>
      <w:r w:rsidRPr="00B87054">
        <w:rPr>
          <w:b/>
        </w:rPr>
        <w:t>2.А.3</w:t>
      </w:r>
      <w:r w:rsidRPr="00B87054">
        <w:rPr>
          <w:b/>
        </w:rPr>
        <w:tab/>
        <w:t>Фонд, категория региони и основа за изчисляване на подкрепата от Съюза</w:t>
      </w:r>
    </w:p>
    <w:p w14:paraId="53BC9517" w14:textId="77777777" w:rsidR="002D2DBF" w:rsidRPr="00B87054" w:rsidRDefault="002D2DBF" w:rsidP="002D2DBF">
      <w:pPr>
        <w:rPr>
          <w:b/>
        </w:rPr>
      </w:pPr>
      <w:r w:rsidRPr="00B87054">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7E525F" w:rsidRPr="00B87054" w14:paraId="61D2AA76" w14:textId="77777777" w:rsidTr="002A51D1">
        <w:trPr>
          <w:trHeight w:val="892"/>
        </w:trPr>
        <w:tc>
          <w:tcPr>
            <w:tcW w:w="3544" w:type="dxa"/>
            <w:shd w:val="clear" w:color="auto" w:fill="auto"/>
          </w:tcPr>
          <w:p w14:paraId="04B06615" w14:textId="77777777" w:rsidR="007E525F" w:rsidRPr="00B87054" w:rsidRDefault="007E525F" w:rsidP="002D2DBF">
            <w:pPr>
              <w:rPr>
                <w:i/>
              </w:rPr>
            </w:pPr>
            <w:r w:rsidRPr="00B87054">
              <w:rPr>
                <w:i/>
              </w:rPr>
              <w:t>Фонд</w:t>
            </w:r>
          </w:p>
        </w:tc>
        <w:tc>
          <w:tcPr>
            <w:tcW w:w="5557" w:type="dxa"/>
            <w:shd w:val="clear" w:color="auto" w:fill="auto"/>
          </w:tcPr>
          <w:p w14:paraId="7E48D51E" w14:textId="77777777" w:rsidR="007E525F" w:rsidRPr="00B87054" w:rsidRDefault="007E525F" w:rsidP="002D2DBF">
            <w:pPr>
              <w:jc w:val="left"/>
              <w:rPr>
                <w:i/>
                <w:color w:val="8DB3E2"/>
                <w:sz w:val="18"/>
              </w:rPr>
            </w:pPr>
            <w:r w:rsidRPr="00B87054">
              <w:rPr>
                <w:i/>
                <w:color w:val="8DB3E2"/>
                <w:sz w:val="18"/>
              </w:rPr>
              <w:t xml:space="preserve">&lt;2A.7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4B24E785" w14:textId="77777777" w:rsidR="007E525F" w:rsidRPr="00B87054" w:rsidRDefault="007E525F" w:rsidP="002D2DBF">
            <w:pPr>
              <w:jc w:val="left"/>
              <w:rPr>
                <w:i/>
                <w:color w:val="8DB3E2"/>
                <w:sz w:val="18"/>
                <w:szCs w:val="18"/>
              </w:rPr>
            </w:pPr>
            <w:r w:rsidRPr="00B87054">
              <w:t>Кохезионен фонд</w:t>
            </w:r>
          </w:p>
        </w:tc>
      </w:tr>
      <w:tr w:rsidR="007E525F" w:rsidRPr="00B87054" w14:paraId="7B8C138C" w14:textId="77777777" w:rsidTr="002A51D1">
        <w:trPr>
          <w:trHeight w:val="1300"/>
        </w:trPr>
        <w:tc>
          <w:tcPr>
            <w:tcW w:w="3544" w:type="dxa"/>
            <w:shd w:val="clear" w:color="auto" w:fill="auto"/>
          </w:tcPr>
          <w:p w14:paraId="69E26634" w14:textId="77777777" w:rsidR="007E525F" w:rsidRPr="00B87054" w:rsidRDefault="007E525F" w:rsidP="002D2DBF">
            <w:pPr>
              <w:rPr>
                <w:i/>
              </w:rPr>
            </w:pPr>
            <w:r w:rsidRPr="00B87054">
              <w:rPr>
                <w:i/>
              </w:rPr>
              <w:t>Категория региони</w:t>
            </w:r>
          </w:p>
        </w:tc>
        <w:tc>
          <w:tcPr>
            <w:tcW w:w="5557" w:type="dxa"/>
            <w:shd w:val="clear" w:color="auto" w:fill="auto"/>
          </w:tcPr>
          <w:p w14:paraId="2D77C3F7" w14:textId="77777777" w:rsidR="007E525F" w:rsidRPr="00B87054" w:rsidRDefault="007E525F" w:rsidP="002D2DBF">
            <w:pPr>
              <w:jc w:val="left"/>
              <w:rPr>
                <w:i/>
                <w:color w:val="8DB3E2"/>
                <w:sz w:val="18"/>
              </w:rPr>
            </w:pPr>
            <w:r w:rsidRPr="00B87054">
              <w:rPr>
                <w:i/>
                <w:color w:val="8DB3E2"/>
                <w:sz w:val="18"/>
              </w:rPr>
              <w:t xml:space="preserve">&lt;2A.8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66A5A3DC" w14:textId="77777777" w:rsidR="007E525F" w:rsidRPr="00B87054" w:rsidRDefault="007E525F" w:rsidP="00115257">
            <w:pPr>
              <w:jc w:val="left"/>
              <w:rPr>
                <w:i/>
                <w:color w:val="8DB3E2"/>
                <w:sz w:val="18"/>
                <w:szCs w:val="18"/>
              </w:rPr>
            </w:pPr>
            <w:r w:rsidRPr="00B87054">
              <w:t>Н.П.</w:t>
            </w:r>
          </w:p>
        </w:tc>
      </w:tr>
      <w:tr w:rsidR="002D2DBF" w:rsidRPr="00B87054" w14:paraId="2E13E3D1" w14:textId="77777777" w:rsidTr="002A51D1">
        <w:tc>
          <w:tcPr>
            <w:tcW w:w="3544" w:type="dxa"/>
            <w:shd w:val="clear" w:color="auto" w:fill="auto"/>
          </w:tcPr>
          <w:p w14:paraId="47D6DFE3" w14:textId="77777777" w:rsidR="002D2DBF" w:rsidRPr="00B87054" w:rsidRDefault="002D2DBF" w:rsidP="002D2DBF">
            <w:pPr>
              <w:rPr>
                <w:i/>
              </w:rPr>
            </w:pPr>
            <w:r w:rsidRPr="00B87054">
              <w:rPr>
                <w:i/>
              </w:rPr>
              <w:t>Основа за изчисляване (общо допустими разходи или допустими публични разходи)</w:t>
            </w:r>
          </w:p>
        </w:tc>
        <w:tc>
          <w:tcPr>
            <w:tcW w:w="5557" w:type="dxa"/>
            <w:shd w:val="clear" w:color="auto" w:fill="auto"/>
          </w:tcPr>
          <w:p w14:paraId="1957F563" w14:textId="77777777" w:rsidR="002D2DBF" w:rsidRPr="00B87054" w:rsidRDefault="002D2DBF" w:rsidP="002D2DBF">
            <w:pPr>
              <w:jc w:val="left"/>
              <w:rPr>
                <w:i/>
                <w:color w:val="8DB3E2"/>
                <w:sz w:val="18"/>
              </w:rPr>
            </w:pPr>
            <w:r w:rsidRPr="00B87054">
              <w:rPr>
                <w:i/>
                <w:color w:val="8DB3E2"/>
                <w:sz w:val="18"/>
              </w:rPr>
              <w:t xml:space="preserve">&lt;2A.9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5E6D9C59" w14:textId="77777777" w:rsidR="00BA6804" w:rsidRPr="00B87054" w:rsidRDefault="007C0218" w:rsidP="002D2DBF">
            <w:pPr>
              <w:jc w:val="left"/>
              <w:rPr>
                <w:i/>
                <w:color w:val="8DB3E2"/>
                <w:sz w:val="18"/>
                <w:szCs w:val="18"/>
              </w:rPr>
            </w:pPr>
            <w:r w:rsidRPr="00B87054">
              <w:t xml:space="preserve">Допустими публични </w:t>
            </w:r>
            <w:r w:rsidR="00D77561" w:rsidRPr="00B87054">
              <w:t>разходи</w:t>
            </w:r>
          </w:p>
        </w:tc>
      </w:tr>
      <w:tr w:rsidR="002D2DBF" w:rsidRPr="00B87054" w14:paraId="1BB69243" w14:textId="77777777" w:rsidTr="002A51D1">
        <w:tc>
          <w:tcPr>
            <w:tcW w:w="3544" w:type="dxa"/>
            <w:shd w:val="clear" w:color="auto" w:fill="auto"/>
          </w:tcPr>
          <w:p w14:paraId="4C178877" w14:textId="77777777" w:rsidR="002D2DBF" w:rsidRPr="00B87054" w:rsidRDefault="002D2DBF" w:rsidP="002D2DBF">
            <w:pPr>
              <w:rPr>
                <w:i/>
              </w:rPr>
            </w:pPr>
            <w:r w:rsidRPr="00B87054">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3DDB1845" w14:textId="77777777" w:rsidR="002D2DBF" w:rsidRPr="00B87054" w:rsidRDefault="002D2DBF" w:rsidP="002D2DBF">
            <w:pPr>
              <w:jc w:val="left"/>
              <w:rPr>
                <w:i/>
                <w:color w:val="8DB3E2"/>
                <w:sz w:val="18"/>
              </w:rPr>
            </w:pPr>
            <w:r w:rsidRPr="00B87054">
              <w:rPr>
                <w:i/>
                <w:color w:val="8DB3E2"/>
                <w:sz w:val="18"/>
              </w:rPr>
              <w:t xml:space="preserve">&lt;2A.9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&gt;</w:t>
            </w:r>
          </w:p>
          <w:p w14:paraId="193EDD25" w14:textId="77777777" w:rsidR="00416623" w:rsidRPr="00B87054" w:rsidRDefault="004E36A2" w:rsidP="002D2DBF">
            <w:pPr>
              <w:jc w:val="left"/>
              <w:rPr>
                <w:i/>
                <w:color w:val="8DB3E2"/>
                <w:sz w:val="18"/>
                <w:szCs w:val="18"/>
              </w:rPr>
            </w:pPr>
            <w:r w:rsidRPr="00B87054">
              <w:t>Н.П.</w:t>
            </w:r>
          </w:p>
        </w:tc>
      </w:tr>
    </w:tbl>
    <w:p w14:paraId="4615C232" w14:textId="77777777" w:rsidR="002D2DBF" w:rsidRPr="00B87054" w:rsidRDefault="002D2DBF" w:rsidP="002D2DBF">
      <w:pPr>
        <w:rPr>
          <w:i/>
        </w:rPr>
      </w:pPr>
    </w:p>
    <w:p w14:paraId="4BC7D84C" w14:textId="77777777" w:rsidR="002D2DBF" w:rsidRPr="00B87054" w:rsidRDefault="002D2DBF" w:rsidP="002D2DBF">
      <w:r w:rsidRPr="00B87054">
        <w:rPr>
          <w:b/>
        </w:rPr>
        <w:t>2.А.4</w:t>
      </w:r>
      <w:r w:rsidRPr="00B87054">
        <w:rPr>
          <w:b/>
        </w:rPr>
        <w:tab/>
        <w:t>Инвестиционен приоритет</w:t>
      </w:r>
      <w:r w:rsidRPr="00B87054">
        <w:t xml:space="preserve"> </w:t>
      </w:r>
    </w:p>
    <w:p w14:paraId="4CC1B72C" w14:textId="77777777" w:rsidR="002D2DBF" w:rsidRPr="00B87054" w:rsidRDefault="002D2DBF" w:rsidP="002D2DBF">
      <w:r w:rsidRPr="00B87054">
        <w:t>(повтаря се за всеки инвестиционен приоритет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2D2DBF" w:rsidRPr="00B87054" w14:paraId="02CE1013" w14:textId="77777777" w:rsidTr="002A51D1">
        <w:tc>
          <w:tcPr>
            <w:tcW w:w="3544" w:type="dxa"/>
            <w:shd w:val="clear" w:color="auto" w:fill="auto"/>
          </w:tcPr>
          <w:p w14:paraId="3E9CEB7A" w14:textId="77777777" w:rsidR="002D2DBF" w:rsidRPr="00B87054" w:rsidRDefault="002D2DBF" w:rsidP="002D2DBF">
            <w:pPr>
              <w:rPr>
                <w:i/>
              </w:rPr>
            </w:pPr>
            <w:r w:rsidRPr="00B87054">
              <w:rPr>
                <w:i/>
              </w:rPr>
              <w:t>Инвестиционен приоритет</w:t>
            </w:r>
          </w:p>
        </w:tc>
        <w:tc>
          <w:tcPr>
            <w:tcW w:w="5557" w:type="dxa"/>
            <w:shd w:val="clear" w:color="auto" w:fill="auto"/>
          </w:tcPr>
          <w:p w14:paraId="25026EA7" w14:textId="77777777" w:rsidR="002D2DBF" w:rsidRPr="00B87054" w:rsidRDefault="002D2DBF" w:rsidP="002D2DBF">
            <w:pPr>
              <w:pStyle w:val="Text1"/>
              <w:ind w:left="0"/>
              <w:jc w:val="left"/>
              <w:rPr>
                <w:i/>
                <w:color w:val="8DB3E2"/>
                <w:sz w:val="18"/>
              </w:rPr>
            </w:pPr>
            <w:r w:rsidRPr="00B87054">
              <w:rPr>
                <w:i/>
                <w:color w:val="8DB3E2"/>
                <w:sz w:val="18"/>
              </w:rPr>
              <w:t xml:space="preserve">&lt;2A.10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695BD382" w14:textId="77777777" w:rsidR="005E2D19" w:rsidRPr="00B87054" w:rsidRDefault="008172D0" w:rsidP="00571D60">
            <w:pPr>
              <w:pStyle w:val="Text1"/>
              <w:ind w:left="0"/>
              <w:rPr>
                <w:szCs w:val="24"/>
              </w:rPr>
            </w:pPr>
            <w:r w:rsidRPr="00B87054">
              <w:rPr>
                <w:b/>
              </w:rPr>
              <w:lastRenderedPageBreak/>
              <w:t>Инвестиционен приоритет b</w:t>
            </w:r>
            <w:r w:rsidR="005B2DC1" w:rsidRPr="00B87054">
              <w:rPr>
                <w:b/>
              </w:rPr>
              <w:t xml:space="preserve"> (ii</w:t>
            </w:r>
            <w:r w:rsidRPr="00B87054">
              <w:rPr>
                <w:b/>
              </w:rPr>
              <w:t xml:space="preserve">) </w:t>
            </w:r>
            <w:r w:rsidRPr="00B87054">
              <w:rPr>
                <w:b/>
                <w:szCs w:val="24"/>
              </w:rPr>
              <w:t>към ТЦ 5 (</w:t>
            </w:r>
            <w:r w:rsidR="00F37E31" w:rsidRPr="00B87054">
              <w:rPr>
                <w:b/>
                <w:szCs w:val="24"/>
              </w:rPr>
              <w:t>КФ</w:t>
            </w:r>
            <w:r w:rsidRPr="00B87054">
              <w:rPr>
                <w:b/>
                <w:szCs w:val="24"/>
              </w:rPr>
              <w:t xml:space="preserve">): </w:t>
            </w:r>
            <w:r w:rsidR="005E2D19" w:rsidRPr="00B87054">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r w:rsidR="001B1F1C" w:rsidRPr="00B87054">
              <w:rPr>
                <w:szCs w:val="24"/>
              </w:rPr>
              <w:t>.</w:t>
            </w:r>
          </w:p>
        </w:tc>
      </w:tr>
    </w:tbl>
    <w:p w14:paraId="364B6752" w14:textId="77777777" w:rsidR="002D2DBF" w:rsidRPr="00B87054" w:rsidRDefault="002D2DBF" w:rsidP="002D2DBF">
      <w:pPr>
        <w:rPr>
          <w:i/>
        </w:rPr>
      </w:pPr>
    </w:p>
    <w:p w14:paraId="05C77409" w14:textId="77777777" w:rsidR="002D2DBF" w:rsidRPr="00B87054" w:rsidRDefault="002D2DBF" w:rsidP="002D2DBF">
      <w:pPr>
        <w:rPr>
          <w:b/>
        </w:rPr>
      </w:pPr>
      <w:r w:rsidRPr="00B87054">
        <w:rPr>
          <w:b/>
        </w:rPr>
        <w:t xml:space="preserve">2.А.5. </w:t>
      </w:r>
      <w:r w:rsidRPr="00B87054">
        <w:tab/>
      </w:r>
      <w:r w:rsidRPr="00B87054">
        <w:rPr>
          <w:b/>
        </w:rPr>
        <w:t xml:space="preserve">Специфични цели, съответстващи на инвестиционния приоритет, и очаквани резултати </w:t>
      </w:r>
    </w:p>
    <w:p w14:paraId="4FBB2D13" w14:textId="77777777" w:rsidR="002D2DBF" w:rsidRPr="00B87054" w:rsidRDefault="002D2DBF" w:rsidP="002D2DBF">
      <w:r w:rsidRPr="00B87054">
        <w:t>(повтаря се за всяка специфична цел в рамките на инвестиционния приоритет)</w:t>
      </w:r>
    </w:p>
    <w:p w14:paraId="5ABD0765" w14:textId="77777777" w:rsidR="002D2DBF" w:rsidRPr="00B87054" w:rsidRDefault="002D2DBF" w:rsidP="002D2DBF">
      <w:r w:rsidRPr="00B87054">
        <w:t>(Позоваване: член 96, параграф 2, първа алинея, буква б), подточки i) и ii) от Регламент (EС) № 1303/2013)</w:t>
      </w:r>
    </w:p>
    <w:p w14:paraId="20D19133" w14:textId="77777777" w:rsidR="002D2DBF" w:rsidRPr="00B87054" w:rsidRDefault="002D2DBF" w:rsidP="002D2DBF"/>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2D2DBF" w:rsidRPr="00B87054" w14:paraId="04F83355" w14:textId="77777777" w:rsidTr="002A51D1">
        <w:trPr>
          <w:trHeight w:val="491"/>
        </w:trPr>
        <w:tc>
          <w:tcPr>
            <w:tcW w:w="1951" w:type="dxa"/>
            <w:shd w:val="clear" w:color="auto" w:fill="auto"/>
          </w:tcPr>
          <w:p w14:paraId="22BC0D66" w14:textId="77777777" w:rsidR="002D2DBF" w:rsidRPr="00B87054" w:rsidRDefault="002D2DBF" w:rsidP="002D2DBF">
            <w:pPr>
              <w:rPr>
                <w:i/>
              </w:rPr>
            </w:pPr>
            <w:r w:rsidRPr="00B87054">
              <w:rPr>
                <w:i/>
              </w:rPr>
              <w:t>Идентификация</w:t>
            </w:r>
          </w:p>
        </w:tc>
        <w:tc>
          <w:tcPr>
            <w:tcW w:w="7116" w:type="dxa"/>
            <w:shd w:val="clear" w:color="auto" w:fill="auto"/>
          </w:tcPr>
          <w:p w14:paraId="235ABA8D" w14:textId="77777777" w:rsidR="002D2DBF" w:rsidRPr="00B87054" w:rsidRDefault="002D2DBF" w:rsidP="002D2DBF">
            <w:pPr>
              <w:pStyle w:val="Text1"/>
              <w:ind w:left="0"/>
              <w:jc w:val="left"/>
              <w:rPr>
                <w:i/>
                <w:color w:val="8DB3E2"/>
                <w:sz w:val="18"/>
              </w:rPr>
            </w:pPr>
            <w:r w:rsidRPr="00B87054">
              <w:rPr>
                <w:i/>
                <w:color w:val="8DB3E2"/>
                <w:sz w:val="18"/>
              </w:rPr>
              <w:t xml:space="preserve">&lt;2A.1.1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="G"“SME &gt;</w:t>
            </w:r>
          </w:p>
          <w:p w14:paraId="6AB38B69" w14:textId="77777777" w:rsidR="00B922F0" w:rsidRPr="00B87054" w:rsidRDefault="001104D9" w:rsidP="002D2DBF">
            <w:pPr>
              <w:pStyle w:val="Text1"/>
              <w:ind w:left="0"/>
              <w:jc w:val="left"/>
              <w:rPr>
                <w:i/>
                <w:color w:val="8DB3E2"/>
                <w:sz w:val="18"/>
                <w:szCs w:val="18"/>
              </w:rPr>
            </w:pPr>
            <w:r w:rsidRPr="00B87054">
              <w:rPr>
                <w:szCs w:val="24"/>
              </w:rPr>
              <w:t xml:space="preserve">СПЕЦИФИЧНА ЦЕЛ </w:t>
            </w:r>
            <w:r w:rsidR="00B922F0" w:rsidRPr="00B87054">
              <w:rPr>
                <w:szCs w:val="24"/>
              </w:rPr>
              <w:t>1</w:t>
            </w:r>
          </w:p>
        </w:tc>
      </w:tr>
      <w:tr w:rsidR="002D2DBF" w:rsidRPr="00B87054" w14:paraId="39438CF3" w14:textId="77777777" w:rsidTr="002A51D1">
        <w:trPr>
          <w:trHeight w:val="360"/>
        </w:trPr>
        <w:tc>
          <w:tcPr>
            <w:tcW w:w="1951" w:type="dxa"/>
            <w:shd w:val="clear" w:color="auto" w:fill="auto"/>
          </w:tcPr>
          <w:p w14:paraId="40D604D8" w14:textId="77777777" w:rsidR="002D2DBF" w:rsidRPr="00B87054" w:rsidRDefault="002D2DBF" w:rsidP="002D2DBF">
            <w:pPr>
              <w:rPr>
                <w:i/>
              </w:rPr>
            </w:pPr>
            <w:r w:rsidRPr="00B87054">
              <w:rPr>
                <w:i/>
              </w:rPr>
              <w:t xml:space="preserve">Специфична цел </w:t>
            </w:r>
          </w:p>
        </w:tc>
        <w:tc>
          <w:tcPr>
            <w:tcW w:w="7116" w:type="dxa"/>
            <w:shd w:val="clear" w:color="auto" w:fill="auto"/>
          </w:tcPr>
          <w:p w14:paraId="6D849873" w14:textId="77777777" w:rsidR="002D2DBF" w:rsidRPr="00B87054" w:rsidRDefault="002D2DBF" w:rsidP="002D2DBF">
            <w:pPr>
              <w:pStyle w:val="Text1"/>
              <w:ind w:left="0"/>
              <w:jc w:val="left"/>
              <w:rPr>
                <w:i/>
                <w:color w:val="8DB3E2"/>
                <w:sz w:val="18"/>
              </w:rPr>
            </w:pPr>
            <w:r w:rsidRPr="00B87054">
              <w:rPr>
                <w:i/>
                <w:color w:val="8DB3E2"/>
                <w:sz w:val="18"/>
              </w:rPr>
              <w:t xml:space="preserve">&lt;2A.1.2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="M"“SME &gt;</w:t>
            </w:r>
          </w:p>
          <w:p w14:paraId="12D966A5" w14:textId="77777777" w:rsidR="00B922F0" w:rsidRPr="00B87054" w:rsidRDefault="00B922F0" w:rsidP="0020795A">
            <w:pPr>
              <w:pStyle w:val="Text1"/>
              <w:ind w:left="0"/>
              <w:jc w:val="left"/>
              <w:rPr>
                <w:i/>
                <w:color w:val="8DB3E2"/>
                <w:sz w:val="18"/>
                <w:szCs w:val="18"/>
              </w:rPr>
            </w:pPr>
            <w:r w:rsidRPr="00B87054">
              <w:t xml:space="preserve">Повишаване защитата </w:t>
            </w:r>
            <w:r w:rsidR="00987099" w:rsidRPr="00B87054">
              <w:t xml:space="preserve">и готовността за адекватна реакция </w:t>
            </w:r>
            <w:r w:rsidRPr="00B87054">
              <w:t xml:space="preserve">на населението </w:t>
            </w:r>
            <w:r w:rsidR="00987099" w:rsidRPr="00B87054">
              <w:t xml:space="preserve">при </w:t>
            </w:r>
            <w:r w:rsidR="00DF37DE" w:rsidRPr="00B87054">
              <w:t>наводнения</w:t>
            </w:r>
            <w:r w:rsidR="00B3157B" w:rsidRPr="00B87054">
              <w:t xml:space="preserve"> </w:t>
            </w:r>
          </w:p>
        </w:tc>
      </w:tr>
      <w:tr w:rsidR="002D2DBF" w:rsidRPr="00B87054" w14:paraId="50C7C2AD" w14:textId="77777777" w:rsidTr="002A51D1">
        <w:trPr>
          <w:trHeight w:val="360"/>
        </w:trPr>
        <w:tc>
          <w:tcPr>
            <w:tcW w:w="1951" w:type="dxa"/>
            <w:shd w:val="clear" w:color="auto" w:fill="auto"/>
          </w:tcPr>
          <w:p w14:paraId="6F832B47" w14:textId="77777777" w:rsidR="002D2DBF" w:rsidRPr="00B87054" w:rsidRDefault="002D2DBF" w:rsidP="00A24E3F">
            <w:pPr>
              <w:jc w:val="left"/>
              <w:rPr>
                <w:i/>
              </w:rPr>
            </w:pPr>
            <w:r w:rsidRPr="00B87054">
              <w:rPr>
                <w:i/>
              </w:rPr>
              <w:t>Резултатите, които държавата членка се стреми да постигне с подкрепа от Съюза</w:t>
            </w:r>
          </w:p>
        </w:tc>
        <w:tc>
          <w:tcPr>
            <w:tcW w:w="7116" w:type="dxa"/>
            <w:shd w:val="clear" w:color="auto" w:fill="auto"/>
          </w:tcPr>
          <w:p w14:paraId="16203D4E" w14:textId="77777777" w:rsidR="002D2DBF" w:rsidRPr="00B87054" w:rsidRDefault="002D2DBF" w:rsidP="002D2DBF">
            <w:pPr>
              <w:pStyle w:val="Text1"/>
              <w:ind w:left="0"/>
              <w:jc w:val="left"/>
              <w:rPr>
                <w:i/>
                <w:color w:val="8DB3E2"/>
                <w:sz w:val="18"/>
              </w:rPr>
            </w:pPr>
            <w:r w:rsidRPr="00B87054">
              <w:rPr>
                <w:i/>
                <w:color w:val="8DB3E2"/>
                <w:sz w:val="18"/>
              </w:rPr>
              <w:t xml:space="preserve">&lt;2A.1.3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="M“SME "&gt;</w:t>
            </w:r>
          </w:p>
          <w:p w14:paraId="6DDC8C36" w14:textId="77777777" w:rsidR="00F71271" w:rsidRPr="00B87054" w:rsidRDefault="00C16376" w:rsidP="00F71271">
            <w:pPr>
              <w:pStyle w:val="ListBullet"/>
              <w:numPr>
                <w:ilvl w:val="0"/>
                <w:numId w:val="0"/>
              </w:numPr>
              <w:tabs>
                <w:tab w:val="left" w:pos="720"/>
              </w:tabs>
            </w:pPr>
            <w:r w:rsidRPr="00B87054">
              <w:rPr>
                <w:bCs/>
                <w:szCs w:val="24"/>
              </w:rPr>
              <w:t xml:space="preserve">Предвидените по оста мерки ще допринесат за повишаване </w:t>
            </w:r>
            <w:r w:rsidR="00BA1385" w:rsidRPr="00B87054">
              <w:rPr>
                <w:bCs/>
                <w:szCs w:val="24"/>
              </w:rPr>
              <w:t xml:space="preserve">защитата </w:t>
            </w:r>
            <w:r w:rsidRPr="00B87054">
              <w:rPr>
                <w:bCs/>
                <w:szCs w:val="24"/>
              </w:rPr>
              <w:t xml:space="preserve">на населението </w:t>
            </w:r>
            <w:r w:rsidR="00914A03" w:rsidRPr="00B87054">
              <w:rPr>
                <w:bCs/>
                <w:szCs w:val="24"/>
              </w:rPr>
              <w:t xml:space="preserve">от наводнения </w:t>
            </w:r>
            <w:r w:rsidRPr="00B87054">
              <w:rPr>
                <w:bCs/>
                <w:szCs w:val="24"/>
              </w:rPr>
              <w:t>и изпълнение на ангажиментите</w:t>
            </w:r>
            <w:r w:rsidR="00D27236" w:rsidRPr="00B87054">
              <w:rPr>
                <w:bCs/>
                <w:szCs w:val="24"/>
              </w:rPr>
              <w:t>,</w:t>
            </w:r>
            <w:r w:rsidRPr="00B87054">
              <w:rPr>
                <w:bCs/>
                <w:szCs w:val="24"/>
              </w:rPr>
              <w:t xml:space="preserve"> произтичащи от Директива 2007/60/ЕС.</w:t>
            </w:r>
          </w:p>
          <w:p w14:paraId="40FBDA45" w14:textId="77777777" w:rsidR="00B3338D" w:rsidRPr="00B87054" w:rsidRDefault="00C16376" w:rsidP="00D32DDD">
            <w:pPr>
              <w:spacing w:before="100" w:beforeAutospacing="1" w:after="0"/>
            </w:pPr>
            <w:r w:rsidRPr="00B87054">
              <w:rPr>
                <w:szCs w:val="24"/>
              </w:rPr>
              <w:t>С ч</w:t>
            </w:r>
            <w:r w:rsidR="00731AAB" w:rsidRPr="00B87054">
              <w:rPr>
                <w:szCs w:val="24"/>
              </w:rPr>
              <w:t xml:space="preserve">аст </w:t>
            </w:r>
            <w:r w:rsidR="00F71271" w:rsidRPr="00B87054">
              <w:rPr>
                <w:szCs w:val="24"/>
              </w:rPr>
              <w:t xml:space="preserve">от инвестициите по тази ос ще </w:t>
            </w:r>
            <w:r w:rsidRPr="00B87054">
              <w:rPr>
                <w:szCs w:val="24"/>
              </w:rPr>
              <w:t xml:space="preserve">се </w:t>
            </w:r>
            <w:r w:rsidR="00B3338D" w:rsidRPr="00B87054">
              <w:rPr>
                <w:szCs w:val="24"/>
              </w:rPr>
              <w:t xml:space="preserve">осигури </w:t>
            </w:r>
            <w:r w:rsidR="00F71271" w:rsidRPr="00B87054">
              <w:rPr>
                <w:szCs w:val="24"/>
              </w:rPr>
              <w:t xml:space="preserve">превенция и управление на риска от наводнения в населени </w:t>
            </w:r>
            <w:proofErr w:type="spellStart"/>
            <w:r w:rsidR="00F71271" w:rsidRPr="00B87054">
              <w:rPr>
                <w:szCs w:val="24"/>
              </w:rPr>
              <w:t>места</w:t>
            </w:r>
            <w:r w:rsidR="005422D5" w:rsidRPr="00B87054">
              <w:rPr>
                <w:szCs w:val="24"/>
              </w:rPr>
              <w:t>.С</w:t>
            </w:r>
            <w:proofErr w:type="spellEnd"/>
            <w:r w:rsidR="005422D5" w:rsidRPr="00B87054">
              <w:rPr>
                <w:szCs w:val="24"/>
              </w:rPr>
              <w:t xml:space="preserve"> изпълнението на </w:t>
            </w:r>
            <w:r w:rsidR="00F71271" w:rsidRPr="00B87054">
              <w:t xml:space="preserve">проекти </w:t>
            </w:r>
            <w:r w:rsidR="00373A3A" w:rsidRPr="00B87054">
              <w:t xml:space="preserve">за </w:t>
            </w:r>
            <w:r w:rsidR="00F71271" w:rsidRPr="00B87054">
              <w:t>изграждане, укрепване и/или рехабилитация на защитна инфраструктура</w:t>
            </w:r>
            <w:r w:rsidR="00A14757" w:rsidRPr="00B87054">
              <w:rPr>
                <w:szCs w:val="24"/>
              </w:rPr>
              <w:t xml:space="preserve"> и/или  хидротехнически съоръжения</w:t>
            </w:r>
            <w:r w:rsidR="00717524" w:rsidRPr="00B87054">
              <w:t xml:space="preserve"> щ</w:t>
            </w:r>
            <w:r w:rsidR="005422D5" w:rsidRPr="00B87054">
              <w:t xml:space="preserve">е се </w:t>
            </w:r>
            <w:r w:rsidR="00717524" w:rsidRPr="00B87054">
              <w:t>осигури</w:t>
            </w:r>
            <w:r w:rsidR="005422D5" w:rsidRPr="00B87054">
              <w:t xml:space="preserve"> адекватна инфраструктура, която да е в състояние да се справи с много по-големи обеми вода, формирани за кратко време. </w:t>
            </w:r>
            <w:r w:rsidR="00F71271" w:rsidRPr="00B87054">
              <w:rPr>
                <w:szCs w:val="24"/>
              </w:rPr>
              <w:t xml:space="preserve">При изпълнение на предвидените мерки ще се търси съгласуваност с Мярка 71 от </w:t>
            </w:r>
            <w:r w:rsidR="00011C88" w:rsidRPr="00B87054">
              <w:rPr>
                <w:szCs w:val="24"/>
              </w:rPr>
              <w:t>НПРД</w:t>
            </w:r>
            <w:r w:rsidR="00F71271" w:rsidRPr="00B87054">
              <w:rPr>
                <w:szCs w:val="24"/>
              </w:rPr>
              <w:t xml:space="preserve"> за Натура 2000</w:t>
            </w:r>
            <w:r w:rsidR="00A14757" w:rsidRPr="00B87054">
              <w:rPr>
                <w:szCs w:val="24"/>
              </w:rPr>
              <w:t xml:space="preserve">, както и принос </w:t>
            </w:r>
            <w:r w:rsidR="00F71271" w:rsidRPr="00B87054">
              <w:t>за изпълнението на целите на Дунавската стратегия</w:t>
            </w:r>
            <w:r w:rsidR="00011C88" w:rsidRPr="00B87054">
              <w:t>.</w:t>
            </w:r>
          </w:p>
          <w:p w14:paraId="18F15D37" w14:textId="77777777" w:rsidR="00D32DDD" w:rsidRPr="00B87054" w:rsidRDefault="002C131A" w:rsidP="009D531C">
            <w:pPr>
              <w:spacing w:before="100" w:beforeAutospacing="1" w:after="0"/>
            </w:pPr>
            <w:r w:rsidRPr="00B87054">
              <w:t xml:space="preserve">Съществуващата хидроложка информационна система </w:t>
            </w:r>
            <w:r w:rsidR="000E2E01" w:rsidRPr="00B87054">
              <w:t>щ</w:t>
            </w:r>
            <w:r w:rsidR="00D32DDD" w:rsidRPr="00B87054">
              <w:t xml:space="preserve">е </w:t>
            </w:r>
            <w:r w:rsidR="000E2E01" w:rsidRPr="00B87054">
              <w:t xml:space="preserve">се </w:t>
            </w:r>
            <w:r w:rsidR="00D32DDD" w:rsidRPr="00B87054">
              <w:t xml:space="preserve">оптимизира и модернизира, включително </w:t>
            </w:r>
            <w:r w:rsidRPr="00B87054">
              <w:t xml:space="preserve">с </w:t>
            </w:r>
            <w:r w:rsidR="00D32DDD" w:rsidRPr="00B87054">
              <w:t xml:space="preserve">изграждане и оборудване на </w:t>
            </w:r>
            <w:proofErr w:type="spellStart"/>
            <w:r w:rsidR="00D32DDD" w:rsidRPr="00B87054">
              <w:t>телеметрични</w:t>
            </w:r>
            <w:proofErr w:type="spellEnd"/>
            <w:r w:rsidR="00D32DDD" w:rsidRPr="00B87054">
              <w:t xml:space="preserve"> автоматични станции и на трансграничните водни течения в близост до държавната граница. </w:t>
            </w:r>
            <w:r w:rsidR="00E65BA9" w:rsidRPr="00B87054">
              <w:t>Чрез закупуването и монтирането на радарни станции ще се</w:t>
            </w:r>
            <w:r w:rsidR="00D32DDD" w:rsidRPr="00B87054">
              <w:t xml:space="preserve"> създа</w:t>
            </w:r>
            <w:r w:rsidR="00E65BA9" w:rsidRPr="00B87054">
              <w:t>де</w:t>
            </w:r>
            <w:r w:rsidR="00D32DDD" w:rsidRPr="00B87054">
              <w:t xml:space="preserve"> възможност за наблюдение на валежите на площ на територията на страната.</w:t>
            </w:r>
            <w:r w:rsidR="00A766A7" w:rsidRPr="00B87054">
              <w:t xml:space="preserve"> </w:t>
            </w:r>
            <w:r w:rsidR="00BF68F1" w:rsidRPr="00B87054">
              <w:t>В резултат от</w:t>
            </w:r>
            <w:r w:rsidR="00A46ECE" w:rsidRPr="00B87054">
              <w:t xml:space="preserve"> тези мерки</w:t>
            </w:r>
            <w:r w:rsidR="00A766A7" w:rsidRPr="00B87054">
              <w:t xml:space="preserve"> ще се подобри наблюдението на бързо променящите се характеристики на водния цикъл (валежи, снеготопене, речен отток) във връзка с възникване на екстремни събития като наводнения и суша.</w:t>
            </w:r>
          </w:p>
          <w:p w14:paraId="7E91B9C7" w14:textId="77777777" w:rsidR="00C16376" w:rsidRPr="00B87054" w:rsidRDefault="00D006BE" w:rsidP="00F71271">
            <w:pPr>
              <w:pStyle w:val="ListBullet"/>
              <w:numPr>
                <w:ilvl w:val="0"/>
                <w:numId w:val="0"/>
              </w:numPr>
              <w:tabs>
                <w:tab w:val="left" w:pos="720"/>
              </w:tabs>
              <w:rPr>
                <w:szCs w:val="24"/>
              </w:rPr>
            </w:pPr>
            <w:r w:rsidRPr="00B87054">
              <w:lastRenderedPageBreak/>
              <w:t>С и</w:t>
            </w:r>
            <w:r w:rsidR="0097424F" w:rsidRPr="00B87054">
              <w:t>зграждането на</w:t>
            </w:r>
            <w:r w:rsidR="00283790" w:rsidRPr="00B87054">
              <w:t xml:space="preserve"> </w:t>
            </w:r>
            <w:r w:rsidR="0006506A" w:rsidRPr="00B87054">
              <w:t>Н</w:t>
            </w:r>
            <w:r w:rsidR="002C6BB7" w:rsidRPr="00B87054">
              <w:t xml:space="preserve">ационална система </w:t>
            </w:r>
            <w:r w:rsidR="00283790" w:rsidRPr="00B87054">
              <w:t>за управление на водите в реално време</w:t>
            </w:r>
            <w:r w:rsidRPr="00B87054">
              <w:t xml:space="preserve"> ще се </w:t>
            </w:r>
            <w:r w:rsidR="00994D5F" w:rsidRPr="00B87054">
              <w:t>подобри</w:t>
            </w:r>
            <w:r w:rsidRPr="00B87054">
              <w:t xml:space="preserve"> </w:t>
            </w:r>
            <w:r w:rsidR="00283790" w:rsidRPr="00B87054">
              <w:t>прогнозирането и ранно</w:t>
            </w:r>
            <w:r w:rsidRPr="00B87054">
              <w:t>то</w:t>
            </w:r>
            <w:r w:rsidR="00283790" w:rsidRPr="00B87054">
              <w:t xml:space="preserve"> предупреждение при риск от наводнения. </w:t>
            </w:r>
            <w:r w:rsidR="000468CA" w:rsidRPr="00B87054">
              <w:rPr>
                <w:szCs w:val="24"/>
              </w:rPr>
              <w:t xml:space="preserve">Централизираното събиране, обработване и анализ на информацията </w:t>
            </w:r>
            <w:r w:rsidR="0006506A" w:rsidRPr="00B87054">
              <w:rPr>
                <w:szCs w:val="24"/>
              </w:rPr>
              <w:t xml:space="preserve">чрез </w:t>
            </w:r>
            <w:r w:rsidR="00373A3A" w:rsidRPr="00B87054">
              <w:rPr>
                <w:szCs w:val="24"/>
              </w:rPr>
              <w:t xml:space="preserve">системата </w:t>
            </w:r>
            <w:r w:rsidR="000468CA" w:rsidRPr="00B87054">
              <w:rPr>
                <w:szCs w:val="24"/>
              </w:rPr>
              <w:t xml:space="preserve">ще позволи взимане на </w:t>
            </w:r>
            <w:r w:rsidR="0006506A" w:rsidRPr="00B87054">
              <w:rPr>
                <w:szCs w:val="24"/>
              </w:rPr>
              <w:t>по-</w:t>
            </w:r>
            <w:r w:rsidR="000468CA" w:rsidRPr="00B87054">
              <w:rPr>
                <w:szCs w:val="24"/>
              </w:rPr>
              <w:t>ефективни решения за управление и правилно разпределение на задачите между всички участващи в управлението и експлоатацията структури – МОСВ, БД, НИМХ, Предприятие „Язовири и каскади”</w:t>
            </w:r>
            <w:r w:rsidR="00AB3B76" w:rsidRPr="00B87054">
              <w:rPr>
                <w:szCs w:val="24"/>
              </w:rPr>
              <w:t xml:space="preserve"> – НЕК ЕАД</w:t>
            </w:r>
            <w:r w:rsidR="000468CA" w:rsidRPr="00B87054">
              <w:rPr>
                <w:szCs w:val="24"/>
              </w:rPr>
              <w:t xml:space="preserve">, „Напоителни системи“ ЕАД, Изпълнителна агенция „Проучване и поддържане на </w:t>
            </w:r>
            <w:r w:rsidR="00EC53A7" w:rsidRPr="00B87054">
              <w:rPr>
                <w:szCs w:val="24"/>
              </w:rPr>
              <w:t xml:space="preserve">р. </w:t>
            </w:r>
            <w:r w:rsidR="000468CA" w:rsidRPr="00B87054">
              <w:rPr>
                <w:szCs w:val="24"/>
              </w:rPr>
              <w:t xml:space="preserve">Дунав” и др. </w:t>
            </w:r>
          </w:p>
          <w:p w14:paraId="37910D57" w14:textId="77777777" w:rsidR="00FE04CD" w:rsidRPr="00B87054" w:rsidRDefault="00FE04CD" w:rsidP="00F71271">
            <w:pPr>
              <w:pStyle w:val="ListBullet"/>
              <w:numPr>
                <w:ilvl w:val="0"/>
                <w:numId w:val="0"/>
              </w:numPr>
              <w:tabs>
                <w:tab w:val="left" w:pos="720"/>
              </w:tabs>
              <w:rPr>
                <w:szCs w:val="24"/>
                <w:lang w:val="ru-RU"/>
              </w:rPr>
            </w:pPr>
          </w:p>
          <w:p w14:paraId="357455EF" w14:textId="77777777" w:rsidR="00FE04CD" w:rsidRPr="00B87054" w:rsidRDefault="00FE04CD" w:rsidP="00F71271">
            <w:pPr>
              <w:pStyle w:val="ListBullet"/>
              <w:numPr>
                <w:ilvl w:val="0"/>
                <w:numId w:val="0"/>
              </w:numPr>
              <w:tabs>
                <w:tab w:val="left" w:pos="720"/>
              </w:tabs>
              <w:rPr>
                <w:szCs w:val="24"/>
                <w:lang w:val="ru-RU"/>
              </w:rPr>
            </w:pPr>
          </w:p>
          <w:p w14:paraId="4B1172C9" w14:textId="77777777" w:rsidR="000E2E01" w:rsidRPr="00B87054" w:rsidRDefault="00075427" w:rsidP="00F71271">
            <w:pPr>
              <w:pStyle w:val="ListBullet"/>
              <w:numPr>
                <w:ilvl w:val="0"/>
                <w:numId w:val="0"/>
              </w:numPr>
              <w:tabs>
                <w:tab w:val="left" w:pos="720"/>
              </w:tabs>
            </w:pPr>
            <w:r w:rsidRPr="00B87054">
              <w:t xml:space="preserve">В </w:t>
            </w:r>
            <w:r w:rsidR="0055018C" w:rsidRPr="00B87054">
              <w:t xml:space="preserve">резултат </w:t>
            </w:r>
            <w:r w:rsidR="0097424F" w:rsidRPr="00B87054">
              <w:t xml:space="preserve"> </w:t>
            </w:r>
            <w:r w:rsidR="0055018C" w:rsidRPr="00B87054">
              <w:t>о</w:t>
            </w:r>
            <w:r w:rsidR="008449D0" w:rsidRPr="00B87054">
              <w:t xml:space="preserve">т </w:t>
            </w:r>
            <w:r w:rsidR="0097424F" w:rsidRPr="00B87054">
              <w:t>установ</w:t>
            </w:r>
            <w:r w:rsidR="008449D0" w:rsidRPr="00B87054">
              <w:t>яването на</w:t>
            </w:r>
            <w:r w:rsidRPr="00B87054">
              <w:t xml:space="preserve"> 6 центъра за повишаване готовността на населението за адекватна реакция при наводнения</w:t>
            </w:r>
            <w:r w:rsidR="008449D0" w:rsidRPr="00B87054">
              <w:t xml:space="preserve"> </w:t>
            </w:r>
            <w:r w:rsidR="0017613B" w:rsidRPr="00B87054">
              <w:t xml:space="preserve">ще </w:t>
            </w:r>
            <w:r w:rsidRPr="00B87054">
              <w:t>се подпомогне изграждането на култура за защита при бедствия на всички нива на управление и в обществото чрез използване на опита, научните изследвания и иновациите</w:t>
            </w:r>
            <w:r w:rsidR="009C6DAD" w:rsidRPr="00B87054">
              <w:rPr>
                <w:lang w:val="ru-RU"/>
              </w:rPr>
              <w:t>.</w:t>
            </w:r>
          </w:p>
          <w:p w14:paraId="657F9CDC" w14:textId="77777777" w:rsidR="0006438E" w:rsidRPr="00B87054" w:rsidRDefault="0006438E" w:rsidP="0006438E">
            <w:pPr>
              <w:pStyle w:val="ListBullet"/>
              <w:numPr>
                <w:ilvl w:val="0"/>
                <w:numId w:val="0"/>
              </w:numPr>
              <w:tabs>
                <w:tab w:val="left" w:pos="720"/>
              </w:tabs>
              <w:rPr>
                <w:ins w:id="148" w:author="Author"/>
              </w:rPr>
            </w:pPr>
            <w:ins w:id="149" w:author="Author">
              <w:r>
                <w:rPr>
                  <w:lang w:val="ru-RU"/>
                </w:rPr>
                <w:t xml:space="preserve">С </w:t>
              </w:r>
              <w:proofErr w:type="spellStart"/>
              <w:r>
                <w:rPr>
                  <w:lang w:val="ru-RU"/>
                </w:rPr>
                <w:t>мерките</w:t>
              </w:r>
              <w:proofErr w:type="spellEnd"/>
              <w:r>
                <w:rPr>
                  <w:lang w:val="ru-RU"/>
                </w:rPr>
                <w:t xml:space="preserve"> за разширяване на обхвата и </w:t>
              </w:r>
              <w:proofErr w:type="spellStart"/>
              <w:r>
                <w:rPr>
                  <w:lang w:val="ru-RU"/>
                </w:rPr>
                <w:t>оптимизиране</w:t>
              </w:r>
              <w:proofErr w:type="spellEnd"/>
              <w:r>
                <w:rPr>
                  <w:lang w:val="ru-RU"/>
                </w:rPr>
                <w:t xml:space="preserve"> на </w:t>
              </w:r>
              <w:proofErr w:type="spellStart"/>
              <w:r>
                <w:rPr>
                  <w:lang w:val="ru-RU"/>
                </w:rPr>
                <w:t>Националната</w:t>
              </w:r>
              <w:proofErr w:type="spellEnd"/>
              <w:r>
                <w:rPr>
                  <w:lang w:val="ru-RU"/>
                </w:rPr>
                <w:t xml:space="preserve"> система за </w:t>
              </w:r>
              <w:proofErr w:type="spellStart"/>
              <w:r>
                <w:rPr>
                  <w:lang w:val="ru-RU"/>
                </w:rPr>
                <w:t>ранно</w:t>
              </w:r>
              <w:proofErr w:type="spellEnd"/>
              <w:r>
                <w:rPr>
                  <w:lang w:val="ru-RU"/>
                </w:rPr>
                <w:t xml:space="preserve"> предупреждение и </w:t>
              </w:r>
              <w:proofErr w:type="spellStart"/>
              <w:r>
                <w:rPr>
                  <w:lang w:val="ru-RU"/>
                </w:rPr>
                <w:t>оповестяване</w:t>
              </w:r>
              <w:proofErr w:type="spellEnd"/>
              <w:r>
                <w:rPr>
                  <w:lang w:val="ru-RU"/>
                </w:rPr>
                <w:t xml:space="preserve"> на </w:t>
              </w:r>
              <w:proofErr w:type="spellStart"/>
              <w:r>
                <w:rPr>
                  <w:lang w:val="ru-RU"/>
                </w:rPr>
                <w:t>органите</w:t>
              </w:r>
              <w:proofErr w:type="spellEnd"/>
              <w:r>
                <w:rPr>
                  <w:lang w:val="ru-RU"/>
                </w:rPr>
                <w:t xml:space="preserve"> на </w:t>
              </w:r>
              <w:proofErr w:type="spellStart"/>
              <w:r>
                <w:rPr>
                  <w:lang w:val="ru-RU"/>
                </w:rPr>
                <w:t>изпълнителната</w:t>
              </w:r>
              <w:proofErr w:type="spellEnd"/>
              <w:r>
                <w:rPr>
                  <w:lang w:val="ru-RU"/>
                </w:rPr>
                <w:t xml:space="preserve"> </w:t>
              </w:r>
              <w:proofErr w:type="spellStart"/>
              <w:r>
                <w:rPr>
                  <w:lang w:val="ru-RU"/>
                </w:rPr>
                <w:t>власт</w:t>
              </w:r>
              <w:proofErr w:type="spellEnd"/>
              <w:r>
                <w:rPr>
                  <w:lang w:val="ru-RU"/>
                </w:rPr>
                <w:t xml:space="preserve"> и на </w:t>
              </w:r>
              <w:proofErr w:type="spellStart"/>
              <w:r>
                <w:rPr>
                  <w:lang w:val="ru-RU"/>
                </w:rPr>
                <w:t>населението</w:t>
              </w:r>
              <w:proofErr w:type="spellEnd"/>
              <w:r>
                <w:rPr>
                  <w:lang w:val="ru-RU"/>
                </w:rPr>
                <w:t xml:space="preserve"> </w:t>
              </w:r>
              <w:proofErr w:type="spellStart"/>
              <w:r>
                <w:rPr>
                  <w:lang w:val="ru-RU"/>
                </w:rPr>
                <w:t>ще</w:t>
              </w:r>
              <w:proofErr w:type="spellEnd"/>
              <w:r>
                <w:rPr>
                  <w:lang w:val="ru-RU"/>
                </w:rPr>
                <w:t xml:space="preserve"> се </w:t>
              </w:r>
              <w:proofErr w:type="spellStart"/>
              <w:r>
                <w:rPr>
                  <w:lang w:val="ru-RU"/>
                </w:rPr>
                <w:t>осигури</w:t>
              </w:r>
              <w:proofErr w:type="spellEnd"/>
              <w:r>
                <w:rPr>
                  <w:lang w:val="ru-RU"/>
                </w:rPr>
                <w:t xml:space="preserve"> </w:t>
              </w:r>
              <w:proofErr w:type="spellStart"/>
              <w:r>
                <w:rPr>
                  <w:lang w:val="ru-RU"/>
                </w:rPr>
                <w:t>възможност</w:t>
              </w:r>
              <w:proofErr w:type="spellEnd"/>
              <w:r>
                <w:rPr>
                  <w:lang w:val="ru-RU"/>
                </w:rPr>
                <w:t xml:space="preserve"> за </w:t>
              </w:r>
              <w:proofErr w:type="spellStart"/>
              <w:r>
                <w:rPr>
                  <w:lang w:val="ru-RU"/>
                </w:rPr>
                <w:t>навременна</w:t>
              </w:r>
              <w:proofErr w:type="spellEnd"/>
              <w:r>
                <w:rPr>
                  <w:lang w:val="ru-RU"/>
                </w:rPr>
                <w:t xml:space="preserve"> реакция и </w:t>
              </w:r>
              <w:proofErr w:type="spellStart"/>
              <w:r>
                <w:rPr>
                  <w:lang w:val="ru-RU"/>
                </w:rPr>
                <w:t>предотвратяване</w:t>
              </w:r>
              <w:proofErr w:type="spellEnd"/>
              <w:r>
                <w:rPr>
                  <w:lang w:val="ru-RU"/>
                </w:rPr>
                <w:t xml:space="preserve"> </w:t>
              </w:r>
              <w:proofErr w:type="spellStart"/>
              <w:r>
                <w:rPr>
                  <w:lang w:val="ru-RU"/>
                </w:rPr>
                <w:t>загубата</w:t>
              </w:r>
              <w:proofErr w:type="spellEnd"/>
              <w:r>
                <w:rPr>
                  <w:lang w:val="ru-RU"/>
                </w:rPr>
                <w:t xml:space="preserve"> на </w:t>
              </w:r>
              <w:proofErr w:type="spellStart"/>
              <w:r>
                <w:rPr>
                  <w:lang w:val="ru-RU"/>
                </w:rPr>
                <w:t>човешки</w:t>
              </w:r>
              <w:proofErr w:type="spellEnd"/>
              <w:r>
                <w:rPr>
                  <w:lang w:val="ru-RU"/>
                </w:rPr>
                <w:t xml:space="preserve"> </w:t>
              </w:r>
              <w:proofErr w:type="spellStart"/>
              <w:r>
                <w:rPr>
                  <w:lang w:val="ru-RU"/>
                </w:rPr>
                <w:t>животи</w:t>
              </w:r>
              <w:proofErr w:type="spellEnd"/>
              <w:r>
                <w:rPr>
                  <w:lang w:val="ru-RU"/>
                </w:rPr>
                <w:t xml:space="preserve"> в случай на наводнения и </w:t>
              </w:r>
              <w:proofErr w:type="spellStart"/>
              <w:r>
                <w:rPr>
                  <w:lang w:val="ru-RU"/>
                </w:rPr>
                <w:t>други</w:t>
              </w:r>
              <w:proofErr w:type="spellEnd"/>
              <w:r>
                <w:rPr>
                  <w:lang w:val="ru-RU"/>
                </w:rPr>
                <w:t xml:space="preserve"> бедствия. </w:t>
              </w:r>
              <w:proofErr w:type="spellStart"/>
              <w:r>
                <w:rPr>
                  <w:lang w:val="ru-RU"/>
                </w:rPr>
                <w:t>Предвидените</w:t>
              </w:r>
              <w:proofErr w:type="spellEnd"/>
              <w:r>
                <w:rPr>
                  <w:lang w:val="ru-RU"/>
                </w:rPr>
                <w:t xml:space="preserve"> </w:t>
              </w:r>
              <w:proofErr w:type="spellStart"/>
              <w:r>
                <w:rPr>
                  <w:lang w:val="ru-RU"/>
                </w:rPr>
                <w:t>дейности</w:t>
              </w:r>
              <w:proofErr w:type="spellEnd"/>
              <w:r>
                <w:rPr>
                  <w:lang w:val="ru-RU"/>
                </w:rPr>
                <w:t xml:space="preserve"> </w:t>
              </w:r>
              <w:proofErr w:type="spellStart"/>
              <w:r>
                <w:rPr>
                  <w:lang w:val="ru-RU"/>
                </w:rPr>
                <w:t>допълнително</w:t>
              </w:r>
              <w:proofErr w:type="spellEnd"/>
              <w:r>
                <w:rPr>
                  <w:lang w:val="ru-RU"/>
                </w:rPr>
                <w:t xml:space="preserve"> </w:t>
              </w:r>
              <w:proofErr w:type="spellStart"/>
              <w:r>
                <w:rPr>
                  <w:lang w:val="ru-RU"/>
                </w:rPr>
                <w:t>ще</w:t>
              </w:r>
              <w:proofErr w:type="spellEnd"/>
              <w:r>
                <w:rPr>
                  <w:lang w:val="ru-RU"/>
                </w:rPr>
                <w:t xml:space="preserve"> </w:t>
              </w:r>
              <w:proofErr w:type="spellStart"/>
              <w:r>
                <w:rPr>
                  <w:lang w:val="ru-RU"/>
                </w:rPr>
                <w:t>допринесат</w:t>
              </w:r>
              <w:proofErr w:type="spellEnd"/>
              <w:r>
                <w:rPr>
                  <w:lang w:val="ru-RU"/>
                </w:rPr>
                <w:t xml:space="preserve"> за </w:t>
              </w:r>
              <w:proofErr w:type="spellStart"/>
              <w:r>
                <w:rPr>
                  <w:lang w:val="ru-RU"/>
                </w:rPr>
                <w:t>подбряване</w:t>
              </w:r>
              <w:proofErr w:type="spellEnd"/>
              <w:r>
                <w:rPr>
                  <w:lang w:val="ru-RU"/>
                </w:rPr>
                <w:t xml:space="preserve"> на </w:t>
              </w:r>
              <w:proofErr w:type="spellStart"/>
              <w:r>
                <w:rPr>
                  <w:lang w:val="ru-RU"/>
                </w:rPr>
                <w:t>ранното</w:t>
              </w:r>
              <w:proofErr w:type="spellEnd"/>
              <w:r>
                <w:rPr>
                  <w:lang w:val="ru-RU"/>
                </w:rPr>
                <w:t xml:space="preserve"> предупреждение на </w:t>
              </w:r>
              <w:proofErr w:type="spellStart"/>
              <w:r>
                <w:rPr>
                  <w:lang w:val="ru-RU"/>
                </w:rPr>
                <w:t>населението</w:t>
              </w:r>
              <w:proofErr w:type="spellEnd"/>
              <w:r>
                <w:rPr>
                  <w:lang w:val="ru-RU"/>
                </w:rPr>
                <w:t xml:space="preserve"> и </w:t>
              </w:r>
              <w:proofErr w:type="spellStart"/>
              <w:r>
                <w:rPr>
                  <w:lang w:val="ru-RU"/>
                </w:rPr>
                <w:t>отговорните</w:t>
              </w:r>
              <w:proofErr w:type="spellEnd"/>
              <w:r>
                <w:rPr>
                  <w:lang w:val="ru-RU"/>
                </w:rPr>
                <w:t xml:space="preserve"> за управление на риска от бедствия институции.   </w:t>
              </w:r>
            </w:ins>
          </w:p>
          <w:p w14:paraId="776D755D" w14:textId="77777777" w:rsidR="001104D9" w:rsidRPr="00B87054" w:rsidRDefault="001104D9" w:rsidP="00F71271">
            <w:pPr>
              <w:pStyle w:val="ListBullet"/>
              <w:numPr>
                <w:ilvl w:val="0"/>
                <w:numId w:val="0"/>
              </w:numPr>
              <w:tabs>
                <w:tab w:val="left" w:pos="720"/>
              </w:tabs>
            </w:pPr>
          </w:p>
          <w:p w14:paraId="3D3C63A7" w14:textId="77777777" w:rsidR="007C6AF6" w:rsidRPr="00B87054" w:rsidRDefault="00261205" w:rsidP="00534F67">
            <w:pPr>
              <w:pStyle w:val="ListBullet"/>
              <w:numPr>
                <w:ilvl w:val="0"/>
                <w:numId w:val="0"/>
              </w:numPr>
              <w:tabs>
                <w:tab w:val="left" w:pos="720"/>
              </w:tabs>
              <w:rPr>
                <w:i/>
                <w:color w:val="8DB3E2"/>
                <w:sz w:val="18"/>
                <w:szCs w:val="18"/>
              </w:rPr>
            </w:pPr>
            <w:r w:rsidRPr="00B87054">
              <w:rPr>
                <w:bCs/>
                <w:szCs w:val="24"/>
              </w:rPr>
              <w:t>Със средства по приоритетната ос ще бъдат финансирани</w:t>
            </w:r>
            <w:r w:rsidR="00EC53A7" w:rsidRPr="00B87054">
              <w:rPr>
                <w:bCs/>
                <w:szCs w:val="24"/>
              </w:rPr>
              <w:t xml:space="preserve"> проучвания, оценки</w:t>
            </w:r>
            <w:r w:rsidRPr="00B87054">
              <w:rPr>
                <w:bCs/>
                <w:szCs w:val="24"/>
              </w:rPr>
              <w:t xml:space="preserve"> и </w:t>
            </w:r>
            <w:r w:rsidR="00EC53A7" w:rsidRPr="00B87054">
              <w:rPr>
                <w:bCs/>
                <w:szCs w:val="24"/>
              </w:rPr>
              <w:t>разработки за</w:t>
            </w:r>
            <w:r w:rsidR="00C16376" w:rsidRPr="00B87054">
              <w:rPr>
                <w:bCs/>
                <w:szCs w:val="24"/>
              </w:rPr>
              <w:t xml:space="preserve"> втори</w:t>
            </w:r>
            <w:r w:rsidR="004F54FC" w:rsidRPr="00B87054">
              <w:rPr>
                <w:bCs/>
                <w:szCs w:val="24"/>
              </w:rPr>
              <w:t>те</w:t>
            </w:r>
            <w:r w:rsidR="00C16376" w:rsidRPr="00B87054">
              <w:rPr>
                <w:bCs/>
                <w:szCs w:val="24"/>
              </w:rPr>
              <w:t xml:space="preserve"> ПУРН за периода 202</w:t>
            </w:r>
            <w:r w:rsidR="00534F67" w:rsidRPr="00B87054">
              <w:rPr>
                <w:bCs/>
                <w:szCs w:val="24"/>
              </w:rPr>
              <w:t>1</w:t>
            </w:r>
            <w:r w:rsidR="00C16376" w:rsidRPr="00B87054">
              <w:rPr>
                <w:bCs/>
                <w:szCs w:val="24"/>
              </w:rPr>
              <w:t>-2027</w:t>
            </w:r>
            <w:r w:rsidR="00485353" w:rsidRPr="00B87054">
              <w:rPr>
                <w:bCs/>
                <w:szCs w:val="24"/>
              </w:rPr>
              <w:t xml:space="preserve"> г.</w:t>
            </w:r>
            <w:r w:rsidR="00C16376" w:rsidRPr="00B87054">
              <w:rPr>
                <w:bCs/>
                <w:szCs w:val="24"/>
              </w:rPr>
              <w:t xml:space="preserve">, с което ще се надгради направеното през програмен период </w:t>
            </w:r>
            <w:r w:rsidR="00DF2F09" w:rsidRPr="00B87054">
              <w:rPr>
                <w:bCs/>
                <w:szCs w:val="24"/>
              </w:rPr>
              <w:t xml:space="preserve">2007-2013 г. </w:t>
            </w:r>
          </w:p>
        </w:tc>
      </w:tr>
      <w:tr w:rsidR="00373A3A" w:rsidRPr="00B87054" w14:paraId="29C6AD40" w14:textId="77777777" w:rsidTr="002A51D1">
        <w:trPr>
          <w:trHeight w:val="360"/>
        </w:trPr>
        <w:tc>
          <w:tcPr>
            <w:tcW w:w="1951" w:type="dxa"/>
            <w:shd w:val="clear" w:color="auto" w:fill="auto"/>
          </w:tcPr>
          <w:p w14:paraId="1A844BDB" w14:textId="77777777" w:rsidR="00373A3A" w:rsidRPr="00B87054" w:rsidRDefault="00373A3A" w:rsidP="00616520">
            <w:pPr>
              <w:jc w:val="center"/>
              <w:rPr>
                <w:i/>
              </w:rPr>
            </w:pPr>
            <w:r w:rsidRPr="00B87054">
              <w:rPr>
                <w:i/>
              </w:rPr>
              <w:lastRenderedPageBreak/>
              <w:t>Идентификация</w:t>
            </w:r>
          </w:p>
        </w:tc>
        <w:tc>
          <w:tcPr>
            <w:tcW w:w="7116" w:type="dxa"/>
            <w:shd w:val="clear" w:color="auto" w:fill="auto"/>
          </w:tcPr>
          <w:p w14:paraId="605EBE57" w14:textId="77777777" w:rsidR="00373A3A" w:rsidRPr="00B87054" w:rsidRDefault="00373A3A" w:rsidP="00373A3A">
            <w:pPr>
              <w:pStyle w:val="Text1"/>
              <w:ind w:left="0"/>
              <w:jc w:val="left"/>
              <w:rPr>
                <w:i/>
                <w:color w:val="8DB3E2"/>
                <w:sz w:val="18"/>
              </w:rPr>
            </w:pPr>
            <w:r w:rsidRPr="00B87054">
              <w:rPr>
                <w:i/>
                <w:color w:val="8DB3E2"/>
                <w:sz w:val="18"/>
              </w:rPr>
              <w:t xml:space="preserve">&lt;2A.1.1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="G"“SME &gt;</w:t>
            </w:r>
          </w:p>
          <w:p w14:paraId="2DB8E8C6" w14:textId="77777777" w:rsidR="00373A3A" w:rsidRPr="00B87054" w:rsidRDefault="00373A3A" w:rsidP="00373A3A">
            <w:pPr>
              <w:pStyle w:val="Text1"/>
              <w:ind w:left="0"/>
              <w:jc w:val="left"/>
              <w:rPr>
                <w:i/>
                <w:color w:val="8DB3E2"/>
                <w:sz w:val="18"/>
              </w:rPr>
            </w:pPr>
            <w:r w:rsidRPr="00B87054">
              <w:rPr>
                <w:szCs w:val="24"/>
              </w:rPr>
              <w:t>СПЕЦИФИЧНА ЦЕЛ 2</w:t>
            </w:r>
          </w:p>
        </w:tc>
      </w:tr>
      <w:tr w:rsidR="000559DA" w:rsidRPr="00B87054" w14:paraId="0EDF7164" w14:textId="77777777" w:rsidTr="002A51D1">
        <w:trPr>
          <w:trHeight w:val="360"/>
        </w:trPr>
        <w:tc>
          <w:tcPr>
            <w:tcW w:w="1951" w:type="dxa"/>
            <w:shd w:val="clear" w:color="auto" w:fill="auto"/>
          </w:tcPr>
          <w:p w14:paraId="45F1485E" w14:textId="77777777" w:rsidR="000559DA" w:rsidRPr="00B87054" w:rsidRDefault="000559DA" w:rsidP="00A24E3F">
            <w:pPr>
              <w:jc w:val="left"/>
              <w:rPr>
                <w:i/>
              </w:rPr>
            </w:pPr>
            <w:r w:rsidRPr="00B87054">
              <w:rPr>
                <w:i/>
              </w:rPr>
              <w:t>Специфична цел</w:t>
            </w:r>
            <w:r w:rsidR="00FB089A" w:rsidRPr="00B87054">
              <w:rPr>
                <w:i/>
              </w:rPr>
              <w:t xml:space="preserve"> </w:t>
            </w:r>
          </w:p>
        </w:tc>
        <w:tc>
          <w:tcPr>
            <w:tcW w:w="7116" w:type="dxa"/>
            <w:shd w:val="clear" w:color="auto" w:fill="auto"/>
          </w:tcPr>
          <w:p w14:paraId="54720900" w14:textId="77777777" w:rsidR="000559DA" w:rsidRPr="00B87054" w:rsidRDefault="000559DA" w:rsidP="002C60B5">
            <w:pPr>
              <w:pStyle w:val="Text1"/>
              <w:ind w:left="0"/>
              <w:jc w:val="left"/>
              <w:rPr>
                <w:i/>
                <w:color w:val="8DB3E2"/>
                <w:sz w:val="18"/>
              </w:rPr>
            </w:pPr>
            <w:r w:rsidRPr="00B87054">
              <w:rPr>
                <w:i/>
                <w:color w:val="8DB3E2"/>
                <w:sz w:val="18"/>
              </w:rPr>
              <w:t xml:space="preserve">&lt;2A.1.2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="M"“SME &gt;</w:t>
            </w:r>
          </w:p>
          <w:p w14:paraId="35D03073" w14:textId="77777777" w:rsidR="000559DA" w:rsidRPr="00B87054" w:rsidRDefault="00D77FE6" w:rsidP="00D77FE6">
            <w:pPr>
              <w:pStyle w:val="Text1"/>
              <w:ind w:left="0"/>
              <w:jc w:val="left"/>
              <w:rPr>
                <w:i/>
                <w:color w:val="8DB3E2"/>
                <w:sz w:val="18"/>
              </w:rPr>
            </w:pPr>
            <w:r w:rsidRPr="00B87054">
              <w:t>Повишаване защитата на населението от свлачищни процеси</w:t>
            </w:r>
            <w:r w:rsidR="000559DA" w:rsidRPr="00B87054">
              <w:t xml:space="preserve"> </w:t>
            </w:r>
          </w:p>
        </w:tc>
      </w:tr>
      <w:tr w:rsidR="00BC4EC2" w:rsidRPr="00B87054" w14:paraId="4122972F" w14:textId="77777777" w:rsidTr="002A51D1">
        <w:trPr>
          <w:trHeight w:val="360"/>
        </w:trPr>
        <w:tc>
          <w:tcPr>
            <w:tcW w:w="1951" w:type="dxa"/>
            <w:shd w:val="clear" w:color="auto" w:fill="auto"/>
          </w:tcPr>
          <w:p w14:paraId="2D0DB2FD" w14:textId="77777777" w:rsidR="00BC4EC2" w:rsidRPr="00B87054" w:rsidRDefault="00BC4EC2" w:rsidP="00A24E3F">
            <w:pPr>
              <w:jc w:val="left"/>
              <w:rPr>
                <w:i/>
              </w:rPr>
            </w:pPr>
            <w:r w:rsidRPr="00B87054">
              <w:rPr>
                <w:i/>
              </w:rPr>
              <w:t>Резултатите, които държавата членка се стреми да постигне с подкрепа от Съюза</w:t>
            </w:r>
          </w:p>
        </w:tc>
        <w:tc>
          <w:tcPr>
            <w:tcW w:w="7116" w:type="dxa"/>
            <w:shd w:val="clear" w:color="auto" w:fill="auto"/>
          </w:tcPr>
          <w:p w14:paraId="01986D74" w14:textId="77777777" w:rsidR="00396BB7" w:rsidRPr="00B87054" w:rsidRDefault="00396BB7" w:rsidP="00396BB7">
            <w:pPr>
              <w:pStyle w:val="Text1"/>
              <w:ind w:left="0"/>
              <w:jc w:val="left"/>
              <w:rPr>
                <w:i/>
                <w:color w:val="8DB3E2"/>
                <w:sz w:val="18"/>
              </w:rPr>
            </w:pPr>
            <w:r w:rsidRPr="00B87054">
              <w:rPr>
                <w:i/>
                <w:color w:val="8DB3E2"/>
                <w:sz w:val="18"/>
              </w:rPr>
              <w:t xml:space="preserve">&lt;2A.1.3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="M“SME "&gt;</w:t>
            </w:r>
          </w:p>
          <w:p w14:paraId="4FABB0F0" w14:textId="77777777" w:rsidR="008449D0" w:rsidRPr="00B87054" w:rsidRDefault="00E73FDA" w:rsidP="003B03ED">
            <w:pPr>
              <w:pStyle w:val="Text1"/>
              <w:ind w:left="34"/>
              <w:rPr>
                <w:bCs/>
                <w:szCs w:val="24"/>
              </w:rPr>
            </w:pPr>
            <w:r w:rsidRPr="00B87054">
              <w:rPr>
                <w:bCs/>
                <w:szCs w:val="24"/>
              </w:rPr>
              <w:t>Предвид значителните нужди по отношение превенцията на свлачищните процеси и с оглед концентриране на ресурса в най-неотложните обекти, инвестициите ще бъдат насочени към малко на брой обекти, които обаче са с приоритет по отношение опазването на човешкия живот и здраве, както и обекти с национална или със социална значимост.</w:t>
            </w:r>
          </w:p>
          <w:p w14:paraId="08AFD111" w14:textId="77777777" w:rsidR="00FE6310" w:rsidRPr="00B87054" w:rsidRDefault="00E73FDA" w:rsidP="003B03ED">
            <w:pPr>
              <w:pStyle w:val="Text1"/>
              <w:ind w:left="34"/>
              <w:rPr>
                <w:bCs/>
                <w:szCs w:val="24"/>
              </w:rPr>
            </w:pPr>
            <w:r w:rsidRPr="00B87054">
              <w:rPr>
                <w:bCs/>
                <w:szCs w:val="24"/>
              </w:rPr>
              <w:t xml:space="preserve">В резултат от изпълнението на </w:t>
            </w:r>
            <w:r w:rsidR="00FE5053" w:rsidRPr="00B87054">
              <w:rPr>
                <w:bCs/>
                <w:szCs w:val="24"/>
              </w:rPr>
              <w:t xml:space="preserve">проекти за изграждане на </w:t>
            </w:r>
            <w:r w:rsidR="00FE5053" w:rsidRPr="00B87054">
              <w:t>укрепителн</w:t>
            </w:r>
            <w:r w:rsidR="00373A3A" w:rsidRPr="00B87054">
              <w:t>а</w:t>
            </w:r>
            <w:r w:rsidR="00FE5053" w:rsidRPr="00B87054">
              <w:rPr>
                <w:bCs/>
                <w:szCs w:val="24"/>
              </w:rPr>
              <w:t>/</w:t>
            </w:r>
            <w:proofErr w:type="spellStart"/>
            <w:r w:rsidR="00FE5053" w:rsidRPr="00B87054">
              <w:rPr>
                <w:bCs/>
                <w:szCs w:val="24"/>
              </w:rPr>
              <w:t>брегоукрепителна</w:t>
            </w:r>
            <w:proofErr w:type="spellEnd"/>
            <w:r w:rsidR="00FE5053" w:rsidRPr="00B87054">
              <w:rPr>
                <w:bCs/>
                <w:szCs w:val="24"/>
              </w:rPr>
              <w:t xml:space="preserve"> инфраструктура, съоръжения за понижаване нивото на подземните води и/или за отвеждане на повърхностните води, мерки за осигуряване устойчивостта на </w:t>
            </w:r>
            <w:r w:rsidR="00FE5053" w:rsidRPr="00B87054">
              <w:lastRenderedPageBreak/>
              <w:t>свлачищния</w:t>
            </w:r>
            <w:r w:rsidR="00FE5053" w:rsidRPr="00B87054">
              <w:rPr>
                <w:bCs/>
                <w:szCs w:val="24"/>
              </w:rPr>
              <w:t xml:space="preserve"> склон/откос и др. </w:t>
            </w:r>
            <w:r w:rsidRPr="00B87054">
              <w:rPr>
                <w:bCs/>
                <w:szCs w:val="24"/>
              </w:rPr>
              <w:t xml:space="preserve">ще бъдат изпълнени необходимите действия за справяне с естествените свлачищни процеси. </w:t>
            </w:r>
          </w:p>
          <w:p w14:paraId="6FFA7DF9" w14:textId="77777777" w:rsidR="00BC4EC2" w:rsidRDefault="00FE5053" w:rsidP="00FE5053">
            <w:pPr>
              <w:pStyle w:val="Text1"/>
              <w:widowControl w:val="0"/>
              <w:spacing w:before="0" w:after="0"/>
              <w:ind w:left="0"/>
              <w:rPr>
                <w:ins w:id="150" w:author="Author"/>
                <w:bCs/>
                <w:szCs w:val="24"/>
              </w:rPr>
            </w:pPr>
            <w:r w:rsidRPr="00B87054">
              <w:rPr>
                <w:bCs/>
                <w:szCs w:val="24"/>
              </w:rPr>
              <w:t xml:space="preserve">За да се намали делът на населението в риск, са предвидени интервенции в свлачищни обекти, попадащи в категория А, Б или В и съответно – в класове І, ІІ или ІІІ съгл. Наредба № 12 за проектиране на геозащитни строежи, сгради и съоръжения в свлачищни райони, като е отчетена и проектната готовност на бенефициентите. </w:t>
            </w:r>
          </w:p>
          <w:p w14:paraId="2497C811" w14:textId="434C8C92" w:rsidR="00CA17EB" w:rsidRDefault="0006438E" w:rsidP="00FE5053">
            <w:pPr>
              <w:pStyle w:val="Text1"/>
              <w:widowControl w:val="0"/>
              <w:spacing w:before="0" w:after="0"/>
              <w:ind w:left="0"/>
              <w:rPr>
                <w:ins w:id="151" w:author="Author"/>
              </w:rPr>
            </w:pPr>
            <w:ins w:id="152" w:author="Author">
              <w:r w:rsidRPr="00B53C8A">
                <w:t xml:space="preserve">В допълнение, </w:t>
              </w:r>
              <w:r w:rsidR="00CA17EB">
                <w:t>се</w:t>
              </w:r>
              <w:r w:rsidRPr="00B53C8A">
                <w:t xml:space="preserve"> осигур</w:t>
              </w:r>
              <w:r w:rsidR="00CA17EB">
                <w:t>ява</w:t>
              </w:r>
              <w:r w:rsidRPr="00B53C8A">
                <w:t xml:space="preserve"> подкрепа за превенция и противодействие и на други неблагоприятни геодинамични процеси по републиканската пътна мрежа. С изпълнението на дейностите се постига по-висока степен на превенция за населението, създа</w:t>
              </w:r>
              <w:r w:rsidR="00FA16BC">
                <w:t>ват</w:t>
              </w:r>
              <w:r w:rsidRPr="00B53C8A">
                <w:t xml:space="preserve"> </w:t>
              </w:r>
              <w:r w:rsidR="00CA17EB">
                <w:t xml:space="preserve">се </w:t>
              </w:r>
              <w:r w:rsidRPr="00B53C8A">
                <w:t>условия за балансирано социално-икономическо развитие, подобряване качеството на живот на гражданите, както и опазване на околната среда по отношение на защитата на биоразнообразието в обхвата на целевите обекти</w:t>
              </w:r>
              <w:r>
                <w:t>.</w:t>
              </w:r>
            </w:ins>
          </w:p>
          <w:p w14:paraId="5BF42B00" w14:textId="40F57BB6" w:rsidR="00CA17EB" w:rsidRPr="00B87054" w:rsidRDefault="00CA17EB" w:rsidP="00FE5053">
            <w:pPr>
              <w:pStyle w:val="Text1"/>
              <w:widowControl w:val="0"/>
              <w:spacing w:before="0" w:after="0"/>
              <w:ind w:left="0"/>
            </w:pPr>
          </w:p>
        </w:tc>
      </w:tr>
    </w:tbl>
    <w:p w14:paraId="3DEAAE67" w14:textId="77777777" w:rsidR="002D2DBF" w:rsidRPr="00B87054" w:rsidRDefault="002D2DBF" w:rsidP="002D2DBF">
      <w:pPr>
        <w:sectPr w:rsidR="002D2DBF" w:rsidRPr="00B87054" w:rsidSect="00C50033">
          <w:headerReference w:type="default" r:id="rId66"/>
          <w:footerReference w:type="default" r:id="rId67"/>
          <w:headerReference w:type="first" r:id="rId68"/>
          <w:footerReference w:type="first" r:id="rId69"/>
          <w:pgSz w:w="11906" w:h="16838"/>
          <w:pgMar w:top="1021" w:right="1418" w:bottom="1021" w:left="1418" w:header="601" w:footer="1077" w:gutter="0"/>
          <w:cols w:space="720"/>
          <w:docGrid w:linePitch="326"/>
        </w:sectPr>
      </w:pPr>
    </w:p>
    <w:p w14:paraId="6F3171EB" w14:textId="77777777" w:rsidR="002D2DBF" w:rsidRPr="00B87054" w:rsidRDefault="002D2DBF" w:rsidP="002D2DBF">
      <w:r w:rsidRPr="00B87054">
        <w:rPr>
          <w:b/>
        </w:rPr>
        <w:lastRenderedPageBreak/>
        <w:t>Таблица 3: Специфични за програмата показатели за резултатите по специфични цели</w:t>
      </w:r>
      <w:r w:rsidRPr="00B87054">
        <w:t xml:space="preserve"> (за ЕФРР и Кохезионния фонд)</w:t>
      </w:r>
    </w:p>
    <w:p w14:paraId="56EC2FAB" w14:textId="77777777" w:rsidR="002D2DBF" w:rsidRPr="00B87054" w:rsidRDefault="002D2DBF" w:rsidP="002D2DBF">
      <w:pPr>
        <w:rPr>
          <w:szCs w:val="24"/>
        </w:rPr>
      </w:pPr>
      <w:r w:rsidRPr="00B87054">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2"/>
        <w:gridCol w:w="2251"/>
        <w:gridCol w:w="1881"/>
        <w:gridCol w:w="1556"/>
        <w:gridCol w:w="1649"/>
        <w:gridCol w:w="1375"/>
        <w:gridCol w:w="2091"/>
        <w:gridCol w:w="1673"/>
        <w:gridCol w:w="1258"/>
      </w:tblGrid>
      <w:tr w:rsidR="002D2DBF" w:rsidRPr="00B87054" w14:paraId="5BF4F36A" w14:textId="77777777" w:rsidTr="002D2DBF">
        <w:trPr>
          <w:trHeight w:val="531"/>
        </w:trPr>
        <w:tc>
          <w:tcPr>
            <w:tcW w:w="436" w:type="pct"/>
            <w:tcBorders>
              <w:top w:val="single" w:sz="4" w:space="0" w:color="auto"/>
              <w:left w:val="single" w:sz="4" w:space="0" w:color="auto"/>
              <w:bottom w:val="single" w:sz="4" w:space="0" w:color="auto"/>
              <w:right w:val="single" w:sz="4" w:space="0" w:color="auto"/>
            </w:tcBorders>
          </w:tcPr>
          <w:p w14:paraId="3DED9128"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Идентификация</w:t>
            </w:r>
          </w:p>
        </w:tc>
        <w:tc>
          <w:tcPr>
            <w:tcW w:w="748" w:type="pct"/>
            <w:tcBorders>
              <w:top w:val="single" w:sz="4" w:space="0" w:color="auto"/>
              <w:left w:val="single" w:sz="4" w:space="0" w:color="auto"/>
              <w:bottom w:val="single" w:sz="4" w:space="0" w:color="auto"/>
              <w:right w:val="single" w:sz="4" w:space="0" w:color="auto"/>
            </w:tcBorders>
            <w:hideMark/>
          </w:tcPr>
          <w:p w14:paraId="5DE683CC"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6F5B01E6" w14:textId="77777777" w:rsidR="002D2DBF" w:rsidRPr="00B87054" w:rsidRDefault="002D2DBF" w:rsidP="002D2DBF">
            <w:pPr>
              <w:snapToGrid w:val="0"/>
              <w:rPr>
                <w:b/>
                <w:i/>
                <w:sz w:val="18"/>
                <w:szCs w:val="18"/>
              </w:rPr>
            </w:pPr>
            <w:r w:rsidRPr="00B87054">
              <w:rPr>
                <w:b/>
                <w:i/>
                <w:sz w:val="18"/>
              </w:rPr>
              <w:t>Мерна единица</w:t>
            </w:r>
          </w:p>
        </w:tc>
        <w:tc>
          <w:tcPr>
            <w:tcW w:w="517" w:type="pct"/>
            <w:tcBorders>
              <w:top w:val="single" w:sz="4" w:space="0" w:color="auto"/>
              <w:left w:val="single" w:sz="4" w:space="0" w:color="auto"/>
              <w:bottom w:val="single" w:sz="4" w:space="0" w:color="auto"/>
              <w:right w:val="single" w:sz="4" w:space="0" w:color="auto"/>
            </w:tcBorders>
          </w:tcPr>
          <w:p w14:paraId="1164B7C3"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Категория региони (когато е уместно)</w:t>
            </w:r>
          </w:p>
        </w:tc>
        <w:tc>
          <w:tcPr>
            <w:tcW w:w="548" w:type="pct"/>
            <w:tcBorders>
              <w:top w:val="single" w:sz="4" w:space="0" w:color="auto"/>
              <w:left w:val="single" w:sz="4" w:space="0" w:color="auto"/>
              <w:bottom w:val="single" w:sz="4" w:space="0" w:color="auto"/>
              <w:right w:val="single" w:sz="4" w:space="0" w:color="auto"/>
            </w:tcBorders>
            <w:hideMark/>
          </w:tcPr>
          <w:p w14:paraId="5FEA7A32"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 xml:space="preserve">Базова стойност </w:t>
            </w:r>
          </w:p>
        </w:tc>
        <w:tc>
          <w:tcPr>
            <w:tcW w:w="457" w:type="pct"/>
            <w:tcBorders>
              <w:top w:val="single" w:sz="4" w:space="0" w:color="auto"/>
              <w:left w:val="single" w:sz="4" w:space="0" w:color="auto"/>
              <w:bottom w:val="single" w:sz="4" w:space="0" w:color="auto"/>
              <w:right w:val="single" w:sz="4" w:space="0" w:color="auto"/>
            </w:tcBorders>
            <w:hideMark/>
          </w:tcPr>
          <w:p w14:paraId="415EBF82" w14:textId="77777777" w:rsidR="002D2DBF" w:rsidRPr="00B87054" w:rsidRDefault="002D2DBF" w:rsidP="002D2DBF">
            <w:pPr>
              <w:snapToGrid w:val="0"/>
              <w:rPr>
                <w:b/>
                <w:i/>
                <w:sz w:val="18"/>
                <w:szCs w:val="18"/>
              </w:rPr>
            </w:pPr>
            <w:r w:rsidRPr="00B87054">
              <w:rPr>
                <w:b/>
                <w:i/>
                <w:sz w:val="18"/>
              </w:rPr>
              <w:t>Базисна година</w:t>
            </w:r>
          </w:p>
        </w:tc>
        <w:tc>
          <w:tcPr>
            <w:tcW w:w="695" w:type="pct"/>
            <w:tcBorders>
              <w:top w:val="single" w:sz="4" w:space="0" w:color="auto"/>
              <w:left w:val="single" w:sz="4" w:space="0" w:color="auto"/>
              <w:bottom w:val="single" w:sz="4" w:space="0" w:color="auto"/>
              <w:right w:val="single" w:sz="4" w:space="0" w:color="auto"/>
            </w:tcBorders>
            <w:hideMark/>
          </w:tcPr>
          <w:p w14:paraId="6AE5B4EB"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Целева стойност</w:t>
            </w:r>
            <w:r w:rsidRPr="00B87054">
              <w:rPr>
                <w:rStyle w:val="FootnoteReference"/>
                <w:b/>
                <w:i/>
                <w:sz w:val="18"/>
              </w:rPr>
              <w:footnoteReference w:id="52"/>
            </w:r>
            <w:r w:rsidRPr="00B87054">
              <w:rPr>
                <w:b/>
                <w:i/>
                <w:sz w:val="18"/>
              </w:rPr>
              <w:t xml:space="preserve"> (2023 г.) </w:t>
            </w:r>
          </w:p>
        </w:tc>
        <w:tc>
          <w:tcPr>
            <w:tcW w:w="556" w:type="pct"/>
            <w:tcBorders>
              <w:top w:val="single" w:sz="4" w:space="0" w:color="auto"/>
              <w:left w:val="single" w:sz="4" w:space="0" w:color="auto"/>
              <w:bottom w:val="single" w:sz="4" w:space="0" w:color="auto"/>
              <w:right w:val="single" w:sz="4" w:space="0" w:color="auto"/>
            </w:tcBorders>
            <w:hideMark/>
          </w:tcPr>
          <w:p w14:paraId="095A7B48"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Източник на данните</w:t>
            </w:r>
          </w:p>
        </w:tc>
        <w:tc>
          <w:tcPr>
            <w:tcW w:w="418" w:type="pct"/>
            <w:tcBorders>
              <w:top w:val="single" w:sz="4" w:space="0" w:color="auto"/>
              <w:left w:val="single" w:sz="4" w:space="0" w:color="auto"/>
              <w:bottom w:val="single" w:sz="4" w:space="0" w:color="auto"/>
              <w:right w:val="single" w:sz="4" w:space="0" w:color="auto"/>
            </w:tcBorders>
          </w:tcPr>
          <w:p w14:paraId="6F383FD0" w14:textId="77777777" w:rsidR="002D2DBF" w:rsidRPr="00B87054" w:rsidRDefault="002D2DBF" w:rsidP="002D2DBF">
            <w:pPr>
              <w:pStyle w:val="ListBullet"/>
              <w:numPr>
                <w:ilvl w:val="0"/>
                <w:numId w:val="0"/>
              </w:numPr>
              <w:tabs>
                <w:tab w:val="left" w:pos="720"/>
              </w:tabs>
              <w:rPr>
                <w:b/>
                <w:i/>
                <w:sz w:val="18"/>
                <w:szCs w:val="18"/>
              </w:rPr>
            </w:pPr>
            <w:r w:rsidRPr="00B87054">
              <w:rPr>
                <w:b/>
                <w:i/>
                <w:sz w:val="18"/>
              </w:rPr>
              <w:t>Честота на отчитане</w:t>
            </w:r>
          </w:p>
        </w:tc>
      </w:tr>
      <w:tr w:rsidR="002D2DBF" w:rsidRPr="00B87054" w14:paraId="70CE3D65" w14:textId="77777777" w:rsidTr="001104D9">
        <w:trPr>
          <w:trHeight w:val="1981"/>
        </w:trPr>
        <w:tc>
          <w:tcPr>
            <w:tcW w:w="436" w:type="pct"/>
            <w:tcBorders>
              <w:top w:val="single" w:sz="4" w:space="0" w:color="auto"/>
              <w:left w:val="single" w:sz="4" w:space="0" w:color="auto"/>
              <w:bottom w:val="single" w:sz="4" w:space="0" w:color="auto"/>
              <w:right w:val="single" w:sz="4" w:space="0" w:color="auto"/>
            </w:tcBorders>
          </w:tcPr>
          <w:p w14:paraId="5F2B163A" w14:textId="77777777" w:rsidR="002D2DBF" w:rsidRPr="00B87054" w:rsidRDefault="002D2DBF" w:rsidP="002D2DBF">
            <w:pPr>
              <w:pStyle w:val="ListBullet"/>
              <w:numPr>
                <w:ilvl w:val="0"/>
                <w:numId w:val="0"/>
              </w:numPr>
              <w:tabs>
                <w:tab w:val="left" w:pos="720"/>
              </w:tabs>
              <w:rPr>
                <w:b/>
                <w:sz w:val="18"/>
                <w:szCs w:val="18"/>
              </w:rPr>
            </w:pPr>
            <w:r w:rsidRPr="00B87054">
              <w:rPr>
                <w:i/>
                <w:color w:val="8DB3E2"/>
                <w:sz w:val="18"/>
              </w:rPr>
              <w:t xml:space="preserve">&lt;2A.1.4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 “SME” &gt;</w:t>
            </w:r>
          </w:p>
        </w:tc>
        <w:tc>
          <w:tcPr>
            <w:tcW w:w="748" w:type="pct"/>
            <w:tcBorders>
              <w:top w:val="single" w:sz="4" w:space="0" w:color="auto"/>
              <w:left w:val="single" w:sz="4" w:space="0" w:color="auto"/>
              <w:bottom w:val="single" w:sz="4" w:space="0" w:color="auto"/>
              <w:right w:val="single" w:sz="4" w:space="0" w:color="auto"/>
            </w:tcBorders>
          </w:tcPr>
          <w:p w14:paraId="13009E6B" w14:textId="77777777" w:rsidR="002D2DBF" w:rsidRPr="00B87054" w:rsidRDefault="002D2DBF" w:rsidP="002D2DBF">
            <w:pPr>
              <w:pStyle w:val="ListBullet"/>
              <w:numPr>
                <w:ilvl w:val="0"/>
                <w:numId w:val="0"/>
              </w:numPr>
              <w:tabs>
                <w:tab w:val="left" w:pos="720"/>
              </w:tabs>
              <w:rPr>
                <w:b/>
                <w:sz w:val="18"/>
                <w:szCs w:val="18"/>
              </w:rPr>
            </w:pPr>
            <w:r w:rsidRPr="00B87054">
              <w:rPr>
                <w:i/>
                <w:color w:val="8DB3E2"/>
                <w:sz w:val="18"/>
              </w:rPr>
              <w:t xml:space="preserve">&lt;2A.1.5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="M"“SME” &gt;</w:t>
            </w:r>
          </w:p>
        </w:tc>
        <w:tc>
          <w:tcPr>
            <w:tcW w:w="625" w:type="pct"/>
            <w:tcBorders>
              <w:top w:val="single" w:sz="4" w:space="0" w:color="auto"/>
              <w:left w:val="single" w:sz="4" w:space="0" w:color="auto"/>
              <w:bottom w:val="single" w:sz="4" w:space="0" w:color="auto"/>
              <w:right w:val="single" w:sz="4" w:space="0" w:color="auto"/>
            </w:tcBorders>
          </w:tcPr>
          <w:p w14:paraId="19CA1F34" w14:textId="77777777" w:rsidR="002D2DBF" w:rsidRPr="00B87054" w:rsidRDefault="002D2DBF" w:rsidP="002D2DBF">
            <w:pPr>
              <w:snapToGrid w:val="0"/>
              <w:rPr>
                <w:b/>
                <w:sz w:val="18"/>
                <w:szCs w:val="18"/>
              </w:rPr>
            </w:pPr>
            <w:r w:rsidRPr="00B87054">
              <w:rPr>
                <w:i/>
                <w:color w:val="8DB3E2"/>
                <w:sz w:val="18"/>
              </w:rPr>
              <w:t xml:space="preserve">&lt;2A.1.6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 SME"&gt;</w:t>
            </w:r>
          </w:p>
        </w:tc>
        <w:tc>
          <w:tcPr>
            <w:tcW w:w="517" w:type="pct"/>
            <w:tcBorders>
              <w:top w:val="single" w:sz="4" w:space="0" w:color="auto"/>
              <w:left w:val="single" w:sz="4" w:space="0" w:color="auto"/>
              <w:bottom w:val="single" w:sz="4" w:space="0" w:color="auto"/>
              <w:right w:val="single" w:sz="4" w:space="0" w:color="auto"/>
            </w:tcBorders>
          </w:tcPr>
          <w:p w14:paraId="7A1BC76F" w14:textId="77777777" w:rsidR="002D2DBF" w:rsidRPr="00B87054" w:rsidRDefault="002D2DBF" w:rsidP="002D2DBF">
            <w:pPr>
              <w:pStyle w:val="ListBullet"/>
              <w:numPr>
                <w:ilvl w:val="0"/>
                <w:numId w:val="0"/>
              </w:numPr>
              <w:tabs>
                <w:tab w:val="left" w:pos="720"/>
              </w:tabs>
              <w:rPr>
                <w:b/>
                <w:sz w:val="18"/>
                <w:szCs w:val="18"/>
              </w:rPr>
            </w:pPr>
            <w:r w:rsidRPr="00B87054">
              <w:rPr>
                <w:i/>
                <w:color w:val="8DB3E2"/>
                <w:sz w:val="18"/>
              </w:rPr>
              <w:t xml:space="preserve">&lt;2A.1.7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“SME” &gt;</w:t>
            </w:r>
          </w:p>
        </w:tc>
        <w:tc>
          <w:tcPr>
            <w:tcW w:w="548" w:type="pct"/>
            <w:tcBorders>
              <w:top w:val="single" w:sz="4" w:space="0" w:color="auto"/>
              <w:left w:val="single" w:sz="4" w:space="0" w:color="auto"/>
              <w:bottom w:val="single" w:sz="4" w:space="0" w:color="auto"/>
              <w:right w:val="single" w:sz="4" w:space="0" w:color="auto"/>
            </w:tcBorders>
          </w:tcPr>
          <w:p w14:paraId="16BEDA59"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&lt;2A.1.8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="M"“SME” &gt;</w:t>
            </w:r>
            <w:r w:rsidRPr="00B87054">
              <w:rPr>
                <w:i/>
                <w:color w:val="8DB3E2"/>
                <w:sz w:val="18"/>
                <w:szCs w:val="18"/>
              </w:rPr>
              <w:t xml:space="preserve"> </w:t>
            </w:r>
          </w:p>
          <w:p w14:paraId="32CB46E6" w14:textId="77777777" w:rsidR="002D2DBF" w:rsidRPr="00B87054" w:rsidRDefault="002D2DBF" w:rsidP="002D2DBF">
            <w:pPr>
              <w:snapToGrid w:val="0"/>
              <w:rPr>
                <w:i/>
                <w:color w:val="8DB3E2"/>
                <w:sz w:val="18"/>
                <w:szCs w:val="18"/>
              </w:rPr>
            </w:pPr>
            <w:r w:rsidRPr="00B87054">
              <w:rPr>
                <w:i/>
                <w:color w:val="8DB3E2"/>
                <w:sz w:val="18"/>
                <w:szCs w:val="18"/>
              </w:rPr>
              <w:t xml:space="preserve">Качествени &lt;2A.1.8 </w:t>
            </w:r>
            <w:proofErr w:type="spellStart"/>
            <w:r w:rsidRPr="00B87054">
              <w:rPr>
                <w:i/>
                <w:color w:val="8DB3E2"/>
                <w:sz w:val="18"/>
                <w:szCs w:val="18"/>
              </w:rPr>
              <w:t>type</w:t>
            </w:r>
            <w:proofErr w:type="spellEnd"/>
            <w:r w:rsidRPr="00B87054">
              <w:rPr>
                <w:i/>
                <w:color w:val="8DB3E2"/>
                <w:sz w:val="18"/>
                <w:szCs w:val="18"/>
              </w:rPr>
              <w:t xml:space="preserve">="S" </w:t>
            </w:r>
            <w:proofErr w:type="spellStart"/>
            <w:r w:rsidRPr="00B87054">
              <w:rPr>
                <w:i/>
                <w:color w:val="8DB3E2"/>
                <w:sz w:val="18"/>
                <w:szCs w:val="18"/>
              </w:rPr>
              <w:t>maxlength</w:t>
            </w:r>
            <w:proofErr w:type="spellEnd"/>
            <w:r w:rsidRPr="00B87054">
              <w:rPr>
                <w:i/>
                <w:color w:val="8DB3E2"/>
                <w:sz w:val="18"/>
                <w:szCs w:val="18"/>
              </w:rPr>
              <w:t xml:space="preserve">="100" </w:t>
            </w:r>
            <w:proofErr w:type="spellStart"/>
            <w:r w:rsidRPr="00B87054">
              <w:rPr>
                <w:i/>
                <w:color w:val="8DB3E2"/>
                <w:sz w:val="18"/>
                <w:szCs w:val="18"/>
              </w:rPr>
              <w:t>i</w:t>
            </w:r>
            <w:r w:rsidR="001104D9" w:rsidRPr="00B87054">
              <w:rPr>
                <w:i/>
                <w:color w:val="8DB3E2"/>
                <w:sz w:val="18"/>
                <w:szCs w:val="18"/>
              </w:rPr>
              <w:t>nput</w:t>
            </w:r>
            <w:proofErr w:type="spellEnd"/>
            <w:r w:rsidR="001104D9" w:rsidRPr="00B87054">
              <w:rPr>
                <w:i/>
                <w:color w:val="8DB3E2"/>
                <w:sz w:val="18"/>
                <w:szCs w:val="18"/>
              </w:rPr>
              <w:t xml:space="preserve">="M" “SME”  </w:t>
            </w:r>
          </w:p>
        </w:tc>
        <w:tc>
          <w:tcPr>
            <w:tcW w:w="457" w:type="pct"/>
            <w:tcBorders>
              <w:top w:val="single" w:sz="4" w:space="0" w:color="auto"/>
              <w:left w:val="single" w:sz="4" w:space="0" w:color="auto"/>
              <w:bottom w:val="single" w:sz="4" w:space="0" w:color="auto"/>
              <w:right w:val="single" w:sz="4" w:space="0" w:color="auto"/>
            </w:tcBorders>
          </w:tcPr>
          <w:p w14:paraId="3B6BB2BB" w14:textId="77777777" w:rsidR="002D2DBF" w:rsidRPr="00B87054" w:rsidRDefault="002D2DBF" w:rsidP="002D2DBF">
            <w:pPr>
              <w:snapToGrid w:val="0"/>
              <w:rPr>
                <w:b/>
                <w:sz w:val="18"/>
                <w:szCs w:val="18"/>
              </w:rPr>
            </w:pPr>
            <w:r w:rsidRPr="00B87054">
              <w:rPr>
                <w:i/>
                <w:color w:val="8DB3E2"/>
                <w:sz w:val="18"/>
              </w:rPr>
              <w:t xml:space="preserve">&lt;2A.1.9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="M"“SME”&gt;</w:t>
            </w:r>
          </w:p>
        </w:tc>
        <w:tc>
          <w:tcPr>
            <w:tcW w:w="695" w:type="pct"/>
            <w:tcBorders>
              <w:top w:val="single" w:sz="4" w:space="0" w:color="auto"/>
              <w:left w:val="single" w:sz="4" w:space="0" w:color="auto"/>
              <w:bottom w:val="single" w:sz="4" w:space="0" w:color="auto"/>
              <w:right w:val="single" w:sz="4" w:space="0" w:color="auto"/>
            </w:tcBorders>
          </w:tcPr>
          <w:p w14:paraId="2DB48D39"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&lt;2A.1.10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029A7CA8" w14:textId="77777777" w:rsidR="002D2DBF" w:rsidRPr="00B87054" w:rsidRDefault="002D2DBF" w:rsidP="002D2DBF">
            <w:pPr>
              <w:pStyle w:val="ListBullet"/>
              <w:numPr>
                <w:ilvl w:val="0"/>
                <w:numId w:val="0"/>
              </w:numPr>
              <w:tabs>
                <w:tab w:val="left" w:pos="720"/>
              </w:tabs>
              <w:rPr>
                <w:b/>
                <w:sz w:val="18"/>
                <w:szCs w:val="18"/>
              </w:rPr>
            </w:pPr>
            <w:r w:rsidRPr="00B87054">
              <w:rPr>
                <w:i/>
                <w:color w:val="8DB3E2"/>
                <w:sz w:val="18"/>
              </w:rPr>
              <w:t xml:space="preserve">Качествени &lt;2A.1.10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 “SME”  &gt;</w:t>
            </w:r>
          </w:p>
        </w:tc>
        <w:tc>
          <w:tcPr>
            <w:tcW w:w="556" w:type="pct"/>
            <w:tcBorders>
              <w:top w:val="single" w:sz="4" w:space="0" w:color="auto"/>
              <w:left w:val="single" w:sz="4" w:space="0" w:color="auto"/>
              <w:bottom w:val="single" w:sz="4" w:space="0" w:color="auto"/>
              <w:right w:val="single" w:sz="4" w:space="0" w:color="auto"/>
            </w:tcBorders>
          </w:tcPr>
          <w:p w14:paraId="7BACEE4D" w14:textId="77777777" w:rsidR="002D2DBF" w:rsidRPr="00B87054" w:rsidRDefault="002D2DBF" w:rsidP="002D2DBF">
            <w:pPr>
              <w:pStyle w:val="ListBullet"/>
              <w:numPr>
                <w:ilvl w:val="0"/>
                <w:numId w:val="0"/>
              </w:numPr>
              <w:rPr>
                <w:b/>
                <w:sz w:val="20"/>
              </w:rPr>
            </w:pPr>
            <w:r w:rsidRPr="00B87054">
              <w:rPr>
                <w:i/>
                <w:color w:val="8DB3E2"/>
                <w:sz w:val="18"/>
              </w:rPr>
              <w:t xml:space="preserve">&lt;2A.1.11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="M"“SME”&gt;</w:t>
            </w:r>
          </w:p>
        </w:tc>
        <w:tc>
          <w:tcPr>
            <w:tcW w:w="418" w:type="pct"/>
            <w:tcBorders>
              <w:top w:val="single" w:sz="4" w:space="0" w:color="auto"/>
              <w:left w:val="single" w:sz="4" w:space="0" w:color="auto"/>
              <w:bottom w:val="single" w:sz="4" w:space="0" w:color="auto"/>
              <w:right w:val="single" w:sz="4" w:space="0" w:color="auto"/>
            </w:tcBorders>
          </w:tcPr>
          <w:p w14:paraId="343F05CC" w14:textId="77777777" w:rsidR="002D2DBF" w:rsidRPr="00B87054" w:rsidRDefault="002D2DBF" w:rsidP="002D2DBF">
            <w:pPr>
              <w:pStyle w:val="ListBullet"/>
              <w:numPr>
                <w:ilvl w:val="0"/>
                <w:numId w:val="0"/>
              </w:numPr>
              <w:rPr>
                <w:b/>
                <w:sz w:val="20"/>
              </w:rPr>
            </w:pPr>
            <w:r w:rsidRPr="00B87054">
              <w:rPr>
                <w:i/>
                <w:color w:val="8DB3E2"/>
                <w:sz w:val="18"/>
              </w:rPr>
              <w:t xml:space="preserve">&lt;2A.1.12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 “SME” &gt;</w:t>
            </w:r>
          </w:p>
        </w:tc>
      </w:tr>
      <w:tr w:rsidR="007C6AF6" w:rsidRPr="00B87054" w14:paraId="0150D343" w14:textId="77777777" w:rsidTr="001104D9">
        <w:trPr>
          <w:trHeight w:val="1729"/>
        </w:trPr>
        <w:tc>
          <w:tcPr>
            <w:tcW w:w="436" w:type="pct"/>
            <w:tcBorders>
              <w:top w:val="single" w:sz="4" w:space="0" w:color="auto"/>
              <w:left w:val="single" w:sz="4" w:space="0" w:color="auto"/>
              <w:bottom w:val="single" w:sz="4" w:space="0" w:color="auto"/>
              <w:right w:val="single" w:sz="4" w:space="0" w:color="auto"/>
            </w:tcBorders>
            <w:vAlign w:val="center"/>
          </w:tcPr>
          <w:p w14:paraId="3316472D" w14:textId="77777777" w:rsidR="007C6AF6" w:rsidRPr="00B87054" w:rsidRDefault="00AF727F" w:rsidP="0014072C">
            <w:pPr>
              <w:pStyle w:val="Text1"/>
              <w:spacing w:before="0" w:after="0"/>
              <w:ind w:left="0"/>
              <w:jc w:val="center"/>
              <w:rPr>
                <w:sz w:val="20"/>
              </w:rPr>
            </w:pPr>
            <w:r w:rsidRPr="00B87054">
              <w:rPr>
                <w:sz w:val="20"/>
              </w:rPr>
              <w:t>4.1</w:t>
            </w:r>
          </w:p>
        </w:tc>
        <w:tc>
          <w:tcPr>
            <w:tcW w:w="748" w:type="pct"/>
            <w:tcBorders>
              <w:top w:val="single" w:sz="4" w:space="0" w:color="auto"/>
              <w:left w:val="single" w:sz="4" w:space="0" w:color="auto"/>
              <w:bottom w:val="single" w:sz="4" w:space="0" w:color="auto"/>
              <w:right w:val="single" w:sz="4" w:space="0" w:color="auto"/>
            </w:tcBorders>
            <w:vAlign w:val="center"/>
          </w:tcPr>
          <w:p w14:paraId="78B54A02" w14:textId="77777777" w:rsidR="00982274" w:rsidRPr="00B87054" w:rsidRDefault="00675D4D" w:rsidP="0014072C">
            <w:pPr>
              <w:pStyle w:val="Text1"/>
              <w:spacing w:before="0" w:after="0"/>
              <w:ind w:left="0"/>
              <w:jc w:val="center"/>
              <w:rPr>
                <w:b/>
                <w:i/>
                <w:sz w:val="18"/>
                <w:szCs w:val="18"/>
              </w:rPr>
            </w:pPr>
            <w:r w:rsidRPr="00B87054">
              <w:rPr>
                <w:sz w:val="20"/>
              </w:rPr>
              <w:t>Райони</w:t>
            </w:r>
            <w:r w:rsidR="004A3960" w:rsidRPr="00B87054">
              <w:rPr>
                <w:rStyle w:val="FootnoteReference"/>
                <w:sz w:val="20"/>
              </w:rPr>
              <w:footnoteReference w:id="53"/>
            </w:r>
            <w:r w:rsidRPr="00B87054">
              <w:rPr>
                <w:sz w:val="20"/>
              </w:rPr>
              <w:t xml:space="preserve"> </w:t>
            </w:r>
            <w:r w:rsidR="00AC2569" w:rsidRPr="00B87054">
              <w:rPr>
                <w:sz w:val="20"/>
              </w:rPr>
              <w:t>с</w:t>
            </w:r>
            <w:r w:rsidR="00237812" w:rsidRPr="00B87054">
              <w:rPr>
                <w:sz w:val="20"/>
              </w:rPr>
              <w:t>ъс значителен потенциален</w:t>
            </w:r>
            <w:r w:rsidR="00AC2569" w:rsidRPr="00B87054">
              <w:rPr>
                <w:sz w:val="20"/>
              </w:rPr>
              <w:t xml:space="preserve"> </w:t>
            </w:r>
            <w:r w:rsidR="00631518" w:rsidRPr="00B87054">
              <w:rPr>
                <w:sz w:val="20"/>
              </w:rPr>
              <w:t>риск от наводнения</w:t>
            </w:r>
            <w:r w:rsidR="008819A8" w:rsidRPr="00B87054">
              <w:rPr>
                <w:sz w:val="20"/>
              </w:rPr>
              <w:t>, в които населението няма готовност за адекватна реакция при наводнения</w:t>
            </w:r>
          </w:p>
        </w:tc>
        <w:tc>
          <w:tcPr>
            <w:tcW w:w="625" w:type="pct"/>
            <w:tcBorders>
              <w:top w:val="single" w:sz="4" w:space="0" w:color="auto"/>
              <w:left w:val="single" w:sz="4" w:space="0" w:color="auto"/>
              <w:bottom w:val="single" w:sz="4" w:space="0" w:color="auto"/>
              <w:right w:val="single" w:sz="4" w:space="0" w:color="auto"/>
            </w:tcBorders>
            <w:vAlign w:val="center"/>
          </w:tcPr>
          <w:p w14:paraId="5DE52590" w14:textId="77777777" w:rsidR="00982274" w:rsidRPr="00B87054" w:rsidRDefault="001919D6" w:rsidP="0014072C">
            <w:pPr>
              <w:snapToGrid w:val="0"/>
              <w:spacing w:before="0" w:after="0"/>
              <w:jc w:val="center"/>
              <w:rPr>
                <w:i/>
                <w:sz w:val="18"/>
                <w:szCs w:val="18"/>
              </w:rPr>
            </w:pPr>
            <w:r w:rsidRPr="00B87054">
              <w:rPr>
                <w:sz w:val="20"/>
              </w:rPr>
              <w:t>Брой</w:t>
            </w:r>
          </w:p>
        </w:tc>
        <w:tc>
          <w:tcPr>
            <w:tcW w:w="517" w:type="pct"/>
            <w:tcBorders>
              <w:top w:val="single" w:sz="4" w:space="0" w:color="auto"/>
              <w:left w:val="single" w:sz="4" w:space="0" w:color="auto"/>
              <w:bottom w:val="single" w:sz="4" w:space="0" w:color="auto"/>
              <w:right w:val="single" w:sz="4" w:space="0" w:color="auto"/>
            </w:tcBorders>
            <w:vAlign w:val="center"/>
          </w:tcPr>
          <w:p w14:paraId="3ADEE273" w14:textId="77777777" w:rsidR="00E536D6" w:rsidRPr="00B87054" w:rsidRDefault="00E536D6" w:rsidP="0014072C">
            <w:pPr>
              <w:pStyle w:val="ListBullet"/>
              <w:numPr>
                <w:ilvl w:val="0"/>
                <w:numId w:val="0"/>
              </w:numPr>
              <w:tabs>
                <w:tab w:val="left" w:pos="720"/>
              </w:tabs>
              <w:spacing w:before="0" w:after="0"/>
              <w:jc w:val="center"/>
              <w:rPr>
                <w:i/>
                <w:sz w:val="18"/>
                <w:szCs w:val="18"/>
              </w:rPr>
            </w:pPr>
            <w:r w:rsidRPr="00B87054">
              <w:rPr>
                <w:sz w:val="20"/>
              </w:rPr>
              <w:t>Н.П.</w:t>
            </w:r>
          </w:p>
        </w:tc>
        <w:tc>
          <w:tcPr>
            <w:tcW w:w="548" w:type="pct"/>
            <w:tcBorders>
              <w:top w:val="single" w:sz="4" w:space="0" w:color="auto"/>
              <w:left w:val="single" w:sz="4" w:space="0" w:color="auto"/>
              <w:bottom w:val="single" w:sz="4" w:space="0" w:color="auto"/>
              <w:right w:val="single" w:sz="4" w:space="0" w:color="auto"/>
            </w:tcBorders>
            <w:vAlign w:val="center"/>
          </w:tcPr>
          <w:p w14:paraId="13A22727" w14:textId="77777777" w:rsidR="00982274" w:rsidRPr="00B87054" w:rsidRDefault="00AC2569" w:rsidP="0014072C">
            <w:pPr>
              <w:pStyle w:val="ListBullet"/>
              <w:numPr>
                <w:ilvl w:val="0"/>
                <w:numId w:val="0"/>
              </w:numPr>
              <w:tabs>
                <w:tab w:val="left" w:pos="720"/>
              </w:tabs>
              <w:spacing w:before="0" w:after="0"/>
              <w:jc w:val="center"/>
              <w:rPr>
                <w:sz w:val="18"/>
                <w:szCs w:val="18"/>
              </w:rPr>
            </w:pPr>
            <w:r w:rsidRPr="00B87054">
              <w:rPr>
                <w:sz w:val="20"/>
              </w:rPr>
              <w:t>116</w:t>
            </w:r>
          </w:p>
        </w:tc>
        <w:tc>
          <w:tcPr>
            <w:tcW w:w="457" w:type="pct"/>
            <w:tcBorders>
              <w:top w:val="single" w:sz="4" w:space="0" w:color="auto"/>
              <w:left w:val="single" w:sz="4" w:space="0" w:color="auto"/>
              <w:bottom w:val="single" w:sz="4" w:space="0" w:color="auto"/>
              <w:right w:val="single" w:sz="4" w:space="0" w:color="auto"/>
            </w:tcBorders>
            <w:vAlign w:val="center"/>
          </w:tcPr>
          <w:p w14:paraId="4EC4C0AF" w14:textId="77777777" w:rsidR="007C6AF6" w:rsidRPr="00B87054" w:rsidRDefault="00191C2C" w:rsidP="0014072C">
            <w:pPr>
              <w:snapToGrid w:val="0"/>
              <w:spacing w:before="0" w:after="0"/>
              <w:jc w:val="center"/>
              <w:rPr>
                <w:sz w:val="18"/>
                <w:szCs w:val="18"/>
                <w:lang w:val="en-US"/>
              </w:rPr>
            </w:pPr>
            <w:r w:rsidRPr="00B87054">
              <w:rPr>
                <w:sz w:val="20"/>
              </w:rPr>
              <w:t>201</w:t>
            </w:r>
            <w:r w:rsidRPr="00B87054">
              <w:rPr>
                <w:sz w:val="20"/>
                <w:lang w:val="en-US"/>
              </w:rPr>
              <w:t>3</w:t>
            </w:r>
          </w:p>
        </w:tc>
        <w:tc>
          <w:tcPr>
            <w:tcW w:w="695" w:type="pct"/>
            <w:tcBorders>
              <w:top w:val="single" w:sz="4" w:space="0" w:color="auto"/>
              <w:left w:val="single" w:sz="4" w:space="0" w:color="auto"/>
              <w:bottom w:val="single" w:sz="4" w:space="0" w:color="auto"/>
              <w:right w:val="single" w:sz="4" w:space="0" w:color="auto"/>
            </w:tcBorders>
            <w:vAlign w:val="center"/>
          </w:tcPr>
          <w:p w14:paraId="6D20D848" w14:textId="77777777" w:rsidR="00982274" w:rsidRPr="00B87054" w:rsidRDefault="00AC2569" w:rsidP="0014072C">
            <w:pPr>
              <w:pStyle w:val="ListBullet"/>
              <w:numPr>
                <w:ilvl w:val="0"/>
                <w:numId w:val="0"/>
              </w:numPr>
              <w:tabs>
                <w:tab w:val="left" w:pos="720"/>
              </w:tabs>
              <w:spacing w:before="0" w:after="0"/>
              <w:jc w:val="center"/>
              <w:rPr>
                <w:sz w:val="20"/>
              </w:rPr>
            </w:pPr>
            <w:r w:rsidRPr="00B87054">
              <w:rPr>
                <w:sz w:val="20"/>
              </w:rPr>
              <w:t>26</w:t>
            </w:r>
          </w:p>
        </w:tc>
        <w:tc>
          <w:tcPr>
            <w:tcW w:w="556" w:type="pct"/>
            <w:tcBorders>
              <w:top w:val="single" w:sz="4" w:space="0" w:color="auto"/>
              <w:left w:val="single" w:sz="4" w:space="0" w:color="auto"/>
              <w:bottom w:val="single" w:sz="4" w:space="0" w:color="auto"/>
              <w:right w:val="single" w:sz="4" w:space="0" w:color="auto"/>
            </w:tcBorders>
            <w:vAlign w:val="center"/>
          </w:tcPr>
          <w:p w14:paraId="201632C7" w14:textId="1E392828" w:rsidR="007C6AF6" w:rsidRPr="00C17A61" w:rsidRDefault="008356F1" w:rsidP="0014072C">
            <w:pPr>
              <w:pStyle w:val="ListBullet"/>
              <w:numPr>
                <w:ilvl w:val="0"/>
                <w:numId w:val="0"/>
              </w:numPr>
              <w:tabs>
                <w:tab w:val="left" w:pos="720"/>
              </w:tabs>
              <w:spacing w:before="0" w:after="0"/>
              <w:jc w:val="center"/>
              <w:rPr>
                <w:sz w:val="20"/>
              </w:rPr>
            </w:pPr>
            <w:r w:rsidRPr="00BF7DBB">
              <w:rPr>
                <w:sz w:val="20"/>
              </w:rPr>
              <w:t>Бенефициенти</w:t>
            </w:r>
            <w:r w:rsidR="00C87F6E" w:rsidRPr="00894962">
              <w:rPr>
                <w:sz w:val="20"/>
              </w:rPr>
              <w:t xml:space="preserve">, </w:t>
            </w:r>
            <w:r w:rsidR="00F437CC" w:rsidRPr="00C17A61">
              <w:rPr>
                <w:sz w:val="20"/>
              </w:rPr>
              <w:t>МОСВ</w:t>
            </w:r>
            <w:r w:rsidR="00BF7DBB">
              <w:rPr>
                <w:sz w:val="20"/>
              </w:rPr>
              <w:t>;</w:t>
            </w:r>
            <w:r w:rsidR="00BF7DBB" w:rsidRPr="006C6E65">
              <w:rPr>
                <w:sz w:val="20"/>
              </w:rPr>
              <w:t xml:space="preserve"> </w:t>
            </w:r>
            <w:r w:rsidR="00BF7DBB" w:rsidRPr="00BF7DBB">
              <w:rPr>
                <w:sz w:val="20"/>
              </w:rPr>
              <w:t>УО на ОПОС</w:t>
            </w:r>
            <w:r w:rsidR="00BF7DBB" w:rsidRPr="00894962">
              <w:rPr>
                <w:sz w:val="20"/>
              </w:rPr>
              <w:t>;</w:t>
            </w:r>
          </w:p>
        </w:tc>
        <w:tc>
          <w:tcPr>
            <w:tcW w:w="418" w:type="pct"/>
            <w:tcBorders>
              <w:top w:val="single" w:sz="4" w:space="0" w:color="auto"/>
              <w:left w:val="single" w:sz="4" w:space="0" w:color="auto"/>
              <w:bottom w:val="single" w:sz="4" w:space="0" w:color="auto"/>
              <w:right w:val="single" w:sz="4" w:space="0" w:color="auto"/>
            </w:tcBorders>
            <w:vAlign w:val="center"/>
          </w:tcPr>
          <w:p w14:paraId="0EA6B012" w14:textId="77777777" w:rsidR="008A5B19" w:rsidRPr="00B87054" w:rsidRDefault="008A5B19" w:rsidP="0014072C">
            <w:pPr>
              <w:pStyle w:val="ListDash"/>
              <w:numPr>
                <w:ilvl w:val="0"/>
                <w:numId w:val="0"/>
              </w:numPr>
              <w:spacing w:before="120" w:after="120"/>
              <w:jc w:val="center"/>
              <w:rPr>
                <w:sz w:val="20"/>
              </w:rPr>
            </w:pPr>
            <w:r w:rsidRPr="00B87054">
              <w:rPr>
                <w:sz w:val="20"/>
              </w:rPr>
              <w:t>2019</w:t>
            </w:r>
          </w:p>
          <w:p w14:paraId="2BBD69B9" w14:textId="77777777" w:rsidR="003A0509" w:rsidRPr="00B87054" w:rsidRDefault="003A0509" w:rsidP="0014072C">
            <w:pPr>
              <w:pStyle w:val="ListDash"/>
              <w:numPr>
                <w:ilvl w:val="0"/>
                <w:numId w:val="0"/>
              </w:numPr>
              <w:spacing w:before="120" w:after="120"/>
              <w:jc w:val="center"/>
              <w:rPr>
                <w:sz w:val="20"/>
              </w:rPr>
            </w:pPr>
            <w:r w:rsidRPr="00B87054">
              <w:rPr>
                <w:sz w:val="20"/>
              </w:rPr>
              <w:t>2021</w:t>
            </w:r>
          </w:p>
          <w:p w14:paraId="1C8DA71D" w14:textId="77777777" w:rsidR="008A5B19" w:rsidRPr="00B87054" w:rsidRDefault="008A5B19" w:rsidP="0014072C">
            <w:pPr>
              <w:pStyle w:val="ListDash"/>
              <w:numPr>
                <w:ilvl w:val="0"/>
                <w:numId w:val="0"/>
              </w:numPr>
              <w:spacing w:before="120" w:after="120"/>
              <w:jc w:val="center"/>
              <w:rPr>
                <w:sz w:val="20"/>
              </w:rPr>
            </w:pPr>
            <w:r w:rsidRPr="00B87054">
              <w:rPr>
                <w:sz w:val="20"/>
              </w:rPr>
              <w:t>2023</w:t>
            </w:r>
          </w:p>
        </w:tc>
      </w:tr>
      <w:tr w:rsidR="004430FC" w:rsidRPr="00B87054" w14:paraId="34596707" w14:textId="77777777" w:rsidTr="001104D9">
        <w:trPr>
          <w:trHeight w:val="1729"/>
        </w:trPr>
        <w:tc>
          <w:tcPr>
            <w:tcW w:w="436" w:type="pct"/>
            <w:tcBorders>
              <w:top w:val="single" w:sz="4" w:space="0" w:color="auto"/>
              <w:left w:val="single" w:sz="4" w:space="0" w:color="auto"/>
              <w:bottom w:val="single" w:sz="4" w:space="0" w:color="auto"/>
              <w:right w:val="single" w:sz="4" w:space="0" w:color="auto"/>
            </w:tcBorders>
            <w:vAlign w:val="center"/>
          </w:tcPr>
          <w:p w14:paraId="14C56F02" w14:textId="77777777" w:rsidR="004430FC" w:rsidRPr="00B87054" w:rsidRDefault="00AF727F" w:rsidP="001104D9">
            <w:pPr>
              <w:pStyle w:val="Text1"/>
              <w:ind w:left="0"/>
              <w:jc w:val="center"/>
              <w:rPr>
                <w:sz w:val="20"/>
              </w:rPr>
            </w:pPr>
            <w:r w:rsidRPr="00B87054">
              <w:rPr>
                <w:sz w:val="20"/>
              </w:rPr>
              <w:t>4.2</w:t>
            </w:r>
          </w:p>
        </w:tc>
        <w:tc>
          <w:tcPr>
            <w:tcW w:w="748" w:type="pct"/>
            <w:tcBorders>
              <w:top w:val="single" w:sz="4" w:space="0" w:color="auto"/>
              <w:left w:val="single" w:sz="4" w:space="0" w:color="auto"/>
              <w:bottom w:val="single" w:sz="4" w:space="0" w:color="auto"/>
              <w:right w:val="single" w:sz="4" w:space="0" w:color="auto"/>
            </w:tcBorders>
            <w:vAlign w:val="center"/>
          </w:tcPr>
          <w:p w14:paraId="75406602" w14:textId="77777777" w:rsidR="004430FC" w:rsidRPr="00B87054" w:rsidDel="00B3157B" w:rsidRDefault="004430FC" w:rsidP="0014072C">
            <w:pPr>
              <w:pStyle w:val="Text1"/>
              <w:spacing w:before="0" w:after="0"/>
              <w:ind w:left="0"/>
              <w:jc w:val="center"/>
              <w:rPr>
                <w:sz w:val="20"/>
              </w:rPr>
            </w:pPr>
            <w:r w:rsidRPr="00B87054">
              <w:rPr>
                <w:sz w:val="20"/>
              </w:rPr>
              <w:t>Население в риск от свлачища</w:t>
            </w:r>
          </w:p>
        </w:tc>
        <w:tc>
          <w:tcPr>
            <w:tcW w:w="625" w:type="pct"/>
            <w:tcBorders>
              <w:top w:val="single" w:sz="4" w:space="0" w:color="auto"/>
              <w:left w:val="single" w:sz="4" w:space="0" w:color="auto"/>
              <w:bottom w:val="single" w:sz="4" w:space="0" w:color="auto"/>
              <w:right w:val="single" w:sz="4" w:space="0" w:color="auto"/>
            </w:tcBorders>
            <w:vAlign w:val="center"/>
          </w:tcPr>
          <w:p w14:paraId="42964E9A" w14:textId="77777777" w:rsidR="004430FC" w:rsidRPr="00B87054" w:rsidDel="00B3157B" w:rsidRDefault="001104D9" w:rsidP="0014072C">
            <w:pPr>
              <w:snapToGrid w:val="0"/>
              <w:spacing w:before="0" w:after="0"/>
              <w:jc w:val="center"/>
              <w:rPr>
                <w:sz w:val="20"/>
              </w:rPr>
            </w:pPr>
            <w:r w:rsidRPr="00B87054">
              <w:rPr>
                <w:sz w:val="20"/>
              </w:rPr>
              <w:t>Л</w:t>
            </w:r>
            <w:r w:rsidR="00B959D0" w:rsidRPr="00B87054">
              <w:rPr>
                <w:sz w:val="20"/>
              </w:rPr>
              <w:t>ица</w:t>
            </w:r>
          </w:p>
        </w:tc>
        <w:tc>
          <w:tcPr>
            <w:tcW w:w="517" w:type="pct"/>
            <w:tcBorders>
              <w:top w:val="single" w:sz="4" w:space="0" w:color="auto"/>
              <w:left w:val="single" w:sz="4" w:space="0" w:color="auto"/>
              <w:bottom w:val="single" w:sz="4" w:space="0" w:color="auto"/>
              <w:right w:val="single" w:sz="4" w:space="0" w:color="auto"/>
            </w:tcBorders>
            <w:vAlign w:val="center"/>
          </w:tcPr>
          <w:p w14:paraId="1B525386" w14:textId="77777777" w:rsidR="004430FC" w:rsidRPr="00B87054" w:rsidRDefault="004430FC" w:rsidP="0014072C">
            <w:pPr>
              <w:pStyle w:val="ListBullet"/>
              <w:numPr>
                <w:ilvl w:val="0"/>
                <w:numId w:val="0"/>
              </w:numPr>
              <w:tabs>
                <w:tab w:val="left" w:pos="720"/>
              </w:tabs>
              <w:spacing w:before="0" w:after="0"/>
              <w:jc w:val="center"/>
              <w:rPr>
                <w:sz w:val="20"/>
              </w:rPr>
            </w:pPr>
            <w:r w:rsidRPr="00B87054">
              <w:rPr>
                <w:sz w:val="20"/>
              </w:rPr>
              <w:t>Н.П.</w:t>
            </w:r>
          </w:p>
        </w:tc>
        <w:tc>
          <w:tcPr>
            <w:tcW w:w="548" w:type="pct"/>
            <w:tcBorders>
              <w:top w:val="single" w:sz="4" w:space="0" w:color="auto"/>
              <w:left w:val="single" w:sz="4" w:space="0" w:color="auto"/>
              <w:bottom w:val="single" w:sz="4" w:space="0" w:color="auto"/>
              <w:right w:val="single" w:sz="4" w:space="0" w:color="auto"/>
            </w:tcBorders>
            <w:vAlign w:val="center"/>
          </w:tcPr>
          <w:p w14:paraId="405AEC89" w14:textId="77777777" w:rsidR="004430FC" w:rsidRPr="003378AE" w:rsidRDefault="0028017B" w:rsidP="0014072C">
            <w:pPr>
              <w:pStyle w:val="ListBullet"/>
              <w:numPr>
                <w:ilvl w:val="0"/>
                <w:numId w:val="0"/>
              </w:numPr>
              <w:tabs>
                <w:tab w:val="left" w:pos="0"/>
              </w:tabs>
              <w:spacing w:before="0" w:after="0"/>
              <w:jc w:val="center"/>
              <w:rPr>
                <w:sz w:val="20"/>
              </w:rPr>
            </w:pPr>
            <w:r w:rsidRPr="003378AE">
              <w:rPr>
                <w:sz w:val="20"/>
              </w:rPr>
              <w:t>520 000</w:t>
            </w:r>
          </w:p>
        </w:tc>
        <w:tc>
          <w:tcPr>
            <w:tcW w:w="457" w:type="pct"/>
            <w:tcBorders>
              <w:top w:val="single" w:sz="4" w:space="0" w:color="auto"/>
              <w:left w:val="single" w:sz="4" w:space="0" w:color="auto"/>
              <w:bottom w:val="single" w:sz="4" w:space="0" w:color="auto"/>
              <w:right w:val="single" w:sz="4" w:space="0" w:color="auto"/>
            </w:tcBorders>
            <w:vAlign w:val="center"/>
          </w:tcPr>
          <w:p w14:paraId="7B3107BA" w14:textId="77777777" w:rsidR="004430FC" w:rsidRPr="003378AE" w:rsidRDefault="004430FC" w:rsidP="0014072C">
            <w:pPr>
              <w:snapToGrid w:val="0"/>
              <w:spacing w:before="0" w:after="0"/>
              <w:jc w:val="center"/>
              <w:rPr>
                <w:sz w:val="20"/>
              </w:rPr>
            </w:pPr>
            <w:r w:rsidRPr="003378AE">
              <w:rPr>
                <w:sz w:val="20"/>
              </w:rPr>
              <w:t>2012</w:t>
            </w:r>
          </w:p>
        </w:tc>
        <w:tc>
          <w:tcPr>
            <w:tcW w:w="695" w:type="pct"/>
            <w:tcBorders>
              <w:top w:val="single" w:sz="4" w:space="0" w:color="auto"/>
              <w:left w:val="single" w:sz="4" w:space="0" w:color="auto"/>
              <w:bottom w:val="single" w:sz="4" w:space="0" w:color="auto"/>
              <w:right w:val="single" w:sz="4" w:space="0" w:color="auto"/>
            </w:tcBorders>
            <w:vAlign w:val="center"/>
          </w:tcPr>
          <w:p w14:paraId="2302611C" w14:textId="2C1B599C" w:rsidR="004430FC" w:rsidRPr="003378AE" w:rsidRDefault="0027028A" w:rsidP="0014072C">
            <w:pPr>
              <w:pStyle w:val="ListBullet"/>
              <w:numPr>
                <w:ilvl w:val="0"/>
                <w:numId w:val="0"/>
              </w:numPr>
              <w:tabs>
                <w:tab w:val="left" w:pos="29"/>
              </w:tabs>
              <w:spacing w:before="0" w:after="0"/>
              <w:jc w:val="center"/>
              <w:rPr>
                <w:sz w:val="20"/>
              </w:rPr>
            </w:pPr>
            <w:r w:rsidRPr="003378AE">
              <w:rPr>
                <w:sz w:val="20"/>
              </w:rPr>
              <w:t xml:space="preserve">300 </w:t>
            </w:r>
            <w:r w:rsidR="00915CB2" w:rsidRPr="003378AE">
              <w:rPr>
                <w:sz w:val="20"/>
              </w:rPr>
              <w:t>000</w:t>
            </w:r>
          </w:p>
        </w:tc>
        <w:tc>
          <w:tcPr>
            <w:tcW w:w="556" w:type="pct"/>
            <w:tcBorders>
              <w:top w:val="single" w:sz="4" w:space="0" w:color="auto"/>
              <w:left w:val="single" w:sz="4" w:space="0" w:color="auto"/>
              <w:bottom w:val="single" w:sz="4" w:space="0" w:color="auto"/>
              <w:right w:val="single" w:sz="4" w:space="0" w:color="auto"/>
            </w:tcBorders>
            <w:vAlign w:val="center"/>
          </w:tcPr>
          <w:p w14:paraId="2D543070" w14:textId="77777777" w:rsidR="004430FC" w:rsidRPr="00894962" w:rsidRDefault="004430FC" w:rsidP="0014072C">
            <w:pPr>
              <w:pStyle w:val="ListBullet"/>
              <w:numPr>
                <w:ilvl w:val="0"/>
                <w:numId w:val="0"/>
              </w:numPr>
              <w:tabs>
                <w:tab w:val="left" w:pos="33"/>
              </w:tabs>
              <w:spacing w:before="0" w:after="0"/>
              <w:ind w:left="33"/>
              <w:jc w:val="center"/>
              <w:rPr>
                <w:sz w:val="20"/>
              </w:rPr>
            </w:pPr>
            <w:r w:rsidRPr="00BF7DBB">
              <w:rPr>
                <w:sz w:val="20"/>
              </w:rPr>
              <w:t>Общини,</w:t>
            </w:r>
          </w:p>
          <w:p w14:paraId="11D2F42F" w14:textId="77777777" w:rsidR="004430FC" w:rsidRPr="00C17A61" w:rsidRDefault="004430FC" w:rsidP="0014072C">
            <w:pPr>
              <w:pStyle w:val="ListBullet"/>
              <w:numPr>
                <w:ilvl w:val="0"/>
                <w:numId w:val="0"/>
              </w:numPr>
              <w:tabs>
                <w:tab w:val="left" w:pos="33"/>
              </w:tabs>
              <w:spacing w:before="0" w:after="0"/>
              <w:ind w:left="33"/>
              <w:jc w:val="center"/>
              <w:rPr>
                <w:sz w:val="20"/>
              </w:rPr>
            </w:pPr>
            <w:r w:rsidRPr="00C17A61">
              <w:rPr>
                <w:sz w:val="20"/>
              </w:rPr>
              <w:t>Геозащитни</w:t>
            </w:r>
          </w:p>
          <w:p w14:paraId="64EE6B17" w14:textId="20BAAB39" w:rsidR="004430FC" w:rsidRPr="00894962" w:rsidRDefault="0014072C" w:rsidP="0014072C">
            <w:pPr>
              <w:pStyle w:val="ListBullet"/>
              <w:numPr>
                <w:ilvl w:val="0"/>
                <w:numId w:val="0"/>
              </w:numPr>
              <w:tabs>
                <w:tab w:val="left" w:pos="33"/>
              </w:tabs>
              <w:spacing w:before="0" w:after="0"/>
              <w:ind w:left="33"/>
              <w:jc w:val="center"/>
              <w:rPr>
                <w:sz w:val="20"/>
              </w:rPr>
            </w:pPr>
            <w:r w:rsidRPr="00C17A61">
              <w:rPr>
                <w:sz w:val="20"/>
              </w:rPr>
              <w:t>д</w:t>
            </w:r>
            <w:r w:rsidR="004430FC" w:rsidRPr="00C17A61">
              <w:rPr>
                <w:sz w:val="20"/>
              </w:rPr>
              <w:t>ружества</w:t>
            </w:r>
            <w:r w:rsidR="003A76FB" w:rsidRPr="00C17A61">
              <w:rPr>
                <w:sz w:val="20"/>
              </w:rPr>
              <w:t>, МРРБ</w:t>
            </w:r>
            <w:r w:rsidR="00BF7DBB" w:rsidRPr="00C17A61">
              <w:rPr>
                <w:sz w:val="20"/>
              </w:rPr>
              <w:t>;</w:t>
            </w:r>
            <w:r w:rsidR="00BF7DBB" w:rsidRPr="006C6E65">
              <w:rPr>
                <w:sz w:val="20"/>
              </w:rPr>
              <w:t xml:space="preserve"> </w:t>
            </w:r>
            <w:r w:rsidR="00BF7DBB" w:rsidRPr="00BF7DBB">
              <w:rPr>
                <w:sz w:val="20"/>
              </w:rPr>
              <w:t>УО на ОПОС</w:t>
            </w:r>
          </w:p>
        </w:tc>
        <w:tc>
          <w:tcPr>
            <w:tcW w:w="418" w:type="pct"/>
            <w:tcBorders>
              <w:top w:val="single" w:sz="4" w:space="0" w:color="auto"/>
              <w:left w:val="single" w:sz="4" w:space="0" w:color="auto"/>
              <w:bottom w:val="single" w:sz="4" w:space="0" w:color="auto"/>
              <w:right w:val="single" w:sz="4" w:space="0" w:color="auto"/>
            </w:tcBorders>
            <w:vAlign w:val="center"/>
          </w:tcPr>
          <w:p w14:paraId="298F3E27" w14:textId="77777777" w:rsidR="004430FC" w:rsidRPr="00B87054" w:rsidRDefault="004430FC" w:rsidP="001104D9">
            <w:pPr>
              <w:pStyle w:val="ListDash"/>
              <w:numPr>
                <w:ilvl w:val="0"/>
                <w:numId w:val="0"/>
              </w:numPr>
              <w:spacing w:after="120"/>
              <w:jc w:val="center"/>
              <w:rPr>
                <w:sz w:val="20"/>
              </w:rPr>
            </w:pPr>
            <w:r w:rsidRPr="00B87054">
              <w:rPr>
                <w:sz w:val="20"/>
              </w:rPr>
              <w:t>2019</w:t>
            </w:r>
          </w:p>
          <w:p w14:paraId="77502E1D" w14:textId="77777777" w:rsidR="003A0509" w:rsidRPr="00B87054" w:rsidRDefault="003A0509" w:rsidP="001104D9">
            <w:pPr>
              <w:pStyle w:val="ListDash"/>
              <w:numPr>
                <w:ilvl w:val="0"/>
                <w:numId w:val="0"/>
              </w:numPr>
              <w:spacing w:after="120"/>
              <w:jc w:val="center"/>
              <w:rPr>
                <w:sz w:val="20"/>
              </w:rPr>
            </w:pPr>
            <w:r w:rsidRPr="00B87054">
              <w:rPr>
                <w:sz w:val="20"/>
              </w:rPr>
              <w:t>2021</w:t>
            </w:r>
          </w:p>
          <w:p w14:paraId="5A060778" w14:textId="77777777" w:rsidR="004430FC" w:rsidRPr="00B87054" w:rsidRDefault="004430FC" w:rsidP="001104D9">
            <w:pPr>
              <w:pStyle w:val="ListDash"/>
              <w:numPr>
                <w:ilvl w:val="0"/>
                <w:numId w:val="0"/>
              </w:numPr>
              <w:jc w:val="center"/>
              <w:rPr>
                <w:sz w:val="20"/>
              </w:rPr>
            </w:pPr>
            <w:r w:rsidRPr="00B87054">
              <w:rPr>
                <w:sz w:val="20"/>
              </w:rPr>
              <w:t>2023</w:t>
            </w:r>
          </w:p>
        </w:tc>
      </w:tr>
    </w:tbl>
    <w:p w14:paraId="64D2489D" w14:textId="77777777" w:rsidR="002D2DBF" w:rsidRPr="00B87054" w:rsidRDefault="002D2DBF" w:rsidP="002D2DBF">
      <w:pPr>
        <w:suppressAutoHyphens/>
        <w:rPr>
          <w:b/>
        </w:rPr>
        <w:sectPr w:rsidR="002D2DBF" w:rsidRPr="00B87054" w:rsidSect="00C50033">
          <w:headerReference w:type="default" r:id="rId70"/>
          <w:footerReference w:type="default" r:id="rId71"/>
          <w:headerReference w:type="first" r:id="rId72"/>
          <w:footerReference w:type="first" r:id="rId73"/>
          <w:pgSz w:w="16838" w:h="11906" w:orient="landscape"/>
          <w:pgMar w:top="1418" w:right="1021" w:bottom="1418" w:left="1021" w:header="601" w:footer="1077" w:gutter="0"/>
          <w:cols w:space="720"/>
          <w:docGrid w:linePitch="326"/>
        </w:sectPr>
      </w:pPr>
    </w:p>
    <w:p w14:paraId="72389D67" w14:textId="77777777" w:rsidR="002D2DBF" w:rsidRPr="00B87054" w:rsidRDefault="002D2DBF" w:rsidP="002D2DBF">
      <w:pPr>
        <w:ind w:left="1418" w:hanging="1418"/>
      </w:pPr>
      <w:r w:rsidRPr="00B87054">
        <w:rPr>
          <w:b/>
        </w:rPr>
        <w:lastRenderedPageBreak/>
        <w:t xml:space="preserve">Таблица 4: </w:t>
      </w:r>
      <w:r w:rsidRPr="00B87054">
        <w:tab/>
      </w:r>
      <w:r w:rsidRPr="00B87054">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B87054">
        <w:t xml:space="preserve"> (за ЕСФ)</w:t>
      </w:r>
    </w:p>
    <w:p w14:paraId="00FB679E" w14:textId="77777777" w:rsidR="002D2DBF" w:rsidRPr="00B87054" w:rsidRDefault="00C42157" w:rsidP="002D2DBF">
      <w:pPr>
        <w:rPr>
          <w:b/>
        </w:rPr>
      </w:pPr>
      <w:r w:rsidRPr="00B87054">
        <w:rPr>
          <w:b/>
        </w:rPr>
        <w:t>НЕПРИЛОЖИМО</w:t>
      </w:r>
    </w:p>
    <w:p w14:paraId="47C2BACA" w14:textId="77777777" w:rsidR="002D2DBF" w:rsidRPr="00B87054" w:rsidRDefault="002D2DBF" w:rsidP="002D2DBF">
      <w:r w:rsidRPr="00B87054">
        <w:t>(Позоваване: член 96, параграф 2, първа алинея, буква б), подточка ii) от Регламент (EС) № 1303/2013)</w:t>
      </w:r>
    </w:p>
    <w:p w14:paraId="1484BF8A" w14:textId="77777777" w:rsidR="002D2DBF" w:rsidRPr="00B87054"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2D2DBF" w:rsidRPr="00B87054" w14:paraId="5F765C77" w14:textId="77777777" w:rsidTr="002D2DBF">
        <w:trPr>
          <w:trHeight w:val="620"/>
        </w:trPr>
        <w:tc>
          <w:tcPr>
            <w:tcW w:w="449" w:type="pct"/>
            <w:vMerge w:val="restart"/>
            <w:tcBorders>
              <w:top w:val="single" w:sz="4" w:space="0" w:color="auto"/>
              <w:left w:val="single" w:sz="4" w:space="0" w:color="auto"/>
              <w:right w:val="single" w:sz="4" w:space="0" w:color="auto"/>
            </w:tcBorders>
          </w:tcPr>
          <w:p w14:paraId="43B4BC24"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07A294F6"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033959B8"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4A338BBC"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3684855D" w14:textId="77777777" w:rsidR="002D2DBF" w:rsidRPr="00B87054" w:rsidRDefault="002D2DBF" w:rsidP="002D2DBF">
            <w:pPr>
              <w:snapToGrid w:val="0"/>
              <w:spacing w:before="60" w:after="60"/>
              <w:rPr>
                <w:b/>
                <w:i/>
                <w:sz w:val="16"/>
                <w:szCs w:val="16"/>
              </w:rPr>
            </w:pPr>
            <w:r w:rsidRPr="00B87054">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14FD1801"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4C8EA253"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16F61A54"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7A5CC9A0" w14:textId="77777777" w:rsidR="002D2DBF" w:rsidRPr="00B87054" w:rsidRDefault="002D2DBF" w:rsidP="002D2DBF">
            <w:pPr>
              <w:snapToGrid w:val="0"/>
              <w:spacing w:before="60" w:after="60"/>
              <w:rPr>
                <w:b/>
                <w:i/>
                <w:sz w:val="16"/>
                <w:szCs w:val="16"/>
              </w:rPr>
            </w:pPr>
            <w:r w:rsidRPr="00B87054">
              <w:rPr>
                <w:b/>
                <w:i/>
                <w:sz w:val="16"/>
              </w:rPr>
              <w:t>Целева стойност</w:t>
            </w:r>
            <w:r w:rsidRPr="00B87054">
              <w:rPr>
                <w:rStyle w:val="FootnoteReference"/>
                <w:b/>
                <w:i/>
                <w:sz w:val="16"/>
              </w:rPr>
              <w:footnoteReference w:id="54"/>
            </w:r>
            <w:r w:rsidRPr="00B87054">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54AFF968"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7DFFF567"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Честота на отчитане</w:t>
            </w:r>
          </w:p>
        </w:tc>
      </w:tr>
      <w:tr w:rsidR="002D2DBF" w:rsidRPr="00B87054" w14:paraId="4219B5C0" w14:textId="77777777" w:rsidTr="002D2DBF">
        <w:trPr>
          <w:trHeight w:val="619"/>
        </w:trPr>
        <w:tc>
          <w:tcPr>
            <w:tcW w:w="449" w:type="pct"/>
            <w:vMerge/>
            <w:tcBorders>
              <w:left w:val="single" w:sz="4" w:space="0" w:color="auto"/>
              <w:bottom w:val="single" w:sz="4" w:space="0" w:color="auto"/>
              <w:right w:val="single" w:sz="4" w:space="0" w:color="auto"/>
            </w:tcBorders>
          </w:tcPr>
          <w:p w14:paraId="5AC6185F"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7CA1D7DD"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67E333F1"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124C8BBB"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1D993CFB" w14:textId="77777777" w:rsidR="002D2DBF" w:rsidRPr="00B87054"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1AC53DEE"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sz w:val="16"/>
              </w:rPr>
              <w:t>M</w:t>
            </w:r>
          </w:p>
        </w:tc>
        <w:tc>
          <w:tcPr>
            <w:tcW w:w="112" w:type="pct"/>
            <w:tcBorders>
              <w:left w:val="single" w:sz="4" w:space="0" w:color="auto"/>
              <w:bottom w:val="single" w:sz="4" w:space="0" w:color="auto"/>
              <w:right w:val="single" w:sz="4" w:space="0" w:color="auto"/>
            </w:tcBorders>
          </w:tcPr>
          <w:p w14:paraId="1BE597A6"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sz w:val="16"/>
              </w:rPr>
              <w:t>Ж</w:t>
            </w:r>
          </w:p>
        </w:tc>
        <w:tc>
          <w:tcPr>
            <w:tcW w:w="112" w:type="pct"/>
            <w:tcBorders>
              <w:left w:val="single" w:sz="4" w:space="0" w:color="auto"/>
              <w:bottom w:val="single" w:sz="4" w:space="0" w:color="auto"/>
              <w:right w:val="single" w:sz="4" w:space="0" w:color="auto"/>
            </w:tcBorders>
          </w:tcPr>
          <w:p w14:paraId="51F77A05"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sz w:val="16"/>
              </w:rPr>
              <w:t>О</w:t>
            </w:r>
          </w:p>
        </w:tc>
        <w:tc>
          <w:tcPr>
            <w:tcW w:w="431" w:type="pct"/>
            <w:vMerge/>
            <w:tcBorders>
              <w:left w:val="single" w:sz="4" w:space="0" w:color="auto"/>
              <w:bottom w:val="single" w:sz="4" w:space="0" w:color="auto"/>
              <w:right w:val="single" w:sz="4" w:space="0" w:color="auto"/>
            </w:tcBorders>
          </w:tcPr>
          <w:p w14:paraId="1E10ECEE"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0A5E3B82"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5C1DA3EC" w14:textId="77777777" w:rsidR="002D2DBF" w:rsidRPr="00B87054" w:rsidRDefault="002D2DBF" w:rsidP="002D2DBF">
            <w:pPr>
              <w:snapToGrid w:val="0"/>
              <w:spacing w:before="60" w:after="60"/>
              <w:rPr>
                <w:b/>
                <w:i/>
                <w:sz w:val="16"/>
                <w:szCs w:val="16"/>
              </w:rPr>
            </w:pPr>
            <w:r w:rsidRPr="00B87054">
              <w:rPr>
                <w:sz w:val="16"/>
              </w:rPr>
              <w:t>M</w:t>
            </w:r>
          </w:p>
        </w:tc>
        <w:tc>
          <w:tcPr>
            <w:tcW w:w="160" w:type="pct"/>
            <w:gridSpan w:val="2"/>
            <w:tcBorders>
              <w:top w:val="single" w:sz="4" w:space="0" w:color="auto"/>
              <w:left w:val="single" w:sz="4" w:space="0" w:color="auto"/>
              <w:right w:val="single" w:sz="4" w:space="0" w:color="auto"/>
            </w:tcBorders>
          </w:tcPr>
          <w:p w14:paraId="78266953" w14:textId="77777777" w:rsidR="002D2DBF" w:rsidRPr="00B87054" w:rsidRDefault="002D2DBF" w:rsidP="002D2DBF">
            <w:pPr>
              <w:snapToGrid w:val="0"/>
              <w:spacing w:before="60" w:after="60"/>
              <w:rPr>
                <w:b/>
                <w:i/>
                <w:sz w:val="16"/>
                <w:szCs w:val="16"/>
              </w:rPr>
            </w:pPr>
            <w:r w:rsidRPr="00B87054">
              <w:rPr>
                <w:sz w:val="16"/>
              </w:rPr>
              <w:t>Ж</w:t>
            </w:r>
          </w:p>
        </w:tc>
        <w:tc>
          <w:tcPr>
            <w:tcW w:w="160" w:type="pct"/>
            <w:tcBorders>
              <w:top w:val="single" w:sz="4" w:space="0" w:color="auto"/>
              <w:left w:val="single" w:sz="4" w:space="0" w:color="auto"/>
              <w:right w:val="single" w:sz="4" w:space="0" w:color="auto"/>
            </w:tcBorders>
          </w:tcPr>
          <w:p w14:paraId="74A39820" w14:textId="77777777" w:rsidR="002D2DBF" w:rsidRPr="00B87054" w:rsidRDefault="002D2DBF" w:rsidP="002D2DBF">
            <w:pPr>
              <w:snapToGrid w:val="0"/>
              <w:spacing w:before="60" w:after="60"/>
              <w:rPr>
                <w:b/>
                <w:i/>
                <w:sz w:val="16"/>
                <w:szCs w:val="16"/>
              </w:rPr>
            </w:pPr>
            <w:r w:rsidRPr="00B87054">
              <w:rPr>
                <w:sz w:val="16"/>
              </w:rPr>
              <w:t>О</w:t>
            </w:r>
          </w:p>
        </w:tc>
        <w:tc>
          <w:tcPr>
            <w:tcW w:w="335" w:type="pct"/>
            <w:vMerge/>
            <w:tcBorders>
              <w:left w:val="single" w:sz="4" w:space="0" w:color="auto"/>
              <w:bottom w:val="single" w:sz="4" w:space="0" w:color="auto"/>
              <w:right w:val="single" w:sz="4" w:space="0" w:color="auto"/>
            </w:tcBorders>
          </w:tcPr>
          <w:p w14:paraId="430FF0F2"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559B4E5A" w14:textId="77777777" w:rsidR="002D2DBF" w:rsidRPr="00B87054" w:rsidRDefault="002D2DBF" w:rsidP="002D2DBF">
            <w:pPr>
              <w:pStyle w:val="ListBullet"/>
              <w:numPr>
                <w:ilvl w:val="0"/>
                <w:numId w:val="0"/>
              </w:numPr>
              <w:tabs>
                <w:tab w:val="left" w:pos="720"/>
              </w:tabs>
              <w:spacing w:before="60" w:after="60"/>
              <w:rPr>
                <w:b/>
                <w:sz w:val="16"/>
                <w:szCs w:val="16"/>
              </w:rPr>
            </w:pPr>
          </w:p>
        </w:tc>
      </w:tr>
      <w:tr w:rsidR="002D2DBF" w:rsidRPr="00B87054" w14:paraId="33E498CB"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6F5E6588" w14:textId="77777777" w:rsidR="002D2DBF" w:rsidRPr="00B87054" w:rsidRDefault="002D2DBF" w:rsidP="002D2DBF">
            <w:pPr>
              <w:pStyle w:val="ListBullet"/>
              <w:numPr>
                <w:ilvl w:val="0"/>
                <w:numId w:val="0"/>
              </w:numPr>
              <w:tabs>
                <w:tab w:val="left" w:pos="720"/>
              </w:tabs>
              <w:spacing w:before="60" w:after="60"/>
              <w:rPr>
                <w:i/>
                <w:color w:val="8DB3E2"/>
                <w:sz w:val="18"/>
                <w:szCs w:val="18"/>
              </w:rPr>
            </w:pPr>
            <w:r w:rsidRPr="00B87054">
              <w:rPr>
                <w:i/>
                <w:color w:val="8DB3E2"/>
                <w:sz w:val="18"/>
              </w:rPr>
              <w:t xml:space="preserve">Специфични за програмата &lt;2A.1.13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 xml:space="preserve">="M"&gt;   </w:t>
            </w:r>
          </w:p>
          <w:p w14:paraId="136A09FF"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i/>
                <w:color w:val="8DB3E2"/>
                <w:sz w:val="18"/>
              </w:rPr>
              <w:t xml:space="preserve">Общи &lt;2A.1.13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660E2B37" w14:textId="77777777" w:rsidR="002D2DBF" w:rsidRPr="00B87054" w:rsidRDefault="002D2DBF" w:rsidP="002D2DBF">
            <w:pPr>
              <w:pStyle w:val="Text1"/>
              <w:ind w:left="0"/>
              <w:jc w:val="left"/>
              <w:rPr>
                <w:i/>
                <w:color w:val="8DB3E2"/>
                <w:sz w:val="18"/>
                <w:szCs w:val="18"/>
              </w:rPr>
            </w:pPr>
            <w:r w:rsidRPr="00B87054">
              <w:rPr>
                <w:i/>
                <w:color w:val="8DB3E2"/>
                <w:sz w:val="18"/>
              </w:rPr>
              <w:t xml:space="preserve">Специфични за програмата &lt;2A.1.14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489CC3EF" w14:textId="77777777" w:rsidR="002D2DBF" w:rsidRPr="00B87054" w:rsidRDefault="002D2DBF" w:rsidP="002D2DBF">
            <w:pPr>
              <w:pStyle w:val="Text1"/>
              <w:ind w:left="0"/>
              <w:jc w:val="left"/>
              <w:rPr>
                <w:i/>
                <w:color w:val="8DB3E2"/>
                <w:sz w:val="18"/>
                <w:szCs w:val="18"/>
              </w:rPr>
            </w:pPr>
            <w:r w:rsidRPr="00B87054">
              <w:rPr>
                <w:i/>
                <w:color w:val="8DB3E2"/>
                <w:sz w:val="18"/>
              </w:rPr>
              <w:t xml:space="preserve">Общи &lt;2A.1.14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41157154"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6EA9849F"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i/>
                <w:color w:val="8DB3E2"/>
                <w:sz w:val="18"/>
              </w:rPr>
              <w:t xml:space="preserve">&lt;2A.1.15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7851B12F" w14:textId="77777777" w:rsidR="002D2DBF" w:rsidRPr="00B87054" w:rsidRDefault="002D2DBF" w:rsidP="002D2DBF">
            <w:pPr>
              <w:pStyle w:val="ListBullet"/>
              <w:numPr>
                <w:ilvl w:val="0"/>
                <w:numId w:val="0"/>
              </w:numPr>
              <w:rPr>
                <w:i/>
                <w:color w:val="8DB3E2"/>
                <w:sz w:val="18"/>
                <w:szCs w:val="18"/>
              </w:rPr>
            </w:pPr>
            <w:r w:rsidRPr="00B87054">
              <w:rPr>
                <w:i/>
                <w:color w:val="8DB3E2"/>
                <w:sz w:val="18"/>
              </w:rPr>
              <w:t xml:space="preserve">Специфични за програмата  &lt;2A.1.16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710747CA"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i/>
                <w:color w:val="8DB3E2"/>
                <w:sz w:val="18"/>
              </w:rPr>
              <w:t xml:space="preserve">Общи &lt;2A.1.16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3F5A09FE" w14:textId="77777777" w:rsidR="002D2DBF" w:rsidRPr="00B87054" w:rsidRDefault="002D2DBF" w:rsidP="002D2DBF">
            <w:pPr>
              <w:pStyle w:val="ListBullet"/>
              <w:numPr>
                <w:ilvl w:val="0"/>
                <w:numId w:val="0"/>
              </w:numPr>
              <w:rPr>
                <w:i/>
                <w:color w:val="8DB3E2"/>
                <w:sz w:val="18"/>
                <w:szCs w:val="18"/>
              </w:rPr>
            </w:pPr>
            <w:r w:rsidRPr="00B87054">
              <w:rPr>
                <w:i/>
                <w:color w:val="8DB3E2"/>
                <w:sz w:val="18"/>
              </w:rPr>
              <w:t xml:space="preserve">Специфични за програмата  &lt;2A.1.17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7C3E279E" w14:textId="77777777" w:rsidR="002D2DBF" w:rsidRPr="00B87054" w:rsidRDefault="002D2DBF" w:rsidP="002D2DBF">
            <w:pPr>
              <w:snapToGrid w:val="0"/>
              <w:spacing w:before="60" w:after="60"/>
              <w:rPr>
                <w:b/>
                <w:i/>
                <w:sz w:val="16"/>
                <w:szCs w:val="16"/>
              </w:rPr>
            </w:pPr>
            <w:r w:rsidRPr="00B87054">
              <w:rPr>
                <w:i/>
                <w:color w:val="8DB3E2"/>
                <w:sz w:val="18"/>
              </w:rPr>
              <w:t xml:space="preserve">Общи &lt;2A.1.17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7782CA23" w14:textId="77777777" w:rsidR="002D2DBF" w:rsidRPr="00B87054" w:rsidRDefault="002D2DBF" w:rsidP="002D2DBF">
            <w:pPr>
              <w:snapToGrid w:val="0"/>
              <w:rPr>
                <w:i/>
                <w:color w:val="8DB3E2"/>
                <w:sz w:val="18"/>
                <w:szCs w:val="18"/>
              </w:rPr>
            </w:pPr>
            <w:r w:rsidRPr="00B87054">
              <w:rPr>
                <w:i/>
                <w:color w:val="8DB3E2"/>
                <w:sz w:val="18"/>
              </w:rPr>
              <w:t xml:space="preserve">Общи показатели за изпълнението &lt;2A.1.18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6F9196B9" w14:textId="77777777" w:rsidR="002D2DBF" w:rsidRPr="00B87054"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3F503AB5"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&lt;2A.1.19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03E90334" w14:textId="77777777" w:rsidR="002D2DBF" w:rsidRPr="00B87054" w:rsidRDefault="002D2DBF" w:rsidP="002D2DBF">
            <w:pPr>
              <w:snapToGrid w:val="0"/>
            </w:pPr>
            <w:r w:rsidRPr="00B87054">
              <w:rPr>
                <w:i/>
                <w:color w:val="8DB3E2"/>
                <w:sz w:val="18"/>
              </w:rPr>
              <w:t xml:space="preserve">Общи &lt;2A.1.19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1D2CA661" w14:textId="77777777" w:rsidR="002D2DBF" w:rsidRPr="00B87054" w:rsidRDefault="002D2DBF" w:rsidP="002D2DBF">
            <w:pPr>
              <w:pStyle w:val="ListBullet"/>
              <w:numPr>
                <w:ilvl w:val="0"/>
                <w:numId w:val="0"/>
              </w:numPr>
              <w:rPr>
                <w:b/>
                <w:sz w:val="20"/>
              </w:rPr>
            </w:pPr>
            <w:r w:rsidRPr="00B87054">
              <w:rPr>
                <w:i/>
                <w:color w:val="8DB3E2"/>
                <w:sz w:val="18"/>
              </w:rPr>
              <w:t xml:space="preserve">&lt;2A.1.20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480" w:type="pct"/>
            <w:gridSpan w:val="4"/>
            <w:tcBorders>
              <w:left w:val="single" w:sz="4" w:space="0" w:color="auto"/>
              <w:right w:val="single" w:sz="4" w:space="0" w:color="auto"/>
            </w:tcBorders>
          </w:tcPr>
          <w:p w14:paraId="54F78B76"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&lt;2A.1.21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37AE1EDC" w14:textId="77777777" w:rsidR="002D2DBF" w:rsidRPr="00B87054" w:rsidRDefault="002D2DBF" w:rsidP="002D2DBF">
            <w:pPr>
              <w:snapToGrid w:val="0"/>
              <w:rPr>
                <w:b/>
                <w:sz w:val="20"/>
              </w:rPr>
            </w:pPr>
            <w:r w:rsidRPr="00B87054">
              <w:rPr>
                <w:i/>
                <w:color w:val="8DB3E2"/>
                <w:sz w:val="18"/>
              </w:rPr>
              <w:t xml:space="preserve">Качествени &lt;2A.1.21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2DE2B477" w14:textId="77777777" w:rsidR="002D2DBF" w:rsidRPr="00B87054" w:rsidRDefault="002D2DBF" w:rsidP="002D2DBF">
            <w:pPr>
              <w:pStyle w:val="ListBullet"/>
              <w:numPr>
                <w:ilvl w:val="0"/>
                <w:numId w:val="0"/>
              </w:numPr>
              <w:rPr>
                <w:b/>
                <w:sz w:val="20"/>
              </w:rPr>
            </w:pPr>
            <w:r w:rsidRPr="00B87054">
              <w:rPr>
                <w:i/>
                <w:color w:val="8DB3E2"/>
                <w:sz w:val="18"/>
              </w:rPr>
              <w:t xml:space="preserve">&lt;2A.1.22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6D320B33" w14:textId="77777777" w:rsidR="002D2DBF" w:rsidRPr="00B87054" w:rsidRDefault="002D2DBF" w:rsidP="002D2DBF">
            <w:pPr>
              <w:pStyle w:val="ListBullet"/>
              <w:numPr>
                <w:ilvl w:val="0"/>
                <w:numId w:val="0"/>
              </w:numPr>
              <w:rPr>
                <w:b/>
                <w:sz w:val="20"/>
              </w:rPr>
            </w:pPr>
            <w:r w:rsidRPr="00B87054">
              <w:rPr>
                <w:i/>
                <w:color w:val="8DB3E2"/>
                <w:sz w:val="18"/>
              </w:rPr>
              <w:t xml:space="preserve">&lt;2A.1.23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2D2DBF" w:rsidRPr="00B87054" w14:paraId="6E6B5270" w14:textId="77777777" w:rsidTr="002D2DBF">
        <w:trPr>
          <w:trHeight w:val="652"/>
        </w:trPr>
        <w:tc>
          <w:tcPr>
            <w:tcW w:w="449" w:type="pct"/>
            <w:tcBorders>
              <w:top w:val="single" w:sz="4" w:space="0" w:color="auto"/>
              <w:left w:val="single" w:sz="4" w:space="0" w:color="auto"/>
              <w:bottom w:val="single" w:sz="4" w:space="0" w:color="auto"/>
              <w:right w:val="single" w:sz="4" w:space="0" w:color="auto"/>
            </w:tcBorders>
          </w:tcPr>
          <w:p w14:paraId="63C6618F" w14:textId="77777777" w:rsidR="002D2DBF" w:rsidRPr="00B87054"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4C99A588" w14:textId="77777777" w:rsidR="002D2DBF" w:rsidRPr="00B87054"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D70328A" w14:textId="77777777" w:rsidR="002D2DBF" w:rsidRPr="00B87054"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144FB3B3" w14:textId="77777777" w:rsidR="002D2DBF" w:rsidRPr="00B87054"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50AD8C27" w14:textId="77777777" w:rsidR="002D2DBF" w:rsidRPr="00B87054"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CE6A1DD" w14:textId="77777777" w:rsidR="002D2DBF" w:rsidRPr="00B87054"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26DC7221" w14:textId="77777777" w:rsidR="002D2DBF" w:rsidRPr="00B87054"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72132378" w14:textId="77777777" w:rsidR="002D2DBF" w:rsidRPr="00B87054"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6344975F" w14:textId="77777777" w:rsidR="002D2DBF" w:rsidRPr="00B87054"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596FFD30" w14:textId="77777777" w:rsidR="002D2DBF" w:rsidRPr="00B87054"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385106EF" w14:textId="77777777" w:rsidR="002D2DBF" w:rsidRPr="00B87054"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1783D944" w14:textId="77777777" w:rsidR="002D2DBF" w:rsidRPr="00B87054"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3832C265" w14:textId="77777777" w:rsidR="002D2DBF" w:rsidRPr="00B87054"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0E587B7B" w14:textId="77777777" w:rsidR="002D2DBF" w:rsidRPr="00B87054"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7385C88A" w14:textId="77777777" w:rsidR="002D2DBF" w:rsidRPr="00B87054" w:rsidRDefault="002D2DBF" w:rsidP="002D2DBF">
            <w:pPr>
              <w:pStyle w:val="Text1"/>
              <w:spacing w:before="60" w:after="60"/>
              <w:ind w:left="0"/>
              <w:jc w:val="center"/>
              <w:rPr>
                <w:sz w:val="16"/>
                <w:szCs w:val="16"/>
              </w:rPr>
            </w:pPr>
          </w:p>
        </w:tc>
      </w:tr>
    </w:tbl>
    <w:p w14:paraId="264679B7" w14:textId="77777777" w:rsidR="002D2DBF" w:rsidRPr="00B87054" w:rsidRDefault="002D2DBF" w:rsidP="002D2DBF">
      <w:pPr>
        <w:tabs>
          <w:tab w:val="left" w:pos="720"/>
        </w:tabs>
        <w:spacing w:before="0" w:after="240"/>
        <w:jc w:val="center"/>
        <w:rPr>
          <w:rFonts w:eastAsia="Times New Roman"/>
          <w:b/>
        </w:rPr>
      </w:pPr>
    </w:p>
    <w:p w14:paraId="78B83206" w14:textId="77777777" w:rsidR="002D2DBF" w:rsidRPr="00B87054" w:rsidRDefault="002D2DBF" w:rsidP="002D2DBF">
      <w:pPr>
        <w:tabs>
          <w:tab w:val="left" w:pos="720"/>
        </w:tabs>
        <w:spacing w:before="0" w:after="240"/>
        <w:jc w:val="left"/>
        <w:rPr>
          <w:rFonts w:eastAsia="Times New Roman"/>
          <w:b/>
        </w:rPr>
      </w:pPr>
      <w:r w:rsidRPr="00B87054">
        <w:br w:type="page"/>
      </w:r>
      <w:r w:rsidRPr="00B87054">
        <w:rPr>
          <w:b/>
        </w:rPr>
        <w:lastRenderedPageBreak/>
        <w:t xml:space="preserve">Таблица 4a: </w:t>
      </w:r>
      <w:r w:rsidRPr="00B87054">
        <w:tab/>
      </w:r>
      <w:r w:rsidRPr="00B87054">
        <w:rPr>
          <w:b/>
        </w:rPr>
        <w:t xml:space="preserve">Показатели за резултати по ИМЗ и специфични за програмата показатели за резултати, съответстващи на специфичната цел </w:t>
      </w:r>
      <w:r w:rsidR="00C42157" w:rsidRPr="00B87054">
        <w:rPr>
          <w:b/>
        </w:rPr>
        <w:t>- НЕПРИЛОЖИМО</w:t>
      </w:r>
    </w:p>
    <w:p w14:paraId="4D641A7F" w14:textId="77777777" w:rsidR="002D2DBF" w:rsidRPr="00B87054" w:rsidRDefault="002D2DBF" w:rsidP="002D2DBF">
      <w:pPr>
        <w:tabs>
          <w:tab w:val="left" w:pos="720"/>
        </w:tabs>
        <w:spacing w:before="0" w:after="240"/>
        <w:jc w:val="left"/>
        <w:rPr>
          <w:rFonts w:eastAsia="Times New Roman"/>
        </w:rPr>
      </w:pPr>
      <w:r w:rsidRPr="00B87054">
        <w:t xml:space="preserve">(по приоритетни оси или по част от приоритетна ос) </w:t>
      </w:r>
    </w:p>
    <w:p w14:paraId="14595FF8" w14:textId="77777777" w:rsidR="002D2DBF" w:rsidRPr="00B87054" w:rsidRDefault="002D2DBF" w:rsidP="002D2DBF">
      <w:pPr>
        <w:tabs>
          <w:tab w:val="left" w:pos="720"/>
        </w:tabs>
        <w:spacing w:before="0" w:after="240"/>
        <w:jc w:val="left"/>
        <w:rPr>
          <w:rFonts w:eastAsia="Times New Roman"/>
        </w:rPr>
      </w:pPr>
      <w:r w:rsidRPr="00B87054">
        <w:t>(Позоваване: член 19, параграф 3 от Регламент (ЕС) № 1304/2013 на Европейския парламент и на Съвета</w:t>
      </w:r>
      <w:r w:rsidRPr="00B87054">
        <w:rPr>
          <w:rStyle w:val="FootnoteReference"/>
        </w:rPr>
        <w:footnoteReference w:id="55"/>
      </w:r>
      <w:r w:rsidRPr="00B87054">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2D2DBF" w:rsidRPr="00B87054" w14:paraId="3755D27E" w14:textId="77777777" w:rsidTr="002D2DBF">
        <w:trPr>
          <w:trHeight w:val="620"/>
        </w:trPr>
        <w:tc>
          <w:tcPr>
            <w:tcW w:w="497" w:type="pct"/>
            <w:vMerge w:val="restart"/>
            <w:tcBorders>
              <w:top w:val="single" w:sz="4" w:space="0" w:color="auto"/>
              <w:left w:val="single" w:sz="4" w:space="0" w:color="auto"/>
              <w:right w:val="single" w:sz="4" w:space="0" w:color="auto"/>
            </w:tcBorders>
          </w:tcPr>
          <w:p w14:paraId="43C35ACD" w14:textId="77777777" w:rsidR="002D2DBF" w:rsidRPr="00B87054" w:rsidRDefault="002D2DBF" w:rsidP="002D2DBF">
            <w:pPr>
              <w:tabs>
                <w:tab w:val="left" w:pos="720"/>
              </w:tabs>
              <w:spacing w:before="60" w:after="60"/>
              <w:rPr>
                <w:rFonts w:eastAsia="Times New Roman"/>
                <w:b/>
                <w:i/>
                <w:sz w:val="16"/>
                <w:szCs w:val="16"/>
              </w:rPr>
            </w:pPr>
            <w:r w:rsidRPr="00B87054">
              <w:t xml:space="preserve"> </w:t>
            </w:r>
            <w:r w:rsidRPr="00B87054">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387F3CAB"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04474FEE"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3ED20ED7" w14:textId="77777777" w:rsidR="002D2DBF" w:rsidRPr="00B87054" w:rsidRDefault="002D2DBF" w:rsidP="002D2DBF">
            <w:pPr>
              <w:snapToGrid w:val="0"/>
              <w:spacing w:before="60" w:after="60"/>
              <w:rPr>
                <w:rFonts w:eastAsia="Times New Roman"/>
                <w:b/>
                <w:i/>
                <w:sz w:val="16"/>
                <w:szCs w:val="16"/>
              </w:rPr>
            </w:pPr>
            <w:r w:rsidRPr="00B87054">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1B901C7C"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02A17460"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06FA4A9D"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4B0D244E" w14:textId="77777777" w:rsidR="002D2DBF" w:rsidRPr="00B87054" w:rsidRDefault="002D2DBF" w:rsidP="002D2DBF">
            <w:pPr>
              <w:snapToGrid w:val="0"/>
              <w:spacing w:before="60" w:after="60"/>
              <w:rPr>
                <w:rFonts w:eastAsia="Times New Roman"/>
                <w:b/>
                <w:i/>
                <w:sz w:val="16"/>
                <w:szCs w:val="16"/>
              </w:rPr>
            </w:pPr>
            <w:r w:rsidRPr="00B87054">
              <w:rPr>
                <w:b/>
                <w:i/>
                <w:sz w:val="16"/>
              </w:rPr>
              <w:t>Целева стойност</w:t>
            </w:r>
            <w:r w:rsidRPr="00B87054">
              <w:rPr>
                <w:rStyle w:val="FootnoteReference"/>
              </w:rPr>
              <w:footnoteReference w:id="56"/>
            </w:r>
            <w:r w:rsidRPr="00B87054">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5236A8CE"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5F6C7A5"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Честота на отчитане</w:t>
            </w:r>
          </w:p>
        </w:tc>
      </w:tr>
      <w:tr w:rsidR="002D2DBF" w:rsidRPr="00B87054" w14:paraId="37549D73" w14:textId="77777777" w:rsidTr="002D2DBF">
        <w:trPr>
          <w:trHeight w:val="619"/>
        </w:trPr>
        <w:tc>
          <w:tcPr>
            <w:tcW w:w="497" w:type="pct"/>
            <w:vMerge/>
            <w:tcBorders>
              <w:left w:val="single" w:sz="4" w:space="0" w:color="auto"/>
              <w:bottom w:val="single" w:sz="4" w:space="0" w:color="auto"/>
              <w:right w:val="single" w:sz="4" w:space="0" w:color="auto"/>
            </w:tcBorders>
          </w:tcPr>
          <w:p w14:paraId="72790589" w14:textId="77777777" w:rsidR="002D2DBF" w:rsidRPr="00B87054" w:rsidRDefault="002D2DBF" w:rsidP="002D2DB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27D649D7" w14:textId="77777777" w:rsidR="002D2DBF" w:rsidRPr="00B87054"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62DB7453" w14:textId="77777777" w:rsidR="002D2DBF" w:rsidRPr="00B87054"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180A8F56" w14:textId="77777777" w:rsidR="002D2DBF" w:rsidRPr="00B87054"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6829A165" w14:textId="77777777" w:rsidR="002D2DBF" w:rsidRPr="00B87054" w:rsidRDefault="002D2DBF" w:rsidP="002D2DBF">
            <w:pPr>
              <w:tabs>
                <w:tab w:val="left" w:pos="720"/>
              </w:tabs>
              <w:spacing w:before="60" w:after="60"/>
              <w:rPr>
                <w:rFonts w:eastAsia="Times New Roman"/>
                <w:b/>
                <w:i/>
                <w:sz w:val="16"/>
                <w:szCs w:val="16"/>
              </w:rPr>
            </w:pPr>
            <w:r w:rsidRPr="00B87054">
              <w:rPr>
                <w:sz w:val="16"/>
              </w:rPr>
              <w:t>M</w:t>
            </w:r>
          </w:p>
        </w:tc>
        <w:tc>
          <w:tcPr>
            <w:tcW w:w="124" w:type="pct"/>
            <w:tcBorders>
              <w:left w:val="single" w:sz="4" w:space="0" w:color="auto"/>
              <w:bottom w:val="single" w:sz="4" w:space="0" w:color="auto"/>
              <w:right w:val="single" w:sz="4" w:space="0" w:color="auto"/>
            </w:tcBorders>
          </w:tcPr>
          <w:p w14:paraId="202180A7" w14:textId="77777777" w:rsidR="002D2DBF" w:rsidRPr="00B87054" w:rsidRDefault="002D2DBF" w:rsidP="002D2DBF">
            <w:pPr>
              <w:tabs>
                <w:tab w:val="left" w:pos="720"/>
              </w:tabs>
              <w:spacing w:before="60" w:after="60"/>
              <w:rPr>
                <w:rFonts w:eastAsia="Times New Roman"/>
                <w:b/>
                <w:i/>
                <w:sz w:val="16"/>
                <w:szCs w:val="16"/>
              </w:rPr>
            </w:pPr>
            <w:r w:rsidRPr="00B87054">
              <w:rPr>
                <w:sz w:val="16"/>
              </w:rPr>
              <w:t>Ж</w:t>
            </w:r>
          </w:p>
        </w:tc>
        <w:tc>
          <w:tcPr>
            <w:tcW w:w="124" w:type="pct"/>
            <w:tcBorders>
              <w:left w:val="single" w:sz="4" w:space="0" w:color="auto"/>
              <w:bottom w:val="single" w:sz="4" w:space="0" w:color="auto"/>
              <w:right w:val="single" w:sz="4" w:space="0" w:color="auto"/>
            </w:tcBorders>
          </w:tcPr>
          <w:p w14:paraId="40513BCB" w14:textId="77777777" w:rsidR="002D2DBF" w:rsidRPr="00B87054" w:rsidRDefault="002D2DBF" w:rsidP="002D2DBF">
            <w:pPr>
              <w:tabs>
                <w:tab w:val="left" w:pos="720"/>
              </w:tabs>
              <w:spacing w:before="60" w:after="60"/>
              <w:rPr>
                <w:rFonts w:eastAsia="Times New Roman"/>
                <w:b/>
                <w:i/>
                <w:sz w:val="16"/>
                <w:szCs w:val="16"/>
              </w:rPr>
            </w:pPr>
            <w:r w:rsidRPr="00B87054">
              <w:rPr>
                <w:sz w:val="16"/>
              </w:rPr>
              <w:t>О</w:t>
            </w:r>
          </w:p>
        </w:tc>
        <w:tc>
          <w:tcPr>
            <w:tcW w:w="477" w:type="pct"/>
            <w:vMerge/>
            <w:tcBorders>
              <w:left w:val="single" w:sz="4" w:space="0" w:color="auto"/>
              <w:bottom w:val="single" w:sz="4" w:space="0" w:color="auto"/>
              <w:right w:val="single" w:sz="4" w:space="0" w:color="auto"/>
            </w:tcBorders>
          </w:tcPr>
          <w:p w14:paraId="076FAC46" w14:textId="77777777" w:rsidR="002D2DBF" w:rsidRPr="00B87054"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62309E84" w14:textId="77777777" w:rsidR="002D2DBF" w:rsidRPr="00B87054"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7E3E2AC8" w14:textId="77777777" w:rsidR="002D2DBF" w:rsidRPr="00B87054" w:rsidRDefault="002D2DBF" w:rsidP="002D2DBF">
            <w:pPr>
              <w:snapToGrid w:val="0"/>
              <w:spacing w:before="60" w:after="60"/>
              <w:rPr>
                <w:rFonts w:eastAsia="Times New Roman"/>
                <w:b/>
                <w:i/>
                <w:sz w:val="16"/>
                <w:szCs w:val="16"/>
              </w:rPr>
            </w:pPr>
            <w:r w:rsidRPr="00B87054">
              <w:rPr>
                <w:sz w:val="16"/>
              </w:rPr>
              <w:t>M</w:t>
            </w:r>
          </w:p>
        </w:tc>
        <w:tc>
          <w:tcPr>
            <w:tcW w:w="177" w:type="pct"/>
            <w:gridSpan w:val="2"/>
            <w:tcBorders>
              <w:top w:val="single" w:sz="4" w:space="0" w:color="auto"/>
              <w:left w:val="single" w:sz="4" w:space="0" w:color="auto"/>
              <w:right w:val="single" w:sz="4" w:space="0" w:color="auto"/>
            </w:tcBorders>
          </w:tcPr>
          <w:p w14:paraId="31FC2C06" w14:textId="77777777" w:rsidR="002D2DBF" w:rsidRPr="00B87054" w:rsidRDefault="002D2DBF" w:rsidP="002D2DBF">
            <w:pPr>
              <w:snapToGrid w:val="0"/>
              <w:spacing w:before="60" w:after="60"/>
              <w:rPr>
                <w:rFonts w:eastAsia="Times New Roman"/>
                <w:b/>
                <w:i/>
                <w:sz w:val="16"/>
                <w:szCs w:val="16"/>
              </w:rPr>
            </w:pPr>
            <w:r w:rsidRPr="00B87054">
              <w:rPr>
                <w:sz w:val="16"/>
              </w:rPr>
              <w:t>Ж</w:t>
            </w:r>
          </w:p>
        </w:tc>
        <w:tc>
          <w:tcPr>
            <w:tcW w:w="177" w:type="pct"/>
            <w:tcBorders>
              <w:top w:val="single" w:sz="4" w:space="0" w:color="auto"/>
              <w:left w:val="single" w:sz="4" w:space="0" w:color="auto"/>
              <w:right w:val="single" w:sz="4" w:space="0" w:color="auto"/>
            </w:tcBorders>
          </w:tcPr>
          <w:p w14:paraId="3231B547" w14:textId="77777777" w:rsidR="002D2DBF" w:rsidRPr="00B87054" w:rsidRDefault="002D2DBF" w:rsidP="002D2DBF">
            <w:pPr>
              <w:snapToGrid w:val="0"/>
              <w:spacing w:before="60" w:after="60"/>
              <w:rPr>
                <w:rFonts w:eastAsia="Times New Roman"/>
                <w:b/>
                <w:i/>
                <w:sz w:val="16"/>
                <w:szCs w:val="16"/>
              </w:rPr>
            </w:pPr>
            <w:r w:rsidRPr="00B87054">
              <w:rPr>
                <w:sz w:val="16"/>
              </w:rPr>
              <w:t>О</w:t>
            </w:r>
          </w:p>
        </w:tc>
        <w:tc>
          <w:tcPr>
            <w:tcW w:w="371" w:type="pct"/>
            <w:vMerge/>
            <w:tcBorders>
              <w:left w:val="single" w:sz="4" w:space="0" w:color="auto"/>
              <w:bottom w:val="single" w:sz="4" w:space="0" w:color="auto"/>
              <w:right w:val="single" w:sz="4" w:space="0" w:color="auto"/>
            </w:tcBorders>
          </w:tcPr>
          <w:p w14:paraId="38042921" w14:textId="77777777" w:rsidR="002D2DBF" w:rsidRPr="00B87054"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12AAA3A5" w14:textId="77777777" w:rsidR="002D2DBF" w:rsidRPr="00B87054" w:rsidRDefault="002D2DBF" w:rsidP="002D2DBF">
            <w:pPr>
              <w:tabs>
                <w:tab w:val="left" w:pos="720"/>
              </w:tabs>
              <w:spacing w:before="60" w:after="60"/>
              <w:rPr>
                <w:rFonts w:eastAsia="Times New Roman"/>
                <w:b/>
                <w:sz w:val="16"/>
                <w:szCs w:val="16"/>
              </w:rPr>
            </w:pPr>
          </w:p>
        </w:tc>
      </w:tr>
      <w:tr w:rsidR="002D2DBF" w:rsidRPr="00B87054" w14:paraId="4FA06C4E" w14:textId="77777777" w:rsidTr="002D2DBF">
        <w:trPr>
          <w:trHeight w:val="2282"/>
        </w:trPr>
        <w:tc>
          <w:tcPr>
            <w:tcW w:w="497" w:type="pct"/>
            <w:tcBorders>
              <w:top w:val="single" w:sz="4" w:space="0" w:color="auto"/>
              <w:left w:val="single" w:sz="4" w:space="0" w:color="auto"/>
              <w:bottom w:val="single" w:sz="4" w:space="0" w:color="auto"/>
              <w:right w:val="single" w:sz="4" w:space="0" w:color="auto"/>
            </w:tcBorders>
          </w:tcPr>
          <w:p w14:paraId="44291A92" w14:textId="77777777" w:rsidR="002D2DBF" w:rsidRPr="00B87054" w:rsidRDefault="002D2DBF" w:rsidP="002D2DBF">
            <w:pPr>
              <w:tabs>
                <w:tab w:val="left" w:pos="720"/>
              </w:tabs>
              <w:spacing w:before="60" w:after="60"/>
              <w:rPr>
                <w:rFonts w:eastAsia="Times New Roman"/>
                <w:i/>
                <w:color w:val="8DB3E2"/>
                <w:sz w:val="18"/>
                <w:szCs w:val="18"/>
              </w:rPr>
            </w:pPr>
            <w:r w:rsidRPr="00B87054">
              <w:rPr>
                <w:i/>
                <w:color w:val="8DB3E2"/>
                <w:sz w:val="18"/>
              </w:rPr>
              <w:t xml:space="preserve">Специфични за програмата &lt;2A.1.24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 xml:space="preserve">="M"&gt;   </w:t>
            </w:r>
          </w:p>
          <w:p w14:paraId="77ED2C0D" w14:textId="77777777" w:rsidR="002D2DBF" w:rsidRPr="00B87054" w:rsidRDefault="002D2DBF" w:rsidP="002D2DBF">
            <w:pPr>
              <w:tabs>
                <w:tab w:val="left" w:pos="720"/>
              </w:tabs>
              <w:spacing w:before="60" w:after="60"/>
              <w:rPr>
                <w:rFonts w:eastAsia="Times New Roman"/>
                <w:b/>
                <w:i/>
                <w:sz w:val="16"/>
                <w:szCs w:val="16"/>
              </w:rPr>
            </w:pPr>
            <w:r w:rsidRPr="00B87054">
              <w:rPr>
                <w:i/>
                <w:color w:val="8DB3E2"/>
                <w:sz w:val="18"/>
              </w:rPr>
              <w:t xml:space="preserve">Общи &lt;2A.1.24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816" w:type="pct"/>
            <w:tcBorders>
              <w:top w:val="single" w:sz="4" w:space="0" w:color="auto"/>
              <w:left w:val="single" w:sz="4" w:space="0" w:color="auto"/>
              <w:bottom w:val="single" w:sz="4" w:space="0" w:color="auto"/>
              <w:right w:val="single" w:sz="4" w:space="0" w:color="auto"/>
            </w:tcBorders>
          </w:tcPr>
          <w:p w14:paraId="60BFE6D5" w14:textId="77777777" w:rsidR="002D2DBF" w:rsidRPr="00B87054" w:rsidRDefault="002D2DBF" w:rsidP="002D2DBF">
            <w:pPr>
              <w:spacing w:before="0" w:after="240"/>
              <w:jc w:val="left"/>
              <w:rPr>
                <w:rFonts w:eastAsia="Times New Roman"/>
                <w:i/>
                <w:color w:val="8DB3E2"/>
                <w:sz w:val="18"/>
                <w:szCs w:val="18"/>
              </w:rPr>
            </w:pPr>
            <w:r w:rsidRPr="00B87054">
              <w:rPr>
                <w:i/>
                <w:color w:val="8DB3E2"/>
                <w:sz w:val="18"/>
              </w:rPr>
              <w:t xml:space="preserve">Специфични за програмата &lt;2A.1.25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3D0759D0" w14:textId="77777777" w:rsidR="002D2DBF" w:rsidRPr="00B87054" w:rsidRDefault="002D2DBF" w:rsidP="002D2DBF">
            <w:pPr>
              <w:spacing w:before="0" w:after="240"/>
              <w:jc w:val="left"/>
              <w:rPr>
                <w:rFonts w:eastAsia="Times New Roman"/>
                <w:i/>
                <w:color w:val="8DB3E2"/>
                <w:sz w:val="18"/>
                <w:szCs w:val="18"/>
              </w:rPr>
            </w:pPr>
            <w:r w:rsidRPr="00B87054">
              <w:rPr>
                <w:i/>
                <w:color w:val="8DB3E2"/>
                <w:sz w:val="18"/>
              </w:rPr>
              <w:t xml:space="preserve">Общи &lt;2A.1.25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5E0D51A2" w14:textId="77777777" w:rsidR="002D2DBF" w:rsidRPr="00B87054"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4001A239" w14:textId="77777777" w:rsidR="002D2DBF" w:rsidRPr="00B87054" w:rsidRDefault="002D2DBF" w:rsidP="002D2DBF">
            <w:pPr>
              <w:spacing w:before="0" w:after="240"/>
              <w:rPr>
                <w:rFonts w:eastAsia="Times New Roman"/>
                <w:i/>
                <w:color w:val="8DB3E2"/>
                <w:sz w:val="18"/>
                <w:szCs w:val="18"/>
              </w:rPr>
            </w:pPr>
            <w:r w:rsidRPr="00B87054">
              <w:rPr>
                <w:i/>
                <w:color w:val="8DB3E2"/>
                <w:sz w:val="18"/>
              </w:rPr>
              <w:t xml:space="preserve">Специфични за програмата  &lt;2A.1.26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19B92D8A" w14:textId="77777777" w:rsidR="002D2DBF" w:rsidRPr="00B87054" w:rsidRDefault="002D2DBF" w:rsidP="002D2DBF">
            <w:pPr>
              <w:tabs>
                <w:tab w:val="left" w:pos="720"/>
              </w:tabs>
              <w:spacing w:before="60" w:after="60"/>
              <w:rPr>
                <w:rFonts w:eastAsia="Times New Roman"/>
                <w:b/>
                <w:i/>
                <w:sz w:val="16"/>
                <w:szCs w:val="16"/>
              </w:rPr>
            </w:pPr>
            <w:r w:rsidRPr="00B87054">
              <w:rPr>
                <w:i/>
                <w:color w:val="8DB3E2"/>
                <w:sz w:val="18"/>
              </w:rPr>
              <w:t xml:space="preserve">Общи &lt;2A.1.26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7014CFE3" w14:textId="77777777" w:rsidR="002D2DBF" w:rsidRPr="00B87054" w:rsidRDefault="002D2DBF" w:rsidP="002D2DBF">
            <w:pPr>
              <w:spacing w:before="0" w:after="240"/>
              <w:rPr>
                <w:rFonts w:eastAsia="Times New Roman"/>
                <w:i/>
                <w:color w:val="8DB3E2"/>
                <w:sz w:val="18"/>
                <w:szCs w:val="18"/>
              </w:rPr>
            </w:pPr>
            <w:r w:rsidRPr="00B87054">
              <w:rPr>
                <w:i/>
                <w:color w:val="8DB3E2"/>
                <w:sz w:val="18"/>
              </w:rPr>
              <w:t xml:space="preserve">Специфични за програмата  &lt;2A.1.27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69781F9D" w14:textId="77777777" w:rsidR="002D2DBF" w:rsidRPr="00B87054" w:rsidRDefault="002D2DBF" w:rsidP="002D2DBF">
            <w:pPr>
              <w:snapToGrid w:val="0"/>
              <w:spacing w:before="60" w:after="60"/>
              <w:rPr>
                <w:rFonts w:eastAsia="Times New Roman"/>
                <w:b/>
                <w:i/>
                <w:sz w:val="16"/>
                <w:szCs w:val="16"/>
              </w:rPr>
            </w:pPr>
            <w:r w:rsidRPr="00B87054">
              <w:rPr>
                <w:i/>
                <w:color w:val="8DB3E2"/>
                <w:sz w:val="18"/>
              </w:rPr>
              <w:t xml:space="preserve">Общи &lt;2A.1.27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4061B675" w14:textId="77777777" w:rsidR="002D2DBF" w:rsidRPr="00B87054" w:rsidRDefault="002D2DBF" w:rsidP="002D2DBF">
            <w:pPr>
              <w:snapToGrid w:val="0"/>
              <w:spacing w:before="0" w:after="240"/>
              <w:rPr>
                <w:rFonts w:eastAsia="Times New Roman"/>
                <w:i/>
                <w:color w:val="8DB3E2"/>
                <w:sz w:val="18"/>
                <w:szCs w:val="18"/>
              </w:rPr>
            </w:pPr>
            <w:r w:rsidRPr="00B87054">
              <w:rPr>
                <w:i/>
                <w:color w:val="8DB3E2"/>
                <w:sz w:val="18"/>
              </w:rPr>
              <w:t xml:space="preserve">Общи показатели за изпълнението &lt;2A.1.28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7FA179F8" w14:textId="77777777" w:rsidR="002D2DBF" w:rsidRPr="00B87054" w:rsidRDefault="002D2DBF" w:rsidP="002D2DBF">
            <w:pPr>
              <w:snapToGrid w:val="0"/>
              <w:spacing w:before="0" w:after="240"/>
              <w:rPr>
                <w:rFonts w:eastAsia="Times New Roman"/>
                <w:i/>
                <w:color w:val="8DB3E2"/>
                <w:sz w:val="18"/>
                <w:szCs w:val="18"/>
              </w:rPr>
            </w:pPr>
            <w:r w:rsidRPr="00B87054">
              <w:rPr>
                <w:i/>
                <w:color w:val="8DB3E2"/>
                <w:sz w:val="18"/>
              </w:rPr>
              <w:t xml:space="preserve">Количествени &lt;2A.1.29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70D12CA1" w14:textId="77777777" w:rsidR="002D2DBF" w:rsidRPr="00B87054" w:rsidRDefault="002D2DBF" w:rsidP="002D2DBF">
            <w:pPr>
              <w:snapToGrid w:val="0"/>
              <w:spacing w:before="0" w:after="240"/>
              <w:rPr>
                <w:rFonts w:eastAsia="Times New Roman"/>
              </w:rPr>
            </w:pPr>
            <w:r w:rsidRPr="00B87054">
              <w:rPr>
                <w:i/>
                <w:color w:val="8DB3E2"/>
                <w:sz w:val="18"/>
              </w:rPr>
              <w:t xml:space="preserve">Общи &lt;2A.1.29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23AA2157" w14:textId="77777777" w:rsidR="002D2DBF" w:rsidRPr="00B87054" w:rsidRDefault="002D2DBF" w:rsidP="002D2DBF">
            <w:pPr>
              <w:spacing w:before="0" w:after="240"/>
              <w:rPr>
                <w:rFonts w:eastAsia="Times New Roman"/>
                <w:b/>
                <w:sz w:val="20"/>
              </w:rPr>
            </w:pPr>
            <w:r w:rsidRPr="00B87054">
              <w:rPr>
                <w:i/>
                <w:color w:val="8DB3E2"/>
                <w:sz w:val="18"/>
              </w:rPr>
              <w:t xml:space="preserve">&lt;2A.1.30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531" w:type="pct"/>
            <w:gridSpan w:val="4"/>
            <w:tcBorders>
              <w:left w:val="single" w:sz="4" w:space="0" w:color="auto"/>
              <w:right w:val="single" w:sz="4" w:space="0" w:color="auto"/>
            </w:tcBorders>
          </w:tcPr>
          <w:p w14:paraId="50CDBC07" w14:textId="77777777" w:rsidR="002D2DBF" w:rsidRPr="00B87054" w:rsidRDefault="002D2DBF" w:rsidP="002D2DBF">
            <w:pPr>
              <w:snapToGrid w:val="0"/>
              <w:spacing w:before="0" w:after="240"/>
              <w:rPr>
                <w:rFonts w:eastAsia="Times New Roman"/>
                <w:i/>
                <w:color w:val="8DB3E2"/>
                <w:sz w:val="18"/>
                <w:szCs w:val="18"/>
              </w:rPr>
            </w:pPr>
            <w:r w:rsidRPr="00B87054">
              <w:rPr>
                <w:i/>
                <w:color w:val="8DB3E2"/>
                <w:sz w:val="18"/>
              </w:rPr>
              <w:t xml:space="preserve">Количествени &lt;2A.1.31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7FB345EF" w14:textId="77777777" w:rsidR="002D2DBF" w:rsidRPr="00B87054" w:rsidRDefault="002D2DBF" w:rsidP="002D2DBF">
            <w:pPr>
              <w:snapToGrid w:val="0"/>
              <w:spacing w:before="0" w:after="240"/>
              <w:rPr>
                <w:rFonts w:eastAsia="Times New Roman"/>
                <w:b/>
                <w:sz w:val="20"/>
              </w:rPr>
            </w:pPr>
            <w:r w:rsidRPr="00B87054">
              <w:rPr>
                <w:i/>
                <w:color w:val="8DB3E2"/>
                <w:sz w:val="18"/>
              </w:rPr>
              <w:t xml:space="preserve">Качествени &lt;2A.1.31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1B8EE986" w14:textId="77777777" w:rsidR="002D2DBF" w:rsidRPr="00B87054" w:rsidRDefault="002D2DBF" w:rsidP="002D2DBF">
            <w:pPr>
              <w:spacing w:before="0" w:after="240"/>
              <w:rPr>
                <w:rFonts w:eastAsia="Times New Roman"/>
                <w:b/>
                <w:sz w:val="20"/>
              </w:rPr>
            </w:pPr>
            <w:r w:rsidRPr="00B87054">
              <w:rPr>
                <w:i/>
                <w:color w:val="8DB3E2"/>
                <w:sz w:val="18"/>
              </w:rPr>
              <w:t xml:space="preserve">&lt;2A.1.32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54A16B5B" w14:textId="77777777" w:rsidR="002D2DBF" w:rsidRPr="00B87054" w:rsidRDefault="002D2DBF" w:rsidP="002D2DBF">
            <w:pPr>
              <w:spacing w:before="0" w:after="240"/>
              <w:rPr>
                <w:rFonts w:eastAsia="Times New Roman"/>
                <w:b/>
                <w:sz w:val="20"/>
              </w:rPr>
            </w:pPr>
            <w:r w:rsidRPr="00B87054">
              <w:rPr>
                <w:i/>
                <w:color w:val="8DB3E2"/>
                <w:sz w:val="18"/>
              </w:rPr>
              <w:t xml:space="preserve">&lt;2A.1.33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2D2DBF" w:rsidRPr="00B87054" w14:paraId="5D7BEBC9" w14:textId="77777777" w:rsidTr="001104D9">
        <w:trPr>
          <w:trHeight w:val="204"/>
        </w:trPr>
        <w:tc>
          <w:tcPr>
            <w:tcW w:w="497" w:type="pct"/>
            <w:tcBorders>
              <w:top w:val="single" w:sz="4" w:space="0" w:color="auto"/>
              <w:left w:val="single" w:sz="4" w:space="0" w:color="auto"/>
              <w:bottom w:val="single" w:sz="4" w:space="0" w:color="auto"/>
              <w:right w:val="single" w:sz="4" w:space="0" w:color="auto"/>
            </w:tcBorders>
          </w:tcPr>
          <w:p w14:paraId="5867DBE7" w14:textId="77777777" w:rsidR="002D2DBF" w:rsidRPr="00B87054" w:rsidRDefault="002D2DBF" w:rsidP="002D2DBF">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236C1884" w14:textId="77777777" w:rsidR="002D2DBF" w:rsidRPr="00B87054"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04F55381" w14:textId="77777777" w:rsidR="002D2DBF" w:rsidRPr="00B87054"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52911D48" w14:textId="77777777" w:rsidR="002D2DBF" w:rsidRPr="00B87054"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241D2D72" w14:textId="77777777" w:rsidR="002D2DBF" w:rsidRPr="00B87054"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0E654389" w14:textId="77777777" w:rsidR="002D2DBF" w:rsidRPr="00B87054"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5DDC9F6E" w14:textId="77777777" w:rsidR="002D2DBF" w:rsidRPr="00B87054"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73DD35CB" w14:textId="77777777" w:rsidR="002D2DBF" w:rsidRPr="00B87054"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0865B019" w14:textId="77777777" w:rsidR="002D2DBF" w:rsidRPr="00B87054"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40217298" w14:textId="77777777" w:rsidR="002D2DBF" w:rsidRPr="00B87054"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5E35FDF2" w14:textId="77777777" w:rsidR="002D2DBF" w:rsidRPr="00B87054"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585C06C0" w14:textId="77777777" w:rsidR="002D2DBF" w:rsidRPr="00B87054" w:rsidRDefault="002D2DBF" w:rsidP="002D2DBF">
            <w:pPr>
              <w:spacing w:before="60" w:after="60"/>
              <w:jc w:val="center"/>
              <w:rPr>
                <w:rFonts w:eastAsia="Times New Roman"/>
                <w:sz w:val="16"/>
                <w:szCs w:val="16"/>
              </w:rPr>
            </w:pPr>
          </w:p>
        </w:tc>
      </w:tr>
    </w:tbl>
    <w:p w14:paraId="76115768" w14:textId="77777777" w:rsidR="002D2DBF" w:rsidRPr="00B87054" w:rsidRDefault="002D2DBF" w:rsidP="002D2DBF">
      <w:pPr>
        <w:suppressAutoHyphens/>
        <w:rPr>
          <w:b/>
        </w:rPr>
        <w:sectPr w:rsidR="002D2DBF" w:rsidRPr="00B87054" w:rsidSect="00C50033">
          <w:pgSz w:w="16838" w:h="11906" w:orient="landscape"/>
          <w:pgMar w:top="1021" w:right="1134" w:bottom="1021" w:left="1134" w:header="601" w:footer="1077" w:gutter="0"/>
          <w:cols w:space="720"/>
          <w:docGrid w:linePitch="326"/>
        </w:sectPr>
      </w:pPr>
    </w:p>
    <w:p w14:paraId="57B1F1AE" w14:textId="3EBF66D2" w:rsidR="002D2DBF" w:rsidRPr="00B87054" w:rsidRDefault="002D2DBF" w:rsidP="002D2DBF">
      <w:pPr>
        <w:suppressAutoHyphens/>
        <w:rPr>
          <w:b/>
        </w:rPr>
      </w:pPr>
      <w:r w:rsidRPr="00B87054">
        <w:rPr>
          <w:b/>
        </w:rPr>
        <w:lastRenderedPageBreak/>
        <w:t xml:space="preserve">2.А.6.  </w:t>
      </w:r>
      <w:r w:rsidRPr="00B87054">
        <w:tab/>
      </w:r>
      <w:r w:rsidRPr="00B87054">
        <w:rPr>
          <w:b/>
        </w:rPr>
        <w:t xml:space="preserve">Действия, които ще получат подкрепа в рамките на инвестиционния приоритет </w:t>
      </w:r>
      <w:r w:rsidR="00FB0F02" w:rsidRPr="002A51D1">
        <w:t xml:space="preserve"> </w:t>
      </w:r>
      <w:r w:rsidRPr="00B87054">
        <w:t>(по инвестиционни приоритети)</w:t>
      </w:r>
    </w:p>
    <w:p w14:paraId="60918117" w14:textId="77777777" w:rsidR="002D2DBF" w:rsidRPr="00B87054" w:rsidRDefault="002D2DBF" w:rsidP="002D2DBF">
      <w:pPr>
        <w:pStyle w:val="ManualHeading3"/>
        <w:tabs>
          <w:tab w:val="clear" w:pos="850"/>
        </w:tabs>
        <w:ind w:left="1418" w:hanging="1418"/>
        <w:rPr>
          <w:b/>
        </w:rPr>
      </w:pPr>
      <w:r w:rsidRPr="00B87054">
        <w:rPr>
          <w:b/>
        </w:rPr>
        <w:t xml:space="preserve">2.А.6.1 </w:t>
      </w:r>
      <w:r w:rsidRPr="00B87054">
        <w:tab/>
      </w:r>
      <w:r w:rsidRPr="00B87054">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5DB6DBCD" w14:textId="480A1B8F" w:rsidR="002D2DBF" w:rsidRPr="00B87054" w:rsidRDefault="002D2DBF" w:rsidP="00FB0F02">
      <w:pPr>
        <w:pStyle w:val="ManualHeading3"/>
        <w:tabs>
          <w:tab w:val="clear" w:pos="850"/>
        </w:tabs>
        <w:ind w:left="1418" w:hanging="1418"/>
        <w:rPr>
          <w:i w:val="0"/>
        </w:rPr>
      </w:pPr>
      <w:r w:rsidRPr="00B87054">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B87054" w14:paraId="43921209" w14:textId="77777777" w:rsidTr="002A51D1">
        <w:trPr>
          <w:trHeight w:val="518"/>
        </w:trPr>
        <w:tc>
          <w:tcPr>
            <w:tcW w:w="2235" w:type="dxa"/>
            <w:shd w:val="clear" w:color="auto" w:fill="auto"/>
          </w:tcPr>
          <w:p w14:paraId="4B1B38EA" w14:textId="77777777" w:rsidR="002D2DBF" w:rsidRPr="00B87054" w:rsidRDefault="002D2DBF" w:rsidP="002D2DBF">
            <w:pPr>
              <w:rPr>
                <w:i/>
                <w:color w:val="8DB3E2"/>
                <w:sz w:val="18"/>
                <w:szCs w:val="18"/>
              </w:rPr>
            </w:pPr>
            <w:r w:rsidRPr="00B87054">
              <w:rPr>
                <w:i/>
              </w:rPr>
              <w:t>Инвестиционен приоритет</w:t>
            </w:r>
          </w:p>
        </w:tc>
        <w:tc>
          <w:tcPr>
            <w:tcW w:w="6832" w:type="dxa"/>
            <w:shd w:val="clear" w:color="auto" w:fill="auto"/>
          </w:tcPr>
          <w:p w14:paraId="6E6342FF" w14:textId="77777777" w:rsidR="002D2DBF" w:rsidRPr="00B87054" w:rsidRDefault="002D2DBF" w:rsidP="002D2DBF">
            <w:pPr>
              <w:rPr>
                <w:i/>
                <w:color w:val="8DB3E2"/>
                <w:sz w:val="18"/>
              </w:rPr>
            </w:pPr>
            <w:r w:rsidRPr="00B87054">
              <w:rPr>
                <w:i/>
                <w:color w:val="8DB3E2"/>
                <w:sz w:val="18"/>
              </w:rPr>
              <w:t xml:space="preserve">&lt;2A.2.1.1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710E103E" w14:textId="77777777" w:rsidR="00C42157" w:rsidRPr="00B87054" w:rsidRDefault="00D21080" w:rsidP="005B2DC1">
            <w:pPr>
              <w:rPr>
                <w:i/>
                <w:color w:val="8DB3E2"/>
                <w:sz w:val="18"/>
                <w:szCs w:val="18"/>
              </w:rPr>
            </w:pPr>
            <w:r w:rsidRPr="00B87054">
              <w:rPr>
                <w:b/>
              </w:rPr>
              <w:t xml:space="preserve">Инвестиционен приоритет </w:t>
            </w:r>
            <w:r w:rsidR="005B2DC1" w:rsidRPr="00B87054">
              <w:rPr>
                <w:b/>
              </w:rPr>
              <w:t xml:space="preserve">b (ii) </w:t>
            </w:r>
            <w:r w:rsidRPr="00B87054">
              <w:rPr>
                <w:b/>
                <w:szCs w:val="24"/>
              </w:rPr>
              <w:t>към ТЦ 5 (</w:t>
            </w:r>
            <w:r w:rsidR="005B2DC1" w:rsidRPr="00B87054">
              <w:rPr>
                <w:b/>
                <w:szCs w:val="24"/>
              </w:rPr>
              <w:t>К</w:t>
            </w:r>
            <w:r w:rsidRPr="00B87054">
              <w:rPr>
                <w:b/>
                <w:szCs w:val="24"/>
              </w:rPr>
              <w:t>Ф</w:t>
            </w:r>
            <w:r w:rsidR="005B2DC1" w:rsidRPr="00B87054">
              <w:rPr>
                <w:b/>
                <w:szCs w:val="24"/>
              </w:rPr>
              <w:t>)</w:t>
            </w:r>
            <w:r w:rsidRPr="00B87054">
              <w:rPr>
                <w:b/>
                <w:szCs w:val="24"/>
              </w:rPr>
              <w:t xml:space="preserve">: </w:t>
            </w:r>
            <w:r w:rsidRPr="00B87054">
              <w:rPr>
                <w:b/>
                <w:i/>
                <w:szCs w:val="24"/>
              </w:rPr>
              <w:t xml:space="preserve"> </w:t>
            </w:r>
            <w:r w:rsidR="001B1F1C" w:rsidRPr="00B87054">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B87054" w14:paraId="4A095808" w14:textId="77777777" w:rsidTr="002A51D1">
        <w:trPr>
          <w:trHeight w:val="819"/>
        </w:trPr>
        <w:tc>
          <w:tcPr>
            <w:tcW w:w="9067" w:type="dxa"/>
            <w:gridSpan w:val="2"/>
            <w:shd w:val="clear" w:color="auto" w:fill="auto"/>
          </w:tcPr>
          <w:p w14:paraId="55CAB251" w14:textId="77777777" w:rsidR="002D2DBF" w:rsidRPr="00B87054" w:rsidRDefault="002D2DBF" w:rsidP="002D2DBF">
            <w:pPr>
              <w:rPr>
                <w:i/>
                <w:color w:val="8DB3E2"/>
                <w:sz w:val="18"/>
              </w:rPr>
            </w:pPr>
            <w:r w:rsidRPr="00B87054">
              <w:rPr>
                <w:i/>
                <w:color w:val="8DB3E2"/>
                <w:sz w:val="18"/>
              </w:rPr>
              <w:t xml:space="preserve">&lt;2A.2.1.2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="17 500" </w:t>
            </w:r>
            <w:proofErr w:type="spellStart"/>
            <w:r w:rsidRPr="00B87054">
              <w:rPr>
                <w:i/>
                <w:color w:val="8DB3E2"/>
                <w:sz w:val="18"/>
              </w:rPr>
              <w:t>input</w:t>
            </w:r>
            <w:proofErr w:type="spellEnd"/>
            <w:r w:rsidRPr="00B87054">
              <w:rPr>
                <w:i/>
                <w:color w:val="8DB3E2"/>
                <w:sz w:val="18"/>
              </w:rPr>
              <w:t>="M"&gt;</w:t>
            </w:r>
          </w:p>
          <w:p w14:paraId="5C27BF77" w14:textId="77777777" w:rsidR="00C01C0C" w:rsidRPr="00B87054" w:rsidRDefault="001A7549" w:rsidP="001A7549">
            <w:pPr>
              <w:pStyle w:val="Text1"/>
              <w:spacing w:after="0"/>
              <w:ind w:left="0"/>
            </w:pPr>
            <w:r w:rsidRPr="00B87054">
              <w:t>Дейностите и мерките в изпълнение на инвестиционния приоритет са насочени към</w:t>
            </w:r>
            <w:r w:rsidR="00FD2993" w:rsidRPr="00B87054">
              <w:t xml:space="preserve"> </w:t>
            </w:r>
            <w:r w:rsidR="008815D7" w:rsidRPr="00B87054">
              <w:t>адресиране риска от наводнения,</w:t>
            </w:r>
            <w:r w:rsidR="00FD2993" w:rsidRPr="00B87054">
              <w:t xml:space="preserve"> осигуряване на устойчивост към бедствия от подобен характер</w:t>
            </w:r>
            <w:r w:rsidR="008815D7" w:rsidRPr="00B87054">
              <w:t xml:space="preserve"> и</w:t>
            </w:r>
            <w:r w:rsidR="00FD2993" w:rsidRPr="00B87054">
              <w:t xml:space="preserve"> </w:t>
            </w:r>
            <w:r w:rsidR="00244DBB" w:rsidRPr="00B87054">
              <w:t xml:space="preserve">ограничаване на последствията от тях, както и </w:t>
            </w:r>
            <w:r w:rsidR="008815D7" w:rsidRPr="00B87054">
              <w:t xml:space="preserve">предотвратяване </w:t>
            </w:r>
            <w:r w:rsidR="00FD2993" w:rsidRPr="00B87054">
              <w:t xml:space="preserve">на риска за човешкото здраве и околната среда. Предвидените мерки се очаква да </w:t>
            </w:r>
            <w:r w:rsidR="008815D7" w:rsidRPr="00B87054">
              <w:t>повишат</w:t>
            </w:r>
            <w:r w:rsidR="00541D38" w:rsidRPr="00B87054">
              <w:t xml:space="preserve"> общественото съзнание и степента на подготвеност на населението, както и да доведат до по-ефективно реагиране при подобни ситуации. Същевременно ще се увеличи</w:t>
            </w:r>
            <w:r w:rsidR="00F32FCB" w:rsidRPr="00B87054">
              <w:t xml:space="preserve"> степента на защита, както и</w:t>
            </w:r>
            <w:r w:rsidR="00FD2993" w:rsidRPr="00B87054">
              <w:t xml:space="preserve"> информираността  на </w:t>
            </w:r>
            <w:r w:rsidR="00541D38" w:rsidRPr="00B87054">
              <w:t xml:space="preserve">жителите на районите под заплаха </w:t>
            </w:r>
            <w:r w:rsidR="00FD2993" w:rsidRPr="00B87054">
              <w:t xml:space="preserve">по отношение риска от наводнения. </w:t>
            </w:r>
          </w:p>
          <w:p w14:paraId="7BE92399" w14:textId="77777777" w:rsidR="000825CF" w:rsidRPr="00B87054" w:rsidRDefault="000825CF" w:rsidP="000825CF">
            <w:pPr>
              <w:rPr>
                <w:szCs w:val="24"/>
              </w:rPr>
            </w:pPr>
            <w:r w:rsidRPr="00B87054">
              <w:rPr>
                <w:szCs w:val="24"/>
              </w:rPr>
              <w:t xml:space="preserve">Други дейности и мерки в изпълнение на инвестиционния приоритет са насочени към адресиране риска от свлачища и предотвратяване на риска за човешкото здраве и околната среда, както и ограничаване на последствията от този тип бедствия. </w:t>
            </w:r>
          </w:p>
          <w:p w14:paraId="3A07AFF3" w14:textId="77777777" w:rsidR="001A7549" w:rsidRPr="00B87054" w:rsidRDefault="008815D7" w:rsidP="001A7549">
            <w:pPr>
              <w:pStyle w:val="Text1"/>
              <w:spacing w:after="0"/>
              <w:ind w:left="0"/>
            </w:pPr>
            <w:r w:rsidRPr="00B87054">
              <w:t>В допълнение</w:t>
            </w:r>
            <w:r w:rsidR="00CE1CFD" w:rsidRPr="00B87054">
              <w:t>,</w:t>
            </w:r>
            <w:r w:rsidRPr="00B87054">
              <w:t xml:space="preserve"> </w:t>
            </w:r>
            <w:r w:rsidR="00614F96" w:rsidRPr="00B87054">
              <w:t xml:space="preserve">мерките по оста </w:t>
            </w:r>
            <w:r w:rsidRPr="00B87054">
              <w:t>ще допр</w:t>
            </w:r>
            <w:r w:rsidR="000F66A9" w:rsidRPr="00B87054">
              <w:t>инес</w:t>
            </w:r>
            <w:r w:rsidR="00614F96" w:rsidRPr="00B87054">
              <w:t>ат</w:t>
            </w:r>
            <w:r w:rsidRPr="00B87054">
              <w:t xml:space="preserve"> за постигане на целите от </w:t>
            </w:r>
            <w:r w:rsidR="001A7549" w:rsidRPr="00B87054">
              <w:t xml:space="preserve">приоритетна област „Управление на рисковете за околната среда” </w:t>
            </w:r>
            <w:r w:rsidR="000C4DF6" w:rsidRPr="00B87054">
              <w:t xml:space="preserve">в </w:t>
            </w:r>
            <w:r w:rsidR="000F66A9" w:rsidRPr="00B87054">
              <w:t xml:space="preserve">Стратегията </w:t>
            </w:r>
            <w:r w:rsidR="001A7549" w:rsidRPr="00B87054">
              <w:t>на ЕС за Дунавския регион.</w:t>
            </w:r>
          </w:p>
          <w:p w14:paraId="53F5D16C" w14:textId="77777777" w:rsidR="00A642D2" w:rsidRPr="00B87054" w:rsidRDefault="001A7549" w:rsidP="00324E94">
            <w:pPr>
              <w:pStyle w:val="Text1"/>
              <w:ind w:left="0"/>
              <w:rPr>
                <w:b/>
              </w:rPr>
            </w:pPr>
            <w:r w:rsidRPr="00B87054">
              <w:rPr>
                <w:b/>
              </w:rPr>
              <w:t xml:space="preserve">1. </w:t>
            </w:r>
            <w:r w:rsidR="00A642D2" w:rsidRPr="00B87054">
              <w:rPr>
                <w:b/>
              </w:rPr>
              <w:t>Мерки за превенция и управление на риска от наводнения</w:t>
            </w:r>
          </w:p>
          <w:p w14:paraId="186FF567" w14:textId="77777777" w:rsidR="001A7549" w:rsidRPr="00B87054" w:rsidRDefault="00A642D2" w:rsidP="00324E94">
            <w:pPr>
              <w:pStyle w:val="Text1"/>
              <w:ind w:left="0"/>
              <w:rPr>
                <w:b/>
              </w:rPr>
            </w:pPr>
            <w:r w:rsidRPr="00B87054">
              <w:rPr>
                <w:b/>
              </w:rPr>
              <w:t xml:space="preserve">1.1. </w:t>
            </w:r>
            <w:r w:rsidR="001A7549" w:rsidRPr="00B87054">
              <w:rPr>
                <w:b/>
              </w:rPr>
              <w:t xml:space="preserve">Създаване на </w:t>
            </w:r>
            <w:r w:rsidR="00DE5B62" w:rsidRPr="00B87054">
              <w:rPr>
                <w:b/>
              </w:rPr>
              <w:t>Н</w:t>
            </w:r>
            <w:r w:rsidR="002C6BB7" w:rsidRPr="00B87054">
              <w:rPr>
                <w:b/>
              </w:rPr>
              <w:t xml:space="preserve">ационална система </w:t>
            </w:r>
            <w:r w:rsidR="001A7549" w:rsidRPr="00B87054">
              <w:rPr>
                <w:b/>
              </w:rPr>
              <w:t>за управление на водите в реално време</w:t>
            </w:r>
            <w:r w:rsidR="00324E94" w:rsidRPr="00B87054">
              <w:rPr>
                <w:b/>
              </w:rPr>
              <w:t xml:space="preserve"> </w:t>
            </w:r>
            <w:r w:rsidR="001931D5" w:rsidRPr="00B87054">
              <w:rPr>
                <w:b/>
              </w:rPr>
              <w:t>–</w:t>
            </w:r>
            <w:r w:rsidR="00324E94" w:rsidRPr="00B87054">
              <w:rPr>
                <w:b/>
              </w:rPr>
              <w:t xml:space="preserve"> </w:t>
            </w:r>
            <w:r w:rsidR="000C4DF6" w:rsidRPr="00B87054">
              <w:t xml:space="preserve">предвижда </w:t>
            </w:r>
            <w:r w:rsidR="00F827FC" w:rsidRPr="00B87054">
              <w:t>се</w:t>
            </w:r>
            <w:r w:rsidR="00F827FC" w:rsidRPr="00B87054">
              <w:rPr>
                <w:b/>
              </w:rPr>
              <w:t xml:space="preserve"> </w:t>
            </w:r>
            <w:r w:rsidR="006D372B" w:rsidRPr="00B87054">
              <w:t>етапно</w:t>
            </w:r>
            <w:r w:rsidR="001931D5" w:rsidRPr="00B87054">
              <w:t xml:space="preserve"> изпълнение</w:t>
            </w:r>
            <w:r w:rsidR="00F827FC" w:rsidRPr="00B87054">
              <w:t xml:space="preserve"> </w:t>
            </w:r>
            <w:r w:rsidR="006D372B" w:rsidRPr="00B87054">
              <w:t>за период от</w:t>
            </w:r>
            <w:r w:rsidR="001931D5" w:rsidRPr="00B87054">
              <w:t xml:space="preserve"> 7 години.</w:t>
            </w:r>
            <w:r w:rsidR="001A7549" w:rsidRPr="00B87054">
              <w:rPr>
                <w:b/>
              </w:rPr>
              <w:t xml:space="preserve"> </w:t>
            </w:r>
            <w:r w:rsidR="001931D5" w:rsidRPr="00B87054">
              <w:t xml:space="preserve">Планира </w:t>
            </w:r>
            <w:r w:rsidR="00324E94" w:rsidRPr="00B87054">
              <w:t>се</w:t>
            </w:r>
            <w:r w:rsidR="001931D5" w:rsidRPr="00B87054">
              <w:t xml:space="preserve"> </w:t>
            </w:r>
            <w:r w:rsidR="00324E94" w:rsidRPr="00B87054">
              <w:t xml:space="preserve">първоначално изпълнение на пилотен проект за поречието на р. Искър, а впоследствие и </w:t>
            </w:r>
            <w:r w:rsidR="00A146F5" w:rsidRPr="00B87054">
              <w:t xml:space="preserve">основният </w:t>
            </w:r>
            <w:r w:rsidR="00CC7F67" w:rsidRPr="00B87054">
              <w:t xml:space="preserve">проект </w:t>
            </w:r>
            <w:r w:rsidR="00324E94" w:rsidRPr="00B87054">
              <w:t>за още 12 основни поречия в страната (</w:t>
            </w:r>
            <w:r w:rsidR="00324E94" w:rsidRPr="00B87054">
              <w:rPr>
                <w:szCs w:val="24"/>
                <w:lang w:eastAsia="bg-BG"/>
              </w:rPr>
              <w:t xml:space="preserve">Огоста, Вит, Осъм, Янтра, Русенски лом, Провадийска, Камчия, Тунджа, Марица, Арда, </w:t>
            </w:r>
            <w:r w:rsidR="00324E94" w:rsidRPr="00B87054">
              <w:rPr>
                <w:szCs w:val="24"/>
              </w:rPr>
              <w:t>Места, Струма)</w:t>
            </w:r>
            <w:r w:rsidR="00A146F5" w:rsidRPr="00B87054">
              <w:rPr>
                <w:szCs w:val="24"/>
              </w:rPr>
              <w:t>, покривайки територията на цялата страна</w:t>
            </w:r>
            <w:r w:rsidR="008623B1" w:rsidRPr="00B87054">
              <w:rPr>
                <w:szCs w:val="24"/>
              </w:rPr>
              <w:t>:</w:t>
            </w:r>
          </w:p>
          <w:p w14:paraId="1A2629BE" w14:textId="77777777" w:rsidR="001A7549" w:rsidRPr="00B87054" w:rsidRDefault="001A7549" w:rsidP="00735856">
            <w:pPr>
              <w:pStyle w:val="Text1"/>
              <w:numPr>
                <w:ilvl w:val="0"/>
                <w:numId w:val="36"/>
              </w:numPr>
              <w:spacing w:after="0"/>
              <w:ind w:left="426" w:hanging="284"/>
              <w:rPr>
                <w:szCs w:val="24"/>
              </w:rPr>
            </w:pPr>
            <w:r w:rsidRPr="00B87054">
              <w:rPr>
                <w:szCs w:val="24"/>
              </w:rPr>
              <w:t xml:space="preserve">Планиране, проектиране и </w:t>
            </w:r>
            <w:r w:rsidR="00D55568" w:rsidRPr="00B87054">
              <w:rPr>
                <w:szCs w:val="24"/>
              </w:rPr>
              <w:t xml:space="preserve">установяване </w:t>
            </w:r>
            <w:r w:rsidRPr="00B87054">
              <w:rPr>
                <w:szCs w:val="24"/>
              </w:rPr>
              <w:t>на Националн</w:t>
            </w:r>
            <w:r w:rsidR="006E76A7" w:rsidRPr="00B87054">
              <w:rPr>
                <w:szCs w:val="24"/>
              </w:rPr>
              <w:t>а</w:t>
            </w:r>
            <w:r w:rsidRPr="00B87054">
              <w:rPr>
                <w:szCs w:val="24"/>
              </w:rPr>
              <w:t xml:space="preserve"> </w:t>
            </w:r>
            <w:r w:rsidR="006E76A7" w:rsidRPr="00B87054">
              <w:rPr>
                <w:szCs w:val="24"/>
              </w:rPr>
              <w:t xml:space="preserve">система </w:t>
            </w:r>
            <w:r w:rsidRPr="00B87054">
              <w:rPr>
                <w:szCs w:val="24"/>
              </w:rPr>
              <w:t>за управление на водите в реално време</w:t>
            </w:r>
            <w:r w:rsidR="006E76A7" w:rsidRPr="00B87054">
              <w:rPr>
                <w:szCs w:val="24"/>
              </w:rPr>
              <w:t xml:space="preserve">, която </w:t>
            </w:r>
            <w:r w:rsidR="00BD46C3" w:rsidRPr="00B87054">
              <w:rPr>
                <w:szCs w:val="24"/>
              </w:rPr>
              <w:t xml:space="preserve">ще представлява уеб-базирана система за </w:t>
            </w:r>
            <w:r w:rsidR="00313A35" w:rsidRPr="00B87054">
              <w:rPr>
                <w:szCs w:val="24"/>
              </w:rPr>
              <w:t>наблюдение и прогнозиране на валежите и</w:t>
            </w:r>
            <w:r w:rsidR="00BD46C3" w:rsidRPr="00B87054">
              <w:rPr>
                <w:szCs w:val="24"/>
              </w:rPr>
              <w:t xml:space="preserve"> речния отток, включваща и експлоатацията на язовирите с цел оптимизиране изпускането на водите от язовирите за различни цели, както и осигуряване на по-добро управление при високи води и в периоди на суша. Системата ще бъде изградена въз основа на съществуващата хидроложка система за получаване на данни в реално време, която при доказана необходимост ще бъде </w:t>
            </w:r>
            <w:proofErr w:type="spellStart"/>
            <w:r w:rsidR="00313A35" w:rsidRPr="00B87054">
              <w:rPr>
                <w:szCs w:val="24"/>
              </w:rPr>
              <w:t>оппимизирана</w:t>
            </w:r>
            <w:proofErr w:type="spellEnd"/>
            <w:r w:rsidR="00313A35" w:rsidRPr="00B87054">
              <w:rPr>
                <w:szCs w:val="24"/>
              </w:rPr>
              <w:t xml:space="preserve"> и модернизирана с </w:t>
            </w:r>
            <w:proofErr w:type="spellStart"/>
            <w:r w:rsidR="00313A35" w:rsidRPr="00B87054">
              <w:rPr>
                <w:szCs w:val="24"/>
              </w:rPr>
              <w:t>телеметрични</w:t>
            </w:r>
            <w:proofErr w:type="spellEnd"/>
            <w:r w:rsidR="00313A35" w:rsidRPr="00B87054">
              <w:rPr>
                <w:szCs w:val="24"/>
              </w:rPr>
              <w:t xml:space="preserve"> автоматични устройства</w:t>
            </w:r>
            <w:r w:rsidR="00BD46C3" w:rsidRPr="00B87054">
              <w:rPr>
                <w:szCs w:val="24"/>
              </w:rPr>
              <w:t xml:space="preserve">, като ще предоставя необходимата </w:t>
            </w:r>
            <w:r w:rsidR="00BD46C3" w:rsidRPr="00B87054">
              <w:rPr>
                <w:szCs w:val="24"/>
              </w:rPr>
              <w:lastRenderedPageBreak/>
              <w:t xml:space="preserve">информация в реално време за количеството на водните ресурси на заинтересованите лица и обществеността. </w:t>
            </w:r>
            <w:r w:rsidR="006E76A7" w:rsidRPr="00B87054">
              <w:rPr>
                <w:szCs w:val="24"/>
              </w:rPr>
              <w:t xml:space="preserve">Системата </w:t>
            </w:r>
            <w:r w:rsidR="00BD46C3" w:rsidRPr="00B87054">
              <w:rPr>
                <w:szCs w:val="24"/>
              </w:rPr>
              <w:t xml:space="preserve">ще прогнозира в краткосрочна, средносрочна и дългосрочна перспектива </w:t>
            </w:r>
            <w:r w:rsidR="00C40706" w:rsidRPr="00B87054">
              <w:rPr>
                <w:szCs w:val="24"/>
              </w:rPr>
              <w:t xml:space="preserve">вътрешните </w:t>
            </w:r>
            <w:r w:rsidR="00BD46C3" w:rsidRPr="00B87054">
              <w:rPr>
                <w:szCs w:val="24"/>
              </w:rPr>
              <w:t xml:space="preserve">водни ресурси </w:t>
            </w:r>
            <w:r w:rsidR="00C40706" w:rsidRPr="00B87054">
              <w:rPr>
                <w:szCs w:val="24"/>
              </w:rPr>
              <w:t>на страната</w:t>
            </w:r>
            <w:r w:rsidR="0070020F" w:rsidRPr="00B87054">
              <w:rPr>
                <w:szCs w:val="24"/>
              </w:rPr>
              <w:t>,</w:t>
            </w:r>
            <w:r w:rsidR="00BD46C3" w:rsidRPr="00B87054">
              <w:rPr>
                <w:szCs w:val="24"/>
              </w:rPr>
              <w:t xml:space="preserve"> </w:t>
            </w:r>
            <w:r w:rsidR="00C60C5C" w:rsidRPr="00B87054">
              <w:rPr>
                <w:szCs w:val="24"/>
              </w:rPr>
              <w:t>ще</w:t>
            </w:r>
            <w:r w:rsidR="00BD46C3" w:rsidRPr="00B87054">
              <w:rPr>
                <w:szCs w:val="24"/>
              </w:rPr>
              <w:t xml:space="preserve"> оценява риска от наводнения и засушаване и ще изпълнява дейности, свързани с управлението на водите и защитата от вредното им въздействие, като дава възможност за вземане на своевременни решения и предприемане на адекватни действия от компетентните институции. </w:t>
            </w:r>
            <w:r w:rsidR="00A40614" w:rsidRPr="00B87054">
              <w:rPr>
                <w:szCs w:val="24"/>
              </w:rPr>
              <w:t xml:space="preserve">В обхвата </w:t>
            </w:r>
            <w:r w:rsidR="00E417EA" w:rsidRPr="00B87054">
              <w:rPr>
                <w:szCs w:val="24"/>
              </w:rPr>
              <w:t xml:space="preserve">на </w:t>
            </w:r>
            <w:r w:rsidR="006E76A7" w:rsidRPr="00B87054">
              <w:rPr>
                <w:szCs w:val="24"/>
              </w:rPr>
              <w:t>Системата</w:t>
            </w:r>
            <w:r w:rsidR="00C40706" w:rsidRPr="00B87054">
              <w:rPr>
                <w:szCs w:val="24"/>
              </w:rPr>
              <w:t xml:space="preserve"> </w:t>
            </w:r>
            <w:r w:rsidR="00A40614" w:rsidRPr="00B87054">
              <w:rPr>
                <w:szCs w:val="24"/>
              </w:rPr>
              <w:t>попадат</w:t>
            </w:r>
            <w:r w:rsidR="00E417EA" w:rsidRPr="00B87054">
              <w:rPr>
                <w:szCs w:val="24"/>
              </w:rPr>
              <w:t xml:space="preserve"> </w:t>
            </w:r>
            <w:r w:rsidR="00C40706" w:rsidRPr="00B87054">
              <w:rPr>
                <w:szCs w:val="24"/>
              </w:rPr>
              <w:t>вътрешните повърхностни води в страната</w:t>
            </w:r>
            <w:r w:rsidR="0036277E" w:rsidRPr="00B87054">
              <w:rPr>
                <w:szCs w:val="24"/>
              </w:rPr>
              <w:t>.</w:t>
            </w:r>
            <w:r w:rsidR="006E76A7" w:rsidRPr="00B87054">
              <w:rPr>
                <w:szCs w:val="24"/>
              </w:rPr>
              <w:t xml:space="preserve"> </w:t>
            </w:r>
            <w:r w:rsidR="0036277E" w:rsidRPr="00B87054">
              <w:rPr>
                <w:szCs w:val="24"/>
              </w:rPr>
              <w:t xml:space="preserve">При </w:t>
            </w:r>
            <w:r w:rsidR="006E76A7" w:rsidRPr="00B87054">
              <w:rPr>
                <w:szCs w:val="24"/>
              </w:rPr>
              <w:t xml:space="preserve">изграждането й ще </w:t>
            </w:r>
            <w:r w:rsidR="006E76A7" w:rsidRPr="00B87054">
              <w:t>се предвиди</w:t>
            </w:r>
            <w:r w:rsidR="00D25336" w:rsidRPr="00B87054">
              <w:t xml:space="preserve"> възможност за надграждане</w:t>
            </w:r>
            <w:r w:rsidR="0070020F" w:rsidRPr="00B87054">
              <w:t xml:space="preserve">, </w:t>
            </w:r>
            <w:r w:rsidR="004375C3" w:rsidRPr="00B87054">
              <w:t>което да позволи</w:t>
            </w:r>
            <w:r w:rsidR="00D25336" w:rsidRPr="00B87054">
              <w:t xml:space="preserve"> </w:t>
            </w:r>
            <w:proofErr w:type="spellStart"/>
            <w:r w:rsidR="00D25336" w:rsidRPr="00B87054">
              <w:t>евентулно</w:t>
            </w:r>
            <w:proofErr w:type="spellEnd"/>
            <w:r w:rsidR="004375C3" w:rsidRPr="00B87054">
              <w:t xml:space="preserve"> бъдещо</w:t>
            </w:r>
            <w:r w:rsidR="00D25336" w:rsidRPr="00B87054">
              <w:t xml:space="preserve"> включване </w:t>
            </w:r>
            <w:r w:rsidR="0070020F" w:rsidRPr="00B87054">
              <w:t xml:space="preserve">на </w:t>
            </w:r>
            <w:r w:rsidR="00D25336" w:rsidRPr="00B87054">
              <w:t xml:space="preserve">управлението на крайбрежните морски води и зони.  </w:t>
            </w:r>
          </w:p>
          <w:p w14:paraId="451C0FC7" w14:textId="77777777" w:rsidR="001A7549" w:rsidRPr="00B87054" w:rsidRDefault="001A7549" w:rsidP="00735856">
            <w:pPr>
              <w:pStyle w:val="Text1"/>
              <w:numPr>
                <w:ilvl w:val="0"/>
                <w:numId w:val="36"/>
              </w:numPr>
              <w:spacing w:after="0"/>
              <w:ind w:left="450"/>
              <w:rPr>
                <w:szCs w:val="24"/>
              </w:rPr>
            </w:pPr>
            <w:r w:rsidRPr="00B87054">
              <w:rPr>
                <w:szCs w:val="24"/>
              </w:rPr>
              <w:t>Осигуряване</w:t>
            </w:r>
            <w:r w:rsidR="00EB241C" w:rsidRPr="00B87054">
              <w:rPr>
                <w:szCs w:val="24"/>
              </w:rPr>
              <w:t xml:space="preserve"> (проектиране, изграждане и оборудване)</w:t>
            </w:r>
            <w:r w:rsidRPr="00B87054">
              <w:rPr>
                <w:szCs w:val="24"/>
              </w:rPr>
              <w:t xml:space="preserve"> на </w:t>
            </w:r>
            <w:r w:rsidR="004375C3" w:rsidRPr="00B87054">
              <w:rPr>
                <w:szCs w:val="24"/>
              </w:rPr>
              <w:t xml:space="preserve">компонентите, необходими </w:t>
            </w:r>
            <w:r w:rsidRPr="00B87054">
              <w:rPr>
                <w:szCs w:val="24"/>
              </w:rPr>
              <w:t xml:space="preserve">за функциониране на </w:t>
            </w:r>
            <w:r w:rsidR="004375C3" w:rsidRPr="00B87054">
              <w:rPr>
                <w:szCs w:val="24"/>
              </w:rPr>
              <w:t>С</w:t>
            </w:r>
            <w:r w:rsidR="00C36496" w:rsidRPr="00B87054">
              <w:rPr>
                <w:szCs w:val="24"/>
              </w:rPr>
              <w:t>истемата</w:t>
            </w:r>
            <w:r w:rsidRPr="00B87054">
              <w:rPr>
                <w:szCs w:val="24"/>
              </w:rPr>
              <w:t>, а именно: системи и инструменти за ранно предупреждение, за подобряване  прогнозирането на риска от наводнения и засушавания и за подобряване управлението на ри</w:t>
            </w:r>
            <w:r w:rsidR="001635A6" w:rsidRPr="00B87054">
              <w:rPr>
                <w:szCs w:val="24"/>
              </w:rPr>
              <w:t>ска от наводнения и засушавания.</w:t>
            </w:r>
          </w:p>
          <w:p w14:paraId="60961025" w14:textId="77777777" w:rsidR="001A7549" w:rsidRPr="00B87054" w:rsidRDefault="001A7549" w:rsidP="001A7549">
            <w:pPr>
              <w:pStyle w:val="Text1"/>
              <w:spacing w:after="0"/>
              <w:ind w:left="0"/>
            </w:pPr>
            <w:r w:rsidRPr="00B87054">
              <w:rPr>
                <w:b/>
              </w:rPr>
              <w:t>Бенефициенти</w:t>
            </w:r>
            <w:r w:rsidRPr="00B87054">
              <w:t xml:space="preserve">: </w:t>
            </w:r>
            <w:r w:rsidR="00044D55" w:rsidRPr="00B87054">
              <w:t>структури/звена в структурата на МОСВ.</w:t>
            </w:r>
          </w:p>
          <w:p w14:paraId="77F646E3" w14:textId="54634B97" w:rsidR="005453A8" w:rsidRPr="00B87054" w:rsidRDefault="005453A8" w:rsidP="001A7549">
            <w:pPr>
              <w:pStyle w:val="Text1"/>
              <w:spacing w:after="0"/>
              <w:ind w:left="0"/>
            </w:pPr>
            <w:r w:rsidRPr="00B87054">
              <w:rPr>
                <w:b/>
              </w:rPr>
              <w:t xml:space="preserve">Целеви групи: </w:t>
            </w:r>
            <w:r w:rsidRPr="00B87054">
              <w:rPr>
                <w:szCs w:val="24"/>
              </w:rPr>
              <w:t xml:space="preserve">МОСВ, басейнови дирекции, НИМХ към </w:t>
            </w:r>
            <w:r w:rsidR="00A010FB" w:rsidRPr="00B87054">
              <w:rPr>
                <w:szCs w:val="24"/>
              </w:rPr>
              <w:t>МОН</w:t>
            </w:r>
            <w:r w:rsidRPr="00B87054">
              <w:rPr>
                <w:szCs w:val="24"/>
              </w:rPr>
              <w:t>, Предприятие „Язовири и каскади”</w:t>
            </w:r>
            <w:r w:rsidR="00AB3B76" w:rsidRPr="00B87054">
              <w:rPr>
                <w:szCs w:val="24"/>
              </w:rPr>
              <w:t xml:space="preserve"> – НЕК ЕАД</w:t>
            </w:r>
            <w:r w:rsidRPr="00B87054">
              <w:rPr>
                <w:szCs w:val="24"/>
              </w:rPr>
              <w:t xml:space="preserve">, „Напоителни системи“ ЕАД, Изпълнителна агенция „Проучване и поддържане на река Дунав”, </w:t>
            </w:r>
            <w:r w:rsidRPr="00B87054">
              <w:t xml:space="preserve">ГД „Пожарна безопасност и защита на населението” към МВР, </w:t>
            </w:r>
            <w:r w:rsidR="00563706" w:rsidRPr="00B87054">
              <w:t xml:space="preserve">ИАРА, </w:t>
            </w:r>
            <w:r w:rsidRPr="00B87054">
              <w:t>населението на страната.</w:t>
            </w:r>
          </w:p>
          <w:p w14:paraId="333AB95A" w14:textId="6E823974" w:rsidR="003E6EC4" w:rsidRPr="00B87054" w:rsidRDefault="00A642D2" w:rsidP="008E0998">
            <w:pPr>
              <w:pStyle w:val="Text1"/>
              <w:spacing w:before="240"/>
              <w:ind w:left="0"/>
              <w:rPr>
                <w:b/>
                <w:szCs w:val="24"/>
              </w:rPr>
            </w:pPr>
            <w:r w:rsidRPr="00B87054">
              <w:rPr>
                <w:b/>
                <w:szCs w:val="24"/>
              </w:rPr>
              <w:t>1.</w:t>
            </w:r>
            <w:r w:rsidR="001A7549" w:rsidRPr="00B87054">
              <w:rPr>
                <w:b/>
                <w:szCs w:val="24"/>
              </w:rPr>
              <w:t>2. Мерки за въвеждане на решения за превенция и управление на риска от наводнения</w:t>
            </w:r>
            <w:r w:rsidR="0067313C" w:rsidRPr="00B87054">
              <w:rPr>
                <w:b/>
                <w:szCs w:val="24"/>
              </w:rPr>
              <w:t xml:space="preserve">, </w:t>
            </w:r>
            <w:r w:rsidR="00956200" w:rsidRPr="00B87054">
              <w:rPr>
                <w:b/>
                <w:szCs w:val="24"/>
              </w:rPr>
              <w:t>в т.ч. екосистемно базирани решения</w:t>
            </w:r>
            <w:r w:rsidR="003E6EC4" w:rsidRPr="00B87054">
              <w:rPr>
                <w:b/>
                <w:szCs w:val="24"/>
              </w:rPr>
              <w:t xml:space="preserve">. </w:t>
            </w:r>
          </w:p>
          <w:p w14:paraId="6EE57979" w14:textId="77777777" w:rsidR="001A7549" w:rsidRPr="00B87054" w:rsidRDefault="001A7549" w:rsidP="00735856">
            <w:pPr>
              <w:pStyle w:val="Text1"/>
              <w:numPr>
                <w:ilvl w:val="0"/>
                <w:numId w:val="36"/>
              </w:numPr>
              <w:spacing w:after="0"/>
              <w:ind w:left="450"/>
              <w:rPr>
                <w:szCs w:val="24"/>
              </w:rPr>
            </w:pPr>
            <w:r w:rsidRPr="00B87054">
              <w:rPr>
                <w:szCs w:val="24"/>
              </w:rPr>
              <w:t>Дейности по възстановяване на заливни зони</w:t>
            </w:r>
            <w:r w:rsidR="004375C3" w:rsidRPr="00B87054">
              <w:rPr>
                <w:szCs w:val="24"/>
              </w:rPr>
              <w:t>;</w:t>
            </w:r>
            <w:r w:rsidRPr="00B87054">
              <w:rPr>
                <w:szCs w:val="24"/>
              </w:rPr>
              <w:t xml:space="preserve"> </w:t>
            </w:r>
          </w:p>
          <w:p w14:paraId="7472179B" w14:textId="77777777" w:rsidR="00F75F7B" w:rsidRPr="00B87054" w:rsidRDefault="001A7549" w:rsidP="00735856">
            <w:pPr>
              <w:pStyle w:val="Text1"/>
              <w:numPr>
                <w:ilvl w:val="0"/>
                <w:numId w:val="36"/>
              </w:numPr>
              <w:spacing w:after="0"/>
              <w:ind w:left="450"/>
              <w:rPr>
                <w:szCs w:val="24"/>
              </w:rPr>
            </w:pPr>
            <w:r w:rsidRPr="00B87054">
              <w:rPr>
                <w:szCs w:val="24"/>
              </w:rPr>
              <w:t>Дейности, свързани с подобряване задържането на водите</w:t>
            </w:r>
            <w:r w:rsidR="004375C3" w:rsidRPr="00B87054">
              <w:rPr>
                <w:szCs w:val="24"/>
              </w:rPr>
              <w:t>;</w:t>
            </w:r>
            <w:r w:rsidR="00F75F7B" w:rsidRPr="00B87054">
              <w:rPr>
                <w:szCs w:val="24"/>
              </w:rPr>
              <w:t xml:space="preserve"> </w:t>
            </w:r>
          </w:p>
          <w:p w14:paraId="580090DD" w14:textId="77777777" w:rsidR="001A7549" w:rsidRPr="00B87054" w:rsidRDefault="00F75F7B" w:rsidP="00735856">
            <w:pPr>
              <w:pStyle w:val="Text1"/>
              <w:numPr>
                <w:ilvl w:val="0"/>
                <w:numId w:val="36"/>
              </w:numPr>
              <w:spacing w:after="0"/>
              <w:ind w:left="450"/>
              <w:rPr>
                <w:szCs w:val="24"/>
              </w:rPr>
            </w:pPr>
            <w:r w:rsidRPr="00B87054">
              <w:rPr>
                <w:szCs w:val="24"/>
              </w:rPr>
              <w:t>Дейности по биологично укрепване на бреговете</w:t>
            </w:r>
            <w:r w:rsidR="004375C3" w:rsidRPr="00B87054">
              <w:rPr>
                <w:szCs w:val="24"/>
              </w:rPr>
              <w:t>;</w:t>
            </w:r>
          </w:p>
          <w:p w14:paraId="28C25C5B" w14:textId="77777777" w:rsidR="001A7549" w:rsidRPr="00B87054" w:rsidRDefault="00956200" w:rsidP="00735856">
            <w:pPr>
              <w:pStyle w:val="Text1"/>
              <w:numPr>
                <w:ilvl w:val="0"/>
                <w:numId w:val="36"/>
              </w:numPr>
              <w:spacing w:after="0"/>
              <w:ind w:left="450"/>
              <w:rPr>
                <w:szCs w:val="24"/>
              </w:rPr>
            </w:pPr>
            <w:r w:rsidRPr="00B87054">
              <w:rPr>
                <w:szCs w:val="24"/>
              </w:rPr>
              <w:t>Дейности</w:t>
            </w:r>
            <w:r w:rsidR="00713034" w:rsidRPr="00B87054">
              <w:rPr>
                <w:szCs w:val="24"/>
              </w:rPr>
              <w:t xml:space="preserve"> за превенция на риска</w:t>
            </w:r>
            <w:r w:rsidRPr="00B87054">
              <w:rPr>
                <w:szCs w:val="24"/>
              </w:rPr>
              <w:t xml:space="preserve"> </w:t>
            </w:r>
            <w:r w:rsidR="00FC01A3" w:rsidRPr="00B87054">
              <w:rPr>
                <w:szCs w:val="24"/>
              </w:rPr>
              <w:t xml:space="preserve">за </w:t>
            </w:r>
            <w:r w:rsidRPr="00B87054">
              <w:rPr>
                <w:szCs w:val="24"/>
              </w:rPr>
              <w:t>населените места – напр. п</w:t>
            </w:r>
            <w:r w:rsidR="001A7549" w:rsidRPr="00B87054">
              <w:rPr>
                <w:szCs w:val="24"/>
              </w:rPr>
              <w:t>роектиране и изграждане/укрепване/рехабилитация</w:t>
            </w:r>
            <w:r w:rsidR="00F12423" w:rsidRPr="00B87054">
              <w:rPr>
                <w:szCs w:val="24"/>
              </w:rPr>
              <w:t>/ликвидация</w:t>
            </w:r>
            <w:r w:rsidR="001A7549" w:rsidRPr="00B87054">
              <w:rPr>
                <w:szCs w:val="24"/>
              </w:rPr>
              <w:t xml:space="preserve"> на защитна инфраструктура </w:t>
            </w:r>
            <w:r w:rsidR="007A63CE" w:rsidRPr="00B87054">
              <w:rPr>
                <w:szCs w:val="24"/>
              </w:rPr>
              <w:t>и/или хидротехнически съоръжения</w:t>
            </w:r>
            <w:r w:rsidR="001A7549" w:rsidRPr="00B87054">
              <w:rPr>
                <w:szCs w:val="24"/>
              </w:rPr>
              <w:t>.</w:t>
            </w:r>
          </w:p>
          <w:p w14:paraId="435DE261" w14:textId="77777777" w:rsidR="00F36544" w:rsidRPr="00B87054" w:rsidRDefault="00F36544" w:rsidP="001A7549">
            <w:pPr>
              <w:pStyle w:val="Text1"/>
              <w:ind w:left="0"/>
              <w:rPr>
                <w:szCs w:val="24"/>
              </w:rPr>
            </w:pPr>
            <w:r w:rsidRPr="00B87054">
              <w:rPr>
                <w:szCs w:val="24"/>
              </w:rPr>
              <w:t>Изпълнението на мерките, свързани с изграждане на зелена инфраструктура, ще бъдат основани на адекватно планиране и при предвиждане на всички рисков</w:t>
            </w:r>
            <w:r w:rsidR="005622FF" w:rsidRPr="00B87054">
              <w:rPr>
                <w:szCs w:val="24"/>
              </w:rPr>
              <w:t>е</w:t>
            </w:r>
            <w:r w:rsidRPr="00B87054">
              <w:rPr>
                <w:szCs w:val="24"/>
              </w:rPr>
              <w:t xml:space="preserve"> за околната среда. Целта е да се избегне рискът от изпълнение на дейности, които биха довели до отрицателни последици и значителен отрицателен ефект върху околната среда и населението в страната – по-конкретно до увеличаване риска от наводнения в противоречие с целите на приоритетната ос. При подкрепата на дейности, свързани с изграждане на защитна инфраструктура и хидротехнически съоръжения, ще се гарантира съответствие с Р</w:t>
            </w:r>
            <w:r w:rsidR="00130037" w:rsidRPr="00B87054">
              <w:rPr>
                <w:szCs w:val="24"/>
              </w:rPr>
              <w:t>ДВ</w:t>
            </w:r>
            <w:r w:rsidRPr="00B87054">
              <w:rPr>
                <w:szCs w:val="24"/>
              </w:rPr>
              <w:t xml:space="preserve"> и П</w:t>
            </w:r>
            <w:r w:rsidR="00130037" w:rsidRPr="00B87054">
              <w:rPr>
                <w:szCs w:val="24"/>
              </w:rPr>
              <w:t>УРБ</w:t>
            </w:r>
            <w:r w:rsidRPr="00B87054">
              <w:rPr>
                <w:szCs w:val="24"/>
              </w:rPr>
              <w:t>.</w:t>
            </w:r>
          </w:p>
          <w:p w14:paraId="03C27C7B" w14:textId="57AB54D5" w:rsidR="001A7549" w:rsidRPr="00B87054" w:rsidRDefault="001A7549" w:rsidP="001A7549">
            <w:pPr>
              <w:pStyle w:val="Text1"/>
              <w:ind w:left="0"/>
              <w:rPr>
                <w:szCs w:val="24"/>
              </w:rPr>
            </w:pPr>
            <w:r w:rsidRPr="00B87054">
              <w:rPr>
                <w:b/>
                <w:szCs w:val="24"/>
              </w:rPr>
              <w:t>Бенефициенти:</w:t>
            </w:r>
            <w:r w:rsidRPr="00B87054">
              <w:rPr>
                <w:szCs w:val="24"/>
              </w:rPr>
              <w:t xml:space="preserve"> Общини.</w:t>
            </w:r>
          </w:p>
          <w:p w14:paraId="572E3AF9" w14:textId="77777777" w:rsidR="005453A8" w:rsidRPr="00B87054" w:rsidRDefault="005453A8" w:rsidP="005453A8">
            <w:pPr>
              <w:pStyle w:val="Text1"/>
              <w:spacing w:after="0"/>
              <w:ind w:left="0"/>
              <w:rPr>
                <w:b/>
              </w:rPr>
            </w:pPr>
            <w:r w:rsidRPr="00B87054">
              <w:rPr>
                <w:b/>
              </w:rPr>
              <w:t xml:space="preserve">Целеви групи: </w:t>
            </w:r>
            <w:r w:rsidRPr="00B87054">
              <w:t>населението на страната.</w:t>
            </w:r>
          </w:p>
          <w:p w14:paraId="23993674" w14:textId="14E3054A" w:rsidR="00731F14" w:rsidRPr="00B87054" w:rsidRDefault="00A642D2" w:rsidP="00731F14">
            <w:pPr>
              <w:spacing w:before="240" w:after="0"/>
              <w:rPr>
                <w:b/>
                <w:szCs w:val="22"/>
                <w:lang w:eastAsia="bg-BG"/>
              </w:rPr>
            </w:pPr>
            <w:r w:rsidRPr="00B87054">
              <w:rPr>
                <w:b/>
              </w:rPr>
              <w:t>1.</w:t>
            </w:r>
            <w:r w:rsidR="001A7549" w:rsidRPr="00B87054">
              <w:rPr>
                <w:b/>
              </w:rPr>
              <w:t xml:space="preserve">3. </w:t>
            </w:r>
            <w:r w:rsidR="00731F14" w:rsidRPr="00B87054">
              <w:rPr>
                <w:b/>
                <w:szCs w:val="22"/>
                <w:lang w:eastAsia="bg-BG"/>
              </w:rPr>
              <w:t xml:space="preserve">Установяване на 6 центъра за повишаване готовността на населението за адекватна реакция при наводнения </w:t>
            </w:r>
            <w:r w:rsidR="00731F14" w:rsidRPr="00B87054">
              <w:rPr>
                <w:szCs w:val="22"/>
                <w:lang w:eastAsia="bg-BG"/>
              </w:rPr>
              <w:t>с</w:t>
            </w:r>
            <w:r w:rsidR="00731F14" w:rsidRPr="00B87054">
              <w:rPr>
                <w:b/>
                <w:szCs w:val="22"/>
                <w:lang w:eastAsia="bg-BG"/>
              </w:rPr>
              <w:t xml:space="preserve"> </w:t>
            </w:r>
            <w:r w:rsidR="00731F14" w:rsidRPr="00B87054">
              <w:rPr>
                <w:szCs w:val="22"/>
                <w:lang w:eastAsia="bg-BG"/>
              </w:rPr>
              <w:t>фокус</w:t>
            </w:r>
            <w:r w:rsidR="00FC01A3" w:rsidRPr="00B87054">
              <w:rPr>
                <w:szCs w:val="22"/>
                <w:lang w:eastAsia="bg-BG"/>
              </w:rPr>
              <w:t xml:space="preserve"> върху</w:t>
            </w:r>
            <w:r w:rsidR="00731F14" w:rsidRPr="00B87054">
              <w:rPr>
                <w:szCs w:val="22"/>
                <w:lang w:eastAsia="bg-BG"/>
              </w:rPr>
              <w:t xml:space="preserve"> групи подрастващи (деца и младежи), бизнес (МСП), доброволни формирования за оказване на помощ при наводнения. </w:t>
            </w:r>
            <w:r w:rsidR="004D7592" w:rsidRPr="00B87054">
              <w:rPr>
                <w:szCs w:val="22"/>
                <w:lang w:eastAsia="bg-BG"/>
              </w:rPr>
              <w:t xml:space="preserve">С цел използване на част от наличната материална база се предвижда </w:t>
            </w:r>
            <w:r w:rsidR="004D7592" w:rsidRPr="00B87054">
              <w:rPr>
                <w:szCs w:val="22"/>
                <w:lang w:eastAsia="bg-BG"/>
              </w:rPr>
              <w:lastRenderedPageBreak/>
              <w:t>шестте центъра да бъдат разположени на територията на някои от вече съществуващите обучителни центрове</w:t>
            </w:r>
            <w:r w:rsidR="008623B1" w:rsidRPr="00B87054">
              <w:rPr>
                <w:szCs w:val="22"/>
                <w:lang w:eastAsia="bg-BG"/>
              </w:rPr>
              <w:t>:</w:t>
            </w:r>
            <w:r w:rsidR="004D7592" w:rsidRPr="00B87054">
              <w:rPr>
                <w:szCs w:val="22"/>
                <w:lang w:eastAsia="bg-BG"/>
              </w:rPr>
              <w:t xml:space="preserve">  </w:t>
            </w:r>
          </w:p>
          <w:p w14:paraId="47CACB5E" w14:textId="77777777" w:rsidR="00731F14" w:rsidRPr="00B87054" w:rsidRDefault="00731F14" w:rsidP="00735856">
            <w:pPr>
              <w:numPr>
                <w:ilvl w:val="0"/>
                <w:numId w:val="56"/>
              </w:numPr>
              <w:spacing w:after="0"/>
              <w:ind w:left="714" w:hanging="357"/>
              <w:rPr>
                <w:szCs w:val="24"/>
                <w:lang w:eastAsia="bg-BG"/>
              </w:rPr>
            </w:pPr>
            <w:r w:rsidRPr="00B87054">
              <w:rPr>
                <w:szCs w:val="24"/>
                <w:lang w:eastAsia="bg-BG"/>
              </w:rPr>
              <w:t xml:space="preserve">Рехабилитация/модернизация/оптимизация на </w:t>
            </w:r>
            <w:r w:rsidR="007E136B" w:rsidRPr="00B87054">
              <w:rPr>
                <w:szCs w:val="24"/>
                <w:lang w:eastAsia="bg-BG"/>
              </w:rPr>
              <w:t>6 (шест)</w:t>
            </w:r>
            <w:r w:rsidRPr="00B87054">
              <w:rPr>
                <w:szCs w:val="24"/>
                <w:lang w:eastAsia="bg-BG"/>
              </w:rPr>
              <w:t xml:space="preserve"> от съществуващите областни обучителни центрове за населението в областта на гражданската защита;</w:t>
            </w:r>
          </w:p>
          <w:p w14:paraId="49E8BD13" w14:textId="77777777" w:rsidR="00731F14" w:rsidRPr="00B87054" w:rsidRDefault="00731F14" w:rsidP="00735856">
            <w:pPr>
              <w:numPr>
                <w:ilvl w:val="0"/>
                <w:numId w:val="56"/>
              </w:numPr>
              <w:spacing w:after="0"/>
              <w:ind w:left="714" w:hanging="357"/>
              <w:rPr>
                <w:szCs w:val="24"/>
                <w:lang w:eastAsia="bg-BG"/>
              </w:rPr>
            </w:pPr>
            <w:r w:rsidRPr="00B87054">
              <w:rPr>
                <w:szCs w:val="24"/>
                <w:lang w:eastAsia="bg-BG"/>
              </w:rPr>
              <w:t xml:space="preserve">Привеждане в съответствие на съществуващите полигони към тези центрове със специфичните нужди по отношение на реакцията при наводнения, вкл. за </w:t>
            </w:r>
            <w:proofErr w:type="spellStart"/>
            <w:r w:rsidRPr="00B87054">
              <w:rPr>
                <w:szCs w:val="24"/>
                <w:lang w:eastAsia="bg-BG"/>
              </w:rPr>
              <w:t>симулационно</w:t>
            </w:r>
            <w:proofErr w:type="spellEnd"/>
            <w:r w:rsidRPr="00B87054">
              <w:rPr>
                <w:szCs w:val="24"/>
                <w:lang w:eastAsia="bg-BG"/>
              </w:rPr>
              <w:t xml:space="preserve"> пресъздаване на реални ситуации при разлив;</w:t>
            </w:r>
          </w:p>
          <w:p w14:paraId="00AA5946" w14:textId="77777777" w:rsidR="00731F14" w:rsidRPr="00B87054" w:rsidRDefault="00731F14" w:rsidP="00735856">
            <w:pPr>
              <w:numPr>
                <w:ilvl w:val="0"/>
                <w:numId w:val="56"/>
              </w:numPr>
              <w:spacing w:after="0"/>
              <w:rPr>
                <w:szCs w:val="24"/>
                <w:lang w:eastAsia="bg-BG"/>
              </w:rPr>
            </w:pPr>
            <w:r w:rsidRPr="00B87054">
              <w:rPr>
                <w:szCs w:val="24"/>
                <w:lang w:eastAsia="bg-BG"/>
              </w:rPr>
              <w:t>Доставка на необходимото оборудване, техника и материали за нуждите на центровете при симулации за повишаване готовността за реакция при наводнения;</w:t>
            </w:r>
          </w:p>
          <w:p w14:paraId="222F7DF7" w14:textId="77777777" w:rsidR="00731F14" w:rsidRPr="00B87054" w:rsidRDefault="00731F14" w:rsidP="00735856">
            <w:pPr>
              <w:numPr>
                <w:ilvl w:val="0"/>
                <w:numId w:val="56"/>
              </w:numPr>
              <w:spacing w:after="0"/>
              <w:ind w:left="714" w:hanging="357"/>
              <w:rPr>
                <w:szCs w:val="22"/>
                <w:lang w:eastAsia="bg-BG"/>
              </w:rPr>
            </w:pPr>
            <w:r w:rsidRPr="00B87054">
              <w:rPr>
                <w:szCs w:val="24"/>
                <w:lang w:eastAsia="bg-BG"/>
              </w:rPr>
              <w:t>Рехабилитация (и при необходимост изграждане) на съпътстваща инфраструктура (напр. електроснабдяване, път, водоснабдяване), която обслужва само изгражданите обекти;</w:t>
            </w:r>
          </w:p>
          <w:p w14:paraId="130034AA" w14:textId="77777777" w:rsidR="00731F14" w:rsidRPr="00B87054" w:rsidRDefault="00731F14" w:rsidP="00735856">
            <w:pPr>
              <w:numPr>
                <w:ilvl w:val="0"/>
                <w:numId w:val="56"/>
              </w:numPr>
              <w:spacing w:after="0"/>
              <w:ind w:left="714" w:hanging="357"/>
              <w:rPr>
                <w:szCs w:val="22"/>
                <w:lang w:eastAsia="bg-BG"/>
              </w:rPr>
            </w:pPr>
            <w:r w:rsidRPr="00B87054">
              <w:rPr>
                <w:szCs w:val="24"/>
                <w:lang w:eastAsia="bg-BG"/>
              </w:rPr>
              <w:t xml:space="preserve">Изготвяне/осъвременяване и прилагане на методики за повишаване </w:t>
            </w:r>
            <w:r w:rsidRPr="00B87054">
              <w:rPr>
                <w:szCs w:val="22"/>
                <w:lang w:eastAsia="bg-BG"/>
              </w:rPr>
              <w:t xml:space="preserve">готовността на населението за адекватна реакция при наводнения </w:t>
            </w:r>
            <w:r w:rsidRPr="00B87054">
              <w:rPr>
                <w:szCs w:val="24"/>
                <w:lang w:eastAsia="bg-BG"/>
              </w:rPr>
              <w:t>и последващо обучение:</w:t>
            </w:r>
          </w:p>
          <w:p w14:paraId="09F12B20" w14:textId="77777777" w:rsidR="00731F14" w:rsidRPr="00B87054" w:rsidRDefault="00731F14" w:rsidP="00735856">
            <w:pPr>
              <w:numPr>
                <w:ilvl w:val="1"/>
                <w:numId w:val="56"/>
              </w:numPr>
              <w:spacing w:before="40" w:after="0"/>
              <w:ind w:left="1434" w:hanging="357"/>
              <w:rPr>
                <w:szCs w:val="22"/>
                <w:lang w:eastAsia="bg-BG"/>
              </w:rPr>
            </w:pPr>
            <w:r w:rsidRPr="00B87054">
              <w:rPr>
                <w:szCs w:val="24"/>
                <w:lang w:eastAsia="bg-BG"/>
              </w:rPr>
              <w:t>Теоретична подготовка – за прилагане на методиките;</w:t>
            </w:r>
          </w:p>
          <w:p w14:paraId="04101FCA" w14:textId="77777777" w:rsidR="00731F14" w:rsidRPr="00B87054" w:rsidRDefault="00731F14" w:rsidP="00735856">
            <w:pPr>
              <w:numPr>
                <w:ilvl w:val="1"/>
                <w:numId w:val="56"/>
              </w:numPr>
              <w:spacing w:before="40" w:after="0"/>
              <w:ind w:left="1434" w:hanging="357"/>
              <w:rPr>
                <w:szCs w:val="22"/>
                <w:lang w:eastAsia="bg-BG"/>
              </w:rPr>
            </w:pPr>
            <w:r w:rsidRPr="00B87054">
              <w:rPr>
                <w:szCs w:val="24"/>
                <w:lang w:eastAsia="bg-BG"/>
              </w:rPr>
              <w:t>Практически дейности – съвместни учения за защитни действия при наводнения, изпълнявани от целевите групи; превантивни мероприятия, изпълнявани от целевите групи (изграждане на демонстрационни защитни или зелени инфраструктури в рамките на практическото учение) и др.</w:t>
            </w:r>
          </w:p>
          <w:p w14:paraId="79A04A34" w14:textId="77777777" w:rsidR="00731F14" w:rsidRPr="00B87054" w:rsidRDefault="00731F14" w:rsidP="00735856">
            <w:pPr>
              <w:numPr>
                <w:ilvl w:val="0"/>
                <w:numId w:val="56"/>
              </w:numPr>
              <w:spacing w:after="0"/>
              <w:ind w:left="714" w:hanging="357"/>
              <w:rPr>
                <w:szCs w:val="22"/>
                <w:lang w:eastAsia="bg-BG"/>
              </w:rPr>
            </w:pPr>
            <w:r w:rsidRPr="00B87054">
              <w:rPr>
                <w:szCs w:val="24"/>
                <w:lang w:eastAsia="bg-BG"/>
              </w:rPr>
              <w:t xml:space="preserve">Проекто-проучвателни работи, инвестиционно проектиране и др. </w:t>
            </w:r>
          </w:p>
          <w:p w14:paraId="154BAFD5" w14:textId="77777777" w:rsidR="00731F14" w:rsidRPr="00B87054" w:rsidRDefault="00731F14" w:rsidP="00DE362B">
            <w:pPr>
              <w:spacing w:before="240" w:after="0"/>
              <w:rPr>
                <w:szCs w:val="24"/>
                <w:lang w:eastAsia="bg-BG"/>
              </w:rPr>
            </w:pPr>
            <w:r w:rsidRPr="00B87054">
              <w:rPr>
                <w:b/>
                <w:szCs w:val="24"/>
                <w:lang w:eastAsia="bg-BG"/>
              </w:rPr>
              <w:t>Бенефициенти:</w:t>
            </w:r>
            <w:r w:rsidRPr="00B87054">
              <w:rPr>
                <w:szCs w:val="24"/>
                <w:lang w:eastAsia="bg-BG"/>
              </w:rPr>
              <w:t xml:space="preserve"> </w:t>
            </w:r>
            <w:r w:rsidR="008623B1" w:rsidRPr="00B87054">
              <w:rPr>
                <w:szCs w:val="24"/>
                <w:lang w:eastAsia="bg-BG"/>
              </w:rPr>
              <w:t>Главна дирекция „Пожарна безопасност и защита на населението“</w:t>
            </w:r>
            <w:r w:rsidR="007E136B" w:rsidRPr="00B87054">
              <w:rPr>
                <w:szCs w:val="24"/>
                <w:lang w:eastAsia="bg-BG"/>
              </w:rPr>
              <w:t xml:space="preserve"> към МВР</w:t>
            </w:r>
            <w:r w:rsidRPr="00B87054">
              <w:rPr>
                <w:szCs w:val="24"/>
                <w:lang w:eastAsia="bg-BG"/>
              </w:rPr>
              <w:t>.</w:t>
            </w:r>
          </w:p>
          <w:p w14:paraId="13A52EB6" w14:textId="77777777" w:rsidR="00731F14" w:rsidRPr="00B87054" w:rsidRDefault="00731F14" w:rsidP="00DE362B">
            <w:pPr>
              <w:spacing w:before="240" w:after="0"/>
              <w:rPr>
                <w:szCs w:val="24"/>
                <w:lang w:eastAsia="bg-BG"/>
              </w:rPr>
            </w:pPr>
            <w:r w:rsidRPr="00B87054">
              <w:rPr>
                <w:b/>
                <w:szCs w:val="24"/>
                <w:lang w:eastAsia="bg-BG"/>
              </w:rPr>
              <w:t>Целеви групи:</w:t>
            </w:r>
            <w:r w:rsidRPr="00B87054">
              <w:rPr>
                <w:szCs w:val="24"/>
                <w:lang w:eastAsia="bg-BG"/>
              </w:rPr>
              <w:t xml:space="preserve"> население в страната,</w:t>
            </w:r>
            <w:r w:rsidR="00031473" w:rsidRPr="00B87054">
              <w:rPr>
                <w:szCs w:val="24"/>
                <w:lang w:eastAsia="bg-BG"/>
              </w:rPr>
              <w:t xml:space="preserve"> подрастващи,</w:t>
            </w:r>
            <w:r w:rsidRPr="00B87054">
              <w:rPr>
                <w:szCs w:val="24"/>
                <w:lang w:eastAsia="bg-BG"/>
              </w:rPr>
              <w:t xml:space="preserve"> бизнес, д</w:t>
            </w:r>
            <w:r w:rsidRPr="00B87054">
              <w:rPr>
                <w:szCs w:val="22"/>
                <w:lang w:eastAsia="bg-BG"/>
              </w:rPr>
              <w:t>оброволни формирования за оказване на помощ при наводнения</w:t>
            </w:r>
            <w:r w:rsidRPr="00B87054">
              <w:rPr>
                <w:szCs w:val="24"/>
                <w:lang w:eastAsia="bg-BG"/>
              </w:rPr>
              <w:t xml:space="preserve"> и др.</w:t>
            </w:r>
          </w:p>
          <w:p w14:paraId="42FDB5AA" w14:textId="644E9BF5" w:rsidR="001A7549" w:rsidRPr="00B87054" w:rsidRDefault="00731F14" w:rsidP="00731F14">
            <w:pPr>
              <w:pStyle w:val="Text1"/>
              <w:spacing w:before="240" w:after="0"/>
              <w:ind w:left="0"/>
            </w:pPr>
            <w:r w:rsidRPr="00B87054">
              <w:rPr>
                <w:b/>
              </w:rPr>
              <w:t xml:space="preserve">1.4. </w:t>
            </w:r>
            <w:r w:rsidR="001A7549" w:rsidRPr="00B87054">
              <w:rPr>
                <w:b/>
                <w:szCs w:val="24"/>
              </w:rPr>
              <w:t>Изпълнение на проучвания и оценки във връзка с втори ПУРН за периода 202</w:t>
            </w:r>
            <w:r w:rsidR="001B0429" w:rsidRPr="00B87054">
              <w:rPr>
                <w:b/>
                <w:szCs w:val="24"/>
              </w:rPr>
              <w:t>1</w:t>
            </w:r>
            <w:r w:rsidR="001A7549" w:rsidRPr="00B87054">
              <w:rPr>
                <w:b/>
                <w:szCs w:val="24"/>
              </w:rPr>
              <w:t>-2027 г.</w:t>
            </w:r>
            <w:r w:rsidR="001A7549" w:rsidRPr="00B87054">
              <w:rPr>
                <w:b/>
              </w:rPr>
              <w:t xml:space="preserve"> (ще се разработват 2016-2021 г.)</w:t>
            </w:r>
            <w:r w:rsidR="001A7549" w:rsidRPr="00B87054">
              <w:t>,</w:t>
            </w:r>
            <w:r w:rsidR="001A7549" w:rsidRPr="00B87054">
              <w:rPr>
                <w:b/>
              </w:rPr>
              <w:t xml:space="preserve"> </w:t>
            </w:r>
            <w:r w:rsidR="001A7549" w:rsidRPr="00B87054">
              <w:t>които да обхващат всички аспекти на управлението на риска от наводнения с фокус върху предотвратяването, защитата и подготвеността</w:t>
            </w:r>
            <w:r w:rsidR="00D4681B" w:rsidRPr="00B87054">
              <w:t xml:space="preserve">, отчитайки влиянието на </w:t>
            </w:r>
            <w:r w:rsidR="00815C82" w:rsidRPr="00B87054">
              <w:t>изменението на климата</w:t>
            </w:r>
            <w:r w:rsidR="00143965" w:rsidRPr="00B87054">
              <w:t>. Всички етапи на разработване  на П</w:t>
            </w:r>
            <w:r w:rsidR="00D260F0" w:rsidRPr="00B87054">
              <w:t>УРН</w:t>
            </w:r>
            <w:r w:rsidR="00143965" w:rsidRPr="00B87054">
              <w:t xml:space="preserve"> в съответствие с Директивата за наводненията ще се координират на национално ниво. Ще се гарантира осъществяването на съгласуваност и координация с Решение 1313/2013/ЕС на Европейския парламент и на Съвета от 17 декември 2013 година относно Механизъм за гражданска защита на Съюза, чрез включването на всички етапи от ПУРН в Стратегията за защита от бедствия (2014-2020</w:t>
            </w:r>
            <w:r w:rsidR="00FC01A3" w:rsidRPr="00B87054">
              <w:t xml:space="preserve"> г.</w:t>
            </w:r>
            <w:r w:rsidR="00143965" w:rsidRPr="00B87054">
              <w:t>) и  Националната програма за защита при бедствия (2014-2018</w:t>
            </w:r>
            <w:r w:rsidR="00FC01A3" w:rsidRPr="00B87054">
              <w:t xml:space="preserve"> г.</w:t>
            </w:r>
            <w:r w:rsidR="00143965" w:rsidRPr="00B87054">
              <w:t xml:space="preserve">), както и синергия и допълняемост на мерките в </w:t>
            </w:r>
            <w:r w:rsidR="00782AD6" w:rsidRPr="00B87054">
              <w:t xml:space="preserve">съответствие </w:t>
            </w:r>
            <w:r w:rsidR="00143965" w:rsidRPr="00B87054">
              <w:t xml:space="preserve">със </w:t>
            </w:r>
            <w:r w:rsidR="00FE6EFF" w:rsidRPr="00B87054">
              <w:t>Съобщение на Комисията (СОМ (2009) 82) относно подхода на Общността за превенция на природните и причинените от човека бедствия</w:t>
            </w:r>
            <w:r w:rsidR="00143965" w:rsidRPr="00B87054">
              <w:t>. В ПУРН освен мерки за превенция и защита ще се включат и мерки за подготвеност и предупреждение на населението в случай на наводнение, както и мерки за обучение и повишаване на експертния потенциал на компетентните органи за управлението на риска при наводнения.</w:t>
            </w:r>
          </w:p>
          <w:p w14:paraId="1A2F016B" w14:textId="77777777" w:rsidR="00012AC9" w:rsidRPr="00B87054" w:rsidRDefault="001A7549" w:rsidP="002D2DBF">
            <w:r w:rsidRPr="00B87054">
              <w:rPr>
                <w:b/>
              </w:rPr>
              <w:lastRenderedPageBreak/>
              <w:t>Бенефициенти</w:t>
            </w:r>
            <w:r w:rsidRPr="00B87054">
              <w:t xml:space="preserve">: </w:t>
            </w:r>
            <w:r w:rsidR="00044D55" w:rsidRPr="00B87054">
              <w:t>структури/звена в структурата на МОСВ.</w:t>
            </w:r>
          </w:p>
          <w:p w14:paraId="1856245D" w14:textId="360D27EB" w:rsidR="00883970" w:rsidRDefault="00C252D0" w:rsidP="00883970">
            <w:pPr>
              <w:rPr>
                <w:ins w:id="153" w:author="Author"/>
              </w:rPr>
            </w:pPr>
            <w:r w:rsidRPr="00B87054">
              <w:rPr>
                <w:b/>
              </w:rPr>
              <w:t>Целеви групи</w:t>
            </w:r>
            <w:r w:rsidRPr="00B87054">
              <w:t xml:space="preserve">: МОСВ, басейнови дирекции, </w:t>
            </w:r>
            <w:r w:rsidR="00563706" w:rsidRPr="00B87054">
              <w:t xml:space="preserve">ИАРА, </w:t>
            </w:r>
            <w:r w:rsidRPr="00B87054">
              <w:t>общини, население в страната и др.</w:t>
            </w:r>
            <w:r w:rsidR="00883970" w:rsidRPr="00B87054">
              <w:t xml:space="preserve"> </w:t>
            </w:r>
          </w:p>
          <w:p w14:paraId="1CE8C601" w14:textId="77777777" w:rsidR="0006438E" w:rsidRPr="003378AE" w:rsidRDefault="0006438E" w:rsidP="0006438E">
            <w:pPr>
              <w:rPr>
                <w:ins w:id="154" w:author="Author"/>
              </w:rPr>
            </w:pPr>
            <w:ins w:id="155" w:author="Author">
              <w:r w:rsidRPr="003378AE">
                <w:rPr>
                  <w:b/>
                  <w:bCs/>
                </w:rPr>
                <w:t>1.5.</w:t>
              </w:r>
              <w:r w:rsidRPr="003378AE">
                <w:t xml:space="preserve"> </w:t>
              </w:r>
              <w:r w:rsidRPr="003378AE">
                <w:rPr>
                  <w:b/>
                  <w:bCs/>
                </w:rPr>
                <w:t xml:space="preserve">Разширяване на системата за ранно предупреждение и оповестяване на населението на ниво </w:t>
              </w:r>
              <w:r w:rsidRPr="0023028F">
                <w:rPr>
                  <w:b/>
                  <w:bCs/>
                  <w:lang w:val="en-US"/>
                </w:rPr>
                <w:t>LAU</w:t>
              </w:r>
              <w:r w:rsidRPr="003378AE">
                <w:rPr>
                  <w:b/>
                  <w:bCs/>
                </w:rPr>
                <w:t xml:space="preserve"> и модернизация на СРПО на органите на изпълнителната власт</w:t>
              </w:r>
              <w:r w:rsidRPr="003378AE">
                <w:t>;</w:t>
              </w:r>
            </w:ins>
          </w:p>
          <w:p w14:paraId="2900C571" w14:textId="77777777" w:rsidR="0006438E" w:rsidRDefault="0006438E" w:rsidP="00735856">
            <w:pPr>
              <w:pStyle w:val="ListParagraph"/>
              <w:numPr>
                <w:ilvl w:val="0"/>
                <w:numId w:val="63"/>
              </w:numPr>
              <w:rPr>
                <w:ins w:id="156" w:author="Author"/>
              </w:rPr>
            </w:pPr>
            <w:ins w:id="157" w:author="Author">
              <w:r>
                <w:t>Р</w:t>
              </w:r>
              <w:r w:rsidRPr="003378AE">
                <w:t>азширяване на системата за ранно предупреждение и оповестяване на населението на общинско ниво за общински центрове, попадащи на територията на области с изграден</w:t>
              </w:r>
              <w:r>
                <w:t>а</w:t>
              </w:r>
              <w:r w:rsidRPr="003378AE">
                <w:t xml:space="preserve"> </w:t>
              </w:r>
              <w:r>
                <w:t>НСРПО</w:t>
              </w:r>
              <w:r w:rsidRPr="003378AE">
                <w:t xml:space="preserve"> и обектите с висок рисков потенциал по отношение критична инфраструктура </w:t>
              </w:r>
              <w:r>
                <w:t>чрез:</w:t>
              </w:r>
            </w:ins>
          </w:p>
          <w:p w14:paraId="1DA358EB" w14:textId="77777777" w:rsidR="0006438E" w:rsidRDefault="0006438E" w:rsidP="0006438E">
            <w:pPr>
              <w:pStyle w:val="ListParagraph"/>
              <w:rPr>
                <w:ins w:id="158" w:author="Author"/>
              </w:rPr>
            </w:pPr>
            <w:ins w:id="159" w:author="Author">
              <w:r>
                <w:t>- Изграждане на общински контролни възли (ОКВ) в общинските административни центрове;</w:t>
              </w:r>
            </w:ins>
          </w:p>
          <w:p w14:paraId="1E96F32F" w14:textId="77777777" w:rsidR="0006438E" w:rsidRDefault="0006438E" w:rsidP="0006438E">
            <w:pPr>
              <w:pStyle w:val="ListParagraph"/>
              <w:rPr>
                <w:ins w:id="160" w:author="Author"/>
              </w:rPr>
            </w:pPr>
            <w:ins w:id="161" w:author="Author">
              <w:r>
                <w:t>- Закупуване и монтиране на крайни акустични устройства - цифрови сирени;</w:t>
              </w:r>
            </w:ins>
          </w:p>
          <w:p w14:paraId="1FFC1450" w14:textId="77777777" w:rsidR="0006438E" w:rsidRDefault="0006438E" w:rsidP="0006438E">
            <w:pPr>
              <w:pStyle w:val="ListParagraph"/>
              <w:rPr>
                <w:ins w:id="162" w:author="Author"/>
              </w:rPr>
            </w:pPr>
            <w:ins w:id="163" w:author="Author">
              <w:r>
                <w:t xml:space="preserve">- Цифровизация, чрез обновяване на сирените с ТЕТРА радиоприемни устройства в 11-те областни града с вече изградена </w:t>
              </w:r>
              <w:proofErr w:type="spellStart"/>
              <w:r>
                <w:t>сиренна</w:t>
              </w:r>
              <w:proofErr w:type="spellEnd"/>
              <w:r>
                <w:t xml:space="preserve"> система; </w:t>
              </w:r>
            </w:ins>
          </w:p>
          <w:p w14:paraId="24A40A6B" w14:textId="77777777" w:rsidR="0006438E" w:rsidRPr="003378AE" w:rsidRDefault="0006438E" w:rsidP="0006438E">
            <w:pPr>
              <w:pStyle w:val="ListParagraph"/>
              <w:rPr>
                <w:ins w:id="164" w:author="Author"/>
              </w:rPr>
            </w:pPr>
            <w:ins w:id="165" w:author="Author">
              <w:r>
                <w:t xml:space="preserve">- Подобряване напрегнатостта на сигнала и увеличаване на покритието на </w:t>
              </w:r>
              <w:proofErr w:type="spellStart"/>
              <w:r>
                <w:t>сиренната</w:t>
              </w:r>
              <w:proofErr w:type="spellEnd"/>
              <w:r>
                <w:t xml:space="preserve"> система в съответния регион/съответната територия – доставка и инсталиране на допълнително радиооборудване, (ако е необходимо), в зависимост от броя на крайните акустични устройства (КАУ) и релефа на територията, касаещо работата на </w:t>
              </w:r>
              <w:proofErr w:type="spellStart"/>
              <w:r>
                <w:t>сиренната</w:t>
              </w:r>
              <w:proofErr w:type="spellEnd"/>
              <w:r>
                <w:t xml:space="preserve"> система; </w:t>
              </w:r>
              <w:r w:rsidRPr="003378AE">
                <w:t xml:space="preserve"> </w:t>
              </w:r>
            </w:ins>
          </w:p>
          <w:p w14:paraId="44307E0B" w14:textId="77777777" w:rsidR="0006438E" w:rsidRDefault="0006438E" w:rsidP="00735856">
            <w:pPr>
              <w:pStyle w:val="ListParagraph"/>
              <w:numPr>
                <w:ilvl w:val="0"/>
                <w:numId w:val="63"/>
              </w:numPr>
              <w:rPr>
                <w:ins w:id="166" w:author="Author"/>
              </w:rPr>
            </w:pPr>
            <w:ins w:id="167" w:author="Author">
              <w:r w:rsidRPr="00290C89">
                <w:t>Модернизация/миграция на системата за ранно предупреждение и оповестяване на органите на изпълнителната власт (софтуер, работни станции, закупуване на лицензи, осигуряване на резервно захранване (UPS), монтаж);</w:t>
              </w:r>
            </w:ins>
          </w:p>
          <w:p w14:paraId="1360374D" w14:textId="77777777" w:rsidR="0006438E" w:rsidRDefault="0006438E" w:rsidP="0006438E">
            <w:pPr>
              <w:rPr>
                <w:ins w:id="168" w:author="Author"/>
              </w:rPr>
            </w:pPr>
            <w:ins w:id="169" w:author="Author">
              <w:r w:rsidRPr="00B87054">
                <w:rPr>
                  <w:b/>
                </w:rPr>
                <w:t>Бенефициенти</w:t>
              </w:r>
              <w:r w:rsidRPr="00B87054">
                <w:t>:</w:t>
              </w:r>
              <w:r>
                <w:t xml:space="preserve"> </w:t>
              </w:r>
              <w:r w:rsidRPr="00290C89">
                <w:t>Дирекция „Комуникационни и информационни системи“ при Министерство на вътрешните работи</w:t>
              </w:r>
            </w:ins>
          </w:p>
          <w:p w14:paraId="31C13B76" w14:textId="4DA696B1" w:rsidR="0006438E" w:rsidRPr="0006438E" w:rsidRDefault="0006438E" w:rsidP="00883970">
            <w:pPr>
              <w:rPr>
                <w:b/>
                <w:bCs/>
              </w:rPr>
            </w:pPr>
            <w:ins w:id="170" w:author="Author">
              <w:r w:rsidRPr="00290C89">
                <w:rPr>
                  <w:b/>
                  <w:bCs/>
                </w:rPr>
                <w:t>Целеви групи:</w:t>
              </w:r>
              <w:r w:rsidRPr="00B87054">
                <w:t xml:space="preserve"> населението на страната</w:t>
              </w:r>
              <w:r>
                <w:t>, структури на изпълнителната власт и Единната спасителна система</w:t>
              </w:r>
            </w:ins>
          </w:p>
          <w:p w14:paraId="3BBDC9FE" w14:textId="77777777" w:rsidR="00957E72" w:rsidRPr="00B87054" w:rsidRDefault="00E829CB" w:rsidP="00B11DA2">
            <w:pPr>
              <w:rPr>
                <w:b/>
              </w:rPr>
            </w:pPr>
            <w:r w:rsidRPr="00B87054">
              <w:rPr>
                <w:b/>
              </w:rPr>
              <w:t>2</w:t>
            </w:r>
            <w:r w:rsidR="00B11DA2" w:rsidRPr="00B87054">
              <w:rPr>
                <w:b/>
              </w:rPr>
              <w:t xml:space="preserve">. </w:t>
            </w:r>
            <w:r w:rsidR="00957E72" w:rsidRPr="00B87054">
              <w:rPr>
                <w:b/>
              </w:rPr>
              <w:t>Мерки за превенция и управление на риска от свлачища</w:t>
            </w:r>
          </w:p>
          <w:p w14:paraId="7AFAF6AD" w14:textId="77777777" w:rsidR="00012D31" w:rsidRPr="00B87054" w:rsidRDefault="007C6E41" w:rsidP="00012D31">
            <w:pPr>
              <w:rPr>
                <w:b/>
              </w:rPr>
            </w:pPr>
            <w:r w:rsidRPr="00B87054">
              <w:rPr>
                <w:b/>
              </w:rPr>
              <w:t xml:space="preserve">2.1. </w:t>
            </w:r>
            <w:r w:rsidR="00012D31" w:rsidRPr="00B87054">
              <w:rPr>
                <w:b/>
              </w:rPr>
              <w:tab/>
              <w:t xml:space="preserve">Осъществяване на превантивни геозащитни мерки и дейности в регистрирани свлачищни райони </w:t>
            </w:r>
            <w:r w:rsidR="00012D31" w:rsidRPr="00B87054">
              <w:t xml:space="preserve">(в това число в свлачищни райони, засегнати от </w:t>
            </w:r>
            <w:proofErr w:type="spellStart"/>
            <w:r w:rsidR="00012D31" w:rsidRPr="00B87054">
              <w:t>абразионни</w:t>
            </w:r>
            <w:proofErr w:type="spellEnd"/>
            <w:r w:rsidR="00012D31" w:rsidRPr="00B87054">
              <w:t xml:space="preserve"> процеси по Черноморското крайбрежие и ерозионни процеси по Дунавското крайбрежие).</w:t>
            </w:r>
          </w:p>
          <w:p w14:paraId="08D65026" w14:textId="577644FB" w:rsidR="00012D31" w:rsidRPr="00B87054" w:rsidRDefault="00012D31" w:rsidP="00012D31">
            <w:pPr>
              <w:rPr>
                <w:b/>
              </w:rPr>
            </w:pPr>
            <w:r w:rsidRPr="00B87054">
              <w:rPr>
                <w:b/>
              </w:rPr>
              <w:t xml:space="preserve">2.2. Извършване на геозащитни мерки и дейности </w:t>
            </w:r>
            <w:del w:id="171" w:author="Author">
              <w:r w:rsidRPr="00B87054" w:rsidDel="005C452A">
                <w:rPr>
                  <w:b/>
                </w:rPr>
                <w:delText xml:space="preserve">в регистрирани свлачищни райони </w:delText>
              </w:r>
            </w:del>
            <w:r w:rsidRPr="00B87054">
              <w:rPr>
                <w:b/>
              </w:rPr>
              <w:t xml:space="preserve">за ограничаване на </w:t>
            </w:r>
            <w:del w:id="172" w:author="Author">
              <w:r w:rsidRPr="00B87054" w:rsidDel="0006438E">
                <w:rPr>
                  <w:b/>
                </w:rPr>
                <w:delText>свлачищните</w:delText>
              </w:r>
            </w:del>
            <w:ins w:id="173" w:author="Author">
              <w:r w:rsidR="0006438E">
                <w:rPr>
                  <w:b/>
                </w:rPr>
                <w:t xml:space="preserve">неблагоприятните </w:t>
              </w:r>
              <w:proofErr w:type="spellStart"/>
              <w:r w:rsidR="0006438E">
                <w:rPr>
                  <w:b/>
                </w:rPr>
                <w:t>геодинамични</w:t>
              </w:r>
            </w:ins>
            <w:del w:id="174" w:author="Author">
              <w:r w:rsidRPr="00B87054" w:rsidDel="0006438E">
                <w:rPr>
                  <w:b/>
                </w:rPr>
                <w:delText xml:space="preserve"> </w:delText>
              </w:r>
            </w:del>
            <w:r w:rsidRPr="00B87054">
              <w:rPr>
                <w:b/>
              </w:rPr>
              <w:t>процеси</w:t>
            </w:r>
            <w:proofErr w:type="spellEnd"/>
            <w:r w:rsidRPr="00B87054">
              <w:rPr>
                <w:b/>
              </w:rPr>
              <w:t>:</w:t>
            </w:r>
          </w:p>
          <w:p w14:paraId="20CD7AAD" w14:textId="77777777" w:rsidR="00012D31" w:rsidRPr="00B87054" w:rsidRDefault="00012D31" w:rsidP="00735856">
            <w:pPr>
              <w:pStyle w:val="ListParagraph"/>
              <w:numPr>
                <w:ilvl w:val="0"/>
                <w:numId w:val="57"/>
              </w:numPr>
            </w:pPr>
            <w:r w:rsidRPr="00B87054">
              <w:t xml:space="preserve">Проекто-проучвателни работи (инженерно-геоложки проучвания, </w:t>
            </w:r>
            <w:r w:rsidR="00D260F0" w:rsidRPr="00B87054">
              <w:t>и</w:t>
            </w:r>
            <w:r w:rsidRPr="00B87054">
              <w:t>нженерно-геоложки районирания, инвестиционно проектиране и др.);</w:t>
            </w:r>
          </w:p>
          <w:p w14:paraId="05E81385" w14:textId="77777777" w:rsidR="00012D31" w:rsidRPr="00B87054" w:rsidRDefault="00012D31" w:rsidP="00735856">
            <w:pPr>
              <w:pStyle w:val="ListParagraph"/>
              <w:numPr>
                <w:ilvl w:val="0"/>
                <w:numId w:val="57"/>
              </w:numPr>
            </w:pPr>
            <w:r w:rsidRPr="00B87054">
              <w:lastRenderedPageBreak/>
              <w:t>Изграждане на укрепителни</w:t>
            </w:r>
            <w:r w:rsidR="008623B1" w:rsidRPr="00B87054">
              <w:t xml:space="preserve"> съоръжения</w:t>
            </w:r>
            <w:r w:rsidR="00D260F0" w:rsidRPr="00B87054">
              <w:t>,</w:t>
            </w:r>
            <w:r w:rsidRPr="00B87054">
              <w:t xml:space="preserve"> в т.ч. </w:t>
            </w:r>
            <w:proofErr w:type="spellStart"/>
            <w:r w:rsidRPr="00B87054">
              <w:t>брегоукрепителни</w:t>
            </w:r>
            <w:proofErr w:type="spellEnd"/>
            <w:r w:rsidRPr="00B87054">
              <w:t xml:space="preserve"> съоръжения (пилотни конструкции, подпорни стени, буни и др.);</w:t>
            </w:r>
          </w:p>
          <w:p w14:paraId="33419289" w14:textId="77777777" w:rsidR="00012D31" w:rsidRPr="00B87054" w:rsidRDefault="00012D31" w:rsidP="00735856">
            <w:pPr>
              <w:pStyle w:val="ListParagraph"/>
              <w:numPr>
                <w:ilvl w:val="0"/>
                <w:numId w:val="57"/>
              </w:numPr>
            </w:pPr>
            <w:r w:rsidRPr="00B87054">
              <w:t>Изграждане на отводнителни съоръжения за понижаване нивото на подземните води и/или за отвеждане на повърхностни води извън обхвата</w:t>
            </w:r>
            <w:r w:rsidR="00782AD6" w:rsidRPr="00B87054">
              <w:t xml:space="preserve"> на</w:t>
            </w:r>
            <w:r w:rsidRPr="00B87054">
              <w:t xml:space="preserve"> свлачището (дренажни шахти, сондажи, </w:t>
            </w:r>
            <w:proofErr w:type="spellStart"/>
            <w:r w:rsidRPr="00B87054">
              <w:t>водопонизителни</w:t>
            </w:r>
            <w:proofErr w:type="spellEnd"/>
            <w:r w:rsidRPr="00B87054">
              <w:t xml:space="preserve"> системи, канавки и др.);</w:t>
            </w:r>
          </w:p>
          <w:p w14:paraId="759F549A" w14:textId="77777777" w:rsidR="00957E72" w:rsidRPr="00B87054" w:rsidRDefault="00012D31" w:rsidP="00735856">
            <w:pPr>
              <w:pStyle w:val="ListParagraph"/>
              <w:numPr>
                <w:ilvl w:val="0"/>
                <w:numId w:val="57"/>
              </w:numPr>
            </w:pPr>
            <w:r w:rsidRPr="00B87054">
              <w:t>Планировъчни мерки, повърхностна обработка и др. мерки за осигуряване устойчивостта на склона (откосите).</w:t>
            </w:r>
          </w:p>
          <w:p w14:paraId="7C7D990B" w14:textId="77777777" w:rsidR="00012D31" w:rsidRPr="00B87054" w:rsidRDefault="00462AE4" w:rsidP="00012D31">
            <w:pPr>
              <w:rPr>
                <w:b/>
              </w:rPr>
            </w:pPr>
            <w:r w:rsidRPr="00B87054">
              <w:rPr>
                <w:b/>
              </w:rPr>
              <w:t xml:space="preserve">2.3. </w:t>
            </w:r>
            <w:r w:rsidRPr="00B87054">
              <w:rPr>
                <w:b/>
                <w:szCs w:val="24"/>
              </w:rPr>
              <w:t>Изграждане/възстановяване на контролно-измервателни системи в регистрирани свлачищни райони за мониторинг на свлачищните процеси.</w:t>
            </w:r>
          </w:p>
          <w:p w14:paraId="796539FF" w14:textId="77777777" w:rsidR="00012D31" w:rsidRPr="00B87054" w:rsidRDefault="00462AE4" w:rsidP="00012D31">
            <w:r w:rsidRPr="00B87054">
              <w:rPr>
                <w:b/>
              </w:rPr>
              <w:t>Бенефициенти:</w:t>
            </w:r>
            <w:r w:rsidR="00155EE1" w:rsidRPr="00B87054">
              <w:t xml:space="preserve"> Общини; структури</w:t>
            </w:r>
            <w:r w:rsidRPr="00B87054">
              <w:t>/звена в структурата на МРРБ.</w:t>
            </w:r>
          </w:p>
          <w:p w14:paraId="3B6EE758" w14:textId="77777777" w:rsidR="00247CC1" w:rsidRPr="00B87054" w:rsidRDefault="00247CC1" w:rsidP="00247CC1">
            <w:pPr>
              <w:rPr>
                <w:szCs w:val="24"/>
              </w:rPr>
            </w:pPr>
            <w:r w:rsidRPr="00B87054">
              <w:rPr>
                <w:b/>
                <w:szCs w:val="24"/>
              </w:rPr>
              <w:t>Целеви групи:</w:t>
            </w:r>
            <w:r w:rsidRPr="00B87054">
              <w:rPr>
                <w:szCs w:val="24"/>
              </w:rPr>
              <w:t xml:space="preserve"> Общини, население, посетители и туристи, застрашени от свлачищни процеси, икономически субекти, застрашени от свлачищни процеси.</w:t>
            </w:r>
          </w:p>
          <w:p w14:paraId="28ADF09D" w14:textId="77777777" w:rsidR="00B11DA2" w:rsidRPr="00B87054" w:rsidRDefault="00957E72" w:rsidP="00B11DA2">
            <w:pPr>
              <w:rPr>
                <w:szCs w:val="24"/>
              </w:rPr>
            </w:pPr>
            <w:r w:rsidRPr="00B87054">
              <w:rPr>
                <w:b/>
              </w:rPr>
              <w:t xml:space="preserve">3. </w:t>
            </w:r>
            <w:r w:rsidR="001C218E" w:rsidRPr="00B87054">
              <w:rPr>
                <w:b/>
              </w:rPr>
              <w:t>Изпълнение на демонстрационни/пилотни проекти</w:t>
            </w:r>
            <w:r w:rsidR="00CF455C" w:rsidRPr="00B87054">
              <w:rPr>
                <w:b/>
              </w:rPr>
              <w:t>, свързани с превенция и управление на риска от наводнения</w:t>
            </w:r>
            <w:r w:rsidR="00BC00B2" w:rsidRPr="00B87054">
              <w:rPr>
                <w:b/>
              </w:rPr>
              <w:t xml:space="preserve"> и свлачища</w:t>
            </w:r>
            <w:r w:rsidR="00CD56F2" w:rsidRPr="00B87054">
              <w:rPr>
                <w:b/>
              </w:rPr>
              <w:t>, както и информационни кампании за</w:t>
            </w:r>
            <w:r w:rsidR="00CD56F2" w:rsidRPr="00B87054">
              <w:rPr>
                <w:b/>
                <w:szCs w:val="24"/>
              </w:rPr>
              <w:t xml:space="preserve"> повишаване </w:t>
            </w:r>
            <w:r w:rsidR="00782AD6" w:rsidRPr="00B87054">
              <w:rPr>
                <w:b/>
                <w:szCs w:val="24"/>
              </w:rPr>
              <w:t xml:space="preserve">на </w:t>
            </w:r>
            <w:r w:rsidR="00CD56F2" w:rsidRPr="00B87054">
              <w:rPr>
                <w:b/>
                <w:szCs w:val="24"/>
              </w:rPr>
              <w:t>общественото съзнание по отношение на тези рискове</w:t>
            </w:r>
            <w:r w:rsidR="00B11DA2" w:rsidRPr="00B87054">
              <w:rPr>
                <w:szCs w:val="24"/>
              </w:rPr>
              <w:t xml:space="preserve">. </w:t>
            </w:r>
          </w:p>
          <w:p w14:paraId="33F4821D" w14:textId="77777777" w:rsidR="00BB7CE2" w:rsidRPr="00B87054" w:rsidRDefault="00BB7CE2" w:rsidP="00B11DA2">
            <w:r w:rsidRPr="00B87054">
              <w:t xml:space="preserve">С изпълнение на мярката ще се цели събиране, синтезиране, разпространение и прилагане на нови, нетрадиционни успешни мерки, добри практики и/или управленски подходи в областта на превенцията и управлението </w:t>
            </w:r>
            <w:r w:rsidR="006669E4" w:rsidRPr="00B87054">
              <w:t xml:space="preserve">на риска от наводнения </w:t>
            </w:r>
            <w:r w:rsidR="00CD56F2" w:rsidRPr="00B87054">
              <w:t>и свлачища</w:t>
            </w:r>
            <w:r w:rsidR="00DC0D6C" w:rsidRPr="00B87054">
              <w:t xml:space="preserve">, адаптация </w:t>
            </w:r>
            <w:r w:rsidRPr="00B87054">
              <w:t xml:space="preserve">и </w:t>
            </w:r>
            <w:r w:rsidR="006669E4" w:rsidRPr="00B87054">
              <w:t xml:space="preserve">осигуряване </w:t>
            </w:r>
            <w:r w:rsidR="00782AD6" w:rsidRPr="00B87054">
              <w:t xml:space="preserve">на </w:t>
            </w:r>
            <w:r w:rsidR="006669E4" w:rsidRPr="00B87054">
              <w:t>устойчивост към изменението на климата.</w:t>
            </w:r>
            <w:r w:rsidR="00CD56F2" w:rsidRPr="00B87054">
              <w:t xml:space="preserve"> </w:t>
            </w:r>
          </w:p>
          <w:p w14:paraId="46306C86" w14:textId="77777777" w:rsidR="00B11DA2" w:rsidRPr="00B87054" w:rsidRDefault="00B11DA2" w:rsidP="00B11DA2">
            <w:r w:rsidRPr="00B87054">
              <w:rPr>
                <w:b/>
              </w:rPr>
              <w:t>Бенефициенти</w:t>
            </w:r>
            <w:r w:rsidRPr="00B87054">
              <w:t>: Общини, юридически лица с нестопанска цел.</w:t>
            </w:r>
          </w:p>
          <w:p w14:paraId="4AC0304A" w14:textId="77777777" w:rsidR="00B11DA2" w:rsidRPr="00B87054" w:rsidRDefault="00B11DA2" w:rsidP="00B11DA2">
            <w:pPr>
              <w:rPr>
                <w:i/>
                <w:sz w:val="18"/>
                <w:szCs w:val="18"/>
              </w:rPr>
            </w:pPr>
            <w:r w:rsidRPr="00B87054">
              <w:rPr>
                <w:b/>
              </w:rPr>
              <w:t xml:space="preserve">Целеви групи: </w:t>
            </w:r>
            <w:r w:rsidRPr="00B87054">
              <w:t>населението в страната.</w:t>
            </w:r>
          </w:p>
        </w:tc>
      </w:tr>
    </w:tbl>
    <w:p w14:paraId="6382F9E1" w14:textId="77777777" w:rsidR="002D2DBF" w:rsidRPr="00B87054" w:rsidRDefault="002D2DBF" w:rsidP="002D2DBF"/>
    <w:p w14:paraId="32B917D0" w14:textId="77777777" w:rsidR="002D2DBF" w:rsidRPr="00B87054" w:rsidRDefault="002D2DBF" w:rsidP="002D2DBF">
      <w:pPr>
        <w:pStyle w:val="ManualHeading3"/>
        <w:tabs>
          <w:tab w:val="clear" w:pos="850"/>
        </w:tabs>
        <w:ind w:left="1418" w:hanging="1418"/>
        <w:rPr>
          <w:b/>
        </w:rPr>
      </w:pPr>
      <w:r w:rsidRPr="00B87054">
        <w:rPr>
          <w:b/>
        </w:rPr>
        <w:t xml:space="preserve">2.A.6.2 </w:t>
      </w:r>
      <w:r w:rsidRPr="00B87054">
        <w:tab/>
      </w:r>
      <w:r w:rsidRPr="00B87054">
        <w:rPr>
          <w:b/>
        </w:rPr>
        <w:t>Ръководни принципи за подбора на операциите</w:t>
      </w:r>
    </w:p>
    <w:p w14:paraId="01D34FB2" w14:textId="77777777" w:rsidR="002D2DBF" w:rsidRPr="00B87054" w:rsidRDefault="002D2DBF" w:rsidP="002D2DBF">
      <w:pPr>
        <w:pStyle w:val="ManualHeading3"/>
        <w:tabs>
          <w:tab w:val="clear" w:pos="850"/>
        </w:tabs>
        <w:ind w:left="1418" w:hanging="1418"/>
        <w:rPr>
          <w:i w:val="0"/>
        </w:rPr>
      </w:pPr>
      <w:r w:rsidRPr="00B87054">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B87054" w14:paraId="4F6650CC" w14:textId="77777777" w:rsidTr="002A51D1">
        <w:trPr>
          <w:trHeight w:val="518"/>
        </w:trPr>
        <w:tc>
          <w:tcPr>
            <w:tcW w:w="2235" w:type="dxa"/>
            <w:shd w:val="clear" w:color="auto" w:fill="auto"/>
          </w:tcPr>
          <w:p w14:paraId="22A51DEE" w14:textId="77777777" w:rsidR="002D2DBF" w:rsidRPr="00B87054" w:rsidRDefault="002D2DBF" w:rsidP="002D2DBF">
            <w:pPr>
              <w:rPr>
                <w:i/>
                <w:color w:val="8DB3E2"/>
                <w:sz w:val="18"/>
                <w:szCs w:val="18"/>
              </w:rPr>
            </w:pPr>
            <w:r w:rsidRPr="00B87054">
              <w:rPr>
                <w:i/>
              </w:rPr>
              <w:t>Инвестиционен приоритет</w:t>
            </w:r>
          </w:p>
        </w:tc>
        <w:tc>
          <w:tcPr>
            <w:tcW w:w="6832" w:type="dxa"/>
            <w:shd w:val="clear" w:color="auto" w:fill="auto"/>
          </w:tcPr>
          <w:p w14:paraId="337A0B21" w14:textId="77777777" w:rsidR="002D2DBF" w:rsidRPr="00B87054" w:rsidRDefault="002D2DBF" w:rsidP="00252EE1">
            <w:pPr>
              <w:spacing w:after="0"/>
              <w:rPr>
                <w:i/>
                <w:color w:val="8DB3E2"/>
                <w:sz w:val="18"/>
              </w:rPr>
            </w:pPr>
            <w:r w:rsidRPr="00B87054">
              <w:rPr>
                <w:i/>
                <w:color w:val="8DB3E2"/>
                <w:sz w:val="18"/>
              </w:rPr>
              <w:t xml:space="preserve">&lt;2A.2.2.1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6C09CF65" w14:textId="77777777" w:rsidR="00D21080" w:rsidRPr="00B87054" w:rsidRDefault="00D21080" w:rsidP="00252EE1">
            <w:pPr>
              <w:spacing w:before="60"/>
              <w:rPr>
                <w:i/>
                <w:color w:val="8DB3E2"/>
                <w:sz w:val="18"/>
                <w:szCs w:val="18"/>
              </w:rPr>
            </w:pPr>
            <w:r w:rsidRPr="00B87054">
              <w:rPr>
                <w:b/>
              </w:rPr>
              <w:t xml:space="preserve">Инвестиционен приоритет </w:t>
            </w:r>
            <w:r w:rsidR="005B2DC1" w:rsidRPr="00B87054">
              <w:rPr>
                <w:b/>
              </w:rPr>
              <w:t xml:space="preserve">b (ii) </w:t>
            </w:r>
            <w:r w:rsidRPr="00B87054">
              <w:rPr>
                <w:b/>
                <w:szCs w:val="24"/>
              </w:rPr>
              <w:t>към ТЦ 5 (</w:t>
            </w:r>
            <w:r w:rsidR="005B2DC1" w:rsidRPr="00B87054">
              <w:rPr>
                <w:b/>
                <w:szCs w:val="24"/>
              </w:rPr>
              <w:t>К</w:t>
            </w:r>
            <w:r w:rsidRPr="00B87054">
              <w:rPr>
                <w:b/>
                <w:szCs w:val="24"/>
              </w:rPr>
              <w:t xml:space="preserve">Ф): </w:t>
            </w:r>
            <w:r w:rsidRPr="00B87054">
              <w:rPr>
                <w:b/>
                <w:i/>
                <w:szCs w:val="24"/>
              </w:rPr>
              <w:t xml:space="preserve"> </w:t>
            </w:r>
            <w:r w:rsidR="00404246" w:rsidRPr="00B87054">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D66DDE" w:rsidRPr="00B87054" w14:paraId="29CCCBB0" w14:textId="77777777" w:rsidTr="002A51D1">
        <w:trPr>
          <w:trHeight w:val="416"/>
        </w:trPr>
        <w:tc>
          <w:tcPr>
            <w:tcW w:w="9067" w:type="dxa"/>
            <w:gridSpan w:val="2"/>
            <w:shd w:val="clear" w:color="auto" w:fill="auto"/>
          </w:tcPr>
          <w:p w14:paraId="23368CBC" w14:textId="77777777" w:rsidR="00D66DDE" w:rsidRPr="00B87054" w:rsidRDefault="00D66DDE" w:rsidP="002D2DBF">
            <w:pPr>
              <w:rPr>
                <w:i/>
                <w:color w:val="8DB3E2"/>
                <w:sz w:val="18"/>
              </w:rPr>
            </w:pPr>
            <w:r w:rsidRPr="00B87054">
              <w:rPr>
                <w:i/>
                <w:color w:val="8DB3E2"/>
                <w:sz w:val="18"/>
              </w:rPr>
              <w:t xml:space="preserve">&lt;2A.2.2.2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="5000" </w:t>
            </w:r>
            <w:proofErr w:type="spellStart"/>
            <w:r w:rsidRPr="00B87054">
              <w:rPr>
                <w:i/>
                <w:color w:val="8DB3E2"/>
                <w:sz w:val="18"/>
              </w:rPr>
              <w:t>input</w:t>
            </w:r>
            <w:proofErr w:type="spellEnd"/>
            <w:r w:rsidRPr="00B87054">
              <w:rPr>
                <w:i/>
                <w:color w:val="8DB3E2"/>
                <w:sz w:val="18"/>
              </w:rPr>
              <w:t>="M"&gt;</w:t>
            </w:r>
          </w:p>
          <w:p w14:paraId="7EC1CDFA" w14:textId="77777777" w:rsidR="00D66DDE" w:rsidRPr="00B87054" w:rsidRDefault="00D66DDE" w:rsidP="005B09F2">
            <w:pPr>
              <w:pStyle w:val="BodyText"/>
              <w:spacing w:before="40"/>
              <w:rPr>
                <w:szCs w:val="24"/>
              </w:rPr>
            </w:pPr>
            <w:r w:rsidRPr="00B87054">
              <w:t>Всички операции, финансирани със средства от Е</w:t>
            </w:r>
            <w:r w:rsidR="00704ED6" w:rsidRPr="00B87054">
              <w:t>СИФ</w:t>
            </w:r>
            <w:r w:rsidRPr="00B87054">
              <w:t xml:space="preserve"> в рамките на приоритетната ос, ще са съобразени с европейското и национално законодателство в областта на околната среда. </w:t>
            </w:r>
            <w:r w:rsidRPr="00B87054">
              <w:rPr>
                <w:szCs w:val="24"/>
              </w:rPr>
              <w:t xml:space="preserve">При избора на операции освен </w:t>
            </w:r>
            <w:r w:rsidRPr="00B87054">
              <w:t>основните хоризонтални принципи – законност, партньорство, прозрачност и публичност, равни възможности и предотвратяване на дискриминация, ще</w:t>
            </w:r>
            <w:r w:rsidRPr="00B87054">
              <w:rPr>
                <w:szCs w:val="24"/>
              </w:rPr>
              <w:t xml:space="preserve"> се спазват и следните принципи:</w:t>
            </w:r>
          </w:p>
          <w:p w14:paraId="6C07ED2C" w14:textId="77777777" w:rsidR="00D66DDE" w:rsidRPr="00B87054" w:rsidRDefault="00D66DDE" w:rsidP="00735856">
            <w:pPr>
              <w:pStyle w:val="BodyText"/>
              <w:numPr>
                <w:ilvl w:val="0"/>
                <w:numId w:val="36"/>
              </w:numPr>
              <w:tabs>
                <w:tab w:val="left" w:pos="567"/>
              </w:tabs>
              <w:spacing w:before="40" w:after="40"/>
              <w:ind w:left="0" w:firstLine="360"/>
              <w:rPr>
                <w:i/>
                <w:sz w:val="18"/>
                <w:szCs w:val="18"/>
              </w:rPr>
            </w:pPr>
            <w:r w:rsidRPr="00B87054">
              <w:rPr>
                <w:b/>
                <w:szCs w:val="24"/>
              </w:rPr>
              <w:t xml:space="preserve"> Финансиране, основано на нуждите</w:t>
            </w:r>
            <w:r w:rsidR="007D31DE" w:rsidRPr="00B87054">
              <w:rPr>
                <w:szCs w:val="24"/>
              </w:rPr>
              <w:t xml:space="preserve"> </w:t>
            </w:r>
            <w:r w:rsidRPr="00B87054">
              <w:rPr>
                <w:szCs w:val="24"/>
              </w:rPr>
              <w:t>–</w:t>
            </w:r>
            <w:r w:rsidR="007D31DE" w:rsidRPr="00B87054">
              <w:rPr>
                <w:szCs w:val="24"/>
              </w:rPr>
              <w:t xml:space="preserve"> </w:t>
            </w:r>
            <w:r w:rsidRPr="00B87054">
              <w:rPr>
                <w:szCs w:val="24"/>
              </w:rPr>
              <w:t>ще се финансират приоритетно проекти</w:t>
            </w:r>
            <w:r w:rsidR="000E64FA" w:rsidRPr="00B87054">
              <w:rPr>
                <w:szCs w:val="24"/>
              </w:rPr>
              <w:t xml:space="preserve"> за превенция и управление на риска от наводнения</w:t>
            </w:r>
            <w:r w:rsidRPr="00B87054">
              <w:rPr>
                <w:szCs w:val="24"/>
              </w:rPr>
              <w:t>, които ще допринесат за изпълнение на мерките, залегнали в ПУРН</w:t>
            </w:r>
            <w:r w:rsidR="000E64FA" w:rsidRPr="00B87054">
              <w:rPr>
                <w:szCs w:val="24"/>
              </w:rPr>
              <w:t xml:space="preserve"> и проекти за геозащитни дейности за </w:t>
            </w:r>
            <w:r w:rsidR="000E64FA" w:rsidRPr="00B87054">
              <w:rPr>
                <w:szCs w:val="24"/>
              </w:rPr>
              <w:lastRenderedPageBreak/>
              <w:t xml:space="preserve">обекти, включени в Методиката за приоритизиране на свлачищни обекти на територията на страната, разработена от </w:t>
            </w:r>
            <w:r w:rsidR="00782AD6" w:rsidRPr="00B87054">
              <w:rPr>
                <w:szCs w:val="24"/>
              </w:rPr>
              <w:t>МРРБ</w:t>
            </w:r>
            <w:r w:rsidR="000E64FA" w:rsidRPr="00B87054">
              <w:rPr>
                <w:szCs w:val="24"/>
              </w:rPr>
              <w:t>, отчитайки приоритетност и от гледна точка на населението в риск</w:t>
            </w:r>
            <w:r w:rsidRPr="00B87054">
              <w:rPr>
                <w:szCs w:val="24"/>
              </w:rPr>
              <w:t>.</w:t>
            </w:r>
          </w:p>
          <w:p w14:paraId="0722ACD8" w14:textId="77777777" w:rsidR="00D66DDE" w:rsidRPr="00B87054" w:rsidRDefault="00D66DDE" w:rsidP="00735856">
            <w:pPr>
              <w:pStyle w:val="BodyText"/>
              <w:numPr>
                <w:ilvl w:val="0"/>
                <w:numId w:val="36"/>
              </w:numPr>
              <w:tabs>
                <w:tab w:val="left" w:pos="567"/>
              </w:tabs>
              <w:spacing w:before="40" w:after="40"/>
              <w:ind w:left="0" w:firstLine="360"/>
              <w:rPr>
                <w:b/>
                <w:szCs w:val="24"/>
              </w:rPr>
            </w:pPr>
            <w:r w:rsidRPr="00B87054">
              <w:rPr>
                <w:i/>
                <w:sz w:val="18"/>
                <w:szCs w:val="18"/>
              </w:rPr>
              <w:t xml:space="preserve"> </w:t>
            </w:r>
            <w:r w:rsidRPr="00B87054">
              <w:rPr>
                <w:b/>
                <w:szCs w:val="24"/>
              </w:rPr>
              <w:t xml:space="preserve">Съгласуваност с Рамковата директива за водите </w:t>
            </w:r>
            <w:r w:rsidRPr="00B87054">
              <w:rPr>
                <w:szCs w:val="24"/>
              </w:rPr>
              <w:t>– ще се финансират проекти, чието изпълнение няма да доведе до влошаване състоянието на водните тела, в съгласуваност с изискванията на РДВ.</w:t>
            </w:r>
          </w:p>
          <w:p w14:paraId="584D97AF" w14:textId="77777777" w:rsidR="00D66DDE" w:rsidRPr="00B87054" w:rsidRDefault="00D66DDE" w:rsidP="00735856">
            <w:pPr>
              <w:pStyle w:val="BodyText"/>
              <w:numPr>
                <w:ilvl w:val="0"/>
                <w:numId w:val="36"/>
              </w:numPr>
              <w:tabs>
                <w:tab w:val="left" w:pos="567"/>
              </w:tabs>
              <w:spacing w:before="40" w:after="40"/>
              <w:ind w:left="0" w:firstLine="360"/>
              <w:rPr>
                <w:i/>
                <w:sz w:val="18"/>
                <w:szCs w:val="18"/>
              </w:rPr>
            </w:pPr>
            <w:r w:rsidRPr="00B87054">
              <w:rPr>
                <w:b/>
                <w:szCs w:val="24"/>
              </w:rPr>
              <w:t xml:space="preserve"> Устойчиво развитие </w:t>
            </w:r>
            <w:r w:rsidRPr="00B87054">
              <w:rPr>
                <w:szCs w:val="24"/>
              </w:rPr>
              <w:t>– ще се финансират проекти, чието изпълнение ще допринесе за подобряване на околната среда (вкл. съгласуваност с Н</w:t>
            </w:r>
            <w:r w:rsidR="00CD3D14" w:rsidRPr="00B87054">
              <w:rPr>
                <w:szCs w:val="24"/>
              </w:rPr>
              <w:t>ПРД</w:t>
            </w:r>
            <w:r w:rsidRPr="00B87054">
              <w:rPr>
                <w:szCs w:val="24"/>
              </w:rPr>
              <w:t xml:space="preserve"> за Натура 2000), за запазване икономическото състояние на региона чрез създаване на устойчивост при бедствия и предотвратяване </w:t>
            </w:r>
            <w:r w:rsidR="00782AD6" w:rsidRPr="00B87054">
              <w:rPr>
                <w:szCs w:val="24"/>
              </w:rPr>
              <w:t xml:space="preserve">на </w:t>
            </w:r>
            <w:r w:rsidRPr="00B87054">
              <w:rPr>
                <w:szCs w:val="24"/>
              </w:rPr>
              <w:t xml:space="preserve">отрицателните последствия в резултат от наводнения, както и за защита човешкото здраве. </w:t>
            </w:r>
          </w:p>
          <w:p w14:paraId="33C0FDC6" w14:textId="77777777" w:rsidR="0062150D" w:rsidRPr="00B87054" w:rsidRDefault="0062150D" w:rsidP="00735856">
            <w:pPr>
              <w:pStyle w:val="BodyText"/>
              <w:numPr>
                <w:ilvl w:val="0"/>
                <w:numId w:val="36"/>
              </w:numPr>
              <w:tabs>
                <w:tab w:val="left" w:pos="567"/>
              </w:tabs>
              <w:spacing w:before="40" w:after="40"/>
              <w:ind w:left="0" w:firstLine="360"/>
              <w:rPr>
                <w:szCs w:val="24"/>
              </w:rPr>
            </w:pPr>
            <w:r w:rsidRPr="00B87054">
              <w:rPr>
                <w:b/>
                <w:szCs w:val="24"/>
              </w:rPr>
              <w:t>Ресурсна ефективност</w:t>
            </w:r>
            <w:r w:rsidRPr="00B87054">
              <w:rPr>
                <w:szCs w:val="24"/>
              </w:rPr>
              <w:t xml:space="preserve"> – ще се финансират приоритетно проекти, които допринасят за постигане на ресурсна ефективност и за подобряване на околната среда, като се насърчават технологични решения, изискващи по-малко инвестиционни и експлоатационни разходи.</w:t>
            </w:r>
          </w:p>
          <w:p w14:paraId="0DD46FAC" w14:textId="77777777" w:rsidR="0062150D" w:rsidRPr="00B87054" w:rsidRDefault="0062150D" w:rsidP="00735856">
            <w:pPr>
              <w:pStyle w:val="BodyText"/>
              <w:numPr>
                <w:ilvl w:val="0"/>
                <w:numId w:val="36"/>
              </w:numPr>
              <w:tabs>
                <w:tab w:val="left" w:pos="567"/>
              </w:tabs>
              <w:spacing w:before="40" w:after="40"/>
              <w:ind w:left="0" w:firstLine="360"/>
              <w:rPr>
                <w:i/>
                <w:sz w:val="18"/>
                <w:szCs w:val="18"/>
              </w:rPr>
            </w:pPr>
            <w:r w:rsidRPr="00B87054">
              <w:rPr>
                <w:b/>
                <w:szCs w:val="24"/>
              </w:rPr>
              <w:t>Борба с изменението на климата и адаптация, устойчивост към бедствия -</w:t>
            </w:r>
            <w:r w:rsidRPr="00B87054">
              <w:rPr>
                <w:szCs w:val="24"/>
              </w:rPr>
              <w:t xml:space="preserve"> </w:t>
            </w:r>
            <w:r w:rsidR="008623B1" w:rsidRPr="00B87054">
              <w:rPr>
                <w:szCs w:val="24"/>
              </w:rPr>
              <w:t xml:space="preserve">при </w:t>
            </w:r>
            <w:r w:rsidRPr="00B87054">
              <w:rPr>
                <w:szCs w:val="24"/>
              </w:rPr>
              <w:t>финансирането на проекти, там където е приложимо, ще се цели намаляване на емисиите на парникови газове и адаптация към изменението на климата, както и постигане на устойчивост на инфраструктурата към бедствия.</w:t>
            </w:r>
          </w:p>
        </w:tc>
      </w:tr>
    </w:tbl>
    <w:p w14:paraId="30AEED3D" w14:textId="77777777" w:rsidR="002D2DBF" w:rsidRPr="00B87054" w:rsidRDefault="002D2DBF" w:rsidP="002D2DBF">
      <w:pPr>
        <w:pStyle w:val="Text3"/>
        <w:ind w:left="0"/>
        <w:rPr>
          <w:szCs w:val="24"/>
        </w:rPr>
      </w:pPr>
    </w:p>
    <w:p w14:paraId="41D00FE2" w14:textId="77777777" w:rsidR="002D2DBF" w:rsidRPr="00B87054" w:rsidRDefault="002D2DBF" w:rsidP="002D2DBF">
      <w:pPr>
        <w:pStyle w:val="Text1"/>
        <w:ind w:left="0"/>
      </w:pPr>
      <w:r w:rsidRPr="00B87054">
        <w:rPr>
          <w:b/>
          <w:i/>
        </w:rPr>
        <w:t>2.A.6.3</w:t>
      </w:r>
      <w:r w:rsidRPr="00B87054">
        <w:tab/>
      </w:r>
      <w:r w:rsidRPr="00B87054">
        <w:rPr>
          <w:b/>
          <w:i/>
        </w:rPr>
        <w:t xml:space="preserve"> </w:t>
      </w:r>
      <w:r w:rsidRPr="00B87054">
        <w:rPr>
          <w:b/>
        </w:rPr>
        <w:t>Планирано използване на финансови инструменти</w:t>
      </w:r>
      <w:r w:rsidRPr="00B87054">
        <w:t xml:space="preserve"> (когато е целесъобразно)</w:t>
      </w:r>
    </w:p>
    <w:p w14:paraId="65FE18F5" w14:textId="77777777" w:rsidR="002D2DBF" w:rsidRPr="00B87054" w:rsidRDefault="002D2DBF" w:rsidP="002D2DBF">
      <w:pPr>
        <w:pStyle w:val="ManualHeading3"/>
        <w:tabs>
          <w:tab w:val="clear" w:pos="850"/>
        </w:tabs>
        <w:ind w:left="0" w:firstLine="0"/>
        <w:rPr>
          <w:i w:val="0"/>
        </w:rPr>
      </w:pPr>
      <w:r w:rsidRPr="00B87054">
        <w:rPr>
          <w:i w:val="0"/>
        </w:rPr>
        <w:t xml:space="preserve">(Позоваване: член 96, параграф 2, първа алинея, буква б), подточка iii) от Регламент (EС) № 1303/2013) </w:t>
      </w:r>
    </w:p>
    <w:p w14:paraId="60105042" w14:textId="77777777" w:rsidR="002D2DBF" w:rsidRPr="00B87054" w:rsidRDefault="002D2DBF" w:rsidP="002D2DBF">
      <w:pPr>
        <w:pStyle w:val="Text1"/>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699"/>
      </w:tblGrid>
      <w:tr w:rsidR="002D2DBF" w:rsidRPr="00B87054" w14:paraId="7221F8A5" w14:textId="77777777" w:rsidTr="002A51D1">
        <w:trPr>
          <w:trHeight w:val="518"/>
        </w:trPr>
        <w:tc>
          <w:tcPr>
            <w:tcW w:w="3085" w:type="dxa"/>
            <w:shd w:val="clear" w:color="auto" w:fill="auto"/>
          </w:tcPr>
          <w:p w14:paraId="6CE3EB56" w14:textId="77777777" w:rsidR="002D2DBF" w:rsidRPr="00B87054" w:rsidRDefault="002D2DBF" w:rsidP="002D2DBF">
            <w:pPr>
              <w:rPr>
                <w:i/>
                <w:color w:val="8DB3E2"/>
                <w:sz w:val="18"/>
                <w:szCs w:val="18"/>
              </w:rPr>
            </w:pPr>
            <w:r w:rsidRPr="00B87054">
              <w:rPr>
                <w:i/>
              </w:rPr>
              <w:t>Инвестиционен приоритет</w:t>
            </w:r>
          </w:p>
        </w:tc>
        <w:tc>
          <w:tcPr>
            <w:tcW w:w="5699" w:type="dxa"/>
            <w:shd w:val="clear" w:color="auto" w:fill="auto"/>
          </w:tcPr>
          <w:p w14:paraId="7EC829A4" w14:textId="77777777" w:rsidR="002D2DBF" w:rsidRPr="00B87054" w:rsidRDefault="002D2DBF" w:rsidP="002D2DBF">
            <w:pPr>
              <w:rPr>
                <w:i/>
                <w:color w:val="8DB3E2"/>
                <w:sz w:val="18"/>
              </w:rPr>
            </w:pPr>
            <w:r w:rsidRPr="00B87054">
              <w:rPr>
                <w:i/>
                <w:color w:val="8DB3E2"/>
                <w:sz w:val="18"/>
              </w:rPr>
              <w:t xml:space="preserve">&lt;2A.2.3.1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5FF26BE4" w14:textId="77777777" w:rsidR="00D21080" w:rsidRPr="00B87054" w:rsidRDefault="00D21080" w:rsidP="005B2DC1">
            <w:pPr>
              <w:rPr>
                <w:i/>
                <w:color w:val="8DB3E2"/>
                <w:sz w:val="18"/>
                <w:szCs w:val="18"/>
              </w:rPr>
            </w:pPr>
            <w:r w:rsidRPr="00B87054">
              <w:rPr>
                <w:b/>
              </w:rPr>
              <w:t xml:space="preserve">Инвестиционен приоритет </w:t>
            </w:r>
            <w:r w:rsidR="005B2DC1" w:rsidRPr="00B87054">
              <w:rPr>
                <w:b/>
              </w:rPr>
              <w:t>b (ii)</w:t>
            </w:r>
            <w:r w:rsidRPr="00B87054">
              <w:rPr>
                <w:b/>
              </w:rPr>
              <w:t xml:space="preserve"> </w:t>
            </w:r>
            <w:r w:rsidRPr="00B87054">
              <w:rPr>
                <w:b/>
                <w:szCs w:val="24"/>
              </w:rPr>
              <w:t>към ТЦ 5 (</w:t>
            </w:r>
            <w:r w:rsidR="005B2DC1" w:rsidRPr="00B87054">
              <w:rPr>
                <w:b/>
                <w:szCs w:val="24"/>
              </w:rPr>
              <w:t>К</w:t>
            </w:r>
            <w:r w:rsidRPr="00B87054">
              <w:rPr>
                <w:b/>
                <w:szCs w:val="24"/>
              </w:rPr>
              <w:t xml:space="preserve">Ф): </w:t>
            </w:r>
            <w:r w:rsidRPr="00B87054">
              <w:rPr>
                <w:b/>
                <w:i/>
                <w:szCs w:val="24"/>
              </w:rPr>
              <w:t xml:space="preserve"> </w:t>
            </w:r>
            <w:r w:rsidR="00404246" w:rsidRPr="00B87054">
              <w:rPr>
                <w:szCs w:val="24"/>
              </w:rPr>
              <w:t>Насърчаване на инвестиции, предназначени за справяне със специфични рискове, осигуряване на устойчивост при бедствия и разработване на системи за управление на бедствия.</w:t>
            </w:r>
          </w:p>
        </w:tc>
      </w:tr>
      <w:tr w:rsidR="002D2DBF" w:rsidRPr="00B87054" w14:paraId="5022BE75" w14:textId="77777777" w:rsidTr="002A51D1">
        <w:trPr>
          <w:trHeight w:val="379"/>
        </w:trPr>
        <w:tc>
          <w:tcPr>
            <w:tcW w:w="3085" w:type="dxa"/>
            <w:shd w:val="clear" w:color="auto" w:fill="auto"/>
          </w:tcPr>
          <w:p w14:paraId="1C4CC496" w14:textId="77777777" w:rsidR="002D2DBF" w:rsidRPr="00B87054" w:rsidRDefault="002D2DBF" w:rsidP="002D2DBF">
            <w:pPr>
              <w:rPr>
                <w:i/>
                <w:color w:val="8DB3E2"/>
                <w:sz w:val="18"/>
                <w:szCs w:val="18"/>
              </w:rPr>
            </w:pPr>
            <w:r w:rsidRPr="00B87054">
              <w:rPr>
                <w:b/>
                <w:i/>
              </w:rPr>
              <w:t>Планирано използване на финансови инструменти</w:t>
            </w:r>
          </w:p>
        </w:tc>
        <w:tc>
          <w:tcPr>
            <w:tcW w:w="5699" w:type="dxa"/>
            <w:shd w:val="clear" w:color="auto" w:fill="auto"/>
          </w:tcPr>
          <w:p w14:paraId="481E5EAC" w14:textId="77777777" w:rsidR="002D2DBF" w:rsidRPr="00B87054" w:rsidRDefault="002D2DBF" w:rsidP="002D2DBF">
            <w:pPr>
              <w:rPr>
                <w:i/>
                <w:color w:val="8DB3E2"/>
                <w:sz w:val="18"/>
                <w:szCs w:val="18"/>
              </w:rPr>
            </w:pPr>
            <w:r w:rsidRPr="00B87054">
              <w:rPr>
                <w:i/>
                <w:color w:val="8DB3E2"/>
                <w:sz w:val="18"/>
              </w:rPr>
              <w:t xml:space="preserve">&lt;2A.2.3.2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2D2DBF" w:rsidRPr="00B87054" w14:paraId="11E80DEF" w14:textId="77777777" w:rsidTr="002A51D1">
        <w:trPr>
          <w:trHeight w:val="939"/>
        </w:trPr>
        <w:tc>
          <w:tcPr>
            <w:tcW w:w="8784" w:type="dxa"/>
            <w:gridSpan w:val="2"/>
            <w:shd w:val="clear" w:color="auto" w:fill="auto"/>
          </w:tcPr>
          <w:p w14:paraId="5FF15D67" w14:textId="77777777" w:rsidR="002D2DBF" w:rsidRPr="00B87054" w:rsidRDefault="002D2DBF" w:rsidP="002D2DBF">
            <w:pPr>
              <w:rPr>
                <w:i/>
                <w:color w:val="8DB3E2"/>
                <w:sz w:val="18"/>
              </w:rPr>
            </w:pPr>
            <w:r w:rsidRPr="00B87054">
              <w:rPr>
                <w:i/>
                <w:color w:val="8DB3E2"/>
                <w:sz w:val="18"/>
              </w:rPr>
              <w:t xml:space="preserve">&lt;2A.2.3.3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49991C86" w14:textId="77777777" w:rsidR="00D21080" w:rsidRPr="00B87054" w:rsidRDefault="00D21080" w:rsidP="002D2DBF">
            <w:pPr>
              <w:rPr>
                <w:i/>
                <w:sz w:val="18"/>
                <w:szCs w:val="18"/>
              </w:rPr>
            </w:pPr>
            <w:r w:rsidRPr="00B87054">
              <w:rPr>
                <w:b/>
              </w:rPr>
              <w:t>НЕПРИЛОЖИМО</w:t>
            </w:r>
          </w:p>
        </w:tc>
      </w:tr>
    </w:tbl>
    <w:p w14:paraId="0E6B47B8" w14:textId="77777777" w:rsidR="002D2DBF" w:rsidRPr="00B87054" w:rsidRDefault="002D2DBF" w:rsidP="002D2DBF"/>
    <w:p w14:paraId="44AB12AB" w14:textId="77777777" w:rsidR="002D2DBF" w:rsidRPr="00B87054" w:rsidRDefault="002D2DBF" w:rsidP="002D2DBF">
      <w:pPr>
        <w:pStyle w:val="Text1"/>
        <w:ind w:left="0"/>
      </w:pPr>
      <w:r w:rsidRPr="00B87054">
        <w:rPr>
          <w:b/>
          <w:i/>
        </w:rPr>
        <w:t xml:space="preserve">2.A.6.4 </w:t>
      </w:r>
      <w:r w:rsidRPr="00B87054">
        <w:tab/>
      </w:r>
      <w:r w:rsidRPr="00B87054">
        <w:rPr>
          <w:b/>
        </w:rPr>
        <w:t>Планирано използване на големи проекти</w:t>
      </w:r>
      <w:r w:rsidRPr="00B87054">
        <w:t xml:space="preserve"> (когато е целесъобразно)</w:t>
      </w:r>
    </w:p>
    <w:p w14:paraId="71F80621" w14:textId="77777777" w:rsidR="002D2DBF" w:rsidRPr="00B87054" w:rsidRDefault="002D2DBF" w:rsidP="002D2DBF">
      <w:pPr>
        <w:pStyle w:val="ManualHeading3"/>
        <w:tabs>
          <w:tab w:val="clear" w:pos="850"/>
        </w:tabs>
        <w:ind w:left="1418" w:hanging="1418"/>
        <w:rPr>
          <w:i w:val="0"/>
        </w:rPr>
      </w:pPr>
      <w:r w:rsidRPr="00B87054">
        <w:rPr>
          <w:i w:val="0"/>
        </w:rPr>
        <w:t xml:space="preserve">(Позоваване: член 96, параграф 2, първа алинея, буква б), подточка iii) от Регламент (EС) № 1303/2013)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5841"/>
      </w:tblGrid>
      <w:tr w:rsidR="002D2DBF" w:rsidRPr="00B87054" w14:paraId="2DA65420" w14:textId="77777777" w:rsidTr="002A51D1">
        <w:trPr>
          <w:trHeight w:val="518"/>
        </w:trPr>
        <w:tc>
          <w:tcPr>
            <w:tcW w:w="3085" w:type="dxa"/>
            <w:shd w:val="clear" w:color="auto" w:fill="auto"/>
          </w:tcPr>
          <w:p w14:paraId="5310224A" w14:textId="77777777" w:rsidR="002D2DBF" w:rsidRPr="00B87054" w:rsidRDefault="002D2DBF" w:rsidP="002D2DBF">
            <w:pPr>
              <w:rPr>
                <w:i/>
                <w:color w:val="8DB3E2"/>
                <w:sz w:val="18"/>
                <w:szCs w:val="18"/>
              </w:rPr>
            </w:pPr>
            <w:r w:rsidRPr="00B87054">
              <w:rPr>
                <w:i/>
              </w:rPr>
              <w:t>Инвестиционен приоритет</w:t>
            </w:r>
          </w:p>
        </w:tc>
        <w:tc>
          <w:tcPr>
            <w:tcW w:w="5841" w:type="dxa"/>
            <w:shd w:val="clear" w:color="auto" w:fill="auto"/>
          </w:tcPr>
          <w:p w14:paraId="2D0045EE" w14:textId="77777777" w:rsidR="002D2DBF" w:rsidRPr="00B87054" w:rsidRDefault="002D2DBF" w:rsidP="002D2DBF">
            <w:pPr>
              <w:rPr>
                <w:i/>
                <w:color w:val="8DB3E2"/>
                <w:sz w:val="18"/>
              </w:rPr>
            </w:pPr>
            <w:r w:rsidRPr="00B87054">
              <w:rPr>
                <w:i/>
                <w:color w:val="8DB3E2"/>
                <w:sz w:val="18"/>
              </w:rPr>
              <w:t xml:space="preserve">&lt;2A.2.4.1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7E877527" w14:textId="77777777" w:rsidR="00D21080" w:rsidRPr="00B87054" w:rsidRDefault="00D21080" w:rsidP="005B2DC1">
            <w:pPr>
              <w:rPr>
                <w:i/>
                <w:color w:val="8DB3E2"/>
                <w:sz w:val="18"/>
                <w:szCs w:val="18"/>
              </w:rPr>
            </w:pPr>
            <w:r w:rsidRPr="00B87054">
              <w:rPr>
                <w:b/>
              </w:rPr>
              <w:t xml:space="preserve">Инвестиционен приоритет </w:t>
            </w:r>
            <w:r w:rsidR="005B2DC1" w:rsidRPr="00B87054">
              <w:rPr>
                <w:b/>
              </w:rPr>
              <w:t xml:space="preserve">b (ii) </w:t>
            </w:r>
            <w:r w:rsidRPr="00B87054">
              <w:rPr>
                <w:b/>
                <w:szCs w:val="24"/>
              </w:rPr>
              <w:t>към ТЦ 5 (</w:t>
            </w:r>
            <w:r w:rsidR="005B2DC1" w:rsidRPr="00B87054">
              <w:rPr>
                <w:b/>
                <w:szCs w:val="24"/>
              </w:rPr>
              <w:t>КФ</w:t>
            </w:r>
            <w:r w:rsidRPr="00B87054">
              <w:rPr>
                <w:b/>
                <w:szCs w:val="24"/>
              </w:rPr>
              <w:t xml:space="preserve">): </w:t>
            </w:r>
            <w:r w:rsidRPr="00B87054">
              <w:rPr>
                <w:b/>
                <w:i/>
                <w:szCs w:val="24"/>
              </w:rPr>
              <w:t xml:space="preserve"> </w:t>
            </w:r>
            <w:r w:rsidR="00BC6332" w:rsidRPr="00B87054">
              <w:rPr>
                <w:szCs w:val="24"/>
              </w:rPr>
              <w:t xml:space="preserve">Насърчаване на инвестиции, предназначени за </w:t>
            </w:r>
            <w:r w:rsidR="00BC6332" w:rsidRPr="00B87054">
              <w:rPr>
                <w:szCs w:val="24"/>
              </w:rPr>
              <w:lastRenderedPageBreak/>
              <w:t>справяне със специфични рискове, осигуряване на устойчивост при бедствия и разработване на системи за управление на бедствия.</w:t>
            </w:r>
          </w:p>
        </w:tc>
      </w:tr>
      <w:tr w:rsidR="002D2DBF" w:rsidRPr="00B87054" w14:paraId="54F4AE27" w14:textId="77777777" w:rsidTr="002A51D1">
        <w:trPr>
          <w:trHeight w:val="980"/>
        </w:trPr>
        <w:tc>
          <w:tcPr>
            <w:tcW w:w="8926" w:type="dxa"/>
            <w:gridSpan w:val="2"/>
            <w:shd w:val="clear" w:color="auto" w:fill="auto"/>
          </w:tcPr>
          <w:p w14:paraId="60F62C4F" w14:textId="77777777" w:rsidR="002D2DBF" w:rsidRPr="00B87054" w:rsidRDefault="002D2DBF" w:rsidP="002D2DBF">
            <w:pPr>
              <w:rPr>
                <w:i/>
                <w:color w:val="8DB3E2"/>
                <w:sz w:val="18"/>
              </w:rPr>
            </w:pPr>
            <w:r w:rsidRPr="00B87054">
              <w:rPr>
                <w:i/>
                <w:color w:val="8DB3E2"/>
                <w:sz w:val="18"/>
              </w:rPr>
              <w:lastRenderedPageBreak/>
              <w:t xml:space="preserve">&lt;2A.2.4.2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="M"&gt;</w:t>
            </w:r>
          </w:p>
          <w:p w14:paraId="5F0EC6FD" w14:textId="77777777" w:rsidR="00D21080" w:rsidRPr="00B87054" w:rsidRDefault="009F152F" w:rsidP="002D2DBF">
            <w:r w:rsidRPr="00B87054">
              <w:rPr>
                <w:b/>
              </w:rPr>
              <w:t>НЕ СЕ ПЛАНИРА.</w:t>
            </w:r>
          </w:p>
        </w:tc>
      </w:tr>
    </w:tbl>
    <w:p w14:paraId="4C3D77E1" w14:textId="77777777" w:rsidR="00252EE1" w:rsidRPr="00B87054" w:rsidRDefault="00252EE1" w:rsidP="002D2DBF">
      <w:pPr>
        <w:rPr>
          <w:b/>
          <w:i/>
        </w:rPr>
      </w:pPr>
    </w:p>
    <w:p w14:paraId="6D2CC89B" w14:textId="77777777" w:rsidR="002D2DBF" w:rsidRPr="00B87054" w:rsidRDefault="002D2DBF" w:rsidP="002D2DBF">
      <w:pPr>
        <w:rPr>
          <w:b/>
          <w:i/>
        </w:rPr>
      </w:pPr>
      <w:r w:rsidRPr="00B87054">
        <w:rPr>
          <w:b/>
          <w:i/>
        </w:rPr>
        <w:t>2.A.6.5</w:t>
      </w:r>
      <w:r w:rsidRPr="00B87054">
        <w:tab/>
      </w:r>
      <w:r w:rsidRPr="00B87054">
        <w:rPr>
          <w:b/>
          <w:i/>
        </w:rPr>
        <w:t xml:space="preserve">  Показатели за изпълнението по инвестиционни приоритети и когато е целесъобразно — по категории региони</w:t>
      </w:r>
    </w:p>
    <w:p w14:paraId="6A18C24A" w14:textId="77777777" w:rsidR="002D2DBF" w:rsidRPr="00B87054" w:rsidRDefault="002D2DBF" w:rsidP="002D2DBF">
      <w:r w:rsidRPr="00B87054">
        <w:t>(Позоваване: член 96, параграф 2, първа алинея, буква б), подточка iv) от Регламент (EС) № 1303/2013)</w:t>
      </w:r>
    </w:p>
    <w:p w14:paraId="52E284F2" w14:textId="77777777" w:rsidR="00252EE1" w:rsidRPr="00B87054" w:rsidRDefault="00252EE1" w:rsidP="002D2DBF">
      <w:pPr>
        <w:rPr>
          <w:b/>
        </w:rPr>
      </w:pPr>
    </w:p>
    <w:p w14:paraId="57131F9D" w14:textId="77777777" w:rsidR="002D2DBF" w:rsidRPr="00B87054" w:rsidRDefault="002D2DBF" w:rsidP="002D2DBF">
      <w:pPr>
        <w:rPr>
          <w:b/>
        </w:rPr>
      </w:pPr>
      <w:r w:rsidRPr="00B87054">
        <w:rPr>
          <w:b/>
        </w:rPr>
        <w:t xml:space="preserve">Таблица 5: </w:t>
      </w:r>
      <w:r w:rsidRPr="00B87054">
        <w:tab/>
      </w:r>
      <w:r w:rsidRPr="00B87054">
        <w:rPr>
          <w:b/>
        </w:rPr>
        <w:t xml:space="preserve">Общи и специфични за програмата показатели за изпълнението </w:t>
      </w:r>
    </w:p>
    <w:p w14:paraId="13B0B2DD" w14:textId="77777777" w:rsidR="002D2DBF" w:rsidRPr="00B87054" w:rsidRDefault="002D2DBF" w:rsidP="002D2DBF">
      <w:r w:rsidRPr="00B87054">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24"/>
        <w:gridCol w:w="1384"/>
        <w:gridCol w:w="933"/>
        <w:gridCol w:w="1038"/>
        <w:gridCol w:w="1040"/>
        <w:gridCol w:w="236"/>
        <w:gridCol w:w="236"/>
        <w:gridCol w:w="1089"/>
        <w:gridCol w:w="1514"/>
        <w:gridCol w:w="1120"/>
      </w:tblGrid>
      <w:tr w:rsidR="002D2DBF" w:rsidRPr="00B87054" w14:paraId="467E1B45" w14:textId="77777777" w:rsidTr="00215D63">
        <w:trPr>
          <w:trHeight w:val="787"/>
          <w:jc w:val="center"/>
        </w:trPr>
        <w:tc>
          <w:tcPr>
            <w:tcW w:w="579" w:type="pct"/>
            <w:vMerge w:val="restart"/>
          </w:tcPr>
          <w:p w14:paraId="7CCA802E" w14:textId="77777777" w:rsidR="002D2DBF" w:rsidRPr="00B87054" w:rsidRDefault="002D2DBF" w:rsidP="00137766">
            <w:pPr>
              <w:pStyle w:val="ListDash"/>
              <w:numPr>
                <w:ilvl w:val="0"/>
                <w:numId w:val="0"/>
              </w:numPr>
              <w:rPr>
                <w:b/>
                <w:i/>
                <w:sz w:val="16"/>
                <w:szCs w:val="16"/>
              </w:rPr>
            </w:pPr>
            <w:r w:rsidRPr="00B87054">
              <w:rPr>
                <w:b/>
                <w:i/>
                <w:sz w:val="16"/>
              </w:rPr>
              <w:t>Идентификация</w:t>
            </w:r>
          </w:p>
        </w:tc>
        <w:tc>
          <w:tcPr>
            <w:tcW w:w="713" w:type="pct"/>
            <w:vMerge w:val="restart"/>
            <w:shd w:val="clear" w:color="auto" w:fill="auto"/>
          </w:tcPr>
          <w:p w14:paraId="7FA451E1" w14:textId="77777777" w:rsidR="002D2DBF" w:rsidRPr="00B87054" w:rsidRDefault="002D2DBF" w:rsidP="002D2DBF">
            <w:pPr>
              <w:pStyle w:val="ListDash"/>
              <w:numPr>
                <w:ilvl w:val="0"/>
                <w:numId w:val="0"/>
              </w:numPr>
              <w:ind w:left="283" w:hanging="283"/>
              <w:rPr>
                <w:b/>
                <w:i/>
                <w:sz w:val="16"/>
                <w:szCs w:val="16"/>
              </w:rPr>
            </w:pPr>
            <w:r w:rsidRPr="00B87054">
              <w:rPr>
                <w:b/>
                <w:i/>
                <w:sz w:val="16"/>
              </w:rPr>
              <w:t xml:space="preserve">Показател </w:t>
            </w:r>
          </w:p>
        </w:tc>
        <w:tc>
          <w:tcPr>
            <w:tcW w:w="481" w:type="pct"/>
            <w:vMerge w:val="restart"/>
            <w:shd w:val="clear" w:color="auto" w:fill="auto"/>
          </w:tcPr>
          <w:p w14:paraId="5DE6179A" w14:textId="77777777" w:rsidR="002D2DBF" w:rsidRPr="00B87054" w:rsidRDefault="002D2DBF" w:rsidP="002D2DBF">
            <w:pPr>
              <w:pStyle w:val="ListDash"/>
              <w:numPr>
                <w:ilvl w:val="0"/>
                <w:numId w:val="0"/>
              </w:numPr>
              <w:rPr>
                <w:b/>
                <w:i/>
                <w:sz w:val="16"/>
                <w:szCs w:val="16"/>
              </w:rPr>
            </w:pPr>
            <w:r w:rsidRPr="00B87054">
              <w:rPr>
                <w:b/>
                <w:i/>
                <w:sz w:val="16"/>
              </w:rPr>
              <w:t>Мерна единица</w:t>
            </w:r>
          </w:p>
        </w:tc>
        <w:tc>
          <w:tcPr>
            <w:tcW w:w="535" w:type="pct"/>
            <w:vMerge w:val="restart"/>
          </w:tcPr>
          <w:p w14:paraId="5F245A51" w14:textId="77777777" w:rsidR="002D2DBF" w:rsidRPr="00B87054" w:rsidRDefault="002D2DBF" w:rsidP="002D2DBF">
            <w:pPr>
              <w:pStyle w:val="ListDash"/>
              <w:numPr>
                <w:ilvl w:val="0"/>
                <w:numId w:val="0"/>
              </w:numPr>
              <w:rPr>
                <w:b/>
                <w:i/>
                <w:sz w:val="16"/>
                <w:szCs w:val="16"/>
              </w:rPr>
            </w:pPr>
            <w:r w:rsidRPr="00B87054">
              <w:rPr>
                <w:b/>
                <w:i/>
                <w:sz w:val="16"/>
              </w:rPr>
              <w:t xml:space="preserve">Фонд </w:t>
            </w:r>
          </w:p>
        </w:tc>
        <w:tc>
          <w:tcPr>
            <w:tcW w:w="536" w:type="pct"/>
            <w:vMerge w:val="restart"/>
          </w:tcPr>
          <w:p w14:paraId="10A9BA6F" w14:textId="77777777" w:rsidR="002D2DBF" w:rsidRPr="00B87054" w:rsidRDefault="002D2DBF" w:rsidP="002D2DBF">
            <w:pPr>
              <w:pStyle w:val="ListDash"/>
              <w:numPr>
                <w:ilvl w:val="0"/>
                <w:numId w:val="0"/>
              </w:numPr>
              <w:rPr>
                <w:b/>
                <w:i/>
                <w:sz w:val="16"/>
                <w:szCs w:val="16"/>
              </w:rPr>
            </w:pPr>
            <w:r w:rsidRPr="00B87054">
              <w:rPr>
                <w:b/>
                <w:i/>
                <w:sz w:val="16"/>
              </w:rPr>
              <w:t>Категория региони (когато е уместно)</w:t>
            </w:r>
          </w:p>
        </w:tc>
        <w:tc>
          <w:tcPr>
            <w:tcW w:w="799" w:type="pct"/>
            <w:gridSpan w:val="3"/>
            <w:shd w:val="clear" w:color="auto" w:fill="auto"/>
          </w:tcPr>
          <w:p w14:paraId="5A61E21B" w14:textId="77777777" w:rsidR="002D2DBF" w:rsidRPr="00B87054" w:rsidRDefault="002D2DBF" w:rsidP="002D2DBF">
            <w:pPr>
              <w:pStyle w:val="ListDash"/>
              <w:numPr>
                <w:ilvl w:val="0"/>
                <w:numId w:val="0"/>
              </w:numPr>
              <w:rPr>
                <w:b/>
                <w:i/>
                <w:sz w:val="16"/>
                <w:szCs w:val="16"/>
              </w:rPr>
            </w:pPr>
            <w:r w:rsidRPr="00B87054">
              <w:rPr>
                <w:b/>
                <w:i/>
                <w:sz w:val="16"/>
              </w:rPr>
              <w:t>Целева стойност (2023 г.)</w:t>
            </w:r>
            <w:r w:rsidRPr="00B87054">
              <w:rPr>
                <w:rStyle w:val="FootnoteReference"/>
                <w:b/>
                <w:i/>
                <w:sz w:val="16"/>
              </w:rPr>
              <w:footnoteReference w:id="57"/>
            </w:r>
          </w:p>
        </w:tc>
        <w:tc>
          <w:tcPr>
            <w:tcW w:w="780" w:type="pct"/>
            <w:shd w:val="clear" w:color="auto" w:fill="auto"/>
          </w:tcPr>
          <w:p w14:paraId="782BFEF8" w14:textId="77777777" w:rsidR="002D2DBF" w:rsidRPr="00B87054" w:rsidRDefault="002D2DBF" w:rsidP="002D2DBF">
            <w:pPr>
              <w:pStyle w:val="ListDash"/>
              <w:numPr>
                <w:ilvl w:val="0"/>
                <w:numId w:val="0"/>
              </w:numPr>
              <w:rPr>
                <w:b/>
                <w:i/>
                <w:sz w:val="16"/>
                <w:szCs w:val="16"/>
              </w:rPr>
            </w:pPr>
            <w:r w:rsidRPr="00B87054">
              <w:rPr>
                <w:b/>
                <w:i/>
                <w:sz w:val="16"/>
              </w:rPr>
              <w:t>Източник на данните</w:t>
            </w:r>
          </w:p>
        </w:tc>
        <w:tc>
          <w:tcPr>
            <w:tcW w:w="577" w:type="pct"/>
          </w:tcPr>
          <w:p w14:paraId="4AE17624" w14:textId="77777777" w:rsidR="002D2DBF" w:rsidRPr="00B87054" w:rsidRDefault="002D2DBF" w:rsidP="002D2DBF">
            <w:pPr>
              <w:pStyle w:val="ListDash"/>
              <w:numPr>
                <w:ilvl w:val="0"/>
                <w:numId w:val="0"/>
              </w:numPr>
              <w:rPr>
                <w:b/>
                <w:i/>
                <w:sz w:val="16"/>
                <w:szCs w:val="16"/>
              </w:rPr>
            </w:pPr>
            <w:r w:rsidRPr="00B87054">
              <w:rPr>
                <w:b/>
                <w:i/>
                <w:sz w:val="16"/>
              </w:rPr>
              <w:t>Честота на отчитане</w:t>
            </w:r>
          </w:p>
        </w:tc>
      </w:tr>
      <w:tr w:rsidR="002D2DBF" w:rsidRPr="00B87054" w14:paraId="60A05DF1" w14:textId="77777777" w:rsidTr="00215D63">
        <w:trPr>
          <w:trHeight w:val="787"/>
          <w:jc w:val="center"/>
        </w:trPr>
        <w:tc>
          <w:tcPr>
            <w:tcW w:w="579" w:type="pct"/>
            <w:vMerge/>
          </w:tcPr>
          <w:p w14:paraId="6EE8F7E3" w14:textId="77777777" w:rsidR="002D2DBF" w:rsidRPr="00B87054" w:rsidRDefault="002D2DBF" w:rsidP="002D2DBF">
            <w:pPr>
              <w:pStyle w:val="ListDash"/>
              <w:numPr>
                <w:ilvl w:val="0"/>
                <w:numId w:val="0"/>
              </w:numPr>
              <w:ind w:left="283" w:hanging="283"/>
              <w:jc w:val="center"/>
              <w:rPr>
                <w:b/>
                <w:sz w:val="16"/>
                <w:szCs w:val="16"/>
              </w:rPr>
            </w:pPr>
          </w:p>
        </w:tc>
        <w:tc>
          <w:tcPr>
            <w:tcW w:w="713" w:type="pct"/>
            <w:vMerge/>
            <w:shd w:val="clear" w:color="auto" w:fill="auto"/>
          </w:tcPr>
          <w:p w14:paraId="7A7AA6CA" w14:textId="77777777" w:rsidR="002D2DBF" w:rsidRPr="00B87054" w:rsidRDefault="002D2DBF" w:rsidP="002D2DBF">
            <w:pPr>
              <w:pStyle w:val="ListDash"/>
              <w:numPr>
                <w:ilvl w:val="0"/>
                <w:numId w:val="0"/>
              </w:numPr>
              <w:ind w:left="283" w:hanging="283"/>
              <w:jc w:val="center"/>
              <w:rPr>
                <w:b/>
                <w:sz w:val="16"/>
                <w:szCs w:val="16"/>
              </w:rPr>
            </w:pPr>
          </w:p>
        </w:tc>
        <w:tc>
          <w:tcPr>
            <w:tcW w:w="481" w:type="pct"/>
            <w:vMerge/>
            <w:shd w:val="clear" w:color="auto" w:fill="auto"/>
          </w:tcPr>
          <w:p w14:paraId="4E5D7FCE" w14:textId="77777777" w:rsidR="002D2DBF" w:rsidRPr="00B87054" w:rsidRDefault="002D2DBF" w:rsidP="002D2DBF">
            <w:pPr>
              <w:pStyle w:val="ListDash"/>
              <w:numPr>
                <w:ilvl w:val="0"/>
                <w:numId w:val="0"/>
              </w:numPr>
              <w:jc w:val="center"/>
              <w:rPr>
                <w:b/>
                <w:sz w:val="16"/>
                <w:szCs w:val="16"/>
              </w:rPr>
            </w:pPr>
          </w:p>
        </w:tc>
        <w:tc>
          <w:tcPr>
            <w:tcW w:w="535" w:type="pct"/>
            <w:vMerge/>
          </w:tcPr>
          <w:p w14:paraId="73FCD561" w14:textId="77777777" w:rsidR="002D2DBF" w:rsidRPr="00B87054" w:rsidRDefault="002D2DBF" w:rsidP="002D2DBF">
            <w:pPr>
              <w:pStyle w:val="ListDash"/>
              <w:numPr>
                <w:ilvl w:val="0"/>
                <w:numId w:val="0"/>
              </w:numPr>
              <w:jc w:val="center"/>
              <w:rPr>
                <w:b/>
                <w:sz w:val="16"/>
                <w:szCs w:val="16"/>
              </w:rPr>
            </w:pPr>
          </w:p>
        </w:tc>
        <w:tc>
          <w:tcPr>
            <w:tcW w:w="536" w:type="pct"/>
            <w:vMerge/>
          </w:tcPr>
          <w:p w14:paraId="4592D862" w14:textId="77777777" w:rsidR="002D2DBF" w:rsidRPr="00B87054" w:rsidRDefault="002D2DBF" w:rsidP="002D2DBF">
            <w:pPr>
              <w:pStyle w:val="ListDash"/>
              <w:numPr>
                <w:ilvl w:val="0"/>
                <w:numId w:val="0"/>
              </w:numPr>
              <w:jc w:val="center"/>
              <w:rPr>
                <w:b/>
                <w:sz w:val="16"/>
                <w:szCs w:val="16"/>
              </w:rPr>
            </w:pPr>
          </w:p>
        </w:tc>
        <w:tc>
          <w:tcPr>
            <w:tcW w:w="119" w:type="pct"/>
            <w:shd w:val="clear" w:color="auto" w:fill="auto"/>
          </w:tcPr>
          <w:p w14:paraId="2D84020B" w14:textId="77777777" w:rsidR="002D2DBF" w:rsidRPr="00B87054" w:rsidRDefault="002D2DBF" w:rsidP="002D2DBF">
            <w:pPr>
              <w:pStyle w:val="ListDash"/>
              <w:numPr>
                <w:ilvl w:val="0"/>
                <w:numId w:val="0"/>
              </w:numPr>
              <w:jc w:val="center"/>
              <w:rPr>
                <w:b/>
                <w:sz w:val="16"/>
                <w:szCs w:val="16"/>
              </w:rPr>
            </w:pPr>
            <w:r w:rsidRPr="00B87054">
              <w:rPr>
                <w:b/>
                <w:sz w:val="16"/>
              </w:rPr>
              <w:t>M</w:t>
            </w:r>
          </w:p>
        </w:tc>
        <w:tc>
          <w:tcPr>
            <w:tcW w:w="119" w:type="pct"/>
            <w:shd w:val="clear" w:color="auto" w:fill="auto"/>
          </w:tcPr>
          <w:p w14:paraId="3C4F1CB0" w14:textId="77777777" w:rsidR="002D2DBF" w:rsidRPr="00B87054" w:rsidRDefault="002D2DBF" w:rsidP="002D2DBF">
            <w:pPr>
              <w:pStyle w:val="ListDash"/>
              <w:numPr>
                <w:ilvl w:val="0"/>
                <w:numId w:val="0"/>
              </w:numPr>
              <w:jc w:val="center"/>
              <w:rPr>
                <w:b/>
                <w:sz w:val="16"/>
                <w:szCs w:val="16"/>
              </w:rPr>
            </w:pPr>
            <w:r w:rsidRPr="00B87054">
              <w:rPr>
                <w:b/>
                <w:sz w:val="16"/>
              </w:rPr>
              <w:t>Ж</w:t>
            </w:r>
          </w:p>
        </w:tc>
        <w:tc>
          <w:tcPr>
            <w:tcW w:w="561" w:type="pct"/>
            <w:shd w:val="clear" w:color="auto" w:fill="auto"/>
          </w:tcPr>
          <w:p w14:paraId="420C6AB9" w14:textId="77777777" w:rsidR="002D2DBF" w:rsidRPr="00B87054" w:rsidRDefault="002D2DBF" w:rsidP="002D2DBF">
            <w:pPr>
              <w:pStyle w:val="ListDash"/>
              <w:numPr>
                <w:ilvl w:val="0"/>
                <w:numId w:val="0"/>
              </w:numPr>
              <w:jc w:val="center"/>
              <w:rPr>
                <w:b/>
                <w:sz w:val="16"/>
                <w:szCs w:val="16"/>
              </w:rPr>
            </w:pPr>
            <w:r w:rsidRPr="00B87054">
              <w:rPr>
                <w:b/>
                <w:sz w:val="16"/>
              </w:rPr>
              <w:t>О</w:t>
            </w:r>
          </w:p>
        </w:tc>
        <w:tc>
          <w:tcPr>
            <w:tcW w:w="780" w:type="pct"/>
            <w:shd w:val="clear" w:color="auto" w:fill="auto"/>
          </w:tcPr>
          <w:p w14:paraId="71670C6D" w14:textId="77777777" w:rsidR="002D2DBF" w:rsidRPr="00B87054" w:rsidRDefault="002D2DBF" w:rsidP="002D2DBF">
            <w:pPr>
              <w:pStyle w:val="ListDash"/>
              <w:numPr>
                <w:ilvl w:val="0"/>
                <w:numId w:val="0"/>
              </w:numPr>
              <w:jc w:val="center"/>
              <w:rPr>
                <w:b/>
                <w:sz w:val="16"/>
                <w:szCs w:val="16"/>
              </w:rPr>
            </w:pPr>
          </w:p>
        </w:tc>
        <w:tc>
          <w:tcPr>
            <w:tcW w:w="577" w:type="pct"/>
          </w:tcPr>
          <w:p w14:paraId="1954ADE8" w14:textId="77777777" w:rsidR="002D2DBF" w:rsidRPr="00B87054" w:rsidRDefault="002D2DBF" w:rsidP="002D2DBF">
            <w:pPr>
              <w:pStyle w:val="ListDash"/>
              <w:numPr>
                <w:ilvl w:val="0"/>
                <w:numId w:val="0"/>
              </w:numPr>
              <w:jc w:val="center"/>
              <w:rPr>
                <w:b/>
                <w:sz w:val="16"/>
                <w:szCs w:val="16"/>
              </w:rPr>
            </w:pPr>
          </w:p>
        </w:tc>
      </w:tr>
      <w:tr w:rsidR="002D2DBF" w:rsidRPr="00B87054" w14:paraId="41EDC35A" w14:textId="77777777" w:rsidTr="00215D63">
        <w:trPr>
          <w:trHeight w:val="706"/>
          <w:jc w:val="center"/>
        </w:trPr>
        <w:tc>
          <w:tcPr>
            <w:tcW w:w="579" w:type="pct"/>
          </w:tcPr>
          <w:p w14:paraId="0340DD64"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713" w:type="pct"/>
            <w:shd w:val="clear" w:color="auto" w:fill="auto"/>
          </w:tcPr>
          <w:p w14:paraId="6A79FBF3" w14:textId="77777777" w:rsidR="002D2DBF" w:rsidRPr="00B87054" w:rsidRDefault="002D2DBF" w:rsidP="002D2DBF">
            <w:pPr>
              <w:pStyle w:val="Text1"/>
              <w:ind w:left="0"/>
              <w:jc w:val="left"/>
              <w:rPr>
                <w:b/>
                <w:sz w:val="20"/>
              </w:rPr>
            </w:pPr>
            <w:r w:rsidRPr="00B87054">
              <w:rPr>
                <w:i/>
                <w:color w:val="8DB3E2"/>
                <w:sz w:val="18"/>
              </w:rPr>
              <w:t xml:space="preserve">&lt;2A.2.5.2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481" w:type="pct"/>
            <w:shd w:val="clear" w:color="auto" w:fill="auto"/>
          </w:tcPr>
          <w:p w14:paraId="64C38314"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535" w:type="pct"/>
          </w:tcPr>
          <w:p w14:paraId="3B887307"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536" w:type="pct"/>
          </w:tcPr>
          <w:p w14:paraId="7CB1A86F"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799" w:type="pct"/>
            <w:gridSpan w:val="3"/>
            <w:shd w:val="clear" w:color="auto" w:fill="auto"/>
          </w:tcPr>
          <w:p w14:paraId="4697A2CF"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&lt;2A.2.5.6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c>
          <w:tcPr>
            <w:tcW w:w="780" w:type="pct"/>
            <w:shd w:val="clear" w:color="auto" w:fill="auto"/>
          </w:tcPr>
          <w:p w14:paraId="424DBC09"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c>
          <w:tcPr>
            <w:tcW w:w="577" w:type="pct"/>
          </w:tcPr>
          <w:p w14:paraId="3B338122" w14:textId="77777777" w:rsidR="002D2DBF" w:rsidRPr="00B87054" w:rsidRDefault="002D2DBF" w:rsidP="002D2DBF">
            <w:pPr>
              <w:pStyle w:val="ListDash"/>
              <w:numPr>
                <w:ilvl w:val="0"/>
                <w:numId w:val="0"/>
              </w:numPr>
              <w:jc w:val="left"/>
              <w:rPr>
                <w:i/>
                <w:color w:val="8DB3E2"/>
                <w:sz w:val="18"/>
                <w:szCs w:val="18"/>
              </w:rPr>
            </w:pPr>
            <w:r w:rsidRPr="00B87054">
              <w:rPr>
                <w:i/>
                <w:color w:val="8DB3E2"/>
                <w:sz w:val="18"/>
              </w:rPr>
              <w:t xml:space="preserve">&lt;2A.2.5.8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r>
      <w:tr w:rsidR="006227C8" w:rsidRPr="00B87054" w14:paraId="10B14855" w14:textId="77777777" w:rsidTr="00215D63">
        <w:trPr>
          <w:trHeight w:val="79"/>
          <w:jc w:val="center"/>
        </w:trPr>
        <w:tc>
          <w:tcPr>
            <w:tcW w:w="579" w:type="pct"/>
            <w:vAlign w:val="center"/>
          </w:tcPr>
          <w:p w14:paraId="596C30E8" w14:textId="77777777" w:rsidR="006227C8" w:rsidRPr="00B87054" w:rsidRDefault="007A7241" w:rsidP="00CD3D14">
            <w:pPr>
              <w:pStyle w:val="ListDash"/>
              <w:numPr>
                <w:ilvl w:val="0"/>
                <w:numId w:val="0"/>
              </w:numPr>
              <w:spacing w:after="0"/>
              <w:jc w:val="center"/>
              <w:rPr>
                <w:sz w:val="20"/>
              </w:rPr>
            </w:pPr>
            <w:r w:rsidRPr="00B87054">
              <w:rPr>
                <w:rStyle w:val="hps"/>
                <w:sz w:val="20"/>
              </w:rPr>
              <w:t>CO20</w:t>
            </w:r>
          </w:p>
        </w:tc>
        <w:tc>
          <w:tcPr>
            <w:tcW w:w="713" w:type="pct"/>
            <w:shd w:val="clear" w:color="auto" w:fill="auto"/>
            <w:vAlign w:val="center"/>
          </w:tcPr>
          <w:p w14:paraId="269D0CA0" w14:textId="77777777" w:rsidR="006227C8" w:rsidRPr="00B87054" w:rsidRDefault="006227C8" w:rsidP="00CD3D14">
            <w:pPr>
              <w:pStyle w:val="ListDash"/>
              <w:numPr>
                <w:ilvl w:val="0"/>
                <w:numId w:val="0"/>
              </w:numPr>
              <w:spacing w:after="0"/>
              <w:jc w:val="center"/>
              <w:rPr>
                <w:sz w:val="20"/>
              </w:rPr>
            </w:pPr>
            <w:r w:rsidRPr="00B87054">
              <w:rPr>
                <w:sz w:val="20"/>
              </w:rPr>
              <w:t>Брой жители, които се ползват от мерките за защита от наводнения</w:t>
            </w:r>
          </w:p>
        </w:tc>
        <w:tc>
          <w:tcPr>
            <w:tcW w:w="481" w:type="pct"/>
            <w:shd w:val="clear" w:color="auto" w:fill="auto"/>
            <w:vAlign w:val="center"/>
          </w:tcPr>
          <w:p w14:paraId="71FA0F84" w14:textId="77777777" w:rsidR="006227C8" w:rsidRPr="00B87054" w:rsidRDefault="00AA52CD" w:rsidP="00CD3D14">
            <w:pPr>
              <w:pStyle w:val="ListDash"/>
              <w:numPr>
                <w:ilvl w:val="0"/>
                <w:numId w:val="0"/>
              </w:numPr>
              <w:spacing w:after="0"/>
              <w:jc w:val="center"/>
              <w:rPr>
                <w:sz w:val="20"/>
              </w:rPr>
            </w:pPr>
            <w:r w:rsidRPr="00B87054">
              <w:rPr>
                <w:sz w:val="20"/>
              </w:rPr>
              <w:t>лица</w:t>
            </w:r>
          </w:p>
        </w:tc>
        <w:tc>
          <w:tcPr>
            <w:tcW w:w="535" w:type="pct"/>
            <w:vAlign w:val="center"/>
          </w:tcPr>
          <w:p w14:paraId="21324067" w14:textId="77777777" w:rsidR="006227C8" w:rsidRPr="00B87054" w:rsidRDefault="006227C8" w:rsidP="00CD3D14">
            <w:pPr>
              <w:pStyle w:val="ListDash"/>
              <w:numPr>
                <w:ilvl w:val="0"/>
                <w:numId w:val="0"/>
              </w:numPr>
              <w:spacing w:after="0"/>
              <w:jc w:val="center"/>
              <w:rPr>
                <w:sz w:val="20"/>
              </w:rPr>
            </w:pPr>
            <w:r w:rsidRPr="00B87054">
              <w:rPr>
                <w:sz w:val="20"/>
              </w:rPr>
              <w:t>КФ</w:t>
            </w:r>
          </w:p>
        </w:tc>
        <w:tc>
          <w:tcPr>
            <w:tcW w:w="536" w:type="pct"/>
            <w:vAlign w:val="center"/>
          </w:tcPr>
          <w:p w14:paraId="1FDD763A" w14:textId="77777777" w:rsidR="006227C8" w:rsidRPr="00B87054" w:rsidRDefault="006227C8" w:rsidP="00CD3D14">
            <w:pPr>
              <w:pStyle w:val="ListDash"/>
              <w:numPr>
                <w:ilvl w:val="0"/>
                <w:numId w:val="0"/>
              </w:numPr>
              <w:spacing w:after="0"/>
              <w:jc w:val="center"/>
              <w:rPr>
                <w:sz w:val="20"/>
              </w:rPr>
            </w:pPr>
            <w:r w:rsidRPr="00B87054">
              <w:rPr>
                <w:sz w:val="20"/>
              </w:rPr>
              <w:t>Н.П.</w:t>
            </w:r>
          </w:p>
        </w:tc>
        <w:tc>
          <w:tcPr>
            <w:tcW w:w="119" w:type="pct"/>
            <w:shd w:val="clear" w:color="auto" w:fill="auto"/>
            <w:vAlign w:val="center"/>
          </w:tcPr>
          <w:p w14:paraId="0E0D5B80" w14:textId="77777777" w:rsidR="006227C8" w:rsidRPr="00B87054" w:rsidRDefault="006227C8" w:rsidP="00CD3D14">
            <w:pPr>
              <w:pStyle w:val="ListDash"/>
              <w:numPr>
                <w:ilvl w:val="0"/>
                <w:numId w:val="0"/>
              </w:numPr>
              <w:spacing w:after="0"/>
              <w:jc w:val="center"/>
              <w:rPr>
                <w:i/>
                <w:sz w:val="20"/>
              </w:rPr>
            </w:pPr>
          </w:p>
        </w:tc>
        <w:tc>
          <w:tcPr>
            <w:tcW w:w="119" w:type="pct"/>
            <w:shd w:val="clear" w:color="auto" w:fill="auto"/>
            <w:vAlign w:val="center"/>
          </w:tcPr>
          <w:p w14:paraId="317BFB78" w14:textId="77777777" w:rsidR="006227C8" w:rsidRPr="00B87054" w:rsidRDefault="006227C8" w:rsidP="00CD3D14">
            <w:pPr>
              <w:pStyle w:val="ListDash"/>
              <w:numPr>
                <w:ilvl w:val="0"/>
                <w:numId w:val="0"/>
              </w:numPr>
              <w:spacing w:after="0"/>
              <w:jc w:val="center"/>
              <w:rPr>
                <w:i/>
                <w:sz w:val="20"/>
              </w:rPr>
            </w:pPr>
          </w:p>
        </w:tc>
        <w:tc>
          <w:tcPr>
            <w:tcW w:w="561" w:type="pct"/>
            <w:shd w:val="clear" w:color="auto" w:fill="auto"/>
            <w:vAlign w:val="center"/>
          </w:tcPr>
          <w:p w14:paraId="7C6AE662" w14:textId="77777777" w:rsidR="006227C8" w:rsidRPr="00B87054" w:rsidRDefault="006227C8" w:rsidP="00CD3D14">
            <w:pPr>
              <w:pStyle w:val="ListDash"/>
              <w:numPr>
                <w:ilvl w:val="0"/>
                <w:numId w:val="0"/>
              </w:numPr>
              <w:spacing w:after="0"/>
              <w:jc w:val="center"/>
              <w:rPr>
                <w:sz w:val="20"/>
              </w:rPr>
            </w:pPr>
            <w:r w:rsidRPr="00B87054">
              <w:rPr>
                <w:sz w:val="20"/>
              </w:rPr>
              <w:t>2 750 000</w:t>
            </w:r>
          </w:p>
        </w:tc>
        <w:tc>
          <w:tcPr>
            <w:tcW w:w="780" w:type="pct"/>
            <w:shd w:val="clear" w:color="auto" w:fill="auto"/>
            <w:vAlign w:val="center"/>
          </w:tcPr>
          <w:p w14:paraId="2C153BDB" w14:textId="0F5E79EC" w:rsidR="006227C8" w:rsidRPr="00894962" w:rsidRDefault="00274163" w:rsidP="00CD3D14">
            <w:pPr>
              <w:pStyle w:val="ListDash"/>
              <w:numPr>
                <w:ilvl w:val="0"/>
                <w:numId w:val="0"/>
              </w:numPr>
              <w:spacing w:after="0"/>
              <w:jc w:val="center"/>
              <w:rPr>
                <w:sz w:val="20"/>
              </w:rPr>
            </w:pPr>
            <w:r w:rsidRPr="00C17A61">
              <w:rPr>
                <w:sz w:val="20"/>
              </w:rPr>
              <w:t>МОСВ</w:t>
            </w:r>
            <w:r w:rsidR="00BF7DBB" w:rsidRPr="00C17A61">
              <w:rPr>
                <w:sz w:val="20"/>
              </w:rPr>
              <w:t>;</w:t>
            </w:r>
            <w:r w:rsidR="00BF7DBB" w:rsidRPr="006C6E65">
              <w:rPr>
                <w:rFonts w:eastAsia="Calibri"/>
                <w:sz w:val="20"/>
              </w:rPr>
              <w:t xml:space="preserve"> </w:t>
            </w:r>
            <w:r w:rsidR="00BF7DBB" w:rsidRPr="00BF7DBB">
              <w:rPr>
                <w:sz w:val="20"/>
              </w:rPr>
              <w:t>УО на ОПОС</w:t>
            </w:r>
          </w:p>
        </w:tc>
        <w:tc>
          <w:tcPr>
            <w:tcW w:w="577" w:type="pct"/>
            <w:vAlign w:val="center"/>
          </w:tcPr>
          <w:p w14:paraId="45A61CF2" w14:textId="77777777" w:rsidR="006227C8" w:rsidRPr="00B87054" w:rsidRDefault="006227C8" w:rsidP="00CD3D14">
            <w:pPr>
              <w:pStyle w:val="ListDash"/>
              <w:numPr>
                <w:ilvl w:val="0"/>
                <w:numId w:val="0"/>
              </w:numPr>
              <w:spacing w:after="0"/>
              <w:jc w:val="center"/>
              <w:rPr>
                <w:sz w:val="20"/>
              </w:rPr>
            </w:pPr>
            <w:r w:rsidRPr="00B87054">
              <w:rPr>
                <w:sz w:val="20"/>
              </w:rPr>
              <w:t>Годишно</w:t>
            </w:r>
          </w:p>
        </w:tc>
      </w:tr>
      <w:tr w:rsidR="006227C8" w:rsidRPr="00B87054" w14:paraId="7A820AD2" w14:textId="77777777" w:rsidTr="00215D63">
        <w:trPr>
          <w:trHeight w:val="79"/>
          <w:jc w:val="center"/>
        </w:trPr>
        <w:tc>
          <w:tcPr>
            <w:tcW w:w="579" w:type="pct"/>
            <w:vAlign w:val="center"/>
          </w:tcPr>
          <w:p w14:paraId="7C30A53D" w14:textId="77777777" w:rsidR="006227C8" w:rsidRPr="00B87054" w:rsidRDefault="00942255" w:rsidP="00CD3D14">
            <w:pPr>
              <w:pStyle w:val="ListDash"/>
              <w:numPr>
                <w:ilvl w:val="0"/>
                <w:numId w:val="0"/>
              </w:numPr>
              <w:spacing w:after="0"/>
              <w:jc w:val="center"/>
              <w:rPr>
                <w:sz w:val="20"/>
              </w:rPr>
            </w:pPr>
            <w:r w:rsidRPr="00B87054">
              <w:rPr>
                <w:sz w:val="20"/>
              </w:rPr>
              <w:t>4.3</w:t>
            </w:r>
          </w:p>
        </w:tc>
        <w:tc>
          <w:tcPr>
            <w:tcW w:w="713" w:type="pct"/>
            <w:shd w:val="clear" w:color="auto" w:fill="auto"/>
            <w:vAlign w:val="center"/>
          </w:tcPr>
          <w:p w14:paraId="7140167C" w14:textId="77777777" w:rsidR="006227C8" w:rsidRPr="00B87054" w:rsidRDefault="006227C8" w:rsidP="00CD3D14">
            <w:pPr>
              <w:pStyle w:val="ListDash"/>
              <w:numPr>
                <w:ilvl w:val="0"/>
                <w:numId w:val="0"/>
              </w:numPr>
              <w:spacing w:after="0"/>
              <w:jc w:val="center"/>
              <w:rPr>
                <w:sz w:val="20"/>
              </w:rPr>
            </w:pPr>
            <w:r w:rsidRPr="00B87054">
              <w:rPr>
                <w:sz w:val="20"/>
              </w:rPr>
              <w:t>Установени центрове за повишаване готовността на населението за адекватна реакция при наводнения</w:t>
            </w:r>
          </w:p>
        </w:tc>
        <w:tc>
          <w:tcPr>
            <w:tcW w:w="481" w:type="pct"/>
            <w:shd w:val="clear" w:color="auto" w:fill="auto"/>
            <w:vAlign w:val="center"/>
          </w:tcPr>
          <w:p w14:paraId="42AB80AB" w14:textId="77777777" w:rsidR="006227C8" w:rsidRPr="00B87054" w:rsidRDefault="006227C8" w:rsidP="00CD3D14">
            <w:pPr>
              <w:pStyle w:val="ListDash"/>
              <w:numPr>
                <w:ilvl w:val="0"/>
                <w:numId w:val="0"/>
              </w:numPr>
              <w:spacing w:after="0"/>
              <w:jc w:val="center"/>
              <w:rPr>
                <w:sz w:val="20"/>
              </w:rPr>
            </w:pPr>
            <w:r w:rsidRPr="00B87054">
              <w:rPr>
                <w:sz w:val="20"/>
              </w:rPr>
              <w:t>брой</w:t>
            </w:r>
          </w:p>
        </w:tc>
        <w:tc>
          <w:tcPr>
            <w:tcW w:w="535" w:type="pct"/>
            <w:vAlign w:val="center"/>
          </w:tcPr>
          <w:p w14:paraId="4873F012" w14:textId="77777777" w:rsidR="006227C8" w:rsidRPr="00B87054" w:rsidRDefault="006227C8" w:rsidP="00CD3D14">
            <w:pPr>
              <w:pStyle w:val="ListDash"/>
              <w:numPr>
                <w:ilvl w:val="0"/>
                <w:numId w:val="0"/>
              </w:numPr>
              <w:spacing w:after="0"/>
              <w:jc w:val="center"/>
              <w:rPr>
                <w:sz w:val="20"/>
              </w:rPr>
            </w:pPr>
            <w:r w:rsidRPr="00B87054">
              <w:rPr>
                <w:sz w:val="20"/>
              </w:rPr>
              <w:t>КФ</w:t>
            </w:r>
          </w:p>
        </w:tc>
        <w:tc>
          <w:tcPr>
            <w:tcW w:w="536" w:type="pct"/>
            <w:vAlign w:val="center"/>
          </w:tcPr>
          <w:p w14:paraId="22CDB51D" w14:textId="77777777" w:rsidR="006227C8" w:rsidRPr="00B87054" w:rsidDel="004660E4" w:rsidRDefault="006227C8" w:rsidP="00CD3D14">
            <w:pPr>
              <w:pStyle w:val="ListDash"/>
              <w:numPr>
                <w:ilvl w:val="0"/>
                <w:numId w:val="0"/>
              </w:numPr>
              <w:spacing w:after="0"/>
              <w:jc w:val="center"/>
              <w:rPr>
                <w:sz w:val="20"/>
              </w:rPr>
            </w:pPr>
            <w:r w:rsidRPr="00B87054">
              <w:rPr>
                <w:sz w:val="20"/>
              </w:rPr>
              <w:t>Н.П.</w:t>
            </w:r>
          </w:p>
        </w:tc>
        <w:tc>
          <w:tcPr>
            <w:tcW w:w="119" w:type="pct"/>
            <w:shd w:val="clear" w:color="auto" w:fill="auto"/>
            <w:vAlign w:val="center"/>
          </w:tcPr>
          <w:p w14:paraId="48A9D374" w14:textId="77777777" w:rsidR="006227C8" w:rsidRPr="00B87054" w:rsidRDefault="006227C8" w:rsidP="00CD3D14">
            <w:pPr>
              <w:pStyle w:val="ListDash"/>
              <w:numPr>
                <w:ilvl w:val="0"/>
                <w:numId w:val="0"/>
              </w:numPr>
              <w:spacing w:after="0"/>
              <w:jc w:val="center"/>
              <w:rPr>
                <w:i/>
                <w:sz w:val="20"/>
              </w:rPr>
            </w:pPr>
          </w:p>
        </w:tc>
        <w:tc>
          <w:tcPr>
            <w:tcW w:w="119" w:type="pct"/>
            <w:shd w:val="clear" w:color="auto" w:fill="auto"/>
            <w:vAlign w:val="center"/>
          </w:tcPr>
          <w:p w14:paraId="3621F2A4" w14:textId="77777777" w:rsidR="006227C8" w:rsidRPr="00B87054" w:rsidRDefault="006227C8" w:rsidP="00CD3D14">
            <w:pPr>
              <w:pStyle w:val="ListDash"/>
              <w:numPr>
                <w:ilvl w:val="0"/>
                <w:numId w:val="0"/>
              </w:numPr>
              <w:spacing w:after="0"/>
              <w:jc w:val="center"/>
              <w:rPr>
                <w:i/>
                <w:sz w:val="20"/>
              </w:rPr>
            </w:pPr>
          </w:p>
        </w:tc>
        <w:tc>
          <w:tcPr>
            <w:tcW w:w="561" w:type="pct"/>
            <w:shd w:val="clear" w:color="auto" w:fill="auto"/>
            <w:vAlign w:val="center"/>
          </w:tcPr>
          <w:p w14:paraId="4F664DD3" w14:textId="77777777" w:rsidR="006227C8" w:rsidRPr="00B87054" w:rsidDel="00446FAA" w:rsidRDefault="006227C8" w:rsidP="00CD3D14">
            <w:pPr>
              <w:pStyle w:val="ListDash"/>
              <w:numPr>
                <w:ilvl w:val="0"/>
                <w:numId w:val="0"/>
              </w:numPr>
              <w:spacing w:after="0"/>
              <w:jc w:val="center"/>
              <w:rPr>
                <w:sz w:val="20"/>
              </w:rPr>
            </w:pPr>
            <w:r w:rsidRPr="00B87054">
              <w:rPr>
                <w:sz w:val="20"/>
              </w:rPr>
              <w:t>6</w:t>
            </w:r>
          </w:p>
        </w:tc>
        <w:tc>
          <w:tcPr>
            <w:tcW w:w="780" w:type="pct"/>
            <w:shd w:val="clear" w:color="auto" w:fill="auto"/>
            <w:vAlign w:val="center"/>
          </w:tcPr>
          <w:p w14:paraId="22C48619" w14:textId="77777777" w:rsidR="006227C8" w:rsidRPr="00894962" w:rsidRDefault="006227C8" w:rsidP="00CD3D14">
            <w:pPr>
              <w:pStyle w:val="ListDash"/>
              <w:numPr>
                <w:ilvl w:val="0"/>
                <w:numId w:val="0"/>
              </w:numPr>
              <w:tabs>
                <w:tab w:val="left" w:pos="0"/>
              </w:tabs>
              <w:spacing w:after="0"/>
              <w:jc w:val="center"/>
              <w:rPr>
                <w:sz w:val="20"/>
              </w:rPr>
            </w:pPr>
            <w:r w:rsidRPr="00BF7DBB">
              <w:rPr>
                <w:sz w:val="20"/>
              </w:rPr>
              <w:t>Доклади за напредък по проектите;</w:t>
            </w:r>
          </w:p>
          <w:p w14:paraId="68593CE1" w14:textId="70D3B15E" w:rsidR="006227C8" w:rsidRPr="00894962" w:rsidRDefault="00BF7DBB" w:rsidP="00CD3D14">
            <w:pPr>
              <w:pStyle w:val="ListDash"/>
              <w:numPr>
                <w:ilvl w:val="0"/>
                <w:numId w:val="0"/>
              </w:numPr>
              <w:tabs>
                <w:tab w:val="left" w:pos="0"/>
              </w:tabs>
              <w:spacing w:after="0"/>
              <w:jc w:val="center"/>
              <w:rPr>
                <w:sz w:val="20"/>
              </w:rPr>
            </w:pPr>
            <w:r w:rsidRPr="00C17A61">
              <w:rPr>
                <w:sz w:val="20"/>
              </w:rPr>
              <w:t>Б</w:t>
            </w:r>
            <w:r w:rsidR="006227C8" w:rsidRPr="00C17A61">
              <w:rPr>
                <w:sz w:val="20"/>
              </w:rPr>
              <w:t>енефициент</w:t>
            </w:r>
            <w:r w:rsidR="009C5C0A" w:rsidRPr="00C17A61">
              <w:rPr>
                <w:sz w:val="20"/>
              </w:rPr>
              <w:t>и</w:t>
            </w:r>
            <w:r w:rsidRPr="00C17A61">
              <w:rPr>
                <w:sz w:val="20"/>
              </w:rPr>
              <w:t>;</w:t>
            </w:r>
            <w:r w:rsidRPr="006C6E65">
              <w:rPr>
                <w:rFonts w:eastAsia="Calibri"/>
                <w:sz w:val="20"/>
              </w:rPr>
              <w:t xml:space="preserve"> </w:t>
            </w:r>
            <w:r w:rsidRPr="00BF7DBB">
              <w:rPr>
                <w:sz w:val="20"/>
              </w:rPr>
              <w:t>УО на ОПОС</w:t>
            </w:r>
          </w:p>
        </w:tc>
        <w:tc>
          <w:tcPr>
            <w:tcW w:w="577" w:type="pct"/>
            <w:vAlign w:val="center"/>
          </w:tcPr>
          <w:p w14:paraId="42816EBC" w14:textId="77777777" w:rsidR="006227C8" w:rsidRPr="00B87054" w:rsidDel="005160C2" w:rsidRDefault="006227C8" w:rsidP="00CD3D14">
            <w:pPr>
              <w:pStyle w:val="ListBullet"/>
              <w:numPr>
                <w:ilvl w:val="0"/>
                <w:numId w:val="0"/>
              </w:numPr>
              <w:tabs>
                <w:tab w:val="left" w:pos="720"/>
              </w:tabs>
              <w:spacing w:before="0" w:after="0"/>
              <w:jc w:val="center"/>
              <w:rPr>
                <w:sz w:val="20"/>
              </w:rPr>
            </w:pPr>
            <w:r w:rsidRPr="00B87054">
              <w:rPr>
                <w:sz w:val="20"/>
              </w:rPr>
              <w:t>Годишно</w:t>
            </w:r>
          </w:p>
        </w:tc>
      </w:tr>
      <w:tr w:rsidR="006227C8" w:rsidRPr="00B87054" w14:paraId="2B8E6A40" w14:textId="77777777" w:rsidTr="00215D63">
        <w:trPr>
          <w:trHeight w:val="79"/>
          <w:jc w:val="center"/>
        </w:trPr>
        <w:tc>
          <w:tcPr>
            <w:tcW w:w="579" w:type="pct"/>
            <w:vAlign w:val="center"/>
          </w:tcPr>
          <w:p w14:paraId="69E60309" w14:textId="77777777" w:rsidR="006227C8" w:rsidRPr="00B87054" w:rsidRDefault="00942255" w:rsidP="00CD3D14">
            <w:pPr>
              <w:pStyle w:val="ListDash"/>
              <w:numPr>
                <w:ilvl w:val="0"/>
                <w:numId w:val="0"/>
              </w:numPr>
              <w:spacing w:after="0"/>
              <w:jc w:val="center"/>
              <w:rPr>
                <w:sz w:val="20"/>
              </w:rPr>
            </w:pPr>
            <w:r w:rsidRPr="00B87054">
              <w:rPr>
                <w:sz w:val="20"/>
              </w:rPr>
              <w:t>4.4</w:t>
            </w:r>
          </w:p>
        </w:tc>
        <w:tc>
          <w:tcPr>
            <w:tcW w:w="713" w:type="pct"/>
            <w:shd w:val="clear" w:color="auto" w:fill="auto"/>
            <w:vAlign w:val="center"/>
          </w:tcPr>
          <w:p w14:paraId="380F6E13" w14:textId="77777777" w:rsidR="006227C8" w:rsidRPr="00B87054" w:rsidRDefault="006227C8" w:rsidP="00CD3D14">
            <w:pPr>
              <w:autoSpaceDE w:val="0"/>
              <w:autoSpaceDN w:val="0"/>
              <w:adjustRightInd w:val="0"/>
              <w:spacing w:before="0" w:after="0"/>
              <w:jc w:val="center"/>
              <w:rPr>
                <w:rFonts w:eastAsia="TimesNewRomanPSMT"/>
                <w:sz w:val="20"/>
                <w:lang w:eastAsia="bg-BG"/>
              </w:rPr>
            </w:pPr>
            <w:r w:rsidRPr="00B87054">
              <w:rPr>
                <w:rFonts w:eastAsia="TimesNewRomanPSMT"/>
                <w:sz w:val="20"/>
                <w:lang w:eastAsia="bg-BG"/>
              </w:rPr>
              <w:t>Укрепени</w:t>
            </w:r>
          </w:p>
          <w:p w14:paraId="42FEA7C4" w14:textId="77777777" w:rsidR="006227C8" w:rsidRPr="00B87054" w:rsidRDefault="00F84AA2" w:rsidP="00CD3D14">
            <w:pPr>
              <w:autoSpaceDE w:val="0"/>
              <w:autoSpaceDN w:val="0"/>
              <w:adjustRightInd w:val="0"/>
              <w:spacing w:before="0" w:after="0"/>
              <w:jc w:val="center"/>
              <w:rPr>
                <w:rFonts w:eastAsia="TimesNewRomanPSMT"/>
                <w:sz w:val="20"/>
                <w:lang w:eastAsia="bg-BG"/>
              </w:rPr>
            </w:pPr>
            <w:r w:rsidRPr="00B87054">
              <w:rPr>
                <w:rFonts w:eastAsia="TimesNewRomanPSMT"/>
                <w:sz w:val="20"/>
                <w:lang w:eastAsia="bg-BG"/>
              </w:rPr>
              <w:t>свлачища</w:t>
            </w:r>
          </w:p>
        </w:tc>
        <w:tc>
          <w:tcPr>
            <w:tcW w:w="481" w:type="pct"/>
            <w:shd w:val="clear" w:color="auto" w:fill="auto"/>
            <w:vAlign w:val="center"/>
          </w:tcPr>
          <w:p w14:paraId="3E76F460" w14:textId="77777777" w:rsidR="006227C8" w:rsidRPr="00B87054" w:rsidRDefault="006227C8" w:rsidP="00CD3D14">
            <w:pPr>
              <w:pStyle w:val="ListDash"/>
              <w:numPr>
                <w:ilvl w:val="0"/>
                <w:numId w:val="0"/>
              </w:numPr>
              <w:spacing w:after="0"/>
              <w:jc w:val="center"/>
              <w:rPr>
                <w:sz w:val="20"/>
              </w:rPr>
            </w:pPr>
            <w:r w:rsidRPr="00B87054">
              <w:rPr>
                <w:rFonts w:eastAsia="TimesNewRomanPSMT"/>
                <w:sz w:val="20"/>
                <w:lang w:eastAsia="bg-BG"/>
              </w:rPr>
              <w:t>хектара</w:t>
            </w:r>
          </w:p>
        </w:tc>
        <w:tc>
          <w:tcPr>
            <w:tcW w:w="535" w:type="pct"/>
            <w:vAlign w:val="center"/>
          </w:tcPr>
          <w:p w14:paraId="7489EF79" w14:textId="77777777" w:rsidR="006227C8" w:rsidRPr="00B87054" w:rsidRDefault="00D82A8C" w:rsidP="00CD3D14">
            <w:pPr>
              <w:pStyle w:val="ListDash"/>
              <w:numPr>
                <w:ilvl w:val="0"/>
                <w:numId w:val="0"/>
              </w:numPr>
              <w:spacing w:after="0"/>
              <w:jc w:val="center"/>
              <w:rPr>
                <w:sz w:val="20"/>
              </w:rPr>
            </w:pPr>
            <w:r w:rsidRPr="00B87054">
              <w:rPr>
                <w:sz w:val="20"/>
              </w:rPr>
              <w:t>КФ</w:t>
            </w:r>
          </w:p>
        </w:tc>
        <w:tc>
          <w:tcPr>
            <w:tcW w:w="536" w:type="pct"/>
            <w:vAlign w:val="center"/>
          </w:tcPr>
          <w:p w14:paraId="6AB4E4AC" w14:textId="77777777" w:rsidR="006227C8" w:rsidRPr="00B87054" w:rsidRDefault="00F84AA2" w:rsidP="00CD3D14">
            <w:pPr>
              <w:pStyle w:val="ListDash"/>
              <w:numPr>
                <w:ilvl w:val="0"/>
                <w:numId w:val="0"/>
              </w:numPr>
              <w:spacing w:after="0"/>
              <w:jc w:val="center"/>
              <w:rPr>
                <w:sz w:val="20"/>
              </w:rPr>
            </w:pPr>
            <w:r w:rsidRPr="00B87054">
              <w:rPr>
                <w:sz w:val="20"/>
              </w:rPr>
              <w:t>Н.П.</w:t>
            </w:r>
          </w:p>
        </w:tc>
        <w:tc>
          <w:tcPr>
            <w:tcW w:w="119" w:type="pct"/>
            <w:shd w:val="clear" w:color="auto" w:fill="auto"/>
            <w:vAlign w:val="center"/>
          </w:tcPr>
          <w:p w14:paraId="38B59418" w14:textId="77777777" w:rsidR="006227C8" w:rsidRPr="00B87054" w:rsidRDefault="006227C8" w:rsidP="00CD3D14">
            <w:pPr>
              <w:pStyle w:val="ListDash"/>
              <w:numPr>
                <w:ilvl w:val="0"/>
                <w:numId w:val="0"/>
              </w:numPr>
              <w:spacing w:after="0"/>
              <w:jc w:val="center"/>
              <w:rPr>
                <w:i/>
                <w:sz w:val="20"/>
              </w:rPr>
            </w:pPr>
          </w:p>
        </w:tc>
        <w:tc>
          <w:tcPr>
            <w:tcW w:w="119" w:type="pct"/>
            <w:shd w:val="clear" w:color="auto" w:fill="auto"/>
            <w:vAlign w:val="center"/>
          </w:tcPr>
          <w:p w14:paraId="28FF2EFE" w14:textId="77777777" w:rsidR="006227C8" w:rsidRPr="00B87054" w:rsidRDefault="006227C8" w:rsidP="00CD3D14">
            <w:pPr>
              <w:pStyle w:val="ListDash"/>
              <w:numPr>
                <w:ilvl w:val="0"/>
                <w:numId w:val="0"/>
              </w:numPr>
              <w:spacing w:after="0"/>
              <w:jc w:val="center"/>
              <w:rPr>
                <w:i/>
                <w:sz w:val="20"/>
              </w:rPr>
            </w:pPr>
          </w:p>
        </w:tc>
        <w:tc>
          <w:tcPr>
            <w:tcW w:w="561" w:type="pct"/>
            <w:shd w:val="clear" w:color="auto" w:fill="auto"/>
            <w:vAlign w:val="center"/>
          </w:tcPr>
          <w:p w14:paraId="60BA8AAE" w14:textId="77777777" w:rsidR="006227C8" w:rsidRPr="00B87054" w:rsidRDefault="00F214D0" w:rsidP="00CD3D14">
            <w:pPr>
              <w:pStyle w:val="ListDash"/>
              <w:numPr>
                <w:ilvl w:val="0"/>
                <w:numId w:val="0"/>
              </w:numPr>
              <w:spacing w:after="0"/>
              <w:jc w:val="center"/>
              <w:rPr>
                <w:sz w:val="20"/>
              </w:rPr>
            </w:pPr>
            <w:r w:rsidRPr="00B87054">
              <w:rPr>
                <w:sz w:val="20"/>
              </w:rPr>
              <w:t>80</w:t>
            </w:r>
          </w:p>
        </w:tc>
        <w:tc>
          <w:tcPr>
            <w:tcW w:w="780" w:type="pct"/>
            <w:shd w:val="clear" w:color="auto" w:fill="auto"/>
            <w:vAlign w:val="center"/>
          </w:tcPr>
          <w:p w14:paraId="6F672F31" w14:textId="21C64229" w:rsidR="006227C8" w:rsidRPr="00894962" w:rsidRDefault="009C5C0A" w:rsidP="00CD3D14">
            <w:pPr>
              <w:autoSpaceDE w:val="0"/>
              <w:autoSpaceDN w:val="0"/>
              <w:adjustRightInd w:val="0"/>
              <w:spacing w:before="0" w:after="0"/>
              <w:jc w:val="center"/>
              <w:rPr>
                <w:sz w:val="20"/>
              </w:rPr>
            </w:pPr>
            <w:r w:rsidRPr="00BF7DBB">
              <w:rPr>
                <w:rFonts w:eastAsia="TimesNewRomanPSMT"/>
                <w:sz w:val="20"/>
                <w:lang w:eastAsia="bg-BG"/>
              </w:rPr>
              <w:t>Б</w:t>
            </w:r>
            <w:r w:rsidR="006227C8" w:rsidRPr="00894962">
              <w:rPr>
                <w:rFonts w:eastAsia="TimesNewRomanPSMT"/>
                <w:sz w:val="20"/>
                <w:lang w:eastAsia="bg-BG"/>
              </w:rPr>
              <w:t xml:space="preserve">енефициенти, доклади за </w:t>
            </w:r>
            <w:r w:rsidR="006227C8" w:rsidRPr="00C17A61">
              <w:rPr>
                <w:rFonts w:eastAsia="TimesNewRomanPSMT"/>
                <w:sz w:val="20"/>
                <w:lang w:eastAsia="bg-BG"/>
              </w:rPr>
              <w:t>напредък</w:t>
            </w:r>
            <w:r w:rsidR="00BC67D9" w:rsidRPr="00C17A61">
              <w:rPr>
                <w:rFonts w:eastAsia="TimesNewRomanPSMT"/>
                <w:sz w:val="20"/>
                <w:lang w:eastAsia="bg-BG"/>
              </w:rPr>
              <w:t xml:space="preserve">, </w:t>
            </w:r>
            <w:r w:rsidR="00BC67D9" w:rsidRPr="00C17A61">
              <w:rPr>
                <w:rFonts w:eastAsia="TimesNewRomanPSMT"/>
                <w:sz w:val="20"/>
                <w:lang w:eastAsia="bg-BG"/>
              </w:rPr>
              <w:lastRenderedPageBreak/>
              <w:t>МРРБ</w:t>
            </w:r>
            <w:r w:rsidR="00BF7DBB" w:rsidRPr="00C17A61">
              <w:rPr>
                <w:rFonts w:eastAsia="TimesNewRomanPSMT"/>
                <w:sz w:val="20"/>
                <w:lang w:eastAsia="bg-BG"/>
              </w:rPr>
              <w:t>;</w:t>
            </w:r>
            <w:r w:rsidR="00BF7DBB" w:rsidRPr="006C6E65">
              <w:rPr>
                <w:sz w:val="20"/>
              </w:rPr>
              <w:t xml:space="preserve"> </w:t>
            </w:r>
            <w:r w:rsidR="00BF7DBB" w:rsidRPr="00BF7DBB">
              <w:rPr>
                <w:rFonts w:eastAsia="TimesNewRomanPSMT"/>
                <w:sz w:val="20"/>
                <w:lang w:eastAsia="bg-BG"/>
              </w:rPr>
              <w:t>УО на ОПОС</w:t>
            </w:r>
          </w:p>
        </w:tc>
        <w:tc>
          <w:tcPr>
            <w:tcW w:w="577" w:type="pct"/>
            <w:vAlign w:val="center"/>
          </w:tcPr>
          <w:p w14:paraId="648A5FE9" w14:textId="77777777" w:rsidR="006227C8" w:rsidRPr="00B87054" w:rsidRDefault="006227C8" w:rsidP="00CD3D14">
            <w:pPr>
              <w:pStyle w:val="ListBullet"/>
              <w:numPr>
                <w:ilvl w:val="0"/>
                <w:numId w:val="0"/>
              </w:numPr>
              <w:tabs>
                <w:tab w:val="left" w:pos="720"/>
              </w:tabs>
              <w:spacing w:before="0" w:after="0"/>
              <w:jc w:val="center"/>
              <w:rPr>
                <w:sz w:val="20"/>
              </w:rPr>
            </w:pPr>
            <w:r w:rsidRPr="00B87054">
              <w:rPr>
                <w:sz w:val="20"/>
              </w:rPr>
              <w:lastRenderedPageBreak/>
              <w:t>Годишно</w:t>
            </w:r>
          </w:p>
        </w:tc>
      </w:tr>
    </w:tbl>
    <w:p w14:paraId="0FD50B07" w14:textId="77777777" w:rsidR="002D2DBF" w:rsidRPr="00B87054" w:rsidRDefault="002D2DBF" w:rsidP="002A51D1">
      <w:pPr>
        <w:rPr>
          <w:b/>
        </w:rPr>
      </w:pPr>
      <w:r w:rsidRPr="00B87054">
        <w:rPr>
          <w:b/>
        </w:rPr>
        <w:t xml:space="preserve">2.А.7 </w:t>
      </w:r>
      <w:r w:rsidRPr="00B87054">
        <w:tab/>
      </w:r>
      <w:r w:rsidRPr="00B87054">
        <w:rPr>
          <w:b/>
        </w:rPr>
        <w:t>Социални иновации, транснационално сътрудничество и принос по тематични цели 1—7</w:t>
      </w:r>
      <w:r w:rsidRPr="00B87054">
        <w:rPr>
          <w:rStyle w:val="FootnoteReference"/>
          <w:b/>
        </w:rPr>
        <w:footnoteReference w:id="58"/>
      </w:r>
    </w:p>
    <w:p w14:paraId="7B14BAF8" w14:textId="77777777" w:rsidR="002D2DBF" w:rsidRPr="00B87054" w:rsidRDefault="002D2DBF" w:rsidP="002D2DBF">
      <w:r w:rsidRPr="00B87054">
        <w:t>Специфични разпоредби за ЕСФ</w:t>
      </w:r>
      <w:r w:rsidRPr="00B87054">
        <w:rPr>
          <w:rStyle w:val="FootnoteReference"/>
        </w:rPr>
        <w:footnoteReference w:id="59"/>
      </w:r>
      <w:r w:rsidRPr="00B87054">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6555BB78" w14:textId="77777777" w:rsidR="002D2DBF" w:rsidRPr="00B87054" w:rsidRDefault="002D2DBF" w:rsidP="002D2DBF">
      <w:r w:rsidRPr="00B87054">
        <w:t xml:space="preserve">Описание на приноса на планираните действия по приоритетната ос за: </w:t>
      </w:r>
    </w:p>
    <w:p w14:paraId="2505E2B5" w14:textId="77777777" w:rsidR="002D2DBF" w:rsidRPr="00B87054" w:rsidRDefault="002D2DBF" w:rsidP="002D2DBF">
      <w:pPr>
        <w:pStyle w:val="ListDash"/>
        <w:tabs>
          <w:tab w:val="clear" w:pos="283"/>
          <w:tab w:val="num" w:pos="851"/>
        </w:tabs>
        <w:spacing w:before="120" w:after="120"/>
        <w:ind w:left="851"/>
      </w:pPr>
      <w:r w:rsidRPr="00B87054">
        <w:t>социалните иновации (ако не са включени в специално предвидена за тях приоритетна ос);</w:t>
      </w:r>
    </w:p>
    <w:p w14:paraId="6DD6F3BF" w14:textId="77777777" w:rsidR="002D2DBF" w:rsidRPr="00B87054" w:rsidRDefault="002D2DBF" w:rsidP="002D2DBF">
      <w:pPr>
        <w:pStyle w:val="ListDash"/>
        <w:tabs>
          <w:tab w:val="clear" w:pos="283"/>
          <w:tab w:val="num" w:pos="851"/>
        </w:tabs>
        <w:spacing w:before="120" w:after="120"/>
        <w:ind w:left="851"/>
      </w:pPr>
      <w:r w:rsidRPr="00B87054">
        <w:t xml:space="preserve"> транснационалното сътрудничество (ако не е включено в специално предвидена за него приоритетна ос);</w:t>
      </w:r>
    </w:p>
    <w:p w14:paraId="60AC5BC2" w14:textId="1A14F191" w:rsidR="002D2DBF" w:rsidRPr="00B87054" w:rsidRDefault="002D2DBF" w:rsidP="002A51D1">
      <w:pPr>
        <w:pStyle w:val="ListDash"/>
        <w:tabs>
          <w:tab w:val="clear" w:pos="283"/>
          <w:tab w:val="num" w:pos="851"/>
        </w:tabs>
        <w:spacing w:before="120" w:after="120"/>
        <w:ind w:left="851"/>
      </w:pPr>
      <w:r w:rsidRPr="00B87054">
        <w:t>тематични цели, посочени в член 9, първа алинея, точки 1) — 7) от Регламент (ЕС) № 1303/2013.</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974"/>
      </w:tblGrid>
      <w:tr w:rsidR="002D2DBF" w:rsidRPr="00B87054" w14:paraId="3AB3F5B1" w14:textId="77777777" w:rsidTr="002A51D1">
        <w:trPr>
          <w:trHeight w:val="518"/>
        </w:trPr>
        <w:tc>
          <w:tcPr>
            <w:tcW w:w="2235" w:type="dxa"/>
            <w:shd w:val="clear" w:color="auto" w:fill="auto"/>
          </w:tcPr>
          <w:p w14:paraId="4F491743" w14:textId="77777777" w:rsidR="002D2DBF" w:rsidRPr="00B87054" w:rsidRDefault="002D2DBF" w:rsidP="002D2DBF">
            <w:pPr>
              <w:rPr>
                <w:i/>
                <w:color w:val="8DB3E2"/>
                <w:sz w:val="18"/>
                <w:szCs w:val="18"/>
              </w:rPr>
            </w:pPr>
            <w:r w:rsidRPr="00B87054">
              <w:rPr>
                <w:i/>
              </w:rPr>
              <w:t>Приоритетна ос</w:t>
            </w:r>
          </w:p>
        </w:tc>
        <w:tc>
          <w:tcPr>
            <w:tcW w:w="6974" w:type="dxa"/>
            <w:shd w:val="clear" w:color="auto" w:fill="auto"/>
          </w:tcPr>
          <w:p w14:paraId="420E53DC" w14:textId="77777777" w:rsidR="002D2DBF" w:rsidRPr="00B87054" w:rsidRDefault="002D2DBF" w:rsidP="002D2DBF">
            <w:pPr>
              <w:rPr>
                <w:i/>
                <w:color w:val="8DB3E2"/>
                <w:sz w:val="18"/>
                <w:szCs w:val="18"/>
              </w:rPr>
            </w:pPr>
            <w:r w:rsidRPr="00B87054">
              <w:rPr>
                <w:i/>
                <w:color w:val="8DB3E2"/>
                <w:sz w:val="18"/>
              </w:rPr>
              <w:t xml:space="preserve">&lt;2A.3.1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r>
      <w:tr w:rsidR="002D2DBF" w:rsidRPr="00B87054" w14:paraId="3B899719" w14:textId="77777777" w:rsidTr="002A51D1">
        <w:trPr>
          <w:trHeight w:val="947"/>
        </w:trPr>
        <w:tc>
          <w:tcPr>
            <w:tcW w:w="9209" w:type="dxa"/>
            <w:gridSpan w:val="2"/>
            <w:shd w:val="clear" w:color="auto" w:fill="auto"/>
          </w:tcPr>
          <w:p w14:paraId="24E547D1" w14:textId="77777777" w:rsidR="002D2DBF" w:rsidRPr="00B87054" w:rsidRDefault="002D2DBF" w:rsidP="002D2DBF">
            <w:pPr>
              <w:rPr>
                <w:i/>
                <w:color w:val="8DB3E2"/>
                <w:sz w:val="18"/>
              </w:rPr>
            </w:pPr>
            <w:r w:rsidRPr="00B87054">
              <w:rPr>
                <w:i/>
                <w:color w:val="8DB3E2"/>
                <w:sz w:val="18"/>
              </w:rPr>
              <w:t xml:space="preserve">&lt;2A.3.2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0B00DF77" w14:textId="77777777" w:rsidR="00BC4D69" w:rsidRPr="00B87054" w:rsidRDefault="00BC4D69" w:rsidP="002D2DBF">
            <w:pPr>
              <w:rPr>
                <w:i/>
                <w:sz w:val="18"/>
                <w:szCs w:val="18"/>
              </w:rPr>
            </w:pPr>
            <w:r w:rsidRPr="00B87054">
              <w:rPr>
                <w:b/>
              </w:rPr>
              <w:t>НЕПРИЛОЖИМО</w:t>
            </w:r>
          </w:p>
        </w:tc>
      </w:tr>
    </w:tbl>
    <w:p w14:paraId="28765CC5" w14:textId="77777777" w:rsidR="002D2DBF" w:rsidRPr="00B87054" w:rsidRDefault="002D2DBF" w:rsidP="002D2DBF">
      <w:pPr>
        <w:suppressAutoHyphens/>
        <w:rPr>
          <w:b/>
        </w:rPr>
        <w:sectPr w:rsidR="002D2DBF" w:rsidRPr="00B87054" w:rsidSect="00C50033">
          <w:headerReference w:type="default" r:id="rId74"/>
          <w:footerReference w:type="default" r:id="rId75"/>
          <w:headerReference w:type="first" r:id="rId76"/>
          <w:footerReference w:type="first" r:id="rId77"/>
          <w:pgSz w:w="11906" w:h="16838"/>
          <w:pgMar w:top="1021" w:right="1418" w:bottom="1021" w:left="1418" w:header="601" w:footer="1077" w:gutter="0"/>
          <w:cols w:space="720"/>
          <w:docGrid w:linePitch="326"/>
        </w:sectPr>
      </w:pPr>
    </w:p>
    <w:p w14:paraId="5FD1BE5E" w14:textId="77777777" w:rsidR="002D2DBF" w:rsidRPr="00B87054" w:rsidRDefault="002D2DBF" w:rsidP="002D2DBF">
      <w:pPr>
        <w:ind w:left="1418" w:hanging="1418"/>
        <w:rPr>
          <w:b/>
        </w:rPr>
      </w:pPr>
      <w:r w:rsidRPr="00B87054">
        <w:rPr>
          <w:b/>
        </w:rPr>
        <w:lastRenderedPageBreak/>
        <w:t xml:space="preserve">2.А.8 </w:t>
      </w:r>
      <w:r w:rsidRPr="00B87054">
        <w:tab/>
      </w:r>
      <w:r w:rsidRPr="00B87054">
        <w:rPr>
          <w:b/>
        </w:rPr>
        <w:t xml:space="preserve">Рамка на изпълнението </w:t>
      </w:r>
    </w:p>
    <w:p w14:paraId="0C80FCF6" w14:textId="77777777" w:rsidR="002D2DBF" w:rsidRPr="00B87054" w:rsidRDefault="002D2DBF" w:rsidP="002D2DBF">
      <w:pPr>
        <w:ind w:left="1418" w:hanging="1418"/>
      </w:pPr>
      <w:r w:rsidRPr="00B87054">
        <w:t>(Позоваване: член 96, параграф 2, първа алинея, буква б), подточка v) и приложение II към Регламент (EС) № 1303/2013)</w:t>
      </w:r>
    </w:p>
    <w:p w14:paraId="4B75108E" w14:textId="77777777" w:rsidR="002D2DBF" w:rsidRPr="00B87054" w:rsidRDefault="002D2DBF" w:rsidP="002D2DBF">
      <w:pPr>
        <w:rPr>
          <w:b/>
        </w:rPr>
      </w:pPr>
      <w:r w:rsidRPr="00B87054">
        <w:rPr>
          <w:b/>
        </w:rPr>
        <w:t xml:space="preserve">Таблица 6: </w:t>
      </w:r>
      <w:r w:rsidRPr="00B87054">
        <w:tab/>
      </w:r>
      <w:r w:rsidRPr="00B87054">
        <w:rPr>
          <w:b/>
        </w:rPr>
        <w:t>Рамка на изпълнението на приоритетната ос</w:t>
      </w:r>
    </w:p>
    <w:p w14:paraId="6508F159" w14:textId="77777777" w:rsidR="002D2DBF" w:rsidRPr="00B87054" w:rsidRDefault="002D2DBF" w:rsidP="002D2DBF">
      <w:pPr>
        <w:pStyle w:val="TableTitle"/>
        <w:jc w:val="left"/>
        <w:rPr>
          <w:b w:val="0"/>
        </w:rPr>
      </w:pPr>
      <w:r w:rsidRPr="00B87054">
        <w:rPr>
          <w:b w:val="0"/>
        </w:rPr>
        <w:t xml:space="preserve"> (по фондове и, за ЕФРР и ЕСФ, по категории региони)</w:t>
      </w:r>
      <w:r w:rsidRPr="00B87054">
        <w:rPr>
          <w:rStyle w:val="FootnoteReference"/>
          <w:b w:val="0"/>
        </w:rPr>
        <w:footnoteReference w:id="60"/>
      </w:r>
    </w:p>
    <w:tbl>
      <w:tblPr>
        <w:tblW w:w="48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5"/>
        <w:gridCol w:w="1255"/>
        <w:gridCol w:w="1118"/>
        <w:gridCol w:w="1675"/>
        <w:gridCol w:w="1118"/>
        <w:gridCol w:w="698"/>
        <w:gridCol w:w="837"/>
        <w:gridCol w:w="417"/>
        <w:gridCol w:w="281"/>
        <w:gridCol w:w="698"/>
        <w:gridCol w:w="281"/>
        <w:gridCol w:w="139"/>
        <w:gridCol w:w="139"/>
        <w:gridCol w:w="281"/>
        <w:gridCol w:w="843"/>
        <w:gridCol w:w="1530"/>
        <w:gridCol w:w="2092"/>
      </w:tblGrid>
      <w:tr w:rsidR="001F65DD" w:rsidRPr="00B87054" w14:paraId="53CBF1FE" w14:textId="77777777" w:rsidTr="00164921">
        <w:trPr>
          <w:trHeight w:val="913"/>
        </w:trPr>
        <w:tc>
          <w:tcPr>
            <w:tcW w:w="374" w:type="pct"/>
            <w:vMerge w:val="restart"/>
          </w:tcPr>
          <w:p w14:paraId="231FD467" w14:textId="77777777" w:rsidR="002D2DBF" w:rsidRPr="00B87054" w:rsidRDefault="002D2DBF" w:rsidP="002D2DBF">
            <w:pPr>
              <w:pStyle w:val="Text1"/>
              <w:ind w:left="0"/>
              <w:rPr>
                <w:b/>
                <w:i/>
                <w:sz w:val="18"/>
                <w:szCs w:val="18"/>
              </w:rPr>
            </w:pPr>
            <w:r w:rsidRPr="00B87054">
              <w:rPr>
                <w:b/>
                <w:i/>
                <w:sz w:val="18"/>
              </w:rPr>
              <w:t>Приоритетна ос</w:t>
            </w:r>
          </w:p>
        </w:tc>
        <w:tc>
          <w:tcPr>
            <w:tcW w:w="433" w:type="pct"/>
            <w:vMerge w:val="restart"/>
          </w:tcPr>
          <w:p w14:paraId="17242A91" w14:textId="77777777" w:rsidR="002D2DBF" w:rsidRPr="00B87054" w:rsidRDefault="002D2DBF" w:rsidP="002D2DBF">
            <w:pPr>
              <w:pStyle w:val="Text1"/>
              <w:ind w:left="0"/>
              <w:rPr>
                <w:b/>
                <w:i/>
                <w:sz w:val="18"/>
                <w:szCs w:val="18"/>
              </w:rPr>
            </w:pPr>
            <w:r w:rsidRPr="00B87054">
              <w:rPr>
                <w:b/>
                <w:i/>
                <w:sz w:val="18"/>
              </w:rPr>
              <w:t>Вид показател</w:t>
            </w:r>
          </w:p>
          <w:p w14:paraId="6181CA86" w14:textId="77777777" w:rsidR="002D2DBF" w:rsidRPr="00B87054" w:rsidRDefault="002D2DBF" w:rsidP="002D2DBF">
            <w:pPr>
              <w:pStyle w:val="Text1"/>
              <w:ind w:left="0"/>
              <w:rPr>
                <w:b/>
                <w:i/>
                <w:sz w:val="18"/>
                <w:szCs w:val="18"/>
              </w:rPr>
            </w:pPr>
            <w:r w:rsidRPr="00B87054">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386" w:type="pct"/>
            <w:vMerge w:val="restart"/>
          </w:tcPr>
          <w:p w14:paraId="4B436C51" w14:textId="77777777" w:rsidR="002D2DBF" w:rsidRPr="00B87054" w:rsidRDefault="002D2DBF" w:rsidP="002D2DBF">
            <w:pPr>
              <w:pStyle w:val="Text1"/>
              <w:ind w:left="0"/>
              <w:rPr>
                <w:b/>
                <w:i/>
                <w:sz w:val="20"/>
              </w:rPr>
            </w:pPr>
            <w:r w:rsidRPr="00B87054">
              <w:rPr>
                <w:b/>
                <w:i/>
                <w:sz w:val="20"/>
              </w:rPr>
              <w:t>Идентификация</w:t>
            </w:r>
          </w:p>
        </w:tc>
        <w:tc>
          <w:tcPr>
            <w:tcW w:w="578" w:type="pct"/>
            <w:vMerge w:val="restart"/>
            <w:shd w:val="clear" w:color="auto" w:fill="auto"/>
          </w:tcPr>
          <w:p w14:paraId="749F4001" w14:textId="77777777" w:rsidR="002D2DBF" w:rsidRPr="00B87054" w:rsidRDefault="002D2DBF" w:rsidP="002D2DBF">
            <w:pPr>
              <w:pStyle w:val="Text1"/>
              <w:ind w:left="0"/>
              <w:rPr>
                <w:b/>
                <w:i/>
                <w:sz w:val="20"/>
              </w:rPr>
            </w:pPr>
            <w:r w:rsidRPr="00B87054">
              <w:rPr>
                <w:b/>
                <w:i/>
                <w:sz w:val="20"/>
              </w:rPr>
              <w:t xml:space="preserve">Показател или основна стъпка за изпълнението </w:t>
            </w:r>
          </w:p>
        </w:tc>
        <w:tc>
          <w:tcPr>
            <w:tcW w:w="386" w:type="pct"/>
            <w:vMerge w:val="restart"/>
          </w:tcPr>
          <w:p w14:paraId="1C676BBD" w14:textId="77777777" w:rsidR="002D2DBF" w:rsidRPr="00B87054" w:rsidRDefault="002D2DBF" w:rsidP="002D2DBF">
            <w:pPr>
              <w:pStyle w:val="Text1"/>
              <w:ind w:left="0"/>
              <w:rPr>
                <w:b/>
                <w:i/>
                <w:sz w:val="20"/>
              </w:rPr>
            </w:pPr>
            <w:r w:rsidRPr="00B87054">
              <w:rPr>
                <w:b/>
                <w:i/>
                <w:sz w:val="20"/>
              </w:rPr>
              <w:t xml:space="preserve">Мерна единица, когато е целесъобразно </w:t>
            </w:r>
          </w:p>
        </w:tc>
        <w:tc>
          <w:tcPr>
            <w:tcW w:w="241" w:type="pct"/>
            <w:vMerge w:val="restart"/>
          </w:tcPr>
          <w:p w14:paraId="469CF16D" w14:textId="77777777" w:rsidR="002D2DBF" w:rsidRPr="00B87054" w:rsidRDefault="002D2DBF" w:rsidP="002D2DBF">
            <w:pPr>
              <w:pStyle w:val="Text1"/>
              <w:ind w:left="0"/>
              <w:rPr>
                <w:b/>
                <w:i/>
                <w:sz w:val="20"/>
              </w:rPr>
            </w:pPr>
            <w:r w:rsidRPr="00B87054">
              <w:rPr>
                <w:b/>
                <w:i/>
                <w:sz w:val="20"/>
              </w:rPr>
              <w:t>Фонд</w:t>
            </w:r>
          </w:p>
        </w:tc>
        <w:tc>
          <w:tcPr>
            <w:tcW w:w="289" w:type="pct"/>
            <w:vMerge w:val="restart"/>
          </w:tcPr>
          <w:p w14:paraId="0DE6AC2E" w14:textId="77777777" w:rsidR="002D2DBF" w:rsidRPr="00B87054" w:rsidRDefault="002D2DBF" w:rsidP="002D2DBF">
            <w:pPr>
              <w:pStyle w:val="Text1"/>
              <w:ind w:left="0"/>
              <w:rPr>
                <w:b/>
                <w:i/>
                <w:sz w:val="20"/>
              </w:rPr>
            </w:pPr>
            <w:r w:rsidRPr="00B87054">
              <w:rPr>
                <w:b/>
                <w:i/>
                <w:sz w:val="20"/>
              </w:rPr>
              <w:t>Категория региони</w:t>
            </w:r>
          </w:p>
        </w:tc>
        <w:tc>
          <w:tcPr>
            <w:tcW w:w="482" w:type="pct"/>
            <w:gridSpan w:val="3"/>
            <w:shd w:val="clear" w:color="auto" w:fill="auto"/>
          </w:tcPr>
          <w:p w14:paraId="6568226C" w14:textId="77777777" w:rsidR="002D2DBF" w:rsidRPr="00B87054" w:rsidRDefault="002D2DBF" w:rsidP="002D2DBF">
            <w:pPr>
              <w:pStyle w:val="Text1"/>
              <w:ind w:left="0"/>
              <w:rPr>
                <w:b/>
                <w:i/>
                <w:sz w:val="20"/>
              </w:rPr>
            </w:pPr>
            <w:r w:rsidRPr="00B87054">
              <w:rPr>
                <w:b/>
                <w:i/>
                <w:sz w:val="20"/>
              </w:rPr>
              <w:t xml:space="preserve">Етапна цел за 2018 г. </w:t>
            </w:r>
            <w:r w:rsidRPr="00B87054">
              <w:rPr>
                <w:rStyle w:val="FootnoteReference"/>
                <w:b/>
                <w:i/>
                <w:sz w:val="20"/>
              </w:rPr>
              <w:footnoteReference w:id="61"/>
            </w:r>
            <w:r w:rsidRPr="00B87054">
              <w:rPr>
                <w:b/>
                <w:i/>
                <w:sz w:val="20"/>
              </w:rPr>
              <w:t> .</w:t>
            </w:r>
          </w:p>
        </w:tc>
        <w:tc>
          <w:tcPr>
            <w:tcW w:w="581" w:type="pct"/>
            <w:gridSpan w:val="5"/>
            <w:shd w:val="clear" w:color="auto" w:fill="auto"/>
          </w:tcPr>
          <w:p w14:paraId="66FD6E89" w14:textId="77777777" w:rsidR="002D2DBF" w:rsidRPr="00B87054" w:rsidRDefault="002D2DBF" w:rsidP="002D2DBF">
            <w:pPr>
              <w:pStyle w:val="Text1"/>
              <w:ind w:left="0"/>
              <w:rPr>
                <w:b/>
                <w:i/>
                <w:sz w:val="20"/>
              </w:rPr>
            </w:pPr>
            <w:r w:rsidRPr="00B87054">
              <w:rPr>
                <w:b/>
                <w:i/>
                <w:sz w:val="20"/>
              </w:rPr>
              <w:t>Крайна цел (2023 г.)</w:t>
            </w:r>
            <w:r w:rsidRPr="00B87054">
              <w:rPr>
                <w:rStyle w:val="FootnoteReference"/>
                <w:b/>
                <w:i/>
                <w:sz w:val="20"/>
              </w:rPr>
              <w:footnoteReference w:id="62"/>
            </w:r>
          </w:p>
        </w:tc>
        <w:tc>
          <w:tcPr>
            <w:tcW w:w="528" w:type="pct"/>
            <w:vMerge w:val="restart"/>
            <w:shd w:val="clear" w:color="auto" w:fill="auto"/>
          </w:tcPr>
          <w:p w14:paraId="23866DCA" w14:textId="77777777" w:rsidR="002D2DBF" w:rsidRPr="00B87054" w:rsidRDefault="002D2DBF" w:rsidP="002D2DBF">
            <w:pPr>
              <w:pStyle w:val="Text1"/>
              <w:spacing w:line="480" w:lineRule="auto"/>
              <w:ind w:left="0"/>
              <w:rPr>
                <w:b/>
                <w:i/>
                <w:sz w:val="20"/>
              </w:rPr>
            </w:pPr>
            <w:r w:rsidRPr="00B87054">
              <w:rPr>
                <w:b/>
                <w:i/>
                <w:sz w:val="20"/>
              </w:rPr>
              <w:t>Източник на данните</w:t>
            </w:r>
          </w:p>
        </w:tc>
        <w:tc>
          <w:tcPr>
            <w:tcW w:w="722" w:type="pct"/>
            <w:vMerge w:val="restart"/>
          </w:tcPr>
          <w:p w14:paraId="772EA70F" w14:textId="77777777" w:rsidR="002D2DBF" w:rsidRPr="00B87054" w:rsidRDefault="002D2DBF" w:rsidP="002D2DBF">
            <w:pPr>
              <w:rPr>
                <w:b/>
                <w:i/>
                <w:sz w:val="20"/>
              </w:rPr>
            </w:pPr>
            <w:r w:rsidRPr="00B87054">
              <w:rPr>
                <w:b/>
                <w:i/>
                <w:sz w:val="20"/>
              </w:rPr>
              <w:t>Обяснение за значението на показателя, по целесъобразност</w:t>
            </w:r>
          </w:p>
        </w:tc>
      </w:tr>
      <w:tr w:rsidR="001F65DD" w:rsidRPr="00B87054" w14:paraId="0CA6171E" w14:textId="77777777" w:rsidTr="00164921">
        <w:trPr>
          <w:trHeight w:val="912"/>
        </w:trPr>
        <w:tc>
          <w:tcPr>
            <w:tcW w:w="374" w:type="pct"/>
            <w:vMerge/>
          </w:tcPr>
          <w:p w14:paraId="520F8DBD" w14:textId="77777777" w:rsidR="002D2DBF" w:rsidRPr="00B87054" w:rsidRDefault="002D2DBF" w:rsidP="002D2DBF">
            <w:pPr>
              <w:pStyle w:val="Text1"/>
              <w:ind w:left="0"/>
              <w:jc w:val="left"/>
              <w:rPr>
                <w:b/>
                <w:sz w:val="18"/>
                <w:szCs w:val="18"/>
              </w:rPr>
            </w:pPr>
          </w:p>
        </w:tc>
        <w:tc>
          <w:tcPr>
            <w:tcW w:w="433" w:type="pct"/>
            <w:vMerge/>
          </w:tcPr>
          <w:p w14:paraId="39BD7E27" w14:textId="77777777" w:rsidR="002D2DBF" w:rsidRPr="00B87054" w:rsidRDefault="002D2DBF" w:rsidP="002D2DBF">
            <w:pPr>
              <w:pStyle w:val="Text1"/>
              <w:ind w:left="0"/>
              <w:jc w:val="left"/>
              <w:rPr>
                <w:b/>
                <w:sz w:val="18"/>
                <w:szCs w:val="18"/>
              </w:rPr>
            </w:pPr>
          </w:p>
        </w:tc>
        <w:tc>
          <w:tcPr>
            <w:tcW w:w="386" w:type="pct"/>
            <w:vMerge/>
          </w:tcPr>
          <w:p w14:paraId="359D66A0" w14:textId="77777777" w:rsidR="002D2DBF" w:rsidRPr="00B87054" w:rsidRDefault="002D2DBF" w:rsidP="002D2DBF">
            <w:pPr>
              <w:pStyle w:val="Text1"/>
              <w:ind w:left="0"/>
              <w:rPr>
                <w:b/>
                <w:sz w:val="20"/>
              </w:rPr>
            </w:pPr>
          </w:p>
        </w:tc>
        <w:tc>
          <w:tcPr>
            <w:tcW w:w="578" w:type="pct"/>
            <w:vMerge/>
            <w:shd w:val="clear" w:color="auto" w:fill="auto"/>
          </w:tcPr>
          <w:p w14:paraId="7276D466" w14:textId="77777777" w:rsidR="002D2DBF" w:rsidRPr="00B87054" w:rsidRDefault="002D2DBF" w:rsidP="002D2DBF">
            <w:pPr>
              <w:pStyle w:val="Text1"/>
              <w:ind w:left="0"/>
              <w:rPr>
                <w:b/>
                <w:sz w:val="20"/>
              </w:rPr>
            </w:pPr>
          </w:p>
        </w:tc>
        <w:tc>
          <w:tcPr>
            <w:tcW w:w="386" w:type="pct"/>
            <w:vMerge/>
          </w:tcPr>
          <w:p w14:paraId="53BF49CF" w14:textId="77777777" w:rsidR="002D2DBF" w:rsidRPr="00B87054" w:rsidRDefault="002D2DBF" w:rsidP="002D2DBF">
            <w:pPr>
              <w:pStyle w:val="Text1"/>
              <w:ind w:left="0"/>
              <w:rPr>
                <w:b/>
                <w:sz w:val="20"/>
              </w:rPr>
            </w:pPr>
          </w:p>
        </w:tc>
        <w:tc>
          <w:tcPr>
            <w:tcW w:w="241" w:type="pct"/>
            <w:vMerge/>
          </w:tcPr>
          <w:p w14:paraId="6C7F74AC" w14:textId="77777777" w:rsidR="002D2DBF" w:rsidRPr="00B87054" w:rsidRDefault="002D2DBF" w:rsidP="002D2DBF">
            <w:pPr>
              <w:pStyle w:val="Text1"/>
              <w:ind w:left="0"/>
              <w:rPr>
                <w:b/>
                <w:sz w:val="20"/>
              </w:rPr>
            </w:pPr>
          </w:p>
        </w:tc>
        <w:tc>
          <w:tcPr>
            <w:tcW w:w="289" w:type="pct"/>
            <w:vMerge/>
          </w:tcPr>
          <w:p w14:paraId="70ABC897" w14:textId="77777777" w:rsidR="002D2DBF" w:rsidRPr="00B87054" w:rsidRDefault="002D2DBF" w:rsidP="002D2DBF">
            <w:pPr>
              <w:pStyle w:val="Text1"/>
              <w:ind w:left="0"/>
              <w:rPr>
                <w:b/>
                <w:sz w:val="20"/>
              </w:rPr>
            </w:pPr>
          </w:p>
        </w:tc>
        <w:tc>
          <w:tcPr>
            <w:tcW w:w="144" w:type="pct"/>
            <w:shd w:val="clear" w:color="auto" w:fill="auto"/>
          </w:tcPr>
          <w:p w14:paraId="093B4E75" w14:textId="77777777" w:rsidR="002D2DBF" w:rsidRPr="00B87054" w:rsidRDefault="002D2DBF" w:rsidP="002D2DBF">
            <w:pPr>
              <w:pStyle w:val="Text1"/>
              <w:ind w:left="0"/>
              <w:rPr>
                <w:b/>
                <w:sz w:val="20"/>
              </w:rPr>
            </w:pPr>
            <w:r w:rsidRPr="00B87054">
              <w:rPr>
                <w:b/>
                <w:sz w:val="20"/>
              </w:rPr>
              <w:t>М</w:t>
            </w:r>
          </w:p>
        </w:tc>
        <w:tc>
          <w:tcPr>
            <w:tcW w:w="97" w:type="pct"/>
            <w:shd w:val="clear" w:color="auto" w:fill="auto"/>
          </w:tcPr>
          <w:p w14:paraId="433D8CE2" w14:textId="77777777" w:rsidR="002D2DBF" w:rsidRPr="00B87054" w:rsidRDefault="002D2DBF" w:rsidP="002D2DBF">
            <w:pPr>
              <w:pStyle w:val="Text1"/>
              <w:ind w:left="0"/>
              <w:rPr>
                <w:b/>
                <w:sz w:val="20"/>
              </w:rPr>
            </w:pPr>
            <w:r w:rsidRPr="00B87054">
              <w:rPr>
                <w:b/>
                <w:sz w:val="20"/>
              </w:rPr>
              <w:t>Ж</w:t>
            </w:r>
          </w:p>
        </w:tc>
        <w:tc>
          <w:tcPr>
            <w:tcW w:w="241" w:type="pct"/>
            <w:shd w:val="clear" w:color="auto" w:fill="auto"/>
          </w:tcPr>
          <w:p w14:paraId="2B52A4A7" w14:textId="77777777" w:rsidR="002D2DBF" w:rsidRPr="00B87054" w:rsidRDefault="002D2DBF" w:rsidP="002D2DBF">
            <w:pPr>
              <w:pStyle w:val="Text1"/>
              <w:ind w:left="0"/>
              <w:rPr>
                <w:b/>
                <w:sz w:val="20"/>
              </w:rPr>
            </w:pPr>
            <w:r w:rsidRPr="00B87054">
              <w:rPr>
                <w:b/>
                <w:sz w:val="20"/>
              </w:rPr>
              <w:t>О</w:t>
            </w:r>
          </w:p>
        </w:tc>
        <w:tc>
          <w:tcPr>
            <w:tcW w:w="145" w:type="pct"/>
            <w:gridSpan w:val="2"/>
            <w:shd w:val="clear" w:color="auto" w:fill="auto"/>
          </w:tcPr>
          <w:p w14:paraId="1C835963" w14:textId="77777777" w:rsidR="002D2DBF" w:rsidRPr="00B87054" w:rsidRDefault="002D2DBF" w:rsidP="002D2DBF">
            <w:pPr>
              <w:pStyle w:val="Text1"/>
              <w:ind w:left="0"/>
              <w:rPr>
                <w:b/>
                <w:sz w:val="20"/>
              </w:rPr>
            </w:pPr>
            <w:r w:rsidRPr="00B87054">
              <w:rPr>
                <w:b/>
                <w:sz w:val="20"/>
              </w:rPr>
              <w:t>M</w:t>
            </w:r>
          </w:p>
        </w:tc>
        <w:tc>
          <w:tcPr>
            <w:tcW w:w="145" w:type="pct"/>
            <w:gridSpan w:val="2"/>
            <w:shd w:val="clear" w:color="auto" w:fill="auto"/>
          </w:tcPr>
          <w:p w14:paraId="7608DFB6" w14:textId="77777777" w:rsidR="002D2DBF" w:rsidRPr="00B87054" w:rsidRDefault="002D2DBF" w:rsidP="002D2DBF">
            <w:pPr>
              <w:pStyle w:val="Text1"/>
              <w:ind w:left="0"/>
              <w:rPr>
                <w:b/>
                <w:sz w:val="20"/>
              </w:rPr>
            </w:pPr>
            <w:r w:rsidRPr="00B87054">
              <w:rPr>
                <w:b/>
                <w:sz w:val="20"/>
              </w:rPr>
              <w:t>Ж</w:t>
            </w:r>
          </w:p>
        </w:tc>
        <w:tc>
          <w:tcPr>
            <w:tcW w:w="291" w:type="pct"/>
            <w:shd w:val="clear" w:color="auto" w:fill="auto"/>
          </w:tcPr>
          <w:p w14:paraId="4D7B4486" w14:textId="77777777" w:rsidR="002D2DBF" w:rsidRPr="00B87054" w:rsidRDefault="002D2DBF" w:rsidP="002D2DBF">
            <w:pPr>
              <w:pStyle w:val="Text1"/>
              <w:ind w:left="0"/>
              <w:rPr>
                <w:b/>
                <w:sz w:val="20"/>
              </w:rPr>
            </w:pPr>
            <w:r w:rsidRPr="00B87054">
              <w:rPr>
                <w:b/>
                <w:sz w:val="20"/>
              </w:rPr>
              <w:t>О</w:t>
            </w:r>
          </w:p>
        </w:tc>
        <w:tc>
          <w:tcPr>
            <w:tcW w:w="528" w:type="pct"/>
            <w:vMerge/>
            <w:shd w:val="clear" w:color="auto" w:fill="auto"/>
          </w:tcPr>
          <w:p w14:paraId="0D00A8D1" w14:textId="77777777" w:rsidR="002D2DBF" w:rsidRPr="00B87054" w:rsidRDefault="002D2DBF" w:rsidP="002D2DBF">
            <w:pPr>
              <w:pStyle w:val="Text1"/>
              <w:spacing w:line="480" w:lineRule="auto"/>
              <w:ind w:left="0"/>
              <w:rPr>
                <w:b/>
                <w:sz w:val="20"/>
              </w:rPr>
            </w:pPr>
          </w:p>
        </w:tc>
        <w:tc>
          <w:tcPr>
            <w:tcW w:w="722" w:type="pct"/>
            <w:vMerge/>
          </w:tcPr>
          <w:p w14:paraId="6D590F1F" w14:textId="77777777" w:rsidR="002D2DBF" w:rsidRPr="00B87054" w:rsidRDefault="002D2DBF" w:rsidP="002D2DBF">
            <w:pPr>
              <w:rPr>
                <w:b/>
                <w:sz w:val="20"/>
              </w:rPr>
            </w:pPr>
          </w:p>
        </w:tc>
      </w:tr>
      <w:tr w:rsidR="001F65DD" w:rsidRPr="00B87054" w14:paraId="5B991745" w14:textId="77777777" w:rsidTr="00252EE1">
        <w:trPr>
          <w:trHeight w:val="2111"/>
        </w:trPr>
        <w:tc>
          <w:tcPr>
            <w:tcW w:w="374" w:type="pct"/>
          </w:tcPr>
          <w:p w14:paraId="5AD1A14E" w14:textId="77777777" w:rsidR="002D2DBF" w:rsidRPr="00B87054" w:rsidRDefault="002D2DBF" w:rsidP="002D2DBF">
            <w:pPr>
              <w:pStyle w:val="Text1"/>
              <w:ind w:left="0"/>
              <w:jc w:val="left"/>
              <w:rPr>
                <w:sz w:val="20"/>
              </w:rPr>
            </w:pPr>
            <w:r w:rsidRPr="00B87054">
              <w:rPr>
                <w:i/>
                <w:color w:val="8DB3E2"/>
                <w:sz w:val="18"/>
              </w:rPr>
              <w:lastRenderedPageBreak/>
              <w:t xml:space="preserve">&lt;2A.4.1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33" w:type="pct"/>
          </w:tcPr>
          <w:p w14:paraId="37260B26" w14:textId="77777777" w:rsidR="002D2DBF" w:rsidRPr="00B87054" w:rsidRDefault="002D2DBF" w:rsidP="002D2DBF">
            <w:pPr>
              <w:pStyle w:val="Text1"/>
              <w:ind w:left="0"/>
              <w:jc w:val="left"/>
              <w:rPr>
                <w:i/>
                <w:color w:val="8DB3E2"/>
                <w:sz w:val="18"/>
                <w:szCs w:val="18"/>
              </w:rPr>
            </w:pPr>
            <w:r w:rsidRPr="00B87054">
              <w:rPr>
                <w:i/>
                <w:color w:val="8DB3E2"/>
                <w:sz w:val="18"/>
              </w:rPr>
              <w:t xml:space="preserve">&lt;2A.4.2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386" w:type="pct"/>
          </w:tcPr>
          <w:p w14:paraId="4986742A" w14:textId="77777777" w:rsidR="002D2DBF" w:rsidRPr="00B87054" w:rsidRDefault="002D2DBF" w:rsidP="002D2DBF">
            <w:pPr>
              <w:pStyle w:val="Text1"/>
              <w:ind w:left="0"/>
              <w:jc w:val="left"/>
              <w:rPr>
                <w:i/>
                <w:color w:val="8DB3E2"/>
                <w:sz w:val="18"/>
                <w:szCs w:val="18"/>
              </w:rPr>
            </w:pPr>
            <w:r w:rsidRPr="00B87054">
              <w:rPr>
                <w:i/>
                <w:color w:val="8DB3E2"/>
                <w:sz w:val="18"/>
              </w:rPr>
              <w:t xml:space="preserve">Стъпка за изпълнение или финансов показател &lt;2A.4.3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="M"&gt;</w:t>
            </w:r>
          </w:p>
          <w:p w14:paraId="46235469" w14:textId="77777777" w:rsidR="002D2DBF" w:rsidRPr="00B87054" w:rsidRDefault="002D2DBF" w:rsidP="002D2DBF">
            <w:pPr>
              <w:pStyle w:val="Text1"/>
              <w:ind w:left="0"/>
              <w:rPr>
                <w:b/>
                <w:sz w:val="20"/>
              </w:rPr>
            </w:pPr>
            <w:r w:rsidRPr="00B87054">
              <w:rPr>
                <w:i/>
                <w:color w:val="8DB3E2"/>
                <w:sz w:val="18"/>
              </w:rPr>
              <w:t xml:space="preserve">Изпълнение или резултат&lt;2A.4.3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78" w:type="pct"/>
            <w:shd w:val="clear" w:color="auto" w:fill="auto"/>
          </w:tcPr>
          <w:p w14:paraId="546A223A" w14:textId="77777777" w:rsidR="002D2DBF" w:rsidRPr="00B87054" w:rsidRDefault="002D2DBF" w:rsidP="002D2DBF">
            <w:pPr>
              <w:pStyle w:val="Text1"/>
              <w:ind w:left="0"/>
              <w:jc w:val="left"/>
              <w:rPr>
                <w:i/>
                <w:color w:val="8DB3E2"/>
                <w:sz w:val="18"/>
                <w:szCs w:val="18"/>
              </w:rPr>
            </w:pPr>
            <w:r w:rsidRPr="00B87054">
              <w:rPr>
                <w:i/>
                <w:color w:val="8DB3E2"/>
                <w:sz w:val="18"/>
              </w:rPr>
              <w:t xml:space="preserve">Стъпка за изпълнение или финансов показател &lt;2A.4.4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06AFDBFF" w14:textId="77777777" w:rsidR="002D2DBF" w:rsidRPr="00B87054" w:rsidRDefault="002D2DBF" w:rsidP="002D2DBF">
            <w:pPr>
              <w:pStyle w:val="Text1"/>
              <w:ind w:left="0"/>
              <w:rPr>
                <w:b/>
                <w:sz w:val="20"/>
              </w:rPr>
            </w:pPr>
            <w:r w:rsidRPr="00B87054">
              <w:rPr>
                <w:i/>
                <w:color w:val="8DB3E2"/>
                <w:sz w:val="18"/>
              </w:rPr>
              <w:t xml:space="preserve">Изпълнение или резултат &lt;2A.4.4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="G" </w:t>
            </w:r>
            <w:proofErr w:type="spellStart"/>
            <w:r w:rsidRPr="00B87054">
              <w:rPr>
                <w:i/>
                <w:color w:val="8DB3E2"/>
                <w:sz w:val="18"/>
              </w:rPr>
              <w:t>or</w:t>
            </w:r>
            <w:proofErr w:type="spellEnd"/>
            <w:r w:rsidRPr="00B87054">
              <w:rPr>
                <w:i/>
                <w:color w:val="8DB3E2"/>
                <w:sz w:val="18"/>
              </w:rPr>
              <w:t xml:space="preserve"> “M”&gt;</w:t>
            </w:r>
          </w:p>
        </w:tc>
        <w:tc>
          <w:tcPr>
            <w:tcW w:w="386" w:type="pct"/>
          </w:tcPr>
          <w:p w14:paraId="23977FB5" w14:textId="77777777" w:rsidR="002D2DBF" w:rsidRPr="00B87054" w:rsidRDefault="002D2DBF" w:rsidP="002D2DBF">
            <w:pPr>
              <w:pStyle w:val="Text1"/>
              <w:ind w:left="0"/>
              <w:jc w:val="left"/>
              <w:rPr>
                <w:i/>
                <w:color w:val="8DB3E2"/>
                <w:sz w:val="18"/>
                <w:szCs w:val="18"/>
              </w:rPr>
            </w:pPr>
            <w:r w:rsidRPr="00B87054">
              <w:rPr>
                <w:i/>
                <w:color w:val="8DB3E2"/>
                <w:sz w:val="18"/>
              </w:rPr>
              <w:t xml:space="preserve">Стъпка за изпълнение или финансов показател&lt;2A.4.5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060B13D5" w14:textId="77777777" w:rsidR="002D2DBF" w:rsidRPr="00B87054" w:rsidRDefault="002D2DBF" w:rsidP="002D2DBF">
            <w:pPr>
              <w:pStyle w:val="Text1"/>
              <w:ind w:left="0"/>
              <w:rPr>
                <w:b/>
                <w:sz w:val="20"/>
              </w:rPr>
            </w:pPr>
            <w:r w:rsidRPr="00B87054">
              <w:rPr>
                <w:i/>
                <w:color w:val="8DB3E2"/>
                <w:sz w:val="18"/>
              </w:rPr>
              <w:t xml:space="preserve">Изпълнение или резултат&lt;2A.4.5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="G" </w:t>
            </w:r>
            <w:proofErr w:type="spellStart"/>
            <w:r w:rsidRPr="00B87054">
              <w:rPr>
                <w:i/>
                <w:color w:val="8DB3E2"/>
                <w:sz w:val="18"/>
              </w:rPr>
              <w:t>or</w:t>
            </w:r>
            <w:proofErr w:type="spellEnd"/>
            <w:r w:rsidRPr="00B87054">
              <w:rPr>
                <w:i/>
                <w:color w:val="8DB3E2"/>
                <w:sz w:val="18"/>
              </w:rPr>
              <w:t xml:space="preserve"> “M”&gt;</w:t>
            </w:r>
          </w:p>
        </w:tc>
        <w:tc>
          <w:tcPr>
            <w:tcW w:w="241" w:type="pct"/>
          </w:tcPr>
          <w:p w14:paraId="72047405"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&lt;2A.4.6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289" w:type="pct"/>
          </w:tcPr>
          <w:p w14:paraId="2FE3D303"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&lt;2A.4.7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82" w:type="pct"/>
            <w:gridSpan w:val="3"/>
            <w:shd w:val="clear" w:color="auto" w:fill="auto"/>
          </w:tcPr>
          <w:p w14:paraId="5222E2D8" w14:textId="77777777" w:rsidR="002D2DBF" w:rsidRPr="00B87054" w:rsidRDefault="002D2DBF" w:rsidP="002D2DBF">
            <w:pPr>
              <w:pStyle w:val="Text1"/>
              <w:ind w:left="0"/>
              <w:rPr>
                <w:b/>
                <w:sz w:val="20"/>
              </w:rPr>
            </w:pPr>
            <w:r w:rsidRPr="00B87054">
              <w:rPr>
                <w:i/>
                <w:color w:val="8DB3E2"/>
                <w:sz w:val="18"/>
              </w:rPr>
              <w:t xml:space="preserve">&lt;2A.4.8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tc>
        <w:tc>
          <w:tcPr>
            <w:tcW w:w="581" w:type="pct"/>
            <w:gridSpan w:val="5"/>
            <w:shd w:val="clear" w:color="auto" w:fill="auto"/>
          </w:tcPr>
          <w:p w14:paraId="1F65609F" w14:textId="77777777" w:rsidR="002D2DBF" w:rsidRPr="00B87054" w:rsidRDefault="002D2DBF" w:rsidP="002D2DBF">
            <w:pPr>
              <w:pStyle w:val="Text1"/>
              <w:ind w:left="0"/>
              <w:jc w:val="left"/>
              <w:rPr>
                <w:i/>
                <w:color w:val="8DB3E2"/>
                <w:sz w:val="18"/>
                <w:szCs w:val="18"/>
              </w:rPr>
            </w:pPr>
            <w:r w:rsidRPr="00B87054">
              <w:rPr>
                <w:i/>
                <w:color w:val="8DB3E2"/>
                <w:sz w:val="18"/>
              </w:rPr>
              <w:t xml:space="preserve">Стъпка за изпълнение или финансов показател &lt;2A.4.9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0F3879AC" w14:textId="77777777" w:rsidR="002D2DBF" w:rsidRPr="00B87054" w:rsidRDefault="002D2DBF" w:rsidP="002D2DBF">
            <w:pPr>
              <w:pStyle w:val="Text1"/>
              <w:ind w:left="0"/>
              <w:rPr>
                <w:b/>
                <w:sz w:val="20"/>
              </w:rPr>
            </w:pPr>
            <w:r w:rsidRPr="00B87054">
              <w:rPr>
                <w:i/>
                <w:color w:val="8DB3E2"/>
                <w:sz w:val="18"/>
              </w:rPr>
              <w:t xml:space="preserve">Изпълнение или резултат &lt;2A.4.8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528" w:type="pct"/>
            <w:shd w:val="clear" w:color="auto" w:fill="auto"/>
          </w:tcPr>
          <w:p w14:paraId="04A08106" w14:textId="77777777" w:rsidR="002D2DBF" w:rsidRPr="00B87054" w:rsidRDefault="002D2DBF" w:rsidP="002D2DBF">
            <w:pPr>
              <w:pStyle w:val="Text1"/>
              <w:ind w:left="0"/>
              <w:jc w:val="left"/>
              <w:rPr>
                <w:i/>
                <w:color w:val="8DB3E2"/>
                <w:sz w:val="18"/>
                <w:szCs w:val="18"/>
              </w:rPr>
            </w:pPr>
            <w:r w:rsidRPr="00B87054">
              <w:rPr>
                <w:i/>
                <w:color w:val="8DB3E2"/>
                <w:sz w:val="18"/>
              </w:rPr>
              <w:t xml:space="preserve">Стъпка за изпълнение или финансов показател &lt;2A.4.10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p w14:paraId="1C8265E0" w14:textId="77777777" w:rsidR="002D2DBF" w:rsidRPr="00B87054" w:rsidRDefault="002D2DBF" w:rsidP="002D2DBF">
            <w:pPr>
              <w:pStyle w:val="Text1"/>
              <w:ind w:left="0"/>
              <w:jc w:val="left"/>
              <w:rPr>
                <w:b/>
                <w:sz w:val="20"/>
              </w:rPr>
            </w:pPr>
            <w:r w:rsidRPr="00B87054">
              <w:rPr>
                <w:i/>
                <w:color w:val="8DB3E2"/>
                <w:sz w:val="18"/>
              </w:rPr>
              <w:t xml:space="preserve">Изпълнение или резултат &lt;2A.4.10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722" w:type="pct"/>
          </w:tcPr>
          <w:p w14:paraId="518AF9AC" w14:textId="77777777" w:rsidR="002D2DBF" w:rsidRPr="00B87054" w:rsidRDefault="002D2DBF" w:rsidP="002D2DBF">
            <w:pPr>
              <w:rPr>
                <w:b/>
                <w:sz w:val="20"/>
              </w:rPr>
            </w:pPr>
            <w:r w:rsidRPr="00B87054">
              <w:rPr>
                <w:i/>
                <w:color w:val="8DB3E2"/>
                <w:sz w:val="18"/>
              </w:rPr>
              <w:t xml:space="preserve">&lt;2A.4.11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="M"&gt;</w:t>
            </w:r>
          </w:p>
        </w:tc>
      </w:tr>
      <w:tr w:rsidR="00164921" w:rsidRPr="00B87054" w14:paraId="6D579C61" w14:textId="77777777" w:rsidTr="00164921">
        <w:trPr>
          <w:trHeight w:val="397"/>
        </w:trPr>
        <w:tc>
          <w:tcPr>
            <w:tcW w:w="374" w:type="pct"/>
            <w:vAlign w:val="center"/>
          </w:tcPr>
          <w:p w14:paraId="1B1E9F77" w14:textId="77777777" w:rsidR="00164921" w:rsidRPr="00B87054" w:rsidRDefault="00164921" w:rsidP="00164921">
            <w:pPr>
              <w:pStyle w:val="Text1"/>
              <w:spacing w:before="0" w:after="0"/>
              <w:ind w:left="0"/>
              <w:jc w:val="center"/>
              <w:rPr>
                <w:sz w:val="20"/>
              </w:rPr>
            </w:pPr>
          </w:p>
        </w:tc>
        <w:tc>
          <w:tcPr>
            <w:tcW w:w="433" w:type="pct"/>
            <w:vAlign w:val="center"/>
          </w:tcPr>
          <w:p w14:paraId="00D85334" w14:textId="77777777" w:rsidR="00164921" w:rsidRPr="00B87054" w:rsidRDefault="00164921" w:rsidP="00164921">
            <w:pPr>
              <w:pStyle w:val="Text1"/>
              <w:spacing w:before="0" w:after="0"/>
              <w:ind w:left="0"/>
              <w:jc w:val="center"/>
              <w:rPr>
                <w:sz w:val="20"/>
              </w:rPr>
            </w:pPr>
            <w:r w:rsidRPr="00B87054">
              <w:rPr>
                <w:sz w:val="20"/>
              </w:rPr>
              <w:t>Показател за изпълнение</w:t>
            </w:r>
          </w:p>
        </w:tc>
        <w:tc>
          <w:tcPr>
            <w:tcW w:w="386" w:type="pct"/>
            <w:vAlign w:val="center"/>
          </w:tcPr>
          <w:p w14:paraId="05FCA37F" w14:textId="77777777" w:rsidR="00164921" w:rsidRPr="00B87054" w:rsidRDefault="00164921" w:rsidP="00164921">
            <w:pPr>
              <w:pStyle w:val="Text1"/>
              <w:widowControl w:val="0"/>
              <w:spacing w:before="0" w:after="0"/>
              <w:ind w:left="0"/>
              <w:jc w:val="center"/>
              <w:rPr>
                <w:rStyle w:val="hps"/>
                <w:sz w:val="20"/>
                <w:szCs w:val="24"/>
              </w:rPr>
            </w:pPr>
            <w:r w:rsidRPr="00B87054">
              <w:rPr>
                <w:rStyle w:val="hps"/>
                <w:sz w:val="20"/>
                <w:szCs w:val="24"/>
              </w:rPr>
              <w:t>CO20</w:t>
            </w:r>
          </w:p>
          <w:p w14:paraId="4818FC0E" w14:textId="77777777" w:rsidR="00164921" w:rsidRPr="00B87054" w:rsidRDefault="00164921" w:rsidP="00164921">
            <w:pPr>
              <w:pStyle w:val="Text1"/>
              <w:spacing w:before="0" w:after="0"/>
              <w:ind w:left="0"/>
              <w:jc w:val="center"/>
              <w:rPr>
                <w:sz w:val="20"/>
                <w:lang w:val="en-US"/>
              </w:rPr>
            </w:pPr>
          </w:p>
        </w:tc>
        <w:tc>
          <w:tcPr>
            <w:tcW w:w="578" w:type="pct"/>
            <w:shd w:val="clear" w:color="auto" w:fill="auto"/>
            <w:vAlign w:val="center"/>
          </w:tcPr>
          <w:p w14:paraId="018A7DEA" w14:textId="77777777" w:rsidR="00164921" w:rsidRPr="00B87054" w:rsidRDefault="00164921" w:rsidP="00164921">
            <w:pPr>
              <w:pStyle w:val="Text1"/>
              <w:spacing w:before="0" w:after="0"/>
              <w:ind w:left="0"/>
              <w:jc w:val="center"/>
              <w:rPr>
                <w:sz w:val="20"/>
              </w:rPr>
            </w:pPr>
            <w:r w:rsidRPr="00B87054">
              <w:rPr>
                <w:sz w:val="20"/>
              </w:rPr>
              <w:t>Брой жители, които се ползват от мерките за защита от наводнения</w:t>
            </w:r>
          </w:p>
        </w:tc>
        <w:tc>
          <w:tcPr>
            <w:tcW w:w="386" w:type="pct"/>
            <w:vAlign w:val="center"/>
          </w:tcPr>
          <w:p w14:paraId="390D1F8C" w14:textId="77777777" w:rsidR="00164921" w:rsidRPr="00B87054" w:rsidRDefault="00164921" w:rsidP="00164921">
            <w:pPr>
              <w:pStyle w:val="Text1"/>
              <w:spacing w:before="0" w:after="0"/>
              <w:ind w:left="0"/>
              <w:jc w:val="center"/>
              <w:rPr>
                <w:sz w:val="20"/>
              </w:rPr>
            </w:pPr>
            <w:r w:rsidRPr="00B87054">
              <w:rPr>
                <w:sz w:val="20"/>
              </w:rPr>
              <w:t>Лица</w:t>
            </w:r>
          </w:p>
        </w:tc>
        <w:tc>
          <w:tcPr>
            <w:tcW w:w="241" w:type="pct"/>
            <w:vAlign w:val="center"/>
          </w:tcPr>
          <w:p w14:paraId="478017C6" w14:textId="77777777" w:rsidR="00164921" w:rsidRPr="00B87054" w:rsidRDefault="00164921" w:rsidP="00164921">
            <w:pPr>
              <w:pStyle w:val="Text1"/>
              <w:spacing w:before="0" w:after="0"/>
              <w:ind w:left="0"/>
              <w:jc w:val="center"/>
              <w:rPr>
                <w:sz w:val="20"/>
              </w:rPr>
            </w:pPr>
            <w:r w:rsidRPr="00B87054">
              <w:rPr>
                <w:sz w:val="20"/>
              </w:rPr>
              <w:t>КФ</w:t>
            </w:r>
          </w:p>
        </w:tc>
        <w:tc>
          <w:tcPr>
            <w:tcW w:w="289" w:type="pct"/>
            <w:vAlign w:val="center"/>
          </w:tcPr>
          <w:p w14:paraId="181CEB09" w14:textId="77777777" w:rsidR="00164921" w:rsidRPr="00B87054" w:rsidRDefault="00164921" w:rsidP="00164921">
            <w:pPr>
              <w:pStyle w:val="Text1"/>
              <w:spacing w:before="0" w:after="0"/>
              <w:ind w:left="0"/>
              <w:jc w:val="center"/>
              <w:rPr>
                <w:sz w:val="20"/>
              </w:rPr>
            </w:pPr>
          </w:p>
        </w:tc>
        <w:tc>
          <w:tcPr>
            <w:tcW w:w="482" w:type="pct"/>
            <w:gridSpan w:val="3"/>
            <w:shd w:val="clear" w:color="auto" w:fill="auto"/>
            <w:vAlign w:val="center"/>
          </w:tcPr>
          <w:p w14:paraId="28718586" w14:textId="77777777" w:rsidR="00164921" w:rsidRPr="00B87054" w:rsidRDefault="00164921" w:rsidP="00164921">
            <w:pPr>
              <w:pStyle w:val="Text1"/>
              <w:spacing w:before="0" w:after="0"/>
              <w:ind w:left="0"/>
              <w:jc w:val="center"/>
              <w:rPr>
                <w:sz w:val="20"/>
              </w:rPr>
            </w:pPr>
            <w:r w:rsidRPr="00B87054">
              <w:rPr>
                <w:sz w:val="20"/>
              </w:rPr>
              <w:t>1 300 000</w:t>
            </w:r>
          </w:p>
        </w:tc>
        <w:tc>
          <w:tcPr>
            <w:tcW w:w="97" w:type="pct"/>
            <w:shd w:val="clear" w:color="auto" w:fill="auto"/>
            <w:vAlign w:val="center"/>
          </w:tcPr>
          <w:p w14:paraId="261C2393" w14:textId="77777777" w:rsidR="00164921" w:rsidRPr="00B87054" w:rsidRDefault="00164921" w:rsidP="00164921">
            <w:pPr>
              <w:pStyle w:val="Text1"/>
              <w:spacing w:before="0" w:after="0"/>
              <w:ind w:left="0"/>
              <w:jc w:val="center"/>
              <w:rPr>
                <w:sz w:val="20"/>
              </w:rPr>
            </w:pPr>
          </w:p>
        </w:tc>
        <w:tc>
          <w:tcPr>
            <w:tcW w:w="96" w:type="pct"/>
            <w:gridSpan w:val="2"/>
            <w:shd w:val="clear" w:color="auto" w:fill="auto"/>
            <w:vAlign w:val="center"/>
          </w:tcPr>
          <w:p w14:paraId="208D733B" w14:textId="77777777" w:rsidR="00164921" w:rsidRPr="00B87054" w:rsidRDefault="00164921" w:rsidP="00164921">
            <w:pPr>
              <w:pStyle w:val="Text1"/>
              <w:spacing w:before="0" w:after="0"/>
              <w:ind w:left="0"/>
              <w:jc w:val="center"/>
              <w:rPr>
                <w:sz w:val="20"/>
              </w:rPr>
            </w:pPr>
          </w:p>
        </w:tc>
        <w:tc>
          <w:tcPr>
            <w:tcW w:w="388" w:type="pct"/>
            <w:gridSpan w:val="2"/>
            <w:shd w:val="clear" w:color="auto" w:fill="auto"/>
            <w:vAlign w:val="center"/>
          </w:tcPr>
          <w:p w14:paraId="6D8A5414" w14:textId="77777777" w:rsidR="00164921" w:rsidRPr="00B87054" w:rsidRDefault="00164921" w:rsidP="00164921">
            <w:pPr>
              <w:pStyle w:val="Text1"/>
              <w:spacing w:before="0" w:after="0"/>
              <w:ind w:left="0"/>
              <w:jc w:val="center"/>
              <w:rPr>
                <w:sz w:val="20"/>
              </w:rPr>
            </w:pPr>
            <w:r w:rsidRPr="00B87054">
              <w:rPr>
                <w:sz w:val="20"/>
              </w:rPr>
              <w:t>2 750 000</w:t>
            </w:r>
          </w:p>
        </w:tc>
        <w:tc>
          <w:tcPr>
            <w:tcW w:w="528" w:type="pct"/>
            <w:shd w:val="clear" w:color="auto" w:fill="auto"/>
            <w:vAlign w:val="center"/>
          </w:tcPr>
          <w:p w14:paraId="6EC88590" w14:textId="36781259" w:rsidR="00164921" w:rsidRPr="00B87054" w:rsidRDefault="00164921" w:rsidP="00164921">
            <w:pPr>
              <w:pStyle w:val="Text1"/>
              <w:spacing w:before="0" w:after="0"/>
              <w:ind w:left="0"/>
              <w:jc w:val="center"/>
              <w:rPr>
                <w:sz w:val="20"/>
              </w:rPr>
            </w:pPr>
            <w:r w:rsidRPr="00B87054">
              <w:rPr>
                <w:sz w:val="20"/>
              </w:rPr>
              <w:t>МОСВ</w:t>
            </w:r>
            <w:r w:rsidR="00BF7DBB" w:rsidRPr="00BF7DBB">
              <w:rPr>
                <w:sz w:val="20"/>
              </w:rPr>
              <w:t>;</w:t>
            </w:r>
            <w:r w:rsidR="00BF7DBB" w:rsidRPr="006C6E65">
              <w:rPr>
                <w:sz w:val="20"/>
              </w:rPr>
              <w:t xml:space="preserve"> </w:t>
            </w:r>
            <w:r w:rsidR="00BF7DBB" w:rsidRPr="00BF7DBB">
              <w:rPr>
                <w:sz w:val="20"/>
              </w:rPr>
              <w:t>УО на ОПОС</w:t>
            </w:r>
          </w:p>
        </w:tc>
        <w:tc>
          <w:tcPr>
            <w:tcW w:w="722" w:type="pct"/>
            <w:vAlign w:val="center"/>
          </w:tcPr>
          <w:p w14:paraId="1DB8E0B9" w14:textId="77777777" w:rsidR="00164921" w:rsidRPr="00B87054" w:rsidRDefault="00164921" w:rsidP="00164921">
            <w:pPr>
              <w:pStyle w:val="Text1"/>
              <w:spacing w:before="0" w:after="0"/>
              <w:ind w:left="0"/>
              <w:jc w:val="center"/>
              <w:rPr>
                <w:sz w:val="20"/>
              </w:rPr>
            </w:pPr>
            <w:r w:rsidRPr="00B87054">
              <w:rPr>
                <w:sz w:val="20"/>
              </w:rPr>
              <w:t>Етапната цел са лицата, които ще бъдат обхванати от мерките на пилотния проект по поречието на р. Искър.</w:t>
            </w:r>
          </w:p>
          <w:p w14:paraId="5891D2FA" w14:textId="682C4B80" w:rsidR="00164921" w:rsidRPr="00B87054" w:rsidRDefault="00164921" w:rsidP="00164921">
            <w:pPr>
              <w:pStyle w:val="Text1"/>
              <w:spacing w:before="0" w:after="0"/>
              <w:ind w:left="0"/>
              <w:jc w:val="center"/>
              <w:rPr>
                <w:sz w:val="20"/>
              </w:rPr>
            </w:pPr>
            <w:r w:rsidRPr="00B87054">
              <w:rPr>
                <w:sz w:val="20"/>
              </w:rPr>
              <w:t xml:space="preserve">Крайна цел: лицата, които ще бъдат обхванати от мерките </w:t>
            </w:r>
            <w:r w:rsidR="0027028A" w:rsidRPr="00B87054">
              <w:rPr>
                <w:sz w:val="20"/>
              </w:rPr>
              <w:t>по изпълняваните проекти.</w:t>
            </w:r>
          </w:p>
        </w:tc>
      </w:tr>
      <w:tr w:rsidR="00164921" w:rsidRPr="00B87054" w14:paraId="26A0E94A" w14:textId="77777777" w:rsidTr="00164921">
        <w:trPr>
          <w:trHeight w:val="397"/>
        </w:trPr>
        <w:tc>
          <w:tcPr>
            <w:tcW w:w="374" w:type="pct"/>
            <w:vAlign w:val="center"/>
          </w:tcPr>
          <w:p w14:paraId="55173417" w14:textId="77777777" w:rsidR="00164921" w:rsidRPr="00B87054" w:rsidRDefault="00164921" w:rsidP="00E929EC">
            <w:pPr>
              <w:pStyle w:val="Text1"/>
              <w:ind w:left="0"/>
              <w:jc w:val="center"/>
              <w:rPr>
                <w:sz w:val="20"/>
              </w:rPr>
            </w:pPr>
            <w:r w:rsidRPr="00B87054">
              <w:rPr>
                <w:sz w:val="20"/>
              </w:rPr>
              <w:t xml:space="preserve"> </w:t>
            </w:r>
          </w:p>
        </w:tc>
        <w:tc>
          <w:tcPr>
            <w:tcW w:w="433" w:type="pct"/>
            <w:vAlign w:val="center"/>
          </w:tcPr>
          <w:p w14:paraId="7636441F" w14:textId="77777777" w:rsidR="00164921" w:rsidRPr="00B87054" w:rsidRDefault="00164921" w:rsidP="00E929EC">
            <w:pPr>
              <w:pStyle w:val="Text1"/>
              <w:ind w:left="0"/>
              <w:jc w:val="center"/>
              <w:rPr>
                <w:sz w:val="20"/>
              </w:rPr>
            </w:pPr>
            <w:r w:rsidRPr="00B87054">
              <w:rPr>
                <w:sz w:val="20"/>
              </w:rPr>
              <w:t>Финансов показател</w:t>
            </w:r>
          </w:p>
        </w:tc>
        <w:tc>
          <w:tcPr>
            <w:tcW w:w="386" w:type="pct"/>
            <w:vAlign w:val="center"/>
          </w:tcPr>
          <w:p w14:paraId="1AE05D70" w14:textId="77777777" w:rsidR="00164921" w:rsidRPr="00B87054" w:rsidRDefault="00164921" w:rsidP="00E929EC">
            <w:pPr>
              <w:pStyle w:val="Text1"/>
              <w:ind w:left="0"/>
              <w:jc w:val="center"/>
              <w:rPr>
                <w:sz w:val="20"/>
                <w:lang w:val="en-US"/>
              </w:rPr>
            </w:pPr>
            <w:r w:rsidRPr="00B87054">
              <w:rPr>
                <w:sz w:val="20"/>
                <w:lang w:val="en-US"/>
              </w:rPr>
              <w:t>7</w:t>
            </w:r>
          </w:p>
        </w:tc>
        <w:tc>
          <w:tcPr>
            <w:tcW w:w="578" w:type="pct"/>
            <w:shd w:val="clear" w:color="auto" w:fill="auto"/>
            <w:vAlign w:val="center"/>
          </w:tcPr>
          <w:p w14:paraId="2C6D550D" w14:textId="77777777" w:rsidR="00164921" w:rsidRPr="00B87054" w:rsidRDefault="00164921" w:rsidP="00E929EC">
            <w:pPr>
              <w:pStyle w:val="Text1"/>
              <w:ind w:left="0"/>
              <w:jc w:val="center"/>
              <w:rPr>
                <w:sz w:val="20"/>
              </w:rPr>
            </w:pPr>
            <w:r w:rsidRPr="00B87054">
              <w:rPr>
                <w:sz w:val="20"/>
              </w:rPr>
              <w:t xml:space="preserve">Общ размер на сертифицирани те разходи от Сертифицира </w:t>
            </w:r>
            <w:proofErr w:type="spellStart"/>
            <w:r w:rsidRPr="00B87054">
              <w:rPr>
                <w:sz w:val="20"/>
              </w:rPr>
              <w:t>щия</w:t>
            </w:r>
            <w:proofErr w:type="spellEnd"/>
            <w:r w:rsidRPr="00B87054">
              <w:rPr>
                <w:sz w:val="20"/>
              </w:rPr>
              <w:t xml:space="preserve"> орган</w:t>
            </w:r>
          </w:p>
        </w:tc>
        <w:tc>
          <w:tcPr>
            <w:tcW w:w="386" w:type="pct"/>
            <w:vAlign w:val="center"/>
          </w:tcPr>
          <w:p w14:paraId="79649282" w14:textId="77777777" w:rsidR="00164921" w:rsidRPr="00B87054" w:rsidRDefault="00164921" w:rsidP="00E929EC">
            <w:pPr>
              <w:pStyle w:val="Text1"/>
              <w:ind w:left="0"/>
              <w:jc w:val="center"/>
              <w:rPr>
                <w:sz w:val="20"/>
              </w:rPr>
            </w:pPr>
            <w:r w:rsidRPr="00B87054">
              <w:rPr>
                <w:sz w:val="20"/>
              </w:rPr>
              <w:t>Евро</w:t>
            </w:r>
          </w:p>
        </w:tc>
        <w:tc>
          <w:tcPr>
            <w:tcW w:w="241" w:type="pct"/>
            <w:vAlign w:val="center"/>
          </w:tcPr>
          <w:p w14:paraId="22558DAC" w14:textId="77777777" w:rsidR="00164921" w:rsidRPr="00B87054" w:rsidRDefault="00164921" w:rsidP="00E929EC">
            <w:pPr>
              <w:pStyle w:val="Text1"/>
              <w:ind w:left="0"/>
              <w:jc w:val="center"/>
              <w:rPr>
                <w:sz w:val="20"/>
              </w:rPr>
            </w:pPr>
            <w:r w:rsidRPr="00B87054">
              <w:rPr>
                <w:sz w:val="20"/>
              </w:rPr>
              <w:t>КФ</w:t>
            </w:r>
          </w:p>
        </w:tc>
        <w:tc>
          <w:tcPr>
            <w:tcW w:w="289" w:type="pct"/>
            <w:vAlign w:val="center"/>
          </w:tcPr>
          <w:p w14:paraId="4728D07B" w14:textId="77777777" w:rsidR="00164921" w:rsidRPr="00B87054" w:rsidRDefault="00164921" w:rsidP="00E929EC">
            <w:pPr>
              <w:pStyle w:val="Text1"/>
              <w:ind w:left="0"/>
              <w:jc w:val="center"/>
              <w:rPr>
                <w:sz w:val="20"/>
              </w:rPr>
            </w:pPr>
          </w:p>
        </w:tc>
        <w:tc>
          <w:tcPr>
            <w:tcW w:w="482" w:type="pct"/>
            <w:gridSpan w:val="3"/>
            <w:shd w:val="clear" w:color="auto" w:fill="auto"/>
            <w:vAlign w:val="center"/>
          </w:tcPr>
          <w:p w14:paraId="03D2E617" w14:textId="77777777" w:rsidR="00164921" w:rsidRPr="00B87054" w:rsidRDefault="00164921" w:rsidP="00E929EC">
            <w:pPr>
              <w:pStyle w:val="Text1"/>
              <w:ind w:left="0"/>
              <w:jc w:val="center"/>
              <w:rPr>
                <w:sz w:val="20"/>
              </w:rPr>
            </w:pPr>
            <w:bookmarkStart w:id="175" w:name="OLE_LINK3"/>
            <w:r w:rsidRPr="00B87054">
              <w:rPr>
                <w:sz w:val="20"/>
              </w:rPr>
              <w:t>4 500 000</w:t>
            </w:r>
            <w:bookmarkEnd w:id="175"/>
          </w:p>
        </w:tc>
        <w:tc>
          <w:tcPr>
            <w:tcW w:w="97" w:type="pct"/>
            <w:shd w:val="clear" w:color="auto" w:fill="auto"/>
            <w:vAlign w:val="center"/>
          </w:tcPr>
          <w:p w14:paraId="4CD1A6F1" w14:textId="77777777" w:rsidR="00164921" w:rsidRPr="00B87054" w:rsidRDefault="00164921" w:rsidP="00E929EC">
            <w:pPr>
              <w:pStyle w:val="Text1"/>
              <w:ind w:left="0"/>
              <w:jc w:val="center"/>
              <w:rPr>
                <w:sz w:val="20"/>
              </w:rPr>
            </w:pPr>
          </w:p>
        </w:tc>
        <w:tc>
          <w:tcPr>
            <w:tcW w:w="96" w:type="pct"/>
            <w:gridSpan w:val="2"/>
            <w:shd w:val="clear" w:color="auto" w:fill="auto"/>
            <w:vAlign w:val="center"/>
          </w:tcPr>
          <w:p w14:paraId="21FE5A4C" w14:textId="77777777" w:rsidR="00164921" w:rsidRPr="00B87054" w:rsidRDefault="00164921" w:rsidP="00E929EC">
            <w:pPr>
              <w:pStyle w:val="Text1"/>
              <w:ind w:left="0"/>
              <w:jc w:val="center"/>
              <w:rPr>
                <w:sz w:val="20"/>
              </w:rPr>
            </w:pPr>
          </w:p>
        </w:tc>
        <w:tc>
          <w:tcPr>
            <w:tcW w:w="388" w:type="pct"/>
            <w:gridSpan w:val="2"/>
            <w:shd w:val="clear" w:color="auto" w:fill="auto"/>
            <w:vAlign w:val="center"/>
          </w:tcPr>
          <w:p w14:paraId="35DADAEB" w14:textId="287F626F" w:rsidR="00164921" w:rsidRPr="00B87054" w:rsidRDefault="00D55C8D" w:rsidP="00E929EC">
            <w:pPr>
              <w:pStyle w:val="Text1"/>
              <w:ind w:left="0"/>
              <w:jc w:val="center"/>
              <w:rPr>
                <w:sz w:val="20"/>
              </w:rPr>
            </w:pPr>
            <w:ins w:id="176" w:author="Author">
              <w:r w:rsidRPr="00D55C8D">
                <w:rPr>
                  <w:sz w:val="20"/>
                </w:rPr>
                <w:t>91 507 323,00</w:t>
              </w:r>
              <w:r w:rsidRPr="00D55C8D" w:rsidDel="00D55C8D">
                <w:rPr>
                  <w:sz w:val="20"/>
                </w:rPr>
                <w:t xml:space="preserve"> </w:t>
              </w:r>
              <w:r w:rsidR="001073C1">
                <w:rPr>
                  <w:sz w:val="20"/>
                </w:rPr>
                <w:t xml:space="preserve"> </w:t>
              </w:r>
            </w:ins>
            <w:del w:id="177" w:author="Author">
              <w:r w:rsidR="00E37599" w:rsidRPr="0074353E" w:rsidDel="00D42C73">
                <w:rPr>
                  <w:sz w:val="20"/>
                </w:rPr>
                <w:delText>70</w:delText>
              </w:r>
              <w:r w:rsidR="00E37599" w:rsidDel="00D42C73">
                <w:rPr>
                  <w:sz w:val="20"/>
                </w:rPr>
                <w:delText xml:space="preserve"> </w:delText>
              </w:r>
              <w:r w:rsidR="00E37599" w:rsidRPr="0074353E" w:rsidDel="00D42C73">
                <w:rPr>
                  <w:sz w:val="20"/>
                </w:rPr>
                <w:delText>544</w:delText>
              </w:r>
              <w:r w:rsidR="00E37599" w:rsidDel="00D42C73">
                <w:rPr>
                  <w:sz w:val="20"/>
                </w:rPr>
                <w:delText xml:space="preserve"> </w:delText>
              </w:r>
              <w:r w:rsidR="00E37599" w:rsidRPr="0074353E" w:rsidDel="00D42C73">
                <w:rPr>
                  <w:sz w:val="20"/>
                </w:rPr>
                <w:delText>356</w:delText>
              </w:r>
              <w:r w:rsidR="00E37599" w:rsidDel="00D42C73">
                <w:rPr>
                  <w:sz w:val="20"/>
                </w:rPr>
                <w:delText>,00</w:delText>
              </w:r>
            </w:del>
          </w:p>
        </w:tc>
        <w:tc>
          <w:tcPr>
            <w:tcW w:w="528" w:type="pct"/>
            <w:shd w:val="clear" w:color="auto" w:fill="auto"/>
            <w:vAlign w:val="center"/>
          </w:tcPr>
          <w:p w14:paraId="280D43E3" w14:textId="77777777" w:rsidR="00164921" w:rsidRPr="00B87054" w:rsidRDefault="00164921" w:rsidP="00E929EC">
            <w:pPr>
              <w:pStyle w:val="Text1"/>
              <w:ind w:left="0"/>
              <w:jc w:val="center"/>
              <w:rPr>
                <w:sz w:val="20"/>
              </w:rPr>
            </w:pPr>
            <w:r w:rsidRPr="00B87054">
              <w:rPr>
                <w:sz w:val="20"/>
              </w:rPr>
              <w:t>Сертифициращ орган</w:t>
            </w:r>
          </w:p>
        </w:tc>
        <w:tc>
          <w:tcPr>
            <w:tcW w:w="722" w:type="pct"/>
            <w:vAlign w:val="center"/>
          </w:tcPr>
          <w:p w14:paraId="1FF21F21" w14:textId="77777777" w:rsidR="00164921" w:rsidRPr="00B87054" w:rsidRDefault="00164921" w:rsidP="007F2890">
            <w:pPr>
              <w:pStyle w:val="Text1"/>
              <w:ind w:left="0"/>
              <w:jc w:val="center"/>
              <w:rPr>
                <w:sz w:val="20"/>
              </w:rPr>
            </w:pPr>
            <w:r w:rsidRPr="00B87054">
              <w:rPr>
                <w:sz w:val="20"/>
              </w:rPr>
              <w:t xml:space="preserve">Етапната цел е заложена на база опита от програмен период 2007-2013 г., вкл. на база опита по ОПРР 2007-2013 г. по изпълнение на сходни дейности, </w:t>
            </w:r>
            <w:r w:rsidRPr="00B87054">
              <w:rPr>
                <w:sz w:val="20"/>
              </w:rPr>
              <w:lastRenderedPageBreak/>
              <w:t>свързани с риска от свлачища.</w:t>
            </w:r>
          </w:p>
        </w:tc>
      </w:tr>
      <w:tr w:rsidR="00164921" w:rsidRPr="00B87054" w14:paraId="340B2094" w14:textId="77777777" w:rsidTr="00164921">
        <w:trPr>
          <w:trHeight w:val="397"/>
        </w:trPr>
        <w:tc>
          <w:tcPr>
            <w:tcW w:w="374" w:type="pct"/>
            <w:vAlign w:val="center"/>
          </w:tcPr>
          <w:p w14:paraId="06228D7C" w14:textId="77777777" w:rsidR="00164921" w:rsidRPr="00B87054" w:rsidRDefault="00164921" w:rsidP="00164921">
            <w:pPr>
              <w:pStyle w:val="Text1"/>
              <w:spacing w:before="0" w:after="0"/>
              <w:ind w:left="0"/>
              <w:jc w:val="center"/>
              <w:rPr>
                <w:sz w:val="20"/>
              </w:rPr>
            </w:pPr>
          </w:p>
        </w:tc>
        <w:tc>
          <w:tcPr>
            <w:tcW w:w="433" w:type="pct"/>
            <w:vAlign w:val="center"/>
          </w:tcPr>
          <w:p w14:paraId="769A7A1A" w14:textId="77777777" w:rsidR="00164921" w:rsidRPr="00B87054" w:rsidRDefault="00164921" w:rsidP="00164921">
            <w:pPr>
              <w:pStyle w:val="Text1"/>
              <w:spacing w:before="0" w:after="0"/>
              <w:ind w:left="0"/>
              <w:jc w:val="center"/>
              <w:rPr>
                <w:sz w:val="20"/>
              </w:rPr>
            </w:pPr>
            <w:r w:rsidRPr="00B87054">
              <w:rPr>
                <w:sz w:val="20"/>
              </w:rPr>
              <w:t>Показател за изпълнение</w:t>
            </w:r>
          </w:p>
        </w:tc>
        <w:tc>
          <w:tcPr>
            <w:tcW w:w="386" w:type="pct"/>
            <w:vAlign w:val="center"/>
          </w:tcPr>
          <w:p w14:paraId="1F4B3028" w14:textId="77777777" w:rsidR="00164921" w:rsidRPr="00B87054" w:rsidRDefault="00164921" w:rsidP="00164921">
            <w:pPr>
              <w:pStyle w:val="Text1"/>
              <w:spacing w:before="0" w:after="0"/>
              <w:ind w:left="0"/>
              <w:jc w:val="center"/>
              <w:rPr>
                <w:sz w:val="20"/>
                <w:lang w:val="en-US"/>
              </w:rPr>
            </w:pPr>
            <w:r w:rsidRPr="00B87054">
              <w:rPr>
                <w:sz w:val="20"/>
                <w:lang w:val="en-US"/>
              </w:rPr>
              <w:t>4.4</w:t>
            </w:r>
          </w:p>
        </w:tc>
        <w:tc>
          <w:tcPr>
            <w:tcW w:w="578" w:type="pct"/>
            <w:shd w:val="clear" w:color="auto" w:fill="auto"/>
            <w:vAlign w:val="center"/>
          </w:tcPr>
          <w:p w14:paraId="228339FC" w14:textId="77777777" w:rsidR="00164921" w:rsidRPr="00B87054" w:rsidRDefault="00164921" w:rsidP="00164921">
            <w:pPr>
              <w:autoSpaceDE w:val="0"/>
              <w:autoSpaceDN w:val="0"/>
              <w:adjustRightInd w:val="0"/>
              <w:spacing w:before="0" w:after="0"/>
              <w:jc w:val="center"/>
              <w:rPr>
                <w:rFonts w:eastAsia="TimesNewRomanPSMT"/>
                <w:sz w:val="20"/>
                <w:lang w:eastAsia="bg-BG"/>
              </w:rPr>
            </w:pPr>
            <w:r w:rsidRPr="00B87054">
              <w:rPr>
                <w:rFonts w:eastAsia="TimesNewRomanPSMT"/>
                <w:sz w:val="20"/>
                <w:lang w:eastAsia="bg-BG"/>
              </w:rPr>
              <w:t>Укрепени</w:t>
            </w:r>
          </w:p>
          <w:p w14:paraId="1F544F04" w14:textId="77777777" w:rsidR="00164921" w:rsidRPr="00B87054" w:rsidRDefault="00164921" w:rsidP="00164921">
            <w:pPr>
              <w:autoSpaceDE w:val="0"/>
              <w:autoSpaceDN w:val="0"/>
              <w:adjustRightInd w:val="0"/>
              <w:spacing w:before="0" w:after="0"/>
              <w:jc w:val="center"/>
              <w:rPr>
                <w:rFonts w:eastAsia="TimesNewRomanPSMT"/>
                <w:sz w:val="20"/>
                <w:lang w:eastAsia="bg-BG"/>
              </w:rPr>
            </w:pPr>
            <w:r w:rsidRPr="00B87054">
              <w:rPr>
                <w:rFonts w:eastAsia="TimesNewRomanPSMT"/>
                <w:sz w:val="20"/>
                <w:lang w:eastAsia="bg-BG"/>
              </w:rPr>
              <w:t>свлачища</w:t>
            </w:r>
          </w:p>
          <w:p w14:paraId="00681776" w14:textId="77777777" w:rsidR="00164921" w:rsidRPr="00B87054" w:rsidRDefault="00164921" w:rsidP="00164921">
            <w:pPr>
              <w:pStyle w:val="Text1"/>
              <w:spacing w:before="0" w:after="0"/>
              <w:ind w:left="0"/>
              <w:jc w:val="center"/>
              <w:rPr>
                <w:sz w:val="20"/>
              </w:rPr>
            </w:pPr>
          </w:p>
        </w:tc>
        <w:tc>
          <w:tcPr>
            <w:tcW w:w="386" w:type="pct"/>
            <w:vAlign w:val="center"/>
          </w:tcPr>
          <w:p w14:paraId="3458B687" w14:textId="77777777" w:rsidR="00164921" w:rsidRPr="00B87054" w:rsidRDefault="00164921" w:rsidP="00164921">
            <w:pPr>
              <w:pStyle w:val="Text1"/>
              <w:spacing w:before="0" w:after="0"/>
              <w:ind w:left="0"/>
              <w:jc w:val="center"/>
              <w:rPr>
                <w:sz w:val="20"/>
              </w:rPr>
            </w:pPr>
            <w:r w:rsidRPr="00B87054">
              <w:rPr>
                <w:rFonts w:eastAsia="TimesNewRomanPSMT"/>
                <w:sz w:val="20"/>
                <w:lang w:eastAsia="bg-BG"/>
              </w:rPr>
              <w:t>Хектара</w:t>
            </w:r>
          </w:p>
        </w:tc>
        <w:tc>
          <w:tcPr>
            <w:tcW w:w="241" w:type="pct"/>
            <w:vAlign w:val="center"/>
          </w:tcPr>
          <w:p w14:paraId="4A5F1669" w14:textId="77777777" w:rsidR="00164921" w:rsidRPr="00B87054" w:rsidRDefault="00164921" w:rsidP="00164921">
            <w:pPr>
              <w:pStyle w:val="Text1"/>
              <w:spacing w:before="0" w:after="0"/>
              <w:ind w:left="0"/>
              <w:jc w:val="center"/>
              <w:rPr>
                <w:sz w:val="20"/>
              </w:rPr>
            </w:pPr>
            <w:r w:rsidRPr="00B87054">
              <w:rPr>
                <w:sz w:val="20"/>
              </w:rPr>
              <w:t>КФ</w:t>
            </w:r>
          </w:p>
        </w:tc>
        <w:tc>
          <w:tcPr>
            <w:tcW w:w="289" w:type="pct"/>
            <w:vAlign w:val="center"/>
          </w:tcPr>
          <w:p w14:paraId="3CEB994E" w14:textId="77777777" w:rsidR="00164921" w:rsidRPr="00B87054" w:rsidRDefault="00164921" w:rsidP="00164921">
            <w:pPr>
              <w:pStyle w:val="Text1"/>
              <w:spacing w:before="0" w:after="0"/>
              <w:ind w:left="0"/>
              <w:jc w:val="center"/>
              <w:rPr>
                <w:sz w:val="20"/>
              </w:rPr>
            </w:pPr>
            <w:r w:rsidRPr="00B87054">
              <w:rPr>
                <w:sz w:val="20"/>
              </w:rPr>
              <w:t>Н.П.</w:t>
            </w:r>
          </w:p>
        </w:tc>
        <w:tc>
          <w:tcPr>
            <w:tcW w:w="482" w:type="pct"/>
            <w:gridSpan w:val="3"/>
            <w:shd w:val="clear" w:color="auto" w:fill="auto"/>
            <w:vAlign w:val="center"/>
          </w:tcPr>
          <w:p w14:paraId="3565130A" w14:textId="77777777" w:rsidR="00164921" w:rsidRPr="00B87054" w:rsidRDefault="00164921" w:rsidP="00164921">
            <w:pPr>
              <w:pStyle w:val="Text1"/>
              <w:spacing w:before="0" w:after="0"/>
              <w:ind w:left="0"/>
              <w:jc w:val="center"/>
              <w:rPr>
                <w:sz w:val="20"/>
              </w:rPr>
            </w:pPr>
            <w:r w:rsidRPr="00B87054">
              <w:rPr>
                <w:sz w:val="20"/>
              </w:rPr>
              <w:t>2</w:t>
            </w:r>
          </w:p>
        </w:tc>
        <w:tc>
          <w:tcPr>
            <w:tcW w:w="97" w:type="pct"/>
            <w:shd w:val="clear" w:color="auto" w:fill="auto"/>
            <w:vAlign w:val="center"/>
          </w:tcPr>
          <w:p w14:paraId="019827F9" w14:textId="77777777" w:rsidR="00164921" w:rsidRPr="00B87054" w:rsidRDefault="00164921" w:rsidP="00164921">
            <w:pPr>
              <w:pStyle w:val="Text1"/>
              <w:spacing w:before="0" w:after="0"/>
              <w:ind w:left="0"/>
              <w:jc w:val="center"/>
              <w:rPr>
                <w:sz w:val="20"/>
              </w:rPr>
            </w:pPr>
          </w:p>
        </w:tc>
        <w:tc>
          <w:tcPr>
            <w:tcW w:w="96" w:type="pct"/>
            <w:gridSpan w:val="2"/>
            <w:shd w:val="clear" w:color="auto" w:fill="auto"/>
            <w:vAlign w:val="center"/>
          </w:tcPr>
          <w:p w14:paraId="45423DEB" w14:textId="77777777" w:rsidR="00164921" w:rsidRPr="00B87054" w:rsidRDefault="00164921" w:rsidP="00164921">
            <w:pPr>
              <w:pStyle w:val="Text1"/>
              <w:spacing w:before="0" w:after="0"/>
              <w:ind w:left="0"/>
              <w:jc w:val="center"/>
              <w:rPr>
                <w:sz w:val="20"/>
              </w:rPr>
            </w:pPr>
          </w:p>
        </w:tc>
        <w:tc>
          <w:tcPr>
            <w:tcW w:w="388" w:type="pct"/>
            <w:gridSpan w:val="2"/>
            <w:shd w:val="clear" w:color="auto" w:fill="auto"/>
            <w:vAlign w:val="center"/>
          </w:tcPr>
          <w:p w14:paraId="194E3EA2" w14:textId="77777777" w:rsidR="00164921" w:rsidRPr="00B87054" w:rsidRDefault="00164921" w:rsidP="00164921">
            <w:pPr>
              <w:spacing w:before="0" w:after="0"/>
              <w:jc w:val="center"/>
              <w:rPr>
                <w:sz w:val="20"/>
              </w:rPr>
            </w:pPr>
            <w:r w:rsidRPr="003378AE">
              <w:rPr>
                <w:sz w:val="20"/>
              </w:rPr>
              <w:t>80</w:t>
            </w:r>
          </w:p>
        </w:tc>
        <w:tc>
          <w:tcPr>
            <w:tcW w:w="528" w:type="pct"/>
            <w:shd w:val="clear" w:color="auto" w:fill="auto"/>
            <w:vAlign w:val="center"/>
          </w:tcPr>
          <w:p w14:paraId="69C59F1F" w14:textId="4DFFF178" w:rsidR="00164921" w:rsidRPr="00B87054" w:rsidRDefault="00164921" w:rsidP="00164921">
            <w:pPr>
              <w:pStyle w:val="Text1"/>
              <w:spacing w:before="0" w:after="0"/>
              <w:ind w:left="0"/>
              <w:jc w:val="center"/>
              <w:rPr>
                <w:sz w:val="20"/>
              </w:rPr>
            </w:pPr>
            <w:r w:rsidRPr="00B87054">
              <w:rPr>
                <w:sz w:val="20"/>
              </w:rPr>
              <w:t xml:space="preserve">Бенефициенти, доклади за напредък, </w:t>
            </w:r>
            <w:r w:rsidRPr="00BF7DBB">
              <w:rPr>
                <w:sz w:val="20"/>
              </w:rPr>
              <w:t>МРРБ</w:t>
            </w:r>
            <w:r w:rsidR="00BF7DBB" w:rsidRPr="00894962">
              <w:rPr>
                <w:sz w:val="20"/>
              </w:rPr>
              <w:t>;</w:t>
            </w:r>
            <w:r w:rsidR="00BF7DBB" w:rsidRPr="006C6E65">
              <w:rPr>
                <w:sz w:val="20"/>
              </w:rPr>
              <w:t xml:space="preserve"> </w:t>
            </w:r>
            <w:r w:rsidR="00BF7DBB" w:rsidRPr="00BF7DBB">
              <w:rPr>
                <w:sz w:val="20"/>
              </w:rPr>
              <w:t>УО на ОПОС</w:t>
            </w:r>
          </w:p>
        </w:tc>
        <w:tc>
          <w:tcPr>
            <w:tcW w:w="722" w:type="pct"/>
            <w:vAlign w:val="center"/>
          </w:tcPr>
          <w:p w14:paraId="5D765308" w14:textId="77777777" w:rsidR="00164921" w:rsidRPr="00B87054" w:rsidRDefault="00164921" w:rsidP="00164921">
            <w:pPr>
              <w:pStyle w:val="Text1"/>
              <w:spacing w:before="0" w:after="0"/>
              <w:ind w:left="34"/>
              <w:jc w:val="center"/>
              <w:rPr>
                <w:sz w:val="20"/>
              </w:rPr>
            </w:pPr>
            <w:r w:rsidRPr="00B87054">
              <w:rPr>
                <w:sz w:val="20"/>
              </w:rPr>
              <w:t>Етапната цел е площта на свлачищата, които се очаква да бъдат укрепени до края на 2018 г. предвид проектната готовност на потенциалните бенефициенти.</w:t>
            </w:r>
          </w:p>
          <w:p w14:paraId="1F5C53E4" w14:textId="77777777" w:rsidR="00164921" w:rsidRPr="00B87054" w:rsidRDefault="00164921" w:rsidP="00164921">
            <w:pPr>
              <w:pStyle w:val="Text1"/>
              <w:spacing w:before="0" w:after="0"/>
              <w:ind w:left="34"/>
              <w:jc w:val="center"/>
              <w:rPr>
                <w:sz w:val="20"/>
              </w:rPr>
            </w:pPr>
            <w:r w:rsidRPr="00B87054">
              <w:rPr>
                <w:sz w:val="20"/>
              </w:rPr>
              <w:t>Целевата стойност е определена на база на свлачищните обекти, включени в списък с индикативни приоритетни обекти. Списъкът е в процес на актуализация в координация с МРРБ, поради бедствените ситуации, породени от неблагоприятните метеорологични условия в страната в края на 2014 и началото на 2015 г.</w:t>
            </w:r>
          </w:p>
        </w:tc>
      </w:tr>
    </w:tbl>
    <w:p w14:paraId="29EDA3EF" w14:textId="77777777" w:rsidR="002D2DBF" w:rsidRPr="00B87054" w:rsidRDefault="002D2DBF" w:rsidP="002D2DBF">
      <w:pPr>
        <w:suppressAutoHyphens/>
        <w:rPr>
          <w:i/>
        </w:rPr>
      </w:pPr>
    </w:p>
    <w:p w14:paraId="1CB6DD52" w14:textId="77777777" w:rsidR="002D2DBF" w:rsidRPr="00B87054" w:rsidRDefault="002D2DBF" w:rsidP="002D2DBF">
      <w:pPr>
        <w:suppressAutoHyphens/>
      </w:pPr>
      <w:r w:rsidRPr="00B87054">
        <w:t xml:space="preserve">Допълнителна информация за качествени показатели относно създаването на рамката на изпълнението </w:t>
      </w:r>
    </w:p>
    <w:p w14:paraId="2E554FEF" w14:textId="77777777" w:rsidR="002D2DBF" w:rsidRPr="00B87054" w:rsidRDefault="002D2DBF" w:rsidP="002D2DBF">
      <w:pPr>
        <w:suppressAutoHyphens/>
        <w:rPr>
          <w:b/>
        </w:rPr>
      </w:pPr>
      <w:r w:rsidRPr="00B87054">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B87054" w14:paraId="53D06044" w14:textId="77777777" w:rsidTr="002D2DBF">
        <w:trPr>
          <w:trHeight w:val="678"/>
        </w:trPr>
        <w:tc>
          <w:tcPr>
            <w:tcW w:w="14567" w:type="dxa"/>
            <w:shd w:val="clear" w:color="auto" w:fill="auto"/>
          </w:tcPr>
          <w:p w14:paraId="19E83FB2" w14:textId="77777777" w:rsidR="002D2DBF" w:rsidRPr="00B87054" w:rsidRDefault="002D2DBF" w:rsidP="002D2DBF">
            <w:pPr>
              <w:pStyle w:val="Text1"/>
              <w:ind w:left="0"/>
              <w:rPr>
                <w:i/>
                <w:color w:val="8DB3E2"/>
                <w:sz w:val="18"/>
              </w:rPr>
            </w:pPr>
            <w:r w:rsidRPr="00B87054">
              <w:rPr>
                <w:i/>
                <w:color w:val="8DB3E2"/>
                <w:sz w:val="18"/>
              </w:rPr>
              <w:lastRenderedPageBreak/>
              <w:t xml:space="preserve">&lt;2A.4.12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7DE04828" w14:textId="77777777" w:rsidR="00CA0FC0" w:rsidRPr="00B87054" w:rsidRDefault="00AD66D2" w:rsidP="00F21D27">
            <w:pPr>
              <w:pStyle w:val="Text1"/>
              <w:ind w:left="0"/>
              <w:rPr>
                <w:szCs w:val="24"/>
              </w:rPr>
            </w:pPr>
            <w:r w:rsidRPr="00B87054">
              <w:rPr>
                <w:szCs w:val="24"/>
              </w:rPr>
              <w:t>Мерките за Националн</w:t>
            </w:r>
            <w:r w:rsidR="00935929" w:rsidRPr="00B87054">
              <w:rPr>
                <w:szCs w:val="24"/>
              </w:rPr>
              <w:t>ата</w:t>
            </w:r>
            <w:r w:rsidRPr="00B87054">
              <w:rPr>
                <w:szCs w:val="24"/>
              </w:rPr>
              <w:t xml:space="preserve"> </w:t>
            </w:r>
            <w:r w:rsidR="007A7AEA" w:rsidRPr="00B87054">
              <w:rPr>
                <w:szCs w:val="24"/>
              </w:rPr>
              <w:t>система</w:t>
            </w:r>
            <w:r w:rsidR="00935929" w:rsidRPr="00B87054">
              <w:rPr>
                <w:szCs w:val="24"/>
              </w:rPr>
              <w:t xml:space="preserve"> </w:t>
            </w:r>
            <w:r w:rsidR="008623B1" w:rsidRPr="00B87054">
              <w:rPr>
                <w:szCs w:val="24"/>
              </w:rPr>
              <w:t xml:space="preserve">за управление на водите в реално време </w:t>
            </w:r>
            <w:r w:rsidRPr="00B87054">
              <w:rPr>
                <w:szCs w:val="24"/>
              </w:rPr>
              <w:t>ще се прилагат по поречията на 1</w:t>
            </w:r>
            <w:r w:rsidR="00AC3648" w:rsidRPr="00B87054">
              <w:rPr>
                <w:szCs w:val="24"/>
              </w:rPr>
              <w:t>3</w:t>
            </w:r>
            <w:r w:rsidRPr="00B87054">
              <w:rPr>
                <w:szCs w:val="24"/>
              </w:rPr>
              <w:t xml:space="preserve"> реки</w:t>
            </w:r>
            <w:r w:rsidR="00AC3648" w:rsidRPr="00B87054">
              <w:rPr>
                <w:szCs w:val="24"/>
              </w:rPr>
              <w:t xml:space="preserve">, пилотно по поречието на р. Искър, а впоследствие и </w:t>
            </w:r>
            <w:r w:rsidR="00734EC8" w:rsidRPr="00B87054">
              <w:rPr>
                <w:szCs w:val="24"/>
              </w:rPr>
              <w:t xml:space="preserve">за </w:t>
            </w:r>
            <w:r w:rsidR="00AC3648" w:rsidRPr="00B87054">
              <w:rPr>
                <w:szCs w:val="24"/>
              </w:rPr>
              <w:t xml:space="preserve">останалите 12 </w:t>
            </w:r>
            <w:r w:rsidR="00F12423" w:rsidRPr="00B87054">
              <w:rPr>
                <w:szCs w:val="24"/>
              </w:rPr>
              <w:t>основни поречия</w:t>
            </w:r>
            <w:r w:rsidR="00CA0FC0" w:rsidRPr="00B87054">
              <w:rPr>
                <w:szCs w:val="24"/>
              </w:rPr>
              <w:t>:</w:t>
            </w:r>
          </w:p>
          <w:p w14:paraId="203D2516" w14:textId="77777777" w:rsidR="00F21D27" w:rsidRPr="00B87054" w:rsidRDefault="00AD66D2" w:rsidP="00556073">
            <w:pPr>
              <w:pStyle w:val="Text1"/>
              <w:spacing w:before="40" w:after="0"/>
              <w:ind w:left="0"/>
              <w:rPr>
                <w:szCs w:val="24"/>
              </w:rPr>
            </w:pPr>
            <w:r w:rsidRPr="00B87054">
              <w:rPr>
                <w:szCs w:val="24"/>
              </w:rPr>
              <w:t xml:space="preserve">В </w:t>
            </w:r>
            <w:r w:rsidR="00F21D27" w:rsidRPr="00B87054">
              <w:rPr>
                <w:szCs w:val="24"/>
              </w:rPr>
              <w:t xml:space="preserve">района на р. Дунав </w:t>
            </w:r>
            <w:r w:rsidR="00430151" w:rsidRPr="00B87054">
              <w:rPr>
                <w:szCs w:val="24"/>
              </w:rPr>
              <w:t xml:space="preserve">– </w:t>
            </w:r>
            <w:r w:rsidR="00F21D27" w:rsidRPr="00B87054">
              <w:rPr>
                <w:szCs w:val="24"/>
              </w:rPr>
              <w:t>Искър, Огоста,</w:t>
            </w:r>
            <w:r w:rsidR="00430151" w:rsidRPr="00B87054">
              <w:rPr>
                <w:szCs w:val="24"/>
              </w:rPr>
              <w:t xml:space="preserve"> Вит, Осъм, Янтра, Русенски </w:t>
            </w:r>
            <w:r w:rsidR="004F70F7" w:rsidRPr="00B87054">
              <w:rPr>
                <w:szCs w:val="24"/>
              </w:rPr>
              <w:t>Л</w:t>
            </w:r>
            <w:r w:rsidR="00430151" w:rsidRPr="00B87054">
              <w:rPr>
                <w:szCs w:val="24"/>
              </w:rPr>
              <w:t>ом</w:t>
            </w:r>
            <w:r w:rsidR="00F21D27" w:rsidRPr="00B87054">
              <w:rPr>
                <w:szCs w:val="24"/>
              </w:rPr>
              <w:t>;</w:t>
            </w:r>
          </w:p>
          <w:p w14:paraId="64C48EE3" w14:textId="77777777" w:rsidR="00F21D27" w:rsidRPr="00B87054" w:rsidRDefault="00AD66D2" w:rsidP="00556073">
            <w:pPr>
              <w:pStyle w:val="Text1"/>
              <w:spacing w:before="40" w:after="0"/>
              <w:ind w:left="0"/>
              <w:rPr>
                <w:szCs w:val="24"/>
              </w:rPr>
            </w:pPr>
            <w:r w:rsidRPr="00B87054">
              <w:rPr>
                <w:szCs w:val="24"/>
              </w:rPr>
              <w:t xml:space="preserve">В </w:t>
            </w:r>
            <w:r w:rsidR="00F21D27" w:rsidRPr="00B87054">
              <w:rPr>
                <w:szCs w:val="24"/>
              </w:rPr>
              <w:t xml:space="preserve">района на Черно море </w:t>
            </w:r>
            <w:r w:rsidR="00430151" w:rsidRPr="00B87054">
              <w:rPr>
                <w:szCs w:val="24"/>
              </w:rPr>
              <w:t>–</w:t>
            </w:r>
            <w:r w:rsidR="00F21D27" w:rsidRPr="00B87054">
              <w:rPr>
                <w:szCs w:val="24"/>
              </w:rPr>
              <w:t xml:space="preserve"> р.</w:t>
            </w:r>
            <w:r w:rsidR="00296B9C" w:rsidRPr="00B87054">
              <w:rPr>
                <w:szCs w:val="24"/>
              </w:rPr>
              <w:t xml:space="preserve"> </w:t>
            </w:r>
            <w:r w:rsidR="00F21D27" w:rsidRPr="00B87054">
              <w:rPr>
                <w:szCs w:val="24"/>
              </w:rPr>
              <w:t>Провадийска, р.</w:t>
            </w:r>
            <w:r w:rsidR="007E6D44" w:rsidRPr="00B87054">
              <w:rPr>
                <w:szCs w:val="24"/>
              </w:rPr>
              <w:t xml:space="preserve"> </w:t>
            </w:r>
            <w:r w:rsidR="00F21D27" w:rsidRPr="00B87054">
              <w:rPr>
                <w:szCs w:val="24"/>
              </w:rPr>
              <w:t>Камчия.</w:t>
            </w:r>
          </w:p>
          <w:p w14:paraId="63AA88C2" w14:textId="77777777" w:rsidR="008623B1" w:rsidRPr="00B87054" w:rsidRDefault="00AD66D2" w:rsidP="00832216">
            <w:pPr>
              <w:pStyle w:val="Text1"/>
              <w:spacing w:before="40" w:after="0"/>
              <w:ind w:left="0"/>
              <w:rPr>
                <w:szCs w:val="24"/>
              </w:rPr>
            </w:pPr>
            <w:r w:rsidRPr="00B87054">
              <w:rPr>
                <w:szCs w:val="24"/>
              </w:rPr>
              <w:t xml:space="preserve">В </w:t>
            </w:r>
            <w:r w:rsidR="00F21D27" w:rsidRPr="00B87054">
              <w:rPr>
                <w:szCs w:val="24"/>
              </w:rPr>
              <w:t>Източнобеломорски район</w:t>
            </w:r>
            <w:r w:rsidRPr="00B87054">
              <w:rPr>
                <w:szCs w:val="24"/>
              </w:rPr>
              <w:t xml:space="preserve"> – Тунджа, Марица, Арда</w:t>
            </w:r>
            <w:r w:rsidR="00F21D27" w:rsidRPr="00B87054">
              <w:rPr>
                <w:szCs w:val="24"/>
              </w:rPr>
              <w:t>.</w:t>
            </w:r>
          </w:p>
          <w:p w14:paraId="204D62B4" w14:textId="77777777" w:rsidR="003B03ED" w:rsidRPr="00B87054" w:rsidRDefault="00AD66D2" w:rsidP="00832216">
            <w:pPr>
              <w:pStyle w:val="Text1"/>
              <w:spacing w:before="40" w:after="0"/>
              <w:ind w:left="0"/>
              <w:rPr>
                <w:szCs w:val="24"/>
              </w:rPr>
            </w:pPr>
            <w:r w:rsidRPr="00B87054">
              <w:rPr>
                <w:szCs w:val="24"/>
              </w:rPr>
              <w:t xml:space="preserve">В </w:t>
            </w:r>
            <w:proofErr w:type="spellStart"/>
            <w:r w:rsidR="00F21D27" w:rsidRPr="00B87054">
              <w:rPr>
                <w:szCs w:val="24"/>
              </w:rPr>
              <w:t>Западно</w:t>
            </w:r>
            <w:r w:rsidRPr="00B87054">
              <w:rPr>
                <w:szCs w:val="24"/>
              </w:rPr>
              <w:t>беломорски</w:t>
            </w:r>
            <w:proofErr w:type="spellEnd"/>
            <w:r w:rsidRPr="00B87054">
              <w:rPr>
                <w:szCs w:val="24"/>
              </w:rPr>
              <w:t xml:space="preserve"> район – Места, Струма</w:t>
            </w:r>
            <w:r w:rsidR="00F21D27" w:rsidRPr="00B87054">
              <w:rPr>
                <w:szCs w:val="24"/>
              </w:rPr>
              <w:t>.</w:t>
            </w:r>
          </w:p>
        </w:tc>
      </w:tr>
    </w:tbl>
    <w:p w14:paraId="7C09F87A" w14:textId="77777777" w:rsidR="00A26534" w:rsidRPr="00B87054" w:rsidRDefault="00A26534" w:rsidP="002D2DBF">
      <w:pPr>
        <w:suppressAutoHyphens/>
        <w:rPr>
          <w:b/>
        </w:rPr>
        <w:sectPr w:rsidR="00A26534" w:rsidRPr="00B87054" w:rsidSect="00C50033">
          <w:headerReference w:type="default" r:id="rId78"/>
          <w:footerReference w:type="default" r:id="rId79"/>
          <w:headerReference w:type="first" r:id="rId80"/>
          <w:footerReference w:type="first" r:id="rId81"/>
          <w:pgSz w:w="16838" w:h="11906" w:orient="landscape"/>
          <w:pgMar w:top="1418" w:right="1021" w:bottom="1418" w:left="1021" w:header="601" w:footer="1077" w:gutter="0"/>
          <w:cols w:space="720"/>
          <w:docGrid w:linePitch="326"/>
        </w:sectPr>
      </w:pPr>
    </w:p>
    <w:p w14:paraId="258E501E" w14:textId="77777777" w:rsidR="002D2DBF" w:rsidRPr="00B87054" w:rsidRDefault="002D2DBF" w:rsidP="002D2DBF">
      <w:pPr>
        <w:suppressAutoHyphens/>
        <w:ind w:left="1418" w:hanging="1418"/>
        <w:rPr>
          <w:b/>
        </w:rPr>
      </w:pPr>
      <w:r w:rsidRPr="00B87054">
        <w:rPr>
          <w:b/>
        </w:rPr>
        <w:lastRenderedPageBreak/>
        <w:t xml:space="preserve">2.А.9 </w:t>
      </w:r>
      <w:r w:rsidRPr="00B87054">
        <w:tab/>
      </w:r>
      <w:r w:rsidRPr="00B87054">
        <w:rPr>
          <w:b/>
        </w:rPr>
        <w:t xml:space="preserve">Категории интервенции </w:t>
      </w:r>
    </w:p>
    <w:p w14:paraId="5FA442AC" w14:textId="77777777" w:rsidR="002D2DBF" w:rsidRPr="00B87054" w:rsidRDefault="002D2DBF" w:rsidP="002D2DBF">
      <w:pPr>
        <w:suppressAutoHyphens/>
        <w:ind w:left="1418" w:hanging="1418"/>
      </w:pPr>
      <w:r w:rsidRPr="00B87054">
        <w:t>(Позоваване: член 96, параграф 2, буква б), подточка vi) от Регламент (EС) № 1303/2013)</w:t>
      </w:r>
    </w:p>
    <w:p w14:paraId="3B9EAE08" w14:textId="77777777" w:rsidR="002D2DBF" w:rsidRPr="00B87054" w:rsidRDefault="002D2DBF" w:rsidP="002D2DBF">
      <w:pPr>
        <w:suppressAutoHyphens/>
        <w:rPr>
          <w:szCs w:val="24"/>
        </w:rPr>
      </w:pPr>
      <w:r w:rsidRPr="00B87054">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518731D0" w14:textId="77777777" w:rsidR="002D2DBF" w:rsidRPr="00B87054" w:rsidRDefault="002D2DBF" w:rsidP="002D2DBF">
      <w:pPr>
        <w:suppressAutoHyphens/>
        <w:ind w:left="1418" w:hanging="1418"/>
        <w:rPr>
          <w:b/>
        </w:rPr>
      </w:pPr>
    </w:p>
    <w:p w14:paraId="4A8EC849" w14:textId="77777777" w:rsidR="002D2DBF" w:rsidRPr="00B87054" w:rsidRDefault="002D2DBF" w:rsidP="002D2DBF">
      <w:pPr>
        <w:suppressAutoHyphens/>
        <w:ind w:left="1418" w:hanging="1418"/>
        <w:rPr>
          <w:b/>
          <w:szCs w:val="24"/>
        </w:rPr>
      </w:pPr>
      <w:r w:rsidRPr="00B87054">
        <w:rPr>
          <w:b/>
        </w:rPr>
        <w:t xml:space="preserve">Таблици 7—11: </w:t>
      </w:r>
      <w:r w:rsidRPr="00B87054">
        <w:tab/>
      </w:r>
      <w:r w:rsidRPr="00B87054">
        <w:rPr>
          <w:b/>
        </w:rPr>
        <w:t>Категории интервенции</w:t>
      </w:r>
      <w:r w:rsidRPr="00B87054">
        <w:rPr>
          <w:rStyle w:val="FootnoteReference"/>
          <w:b/>
        </w:rPr>
        <w:footnoteReference w:id="63"/>
      </w:r>
      <w:r w:rsidRPr="00B87054">
        <w:rPr>
          <w:b/>
        </w:rPr>
        <w:t xml:space="preserve"> </w:t>
      </w:r>
    </w:p>
    <w:p w14:paraId="62A67C8C" w14:textId="77777777" w:rsidR="002D2DBF" w:rsidRPr="00B87054" w:rsidRDefault="002D2DBF" w:rsidP="002D2DBF">
      <w:pPr>
        <w:suppressAutoHyphens/>
        <w:ind w:left="1418" w:hanging="1418"/>
        <w:rPr>
          <w:szCs w:val="24"/>
        </w:rPr>
      </w:pPr>
      <w:r w:rsidRPr="00B87054">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60FE843D" w14:textId="77777777" w:rsidTr="002D2DBF">
        <w:trPr>
          <w:trHeight w:val="364"/>
        </w:trPr>
        <w:tc>
          <w:tcPr>
            <w:tcW w:w="8472" w:type="dxa"/>
            <w:gridSpan w:val="3"/>
            <w:shd w:val="clear" w:color="auto" w:fill="auto"/>
          </w:tcPr>
          <w:p w14:paraId="2804F382"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7: Измерение 1 – Област на интервенция</w:t>
            </w:r>
          </w:p>
        </w:tc>
      </w:tr>
      <w:tr w:rsidR="002D2DBF" w:rsidRPr="00B87054" w14:paraId="7A4AEF73" w14:textId="77777777" w:rsidTr="002D2DBF">
        <w:trPr>
          <w:trHeight w:val="364"/>
        </w:trPr>
        <w:tc>
          <w:tcPr>
            <w:tcW w:w="2802" w:type="dxa"/>
            <w:shd w:val="clear" w:color="auto" w:fill="auto"/>
          </w:tcPr>
          <w:p w14:paraId="1F23F2FA"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412D19FE"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408F44A9" w14:textId="77777777" w:rsidTr="002D2DBF">
        <w:trPr>
          <w:trHeight w:val="364"/>
        </w:trPr>
        <w:tc>
          <w:tcPr>
            <w:tcW w:w="2802" w:type="dxa"/>
            <w:shd w:val="clear" w:color="auto" w:fill="auto"/>
          </w:tcPr>
          <w:p w14:paraId="27D1083D"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1935D093"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3AEB23C3" w14:textId="77777777" w:rsidTr="002D2DBF">
        <w:trPr>
          <w:trHeight w:val="267"/>
        </w:trPr>
        <w:tc>
          <w:tcPr>
            <w:tcW w:w="2802" w:type="dxa"/>
            <w:shd w:val="clear" w:color="auto" w:fill="auto"/>
          </w:tcPr>
          <w:p w14:paraId="5349D625"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52A91F9C"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3D2E792A" w14:textId="77777777" w:rsidR="002D2DBF" w:rsidRPr="00B87054" w:rsidRDefault="002D2DBF" w:rsidP="002D2DBF">
            <w:pPr>
              <w:jc w:val="center"/>
              <w:rPr>
                <w:sz w:val="20"/>
              </w:rPr>
            </w:pPr>
            <w:r w:rsidRPr="00B87054">
              <w:rPr>
                <w:b/>
                <w:sz w:val="18"/>
              </w:rPr>
              <w:t>Сума (в евро)</w:t>
            </w:r>
          </w:p>
        </w:tc>
      </w:tr>
      <w:tr w:rsidR="002D2DBF" w:rsidRPr="00B87054" w14:paraId="507132B5" w14:textId="77777777" w:rsidTr="002D2DBF">
        <w:tc>
          <w:tcPr>
            <w:tcW w:w="2802" w:type="dxa"/>
            <w:shd w:val="clear" w:color="auto" w:fill="auto"/>
          </w:tcPr>
          <w:p w14:paraId="69C7D212" w14:textId="77777777" w:rsidR="002D2DBF" w:rsidRPr="00B87054" w:rsidRDefault="002D2DBF" w:rsidP="002D2DBF">
            <w:pPr>
              <w:suppressAutoHyphens/>
              <w:rPr>
                <w:i/>
                <w:color w:val="8DB3E2"/>
                <w:sz w:val="18"/>
                <w:szCs w:val="18"/>
              </w:rPr>
            </w:pPr>
            <w:r w:rsidRPr="00B87054">
              <w:rPr>
                <w:i/>
                <w:color w:val="8DB3E2"/>
                <w:sz w:val="18"/>
              </w:rPr>
              <w:t xml:space="preserve">&lt;2A.5.1.3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31D2DB66" w14:textId="77777777" w:rsidR="002D2DBF" w:rsidRPr="00B87054" w:rsidRDefault="002D2DBF" w:rsidP="002D2DBF">
            <w:pPr>
              <w:suppressAutoHyphens/>
              <w:rPr>
                <w:sz w:val="20"/>
              </w:rPr>
            </w:pPr>
            <w:r w:rsidRPr="00B87054">
              <w:rPr>
                <w:i/>
                <w:color w:val="8DB3E2"/>
                <w:sz w:val="18"/>
              </w:rPr>
              <w:t xml:space="preserve">&lt;2A.5.1.4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0137B040" w14:textId="77777777" w:rsidR="002D2DBF" w:rsidRPr="00B87054" w:rsidRDefault="002D2DBF" w:rsidP="002D2DBF">
            <w:pPr>
              <w:suppressAutoHyphens/>
              <w:rPr>
                <w:sz w:val="20"/>
              </w:rPr>
            </w:pPr>
            <w:r w:rsidRPr="00B87054">
              <w:rPr>
                <w:i/>
                <w:color w:val="8DB3E2"/>
                <w:sz w:val="18"/>
              </w:rPr>
              <w:t xml:space="preserve">&lt;2A.5.1.5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AC1092" w:rsidRPr="00B87054" w14:paraId="22815B7E" w14:textId="77777777" w:rsidTr="002D2DBF">
        <w:tc>
          <w:tcPr>
            <w:tcW w:w="2802" w:type="dxa"/>
            <w:shd w:val="clear" w:color="auto" w:fill="auto"/>
          </w:tcPr>
          <w:p w14:paraId="21B33115" w14:textId="77777777" w:rsidR="00AC1092" w:rsidRPr="00B87054" w:rsidRDefault="00AC1092" w:rsidP="000A3EAD">
            <w:pPr>
              <w:pStyle w:val="Text1"/>
              <w:ind w:left="0"/>
              <w:jc w:val="left"/>
              <w:rPr>
                <w:sz w:val="18"/>
                <w:szCs w:val="18"/>
              </w:rPr>
            </w:pPr>
            <w:r w:rsidRPr="00B87054">
              <w:rPr>
                <w:sz w:val="18"/>
                <w:szCs w:val="18"/>
              </w:rPr>
              <w:t>Превенция и управление на риска от наводнения</w:t>
            </w:r>
            <w:r w:rsidR="00A90145" w:rsidRPr="00B87054">
              <w:rPr>
                <w:sz w:val="18"/>
                <w:szCs w:val="18"/>
              </w:rPr>
              <w:t xml:space="preserve"> и свлачища</w:t>
            </w:r>
          </w:p>
        </w:tc>
        <w:tc>
          <w:tcPr>
            <w:tcW w:w="2693" w:type="dxa"/>
            <w:shd w:val="clear" w:color="auto" w:fill="auto"/>
          </w:tcPr>
          <w:p w14:paraId="726EC413" w14:textId="77777777" w:rsidR="00AC1092" w:rsidRPr="00B87054" w:rsidRDefault="00AC1092" w:rsidP="00561958">
            <w:pPr>
              <w:rPr>
                <w:color w:val="000000"/>
                <w:sz w:val="16"/>
                <w:szCs w:val="16"/>
              </w:rPr>
            </w:pPr>
            <w:r w:rsidRPr="00B87054">
              <w:rPr>
                <w:color w:val="000000"/>
                <w:sz w:val="16"/>
                <w:szCs w:val="16"/>
              </w:rPr>
              <w:t>08</w:t>
            </w:r>
            <w:r w:rsidR="00561958" w:rsidRPr="00B87054">
              <w:rPr>
                <w:color w:val="000000"/>
                <w:sz w:val="16"/>
                <w:szCs w:val="16"/>
              </w:rPr>
              <w:t>7</w:t>
            </w:r>
            <w:r w:rsidRPr="00B87054">
              <w:rPr>
                <w:color w:val="000000"/>
                <w:sz w:val="16"/>
                <w:szCs w:val="16"/>
              </w:rPr>
              <w:t xml:space="preserve"> - </w:t>
            </w:r>
            <w:r w:rsidR="00561958" w:rsidRPr="00B87054">
              <w:rPr>
                <w:color w:val="000000"/>
                <w:sz w:val="16"/>
                <w:szCs w:val="16"/>
              </w:rPr>
              <w:t>Мерки за адаптиране към изменението на климата и предотвратяване и управление на рискове, свързани с климата, например ерозия, пожари, наводнения, бури и засушавания, включително повишаване на осведомеността, системи и инфраструктури за гражданска защита и управление на бедствия</w:t>
            </w:r>
          </w:p>
        </w:tc>
        <w:tc>
          <w:tcPr>
            <w:tcW w:w="2977" w:type="dxa"/>
            <w:shd w:val="clear" w:color="auto" w:fill="auto"/>
          </w:tcPr>
          <w:p w14:paraId="1E64F7C1" w14:textId="2C08841A" w:rsidR="00AC1092" w:rsidRPr="00B87054" w:rsidRDefault="00D55C8D" w:rsidP="00A56F4C">
            <w:pPr>
              <w:rPr>
                <w:rFonts w:ascii="TimesNewRoman" w:hAnsi="TimesNewRoman"/>
                <w:color w:val="000000"/>
                <w:sz w:val="16"/>
                <w:szCs w:val="16"/>
              </w:rPr>
            </w:pPr>
            <w:ins w:id="178" w:author="Author">
              <w:r w:rsidRPr="00D55C8D">
                <w:rPr>
                  <w:rFonts w:ascii="TimesNewRoman" w:hAnsi="TimesNewRoman"/>
                  <w:color w:val="000000"/>
                  <w:sz w:val="16"/>
                  <w:szCs w:val="16"/>
                </w:rPr>
                <w:t>77 781 224,00</w:t>
              </w:r>
              <w:r w:rsidRPr="00D55C8D" w:rsidDel="00D55C8D">
                <w:rPr>
                  <w:rFonts w:ascii="TimesNewRoman" w:hAnsi="TimesNewRoman"/>
                  <w:color w:val="000000"/>
                  <w:sz w:val="16"/>
                  <w:szCs w:val="16"/>
                </w:rPr>
                <w:t xml:space="preserve"> </w:t>
              </w:r>
              <w:r w:rsidR="000328C0">
                <w:rPr>
                  <w:rFonts w:ascii="TimesNewRoman" w:hAnsi="TimesNewRoman"/>
                  <w:color w:val="000000"/>
                  <w:sz w:val="16"/>
                  <w:szCs w:val="16"/>
                </w:rPr>
                <w:t xml:space="preserve"> </w:t>
              </w:r>
            </w:ins>
            <w:del w:id="179" w:author="Author">
              <w:r w:rsidR="00E37599" w:rsidRPr="004C7307" w:rsidDel="00D42C73">
                <w:rPr>
                  <w:rFonts w:ascii="TimesNewRoman" w:hAnsi="TimesNewRoman"/>
                  <w:color w:val="000000"/>
                  <w:sz w:val="16"/>
                  <w:szCs w:val="16"/>
                </w:rPr>
                <w:delText>59 962 702,00</w:delText>
              </w:r>
            </w:del>
          </w:p>
        </w:tc>
      </w:tr>
    </w:tbl>
    <w:p w14:paraId="579FA2F9"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7782BAFB" w14:textId="77777777" w:rsidTr="002D2DBF">
        <w:trPr>
          <w:trHeight w:val="364"/>
        </w:trPr>
        <w:tc>
          <w:tcPr>
            <w:tcW w:w="8472" w:type="dxa"/>
            <w:gridSpan w:val="3"/>
            <w:shd w:val="clear" w:color="auto" w:fill="auto"/>
          </w:tcPr>
          <w:p w14:paraId="223C1F1F"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8: Измерение 2 – Форма на финансиране</w:t>
            </w:r>
          </w:p>
        </w:tc>
      </w:tr>
      <w:tr w:rsidR="002D2DBF" w:rsidRPr="00B87054" w14:paraId="4D7E72CA" w14:textId="77777777" w:rsidTr="002D2DBF">
        <w:trPr>
          <w:trHeight w:val="364"/>
        </w:trPr>
        <w:tc>
          <w:tcPr>
            <w:tcW w:w="2802" w:type="dxa"/>
            <w:shd w:val="clear" w:color="auto" w:fill="auto"/>
          </w:tcPr>
          <w:p w14:paraId="6D4C1D67"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1C10D9C1"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0208F5B0" w14:textId="77777777" w:rsidTr="002D2DBF">
        <w:trPr>
          <w:trHeight w:val="364"/>
        </w:trPr>
        <w:tc>
          <w:tcPr>
            <w:tcW w:w="2802" w:type="dxa"/>
            <w:shd w:val="clear" w:color="auto" w:fill="auto"/>
          </w:tcPr>
          <w:p w14:paraId="070699A3"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2340A50F"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2FC498F0" w14:textId="77777777" w:rsidTr="002D2DBF">
        <w:trPr>
          <w:trHeight w:val="267"/>
        </w:trPr>
        <w:tc>
          <w:tcPr>
            <w:tcW w:w="2802" w:type="dxa"/>
            <w:shd w:val="clear" w:color="auto" w:fill="auto"/>
          </w:tcPr>
          <w:p w14:paraId="2CC60E1F"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4518830C"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58682E49" w14:textId="77777777" w:rsidR="002D2DBF" w:rsidRPr="00B87054" w:rsidRDefault="002D2DBF" w:rsidP="002D2DBF">
            <w:pPr>
              <w:jc w:val="center"/>
              <w:rPr>
                <w:sz w:val="20"/>
              </w:rPr>
            </w:pPr>
            <w:r w:rsidRPr="00B87054">
              <w:rPr>
                <w:b/>
                <w:sz w:val="18"/>
              </w:rPr>
              <w:t>Сума (в евро)</w:t>
            </w:r>
          </w:p>
        </w:tc>
      </w:tr>
      <w:tr w:rsidR="002D2DBF" w:rsidRPr="00B87054" w14:paraId="06FA0ED7" w14:textId="77777777" w:rsidTr="002D2DBF">
        <w:tc>
          <w:tcPr>
            <w:tcW w:w="2802" w:type="dxa"/>
            <w:shd w:val="clear" w:color="auto" w:fill="auto"/>
          </w:tcPr>
          <w:p w14:paraId="242BF0AD" w14:textId="77777777" w:rsidR="002D2DBF" w:rsidRPr="00B87054" w:rsidRDefault="002D2DBF" w:rsidP="002D2DBF">
            <w:pPr>
              <w:suppressAutoHyphens/>
              <w:rPr>
                <w:i/>
                <w:color w:val="8DB3E2"/>
                <w:sz w:val="18"/>
                <w:szCs w:val="18"/>
              </w:rPr>
            </w:pPr>
            <w:r w:rsidRPr="00B87054">
              <w:rPr>
                <w:i/>
                <w:color w:val="8DB3E2"/>
                <w:sz w:val="18"/>
              </w:rPr>
              <w:t xml:space="preserve">&lt;2A.5.2.3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44BCED3F" w14:textId="77777777" w:rsidR="002D2DBF" w:rsidRPr="00B87054" w:rsidRDefault="002D2DBF" w:rsidP="002D2DBF">
            <w:pPr>
              <w:suppressAutoHyphens/>
              <w:rPr>
                <w:sz w:val="20"/>
              </w:rPr>
            </w:pPr>
            <w:r w:rsidRPr="00B87054">
              <w:rPr>
                <w:i/>
                <w:color w:val="8DB3E2"/>
                <w:sz w:val="18"/>
              </w:rPr>
              <w:t xml:space="preserve">&lt;2A.5.2.4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1EE65FE8" w14:textId="77777777" w:rsidR="002D2DBF" w:rsidRPr="00B87054" w:rsidRDefault="002D2DBF" w:rsidP="002D2DBF">
            <w:pPr>
              <w:suppressAutoHyphens/>
              <w:rPr>
                <w:sz w:val="20"/>
              </w:rPr>
            </w:pPr>
            <w:r w:rsidRPr="00B87054">
              <w:rPr>
                <w:i/>
                <w:color w:val="8DB3E2"/>
                <w:sz w:val="18"/>
              </w:rPr>
              <w:t xml:space="preserve">&lt;2A.5.2.5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AC1092" w:rsidRPr="00B87054" w14:paraId="3FEF8BF9" w14:textId="77777777" w:rsidTr="00470FA1">
        <w:tc>
          <w:tcPr>
            <w:tcW w:w="2802" w:type="dxa"/>
            <w:shd w:val="clear" w:color="auto" w:fill="auto"/>
            <w:vAlign w:val="center"/>
          </w:tcPr>
          <w:p w14:paraId="4218137D" w14:textId="77777777" w:rsidR="00AC1092" w:rsidRPr="00B87054" w:rsidRDefault="00AC1092" w:rsidP="00470FA1">
            <w:pPr>
              <w:pStyle w:val="Text1"/>
              <w:ind w:left="0"/>
              <w:jc w:val="left"/>
              <w:rPr>
                <w:sz w:val="18"/>
                <w:szCs w:val="18"/>
              </w:rPr>
            </w:pPr>
            <w:r w:rsidRPr="00B87054">
              <w:rPr>
                <w:sz w:val="18"/>
                <w:szCs w:val="18"/>
              </w:rPr>
              <w:t>Превенция и управление на риска от наводнения</w:t>
            </w:r>
            <w:r w:rsidR="00A90145" w:rsidRPr="00B87054">
              <w:rPr>
                <w:sz w:val="18"/>
                <w:szCs w:val="18"/>
              </w:rPr>
              <w:t xml:space="preserve"> и свлачища</w:t>
            </w:r>
          </w:p>
        </w:tc>
        <w:tc>
          <w:tcPr>
            <w:tcW w:w="2693" w:type="dxa"/>
            <w:shd w:val="clear" w:color="auto" w:fill="auto"/>
            <w:vAlign w:val="center"/>
          </w:tcPr>
          <w:p w14:paraId="30B083E5" w14:textId="77777777" w:rsidR="00AC1092" w:rsidRPr="00B87054" w:rsidRDefault="00F57185" w:rsidP="00470FA1">
            <w:pPr>
              <w:jc w:val="left"/>
              <w:rPr>
                <w:color w:val="000000"/>
                <w:sz w:val="16"/>
                <w:szCs w:val="16"/>
              </w:rPr>
            </w:pPr>
            <w:r w:rsidRPr="00B87054">
              <w:rPr>
                <w:color w:val="000000"/>
                <w:sz w:val="16"/>
                <w:szCs w:val="16"/>
              </w:rPr>
              <w:t xml:space="preserve">01 - </w:t>
            </w:r>
            <w:proofErr w:type="spellStart"/>
            <w:r w:rsidRPr="00B87054">
              <w:rPr>
                <w:color w:val="000000"/>
                <w:sz w:val="16"/>
                <w:szCs w:val="16"/>
              </w:rPr>
              <w:t>Безвъмездни</w:t>
            </w:r>
            <w:proofErr w:type="spellEnd"/>
            <w:r w:rsidR="00AC1092" w:rsidRPr="00B87054">
              <w:rPr>
                <w:color w:val="000000"/>
                <w:sz w:val="16"/>
                <w:szCs w:val="16"/>
              </w:rPr>
              <w:t xml:space="preserve"> </w:t>
            </w:r>
            <w:r w:rsidRPr="00B87054">
              <w:rPr>
                <w:color w:val="000000"/>
                <w:sz w:val="16"/>
                <w:szCs w:val="16"/>
              </w:rPr>
              <w:t>средства</w:t>
            </w:r>
          </w:p>
        </w:tc>
        <w:tc>
          <w:tcPr>
            <w:tcW w:w="2977" w:type="dxa"/>
            <w:shd w:val="clear" w:color="auto" w:fill="auto"/>
            <w:vAlign w:val="center"/>
          </w:tcPr>
          <w:p w14:paraId="7EC0A7BA" w14:textId="74C1E710" w:rsidR="00AC1092" w:rsidRPr="00B87054" w:rsidRDefault="00D55C8D" w:rsidP="00470FA1">
            <w:pPr>
              <w:jc w:val="left"/>
              <w:rPr>
                <w:rFonts w:ascii="TimesNewRoman" w:hAnsi="TimesNewRoman"/>
                <w:color w:val="000000"/>
                <w:sz w:val="16"/>
                <w:szCs w:val="16"/>
              </w:rPr>
            </w:pPr>
            <w:ins w:id="180" w:author="Author">
              <w:r w:rsidRPr="00D55C8D">
                <w:rPr>
                  <w:rFonts w:ascii="TimesNewRoman" w:hAnsi="TimesNewRoman"/>
                  <w:color w:val="000000"/>
                  <w:sz w:val="16"/>
                  <w:szCs w:val="16"/>
                </w:rPr>
                <w:t>77 781 224,00</w:t>
              </w:r>
              <w:r w:rsidRPr="00D55C8D" w:rsidDel="00D55C8D">
                <w:rPr>
                  <w:rFonts w:ascii="TimesNewRoman" w:hAnsi="TimesNewRoman"/>
                  <w:color w:val="000000"/>
                  <w:sz w:val="16"/>
                  <w:szCs w:val="16"/>
                </w:rPr>
                <w:t xml:space="preserve"> </w:t>
              </w:r>
              <w:r w:rsidR="000328C0">
                <w:rPr>
                  <w:rFonts w:ascii="TimesNewRoman" w:hAnsi="TimesNewRoman"/>
                  <w:color w:val="000000"/>
                  <w:sz w:val="16"/>
                  <w:szCs w:val="16"/>
                </w:rPr>
                <w:t xml:space="preserve"> </w:t>
              </w:r>
            </w:ins>
            <w:del w:id="181" w:author="Author">
              <w:r w:rsidR="00E37599" w:rsidRPr="003378AE" w:rsidDel="00D42C73">
                <w:rPr>
                  <w:rFonts w:ascii="TimesNewRoman" w:hAnsi="TimesNewRoman"/>
                  <w:color w:val="000000"/>
                  <w:sz w:val="16"/>
                  <w:szCs w:val="16"/>
                </w:rPr>
                <w:delText>59 962 702,00</w:delText>
              </w:r>
            </w:del>
          </w:p>
        </w:tc>
      </w:tr>
    </w:tbl>
    <w:p w14:paraId="63D99D9B"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06830E9B" w14:textId="77777777" w:rsidTr="002D2DBF">
        <w:trPr>
          <w:trHeight w:val="364"/>
        </w:trPr>
        <w:tc>
          <w:tcPr>
            <w:tcW w:w="8472" w:type="dxa"/>
            <w:gridSpan w:val="3"/>
            <w:shd w:val="clear" w:color="auto" w:fill="auto"/>
          </w:tcPr>
          <w:p w14:paraId="2E802E75"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9: Измерение 3 – Вид територия</w:t>
            </w:r>
          </w:p>
        </w:tc>
      </w:tr>
      <w:tr w:rsidR="002D2DBF" w:rsidRPr="00B87054" w14:paraId="6588BB08" w14:textId="77777777" w:rsidTr="002D2DBF">
        <w:trPr>
          <w:trHeight w:val="364"/>
        </w:trPr>
        <w:tc>
          <w:tcPr>
            <w:tcW w:w="2802" w:type="dxa"/>
            <w:shd w:val="clear" w:color="auto" w:fill="auto"/>
          </w:tcPr>
          <w:p w14:paraId="6CD40A73"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1DA1DC2F"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1AE2A4F7" w14:textId="77777777" w:rsidTr="002D2DBF">
        <w:trPr>
          <w:trHeight w:val="364"/>
        </w:trPr>
        <w:tc>
          <w:tcPr>
            <w:tcW w:w="2802" w:type="dxa"/>
            <w:shd w:val="clear" w:color="auto" w:fill="auto"/>
          </w:tcPr>
          <w:p w14:paraId="497C1871" w14:textId="77777777" w:rsidR="002D2DBF" w:rsidRPr="00B87054" w:rsidRDefault="002D2DBF" w:rsidP="002D2DBF">
            <w:pPr>
              <w:autoSpaceDE w:val="0"/>
              <w:autoSpaceDN w:val="0"/>
              <w:adjustRightInd w:val="0"/>
              <w:spacing w:after="0"/>
              <w:jc w:val="left"/>
              <w:rPr>
                <w:bCs/>
                <w:sz w:val="20"/>
              </w:rPr>
            </w:pPr>
            <w:r w:rsidRPr="00B87054">
              <w:rPr>
                <w:sz w:val="20"/>
              </w:rPr>
              <w:lastRenderedPageBreak/>
              <w:t>Категория региони</w:t>
            </w:r>
          </w:p>
        </w:tc>
        <w:tc>
          <w:tcPr>
            <w:tcW w:w="5670" w:type="dxa"/>
            <w:gridSpan w:val="2"/>
            <w:shd w:val="clear" w:color="auto" w:fill="auto"/>
          </w:tcPr>
          <w:p w14:paraId="38C28E87"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37C0490E" w14:textId="77777777" w:rsidTr="002D2DBF">
        <w:trPr>
          <w:trHeight w:val="267"/>
        </w:trPr>
        <w:tc>
          <w:tcPr>
            <w:tcW w:w="2802" w:type="dxa"/>
            <w:shd w:val="clear" w:color="auto" w:fill="auto"/>
          </w:tcPr>
          <w:p w14:paraId="03DF5BFF"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2AD8E4F5"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5DD461FF" w14:textId="77777777" w:rsidR="002D2DBF" w:rsidRPr="00B87054" w:rsidRDefault="002D2DBF" w:rsidP="002D2DBF">
            <w:pPr>
              <w:jc w:val="center"/>
              <w:rPr>
                <w:sz w:val="20"/>
              </w:rPr>
            </w:pPr>
            <w:r w:rsidRPr="00B87054">
              <w:rPr>
                <w:b/>
                <w:sz w:val="18"/>
              </w:rPr>
              <w:t>Сума (в евро)</w:t>
            </w:r>
          </w:p>
        </w:tc>
      </w:tr>
      <w:tr w:rsidR="002D2DBF" w:rsidRPr="00B87054" w14:paraId="58AE0287" w14:textId="77777777" w:rsidTr="002D2DBF">
        <w:tc>
          <w:tcPr>
            <w:tcW w:w="2802" w:type="dxa"/>
            <w:shd w:val="clear" w:color="auto" w:fill="auto"/>
          </w:tcPr>
          <w:p w14:paraId="66BF7A9F" w14:textId="77777777" w:rsidR="002D2DBF" w:rsidRPr="00B87054" w:rsidRDefault="002D2DBF" w:rsidP="002D2DBF">
            <w:pPr>
              <w:suppressAutoHyphens/>
              <w:rPr>
                <w:i/>
                <w:color w:val="8DB3E2"/>
                <w:sz w:val="18"/>
                <w:szCs w:val="18"/>
              </w:rPr>
            </w:pPr>
            <w:r w:rsidRPr="00B87054">
              <w:rPr>
                <w:i/>
                <w:color w:val="8DB3E2"/>
                <w:sz w:val="18"/>
              </w:rPr>
              <w:t xml:space="preserve">&lt;2A.5.3.3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5AD00C1D" w14:textId="77777777" w:rsidR="002D2DBF" w:rsidRPr="00B87054" w:rsidRDefault="002D2DBF" w:rsidP="002D2DBF">
            <w:pPr>
              <w:suppressAutoHyphens/>
              <w:rPr>
                <w:sz w:val="20"/>
              </w:rPr>
            </w:pPr>
            <w:r w:rsidRPr="00B87054">
              <w:rPr>
                <w:i/>
                <w:color w:val="8DB3E2"/>
                <w:sz w:val="18"/>
              </w:rPr>
              <w:t xml:space="preserve">&lt;2A.5.3.4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7A6D9304" w14:textId="77777777" w:rsidR="002D2DBF" w:rsidRPr="00B87054" w:rsidRDefault="002D2DBF" w:rsidP="002D2DBF">
            <w:pPr>
              <w:suppressAutoHyphens/>
              <w:rPr>
                <w:sz w:val="20"/>
              </w:rPr>
            </w:pPr>
            <w:r w:rsidRPr="00B87054">
              <w:rPr>
                <w:i/>
                <w:color w:val="8DB3E2"/>
                <w:sz w:val="18"/>
              </w:rPr>
              <w:t xml:space="preserve">&lt;2A.5.3.5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AC1092" w:rsidRPr="003378AE" w14:paraId="575B7827" w14:textId="77777777" w:rsidTr="00470FA1">
        <w:tc>
          <w:tcPr>
            <w:tcW w:w="2802" w:type="dxa"/>
            <w:shd w:val="clear" w:color="auto" w:fill="auto"/>
            <w:vAlign w:val="center"/>
          </w:tcPr>
          <w:p w14:paraId="26A3DB79" w14:textId="77777777" w:rsidR="00AC1092" w:rsidRPr="003378AE" w:rsidRDefault="00AC1092" w:rsidP="00470FA1">
            <w:pPr>
              <w:pStyle w:val="Text1"/>
              <w:ind w:left="0"/>
              <w:jc w:val="left"/>
              <w:rPr>
                <w:sz w:val="18"/>
                <w:szCs w:val="18"/>
              </w:rPr>
            </w:pPr>
            <w:r w:rsidRPr="003378AE">
              <w:rPr>
                <w:sz w:val="18"/>
                <w:szCs w:val="18"/>
              </w:rPr>
              <w:t>Превенция и управление на риска от наводнения</w:t>
            </w:r>
            <w:r w:rsidR="00A90145" w:rsidRPr="003378AE">
              <w:rPr>
                <w:sz w:val="18"/>
                <w:szCs w:val="18"/>
              </w:rPr>
              <w:t xml:space="preserve"> и свлачища</w:t>
            </w:r>
          </w:p>
        </w:tc>
        <w:tc>
          <w:tcPr>
            <w:tcW w:w="2693" w:type="dxa"/>
            <w:shd w:val="clear" w:color="auto" w:fill="auto"/>
            <w:vAlign w:val="center"/>
          </w:tcPr>
          <w:p w14:paraId="7727700B" w14:textId="77777777" w:rsidR="00AC1092" w:rsidRPr="003378AE" w:rsidRDefault="003B23D5" w:rsidP="00470FA1">
            <w:pPr>
              <w:jc w:val="left"/>
              <w:rPr>
                <w:rFonts w:ascii="TimesNewRoman,Bold" w:hAnsi="TimesNewRoman,Bold"/>
                <w:color w:val="000000"/>
                <w:sz w:val="16"/>
                <w:szCs w:val="16"/>
              </w:rPr>
            </w:pPr>
            <w:r w:rsidRPr="003378AE">
              <w:rPr>
                <w:rFonts w:cs="EUAlbertina"/>
                <w:color w:val="000000"/>
                <w:sz w:val="17"/>
                <w:szCs w:val="17"/>
              </w:rPr>
              <w:t>07 - Не се прилага</w:t>
            </w:r>
          </w:p>
        </w:tc>
        <w:tc>
          <w:tcPr>
            <w:tcW w:w="2977" w:type="dxa"/>
            <w:shd w:val="clear" w:color="auto" w:fill="auto"/>
            <w:vAlign w:val="center"/>
          </w:tcPr>
          <w:p w14:paraId="3F0253F3" w14:textId="63625157" w:rsidR="00AC1092" w:rsidRPr="003378AE" w:rsidRDefault="00D55C8D" w:rsidP="00470FA1">
            <w:pPr>
              <w:jc w:val="left"/>
              <w:rPr>
                <w:rFonts w:ascii="TimesNewRoman" w:hAnsi="TimesNewRoman"/>
                <w:color w:val="000000"/>
                <w:sz w:val="16"/>
                <w:szCs w:val="16"/>
              </w:rPr>
            </w:pPr>
            <w:ins w:id="182" w:author="Author">
              <w:r w:rsidRPr="00D55C8D">
                <w:rPr>
                  <w:rFonts w:ascii="TimesNewRoman" w:hAnsi="TimesNewRoman"/>
                  <w:color w:val="000000"/>
                  <w:sz w:val="16"/>
                  <w:szCs w:val="16"/>
                </w:rPr>
                <w:t>77 781 224,00</w:t>
              </w:r>
              <w:r w:rsidRPr="00D55C8D" w:rsidDel="00D55C8D">
                <w:rPr>
                  <w:rFonts w:ascii="TimesNewRoman" w:hAnsi="TimesNewRoman"/>
                  <w:color w:val="000000"/>
                  <w:sz w:val="16"/>
                  <w:szCs w:val="16"/>
                </w:rPr>
                <w:t xml:space="preserve"> </w:t>
              </w:r>
              <w:r w:rsidR="000328C0">
                <w:rPr>
                  <w:rFonts w:ascii="TimesNewRoman" w:hAnsi="TimesNewRoman"/>
                  <w:color w:val="000000"/>
                  <w:sz w:val="16"/>
                  <w:szCs w:val="16"/>
                </w:rPr>
                <w:t xml:space="preserve"> </w:t>
              </w:r>
            </w:ins>
            <w:del w:id="183" w:author="Author">
              <w:r w:rsidR="00E37599" w:rsidRPr="003378AE" w:rsidDel="00D42C73">
                <w:rPr>
                  <w:rFonts w:ascii="TimesNewRoman" w:hAnsi="TimesNewRoman"/>
                  <w:color w:val="000000"/>
                  <w:sz w:val="16"/>
                  <w:szCs w:val="16"/>
                </w:rPr>
                <w:delText>59 962 702,00</w:delText>
              </w:r>
            </w:del>
          </w:p>
        </w:tc>
      </w:tr>
    </w:tbl>
    <w:p w14:paraId="6B1D5911" w14:textId="77777777" w:rsidR="002D2DBF" w:rsidRPr="003378AE"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3378AE" w14:paraId="663E468A" w14:textId="77777777" w:rsidTr="002D2DBF">
        <w:trPr>
          <w:trHeight w:val="364"/>
        </w:trPr>
        <w:tc>
          <w:tcPr>
            <w:tcW w:w="8472" w:type="dxa"/>
            <w:gridSpan w:val="3"/>
            <w:shd w:val="clear" w:color="auto" w:fill="auto"/>
          </w:tcPr>
          <w:p w14:paraId="5FEEC667" w14:textId="77777777" w:rsidR="002D2DBF" w:rsidRPr="003378AE" w:rsidRDefault="002D2DBF" w:rsidP="002D2DBF">
            <w:pPr>
              <w:autoSpaceDE w:val="0"/>
              <w:autoSpaceDN w:val="0"/>
              <w:adjustRightInd w:val="0"/>
              <w:spacing w:after="0"/>
              <w:jc w:val="left"/>
              <w:rPr>
                <w:b/>
                <w:color w:val="000000"/>
                <w:sz w:val="20"/>
              </w:rPr>
            </w:pPr>
            <w:r w:rsidRPr="003378AE">
              <w:rPr>
                <w:b/>
                <w:color w:val="000000"/>
                <w:sz w:val="20"/>
              </w:rPr>
              <w:t>Таблица 10: Измерение 4 – Териториални механизми за изпълнение</w:t>
            </w:r>
          </w:p>
        </w:tc>
      </w:tr>
      <w:tr w:rsidR="002D2DBF" w:rsidRPr="003378AE" w14:paraId="34C5C954" w14:textId="77777777" w:rsidTr="002D2DBF">
        <w:trPr>
          <w:trHeight w:val="364"/>
        </w:trPr>
        <w:tc>
          <w:tcPr>
            <w:tcW w:w="2802" w:type="dxa"/>
            <w:shd w:val="clear" w:color="auto" w:fill="auto"/>
          </w:tcPr>
          <w:p w14:paraId="7E251643" w14:textId="77777777" w:rsidR="002D2DBF" w:rsidRPr="003378AE" w:rsidRDefault="002D2DBF" w:rsidP="002D2DBF">
            <w:pPr>
              <w:autoSpaceDE w:val="0"/>
              <w:autoSpaceDN w:val="0"/>
              <w:adjustRightInd w:val="0"/>
              <w:spacing w:after="0"/>
              <w:jc w:val="left"/>
              <w:rPr>
                <w:bCs/>
                <w:sz w:val="20"/>
              </w:rPr>
            </w:pPr>
            <w:r w:rsidRPr="003378AE">
              <w:rPr>
                <w:sz w:val="20"/>
              </w:rPr>
              <w:t>Фонд</w:t>
            </w:r>
          </w:p>
        </w:tc>
        <w:tc>
          <w:tcPr>
            <w:tcW w:w="5670" w:type="dxa"/>
            <w:gridSpan w:val="2"/>
            <w:shd w:val="clear" w:color="auto" w:fill="auto"/>
          </w:tcPr>
          <w:p w14:paraId="6FD40B63" w14:textId="77777777" w:rsidR="002D2DBF" w:rsidRPr="003378AE" w:rsidRDefault="002D2DBF" w:rsidP="002D2DBF">
            <w:pPr>
              <w:autoSpaceDE w:val="0"/>
              <w:autoSpaceDN w:val="0"/>
              <w:adjustRightInd w:val="0"/>
              <w:spacing w:after="0"/>
              <w:jc w:val="left"/>
              <w:rPr>
                <w:bCs/>
                <w:sz w:val="20"/>
              </w:rPr>
            </w:pPr>
            <w:r w:rsidRPr="003378AE">
              <w:rPr>
                <w:i/>
                <w:color w:val="8DB3E2"/>
                <w:sz w:val="18"/>
              </w:rPr>
              <w:t xml:space="preserve">&lt;2A.5.4.1 </w:t>
            </w:r>
            <w:proofErr w:type="spellStart"/>
            <w:r w:rsidRPr="003378AE">
              <w:rPr>
                <w:i/>
                <w:color w:val="8DB3E2"/>
                <w:sz w:val="18"/>
              </w:rPr>
              <w:t>type</w:t>
            </w:r>
            <w:proofErr w:type="spellEnd"/>
            <w:r w:rsidRPr="003378AE">
              <w:rPr>
                <w:i/>
                <w:color w:val="8DB3E2"/>
                <w:sz w:val="18"/>
              </w:rPr>
              <w:t xml:space="preserve">="S" </w:t>
            </w:r>
            <w:proofErr w:type="spellStart"/>
            <w:r w:rsidRPr="003378AE">
              <w:rPr>
                <w:i/>
                <w:color w:val="8DB3E2"/>
                <w:sz w:val="18"/>
              </w:rPr>
              <w:t>input</w:t>
            </w:r>
            <w:proofErr w:type="spellEnd"/>
            <w:r w:rsidRPr="003378AE">
              <w:rPr>
                <w:i/>
                <w:color w:val="8DB3E2"/>
                <w:sz w:val="18"/>
              </w:rPr>
              <w:t xml:space="preserve">="S" </w:t>
            </w:r>
            <w:proofErr w:type="spellStart"/>
            <w:r w:rsidRPr="003378AE">
              <w:rPr>
                <w:i/>
                <w:color w:val="8DB3E2"/>
                <w:sz w:val="18"/>
              </w:rPr>
              <w:t>Decision</w:t>
            </w:r>
            <w:proofErr w:type="spellEnd"/>
            <w:r w:rsidRPr="003378AE">
              <w:rPr>
                <w:i/>
                <w:color w:val="8DB3E2"/>
                <w:sz w:val="18"/>
              </w:rPr>
              <w:t>=N &gt;</w:t>
            </w:r>
          </w:p>
        </w:tc>
      </w:tr>
      <w:tr w:rsidR="002D2DBF" w:rsidRPr="003378AE" w14:paraId="0831E74C" w14:textId="77777777" w:rsidTr="002D2DBF">
        <w:trPr>
          <w:trHeight w:val="364"/>
        </w:trPr>
        <w:tc>
          <w:tcPr>
            <w:tcW w:w="2802" w:type="dxa"/>
            <w:shd w:val="clear" w:color="auto" w:fill="auto"/>
          </w:tcPr>
          <w:p w14:paraId="22C978CE" w14:textId="77777777" w:rsidR="002D2DBF" w:rsidRPr="003378AE" w:rsidRDefault="002D2DBF" w:rsidP="002D2DBF">
            <w:pPr>
              <w:autoSpaceDE w:val="0"/>
              <w:autoSpaceDN w:val="0"/>
              <w:adjustRightInd w:val="0"/>
              <w:spacing w:after="0"/>
              <w:jc w:val="left"/>
              <w:rPr>
                <w:bCs/>
                <w:sz w:val="20"/>
              </w:rPr>
            </w:pPr>
            <w:r w:rsidRPr="003378AE">
              <w:rPr>
                <w:sz w:val="20"/>
              </w:rPr>
              <w:t>Категория региони</w:t>
            </w:r>
          </w:p>
        </w:tc>
        <w:tc>
          <w:tcPr>
            <w:tcW w:w="5670" w:type="dxa"/>
            <w:gridSpan w:val="2"/>
            <w:shd w:val="clear" w:color="auto" w:fill="auto"/>
          </w:tcPr>
          <w:p w14:paraId="262C2FC9" w14:textId="77777777" w:rsidR="002D2DBF" w:rsidRPr="003378AE" w:rsidRDefault="002D2DBF" w:rsidP="002D2DBF">
            <w:pPr>
              <w:autoSpaceDE w:val="0"/>
              <w:autoSpaceDN w:val="0"/>
              <w:adjustRightInd w:val="0"/>
              <w:spacing w:after="0"/>
              <w:jc w:val="left"/>
              <w:rPr>
                <w:i/>
                <w:color w:val="8DB3E2"/>
                <w:sz w:val="18"/>
                <w:szCs w:val="18"/>
              </w:rPr>
            </w:pPr>
            <w:r w:rsidRPr="003378AE">
              <w:rPr>
                <w:i/>
                <w:color w:val="8DB3E2"/>
                <w:sz w:val="18"/>
              </w:rPr>
              <w:t xml:space="preserve">&lt;2A.5.4.2 </w:t>
            </w:r>
            <w:proofErr w:type="spellStart"/>
            <w:r w:rsidRPr="003378AE">
              <w:rPr>
                <w:i/>
                <w:color w:val="8DB3E2"/>
                <w:sz w:val="18"/>
              </w:rPr>
              <w:t>type</w:t>
            </w:r>
            <w:proofErr w:type="spellEnd"/>
            <w:r w:rsidRPr="003378AE">
              <w:rPr>
                <w:i/>
                <w:color w:val="8DB3E2"/>
                <w:sz w:val="18"/>
              </w:rPr>
              <w:t xml:space="preserve">="S" </w:t>
            </w:r>
            <w:proofErr w:type="spellStart"/>
            <w:r w:rsidRPr="003378AE">
              <w:rPr>
                <w:i/>
                <w:color w:val="8DB3E2"/>
                <w:sz w:val="18"/>
              </w:rPr>
              <w:t>input</w:t>
            </w:r>
            <w:proofErr w:type="spellEnd"/>
            <w:r w:rsidRPr="003378AE">
              <w:rPr>
                <w:i/>
                <w:color w:val="8DB3E2"/>
                <w:sz w:val="18"/>
              </w:rPr>
              <w:t xml:space="preserve">="S" </w:t>
            </w:r>
            <w:proofErr w:type="spellStart"/>
            <w:r w:rsidRPr="003378AE">
              <w:rPr>
                <w:i/>
                <w:color w:val="8DB3E2"/>
                <w:sz w:val="18"/>
              </w:rPr>
              <w:t>Decision</w:t>
            </w:r>
            <w:proofErr w:type="spellEnd"/>
            <w:r w:rsidRPr="003378AE">
              <w:rPr>
                <w:i/>
                <w:color w:val="8DB3E2"/>
                <w:sz w:val="18"/>
              </w:rPr>
              <w:t>=N &gt;</w:t>
            </w:r>
          </w:p>
        </w:tc>
      </w:tr>
      <w:tr w:rsidR="002D2DBF" w:rsidRPr="003378AE" w14:paraId="5ADDD51B" w14:textId="77777777" w:rsidTr="002D2DBF">
        <w:trPr>
          <w:trHeight w:val="267"/>
        </w:trPr>
        <w:tc>
          <w:tcPr>
            <w:tcW w:w="2802" w:type="dxa"/>
            <w:shd w:val="clear" w:color="auto" w:fill="auto"/>
          </w:tcPr>
          <w:p w14:paraId="7D8307B4" w14:textId="77777777" w:rsidR="002D2DBF" w:rsidRPr="003378AE" w:rsidRDefault="002D2DBF" w:rsidP="002D2DBF">
            <w:pPr>
              <w:jc w:val="center"/>
              <w:rPr>
                <w:b/>
                <w:sz w:val="18"/>
                <w:szCs w:val="18"/>
              </w:rPr>
            </w:pPr>
            <w:r w:rsidRPr="003378AE">
              <w:rPr>
                <w:b/>
                <w:sz w:val="18"/>
              </w:rPr>
              <w:t>Приоритетна ос</w:t>
            </w:r>
          </w:p>
        </w:tc>
        <w:tc>
          <w:tcPr>
            <w:tcW w:w="2693" w:type="dxa"/>
            <w:shd w:val="clear" w:color="auto" w:fill="auto"/>
          </w:tcPr>
          <w:p w14:paraId="26CB6DF7" w14:textId="77777777" w:rsidR="002D2DBF" w:rsidRPr="003378AE" w:rsidRDefault="002D2DBF" w:rsidP="002D2DBF">
            <w:pPr>
              <w:jc w:val="center"/>
              <w:rPr>
                <w:sz w:val="20"/>
              </w:rPr>
            </w:pPr>
            <w:r w:rsidRPr="003378AE">
              <w:rPr>
                <w:b/>
                <w:sz w:val="18"/>
              </w:rPr>
              <w:t>Код</w:t>
            </w:r>
          </w:p>
        </w:tc>
        <w:tc>
          <w:tcPr>
            <w:tcW w:w="2977" w:type="dxa"/>
            <w:shd w:val="clear" w:color="auto" w:fill="auto"/>
          </w:tcPr>
          <w:p w14:paraId="65467405" w14:textId="77777777" w:rsidR="002D2DBF" w:rsidRPr="003378AE" w:rsidRDefault="002D2DBF" w:rsidP="002D2DBF">
            <w:pPr>
              <w:jc w:val="center"/>
              <w:rPr>
                <w:sz w:val="20"/>
              </w:rPr>
            </w:pPr>
            <w:r w:rsidRPr="003378AE">
              <w:rPr>
                <w:b/>
                <w:sz w:val="18"/>
              </w:rPr>
              <w:t>Сума (в евро)</w:t>
            </w:r>
          </w:p>
        </w:tc>
      </w:tr>
      <w:tr w:rsidR="002D2DBF" w:rsidRPr="003378AE" w14:paraId="6A520F6C" w14:textId="77777777" w:rsidTr="002D2DBF">
        <w:tc>
          <w:tcPr>
            <w:tcW w:w="2802" w:type="dxa"/>
            <w:shd w:val="clear" w:color="auto" w:fill="auto"/>
          </w:tcPr>
          <w:p w14:paraId="0B455F3A" w14:textId="77777777" w:rsidR="002D2DBF" w:rsidRPr="003378AE" w:rsidRDefault="002D2DBF" w:rsidP="002D2DBF">
            <w:pPr>
              <w:suppressAutoHyphens/>
              <w:rPr>
                <w:i/>
                <w:color w:val="8DB3E2"/>
                <w:sz w:val="18"/>
                <w:szCs w:val="18"/>
              </w:rPr>
            </w:pPr>
            <w:r w:rsidRPr="003378AE">
              <w:rPr>
                <w:i/>
                <w:color w:val="8DB3E2"/>
                <w:sz w:val="18"/>
              </w:rPr>
              <w:t xml:space="preserve">&lt;2A.5.4.2 </w:t>
            </w:r>
            <w:proofErr w:type="spellStart"/>
            <w:r w:rsidRPr="003378AE">
              <w:rPr>
                <w:i/>
                <w:color w:val="8DB3E2"/>
                <w:sz w:val="18"/>
              </w:rPr>
              <w:t>type</w:t>
            </w:r>
            <w:proofErr w:type="spellEnd"/>
            <w:r w:rsidRPr="003378AE">
              <w:rPr>
                <w:i/>
                <w:color w:val="8DB3E2"/>
                <w:sz w:val="18"/>
              </w:rPr>
              <w:t xml:space="preserve">="S" </w:t>
            </w:r>
            <w:proofErr w:type="spellStart"/>
            <w:r w:rsidRPr="003378AE">
              <w:rPr>
                <w:i/>
                <w:color w:val="8DB3E2"/>
                <w:sz w:val="18"/>
              </w:rPr>
              <w:t>input</w:t>
            </w:r>
            <w:proofErr w:type="spellEnd"/>
            <w:r w:rsidRPr="003378AE">
              <w:rPr>
                <w:i/>
                <w:color w:val="8DB3E2"/>
                <w:sz w:val="18"/>
              </w:rPr>
              <w:t xml:space="preserve">="S" </w:t>
            </w:r>
            <w:proofErr w:type="spellStart"/>
            <w:r w:rsidRPr="003378AE">
              <w:rPr>
                <w:i/>
                <w:color w:val="8DB3E2"/>
                <w:sz w:val="18"/>
              </w:rPr>
              <w:t>Decision</w:t>
            </w:r>
            <w:proofErr w:type="spellEnd"/>
            <w:r w:rsidRPr="003378AE">
              <w:rPr>
                <w:i/>
                <w:color w:val="8DB3E2"/>
                <w:sz w:val="18"/>
              </w:rPr>
              <w:t>=N&gt;</w:t>
            </w:r>
          </w:p>
        </w:tc>
        <w:tc>
          <w:tcPr>
            <w:tcW w:w="2693" w:type="dxa"/>
            <w:shd w:val="clear" w:color="auto" w:fill="auto"/>
          </w:tcPr>
          <w:p w14:paraId="7F62F58E" w14:textId="77777777" w:rsidR="002D2DBF" w:rsidRPr="003378AE" w:rsidRDefault="002D2DBF" w:rsidP="002D2DBF">
            <w:pPr>
              <w:suppressAutoHyphens/>
              <w:rPr>
                <w:sz w:val="20"/>
              </w:rPr>
            </w:pPr>
            <w:r w:rsidRPr="003378AE">
              <w:rPr>
                <w:i/>
                <w:color w:val="8DB3E2"/>
                <w:sz w:val="18"/>
              </w:rPr>
              <w:t xml:space="preserve">&lt;2A.5.4.4 </w:t>
            </w:r>
            <w:proofErr w:type="spellStart"/>
            <w:r w:rsidRPr="003378AE">
              <w:rPr>
                <w:i/>
                <w:color w:val="8DB3E2"/>
                <w:sz w:val="18"/>
              </w:rPr>
              <w:t>type</w:t>
            </w:r>
            <w:proofErr w:type="spellEnd"/>
            <w:r w:rsidRPr="003378AE">
              <w:rPr>
                <w:i/>
                <w:color w:val="8DB3E2"/>
                <w:sz w:val="18"/>
              </w:rPr>
              <w:t xml:space="preserve">="S" </w:t>
            </w:r>
            <w:proofErr w:type="spellStart"/>
            <w:r w:rsidRPr="003378AE">
              <w:rPr>
                <w:i/>
                <w:color w:val="8DB3E2"/>
                <w:sz w:val="18"/>
              </w:rPr>
              <w:t>input</w:t>
            </w:r>
            <w:proofErr w:type="spellEnd"/>
            <w:r w:rsidRPr="003378AE">
              <w:rPr>
                <w:i/>
                <w:color w:val="8DB3E2"/>
                <w:sz w:val="18"/>
              </w:rPr>
              <w:t xml:space="preserve">="S" </w:t>
            </w:r>
            <w:proofErr w:type="spellStart"/>
            <w:r w:rsidRPr="003378AE">
              <w:rPr>
                <w:i/>
                <w:color w:val="8DB3E2"/>
                <w:sz w:val="18"/>
              </w:rPr>
              <w:t>Decision</w:t>
            </w:r>
            <w:proofErr w:type="spellEnd"/>
            <w:r w:rsidRPr="003378AE">
              <w:rPr>
                <w:i/>
                <w:color w:val="8DB3E2"/>
                <w:sz w:val="18"/>
              </w:rPr>
              <w:t>=N &gt;</w:t>
            </w:r>
          </w:p>
        </w:tc>
        <w:tc>
          <w:tcPr>
            <w:tcW w:w="2977" w:type="dxa"/>
            <w:shd w:val="clear" w:color="auto" w:fill="auto"/>
          </w:tcPr>
          <w:p w14:paraId="12733F5A" w14:textId="77777777" w:rsidR="002D2DBF" w:rsidRPr="003378AE" w:rsidRDefault="002D2DBF" w:rsidP="002D2DBF">
            <w:pPr>
              <w:suppressAutoHyphens/>
              <w:rPr>
                <w:sz w:val="20"/>
              </w:rPr>
            </w:pPr>
            <w:r w:rsidRPr="003378AE">
              <w:rPr>
                <w:i/>
                <w:color w:val="8DB3E2"/>
                <w:sz w:val="18"/>
              </w:rPr>
              <w:t xml:space="preserve">&lt;2A.5.4.5 </w:t>
            </w:r>
            <w:proofErr w:type="spellStart"/>
            <w:r w:rsidRPr="003378AE">
              <w:rPr>
                <w:i/>
                <w:color w:val="8DB3E2"/>
                <w:sz w:val="18"/>
              </w:rPr>
              <w:t>type</w:t>
            </w:r>
            <w:proofErr w:type="spellEnd"/>
            <w:r w:rsidRPr="003378AE">
              <w:rPr>
                <w:i/>
                <w:color w:val="8DB3E2"/>
                <w:sz w:val="18"/>
              </w:rPr>
              <w:t xml:space="preserve">="N" </w:t>
            </w:r>
            <w:proofErr w:type="spellStart"/>
            <w:r w:rsidRPr="003378AE">
              <w:rPr>
                <w:i/>
                <w:color w:val="8DB3E2"/>
                <w:sz w:val="18"/>
              </w:rPr>
              <w:t>input</w:t>
            </w:r>
            <w:proofErr w:type="spellEnd"/>
            <w:r w:rsidRPr="003378AE">
              <w:rPr>
                <w:i/>
                <w:color w:val="8DB3E2"/>
                <w:sz w:val="18"/>
              </w:rPr>
              <w:t xml:space="preserve">="M" </w:t>
            </w:r>
            <w:proofErr w:type="spellStart"/>
            <w:r w:rsidRPr="003378AE">
              <w:rPr>
                <w:i/>
                <w:color w:val="8DB3E2"/>
                <w:sz w:val="18"/>
              </w:rPr>
              <w:t>Decision</w:t>
            </w:r>
            <w:proofErr w:type="spellEnd"/>
            <w:r w:rsidRPr="003378AE">
              <w:rPr>
                <w:i/>
                <w:color w:val="8DB3E2"/>
                <w:sz w:val="18"/>
              </w:rPr>
              <w:t>=N &gt;</w:t>
            </w:r>
          </w:p>
        </w:tc>
      </w:tr>
      <w:tr w:rsidR="00AC1092" w:rsidRPr="00B87054" w14:paraId="4322992C" w14:textId="77777777" w:rsidTr="002D2DBF">
        <w:tc>
          <w:tcPr>
            <w:tcW w:w="2802" w:type="dxa"/>
            <w:shd w:val="clear" w:color="auto" w:fill="auto"/>
          </w:tcPr>
          <w:p w14:paraId="6926971F" w14:textId="77777777" w:rsidR="00AC1092" w:rsidRPr="003378AE" w:rsidRDefault="00AC1092" w:rsidP="002D2DBF">
            <w:pPr>
              <w:pStyle w:val="Text1"/>
              <w:ind w:left="0"/>
              <w:jc w:val="left"/>
              <w:rPr>
                <w:sz w:val="18"/>
                <w:szCs w:val="18"/>
              </w:rPr>
            </w:pPr>
            <w:r w:rsidRPr="003378AE">
              <w:rPr>
                <w:sz w:val="18"/>
                <w:szCs w:val="18"/>
              </w:rPr>
              <w:t>Превенция и управление на риска от наводнения</w:t>
            </w:r>
            <w:r w:rsidR="00A90145" w:rsidRPr="003378AE">
              <w:rPr>
                <w:sz w:val="18"/>
                <w:szCs w:val="18"/>
              </w:rPr>
              <w:t xml:space="preserve"> и свлачища</w:t>
            </w:r>
          </w:p>
        </w:tc>
        <w:tc>
          <w:tcPr>
            <w:tcW w:w="2693" w:type="dxa"/>
            <w:shd w:val="clear" w:color="auto" w:fill="auto"/>
          </w:tcPr>
          <w:p w14:paraId="088067E4" w14:textId="77777777" w:rsidR="00AC1092" w:rsidRPr="003378AE" w:rsidRDefault="003B23D5" w:rsidP="00561958">
            <w:pPr>
              <w:rPr>
                <w:rFonts w:ascii="TimesNewRoman,Bold" w:hAnsi="TimesNewRoman,Bold"/>
                <w:color w:val="000000"/>
                <w:sz w:val="16"/>
                <w:szCs w:val="16"/>
              </w:rPr>
            </w:pPr>
            <w:r w:rsidRPr="003378AE">
              <w:rPr>
                <w:rFonts w:cs="EUAlbertina"/>
                <w:color w:val="000000"/>
                <w:sz w:val="17"/>
                <w:szCs w:val="17"/>
              </w:rPr>
              <w:t>07 - Не се прилага</w:t>
            </w:r>
          </w:p>
        </w:tc>
        <w:tc>
          <w:tcPr>
            <w:tcW w:w="2977" w:type="dxa"/>
            <w:shd w:val="clear" w:color="auto" w:fill="auto"/>
          </w:tcPr>
          <w:p w14:paraId="411E5152" w14:textId="5D96D923" w:rsidR="00AC1092" w:rsidRPr="00B87054" w:rsidRDefault="00D55C8D" w:rsidP="00862175">
            <w:pPr>
              <w:rPr>
                <w:rFonts w:ascii="TimesNewRoman" w:hAnsi="TimesNewRoman"/>
                <w:color w:val="000000"/>
                <w:sz w:val="16"/>
                <w:szCs w:val="16"/>
              </w:rPr>
            </w:pPr>
            <w:ins w:id="184" w:author="Author">
              <w:r w:rsidRPr="00D55C8D">
                <w:rPr>
                  <w:rFonts w:ascii="TimesNewRoman" w:hAnsi="TimesNewRoman"/>
                  <w:color w:val="000000"/>
                  <w:sz w:val="16"/>
                  <w:szCs w:val="16"/>
                </w:rPr>
                <w:t>77 781 224,00</w:t>
              </w:r>
              <w:r w:rsidRPr="00D55C8D" w:rsidDel="00D55C8D">
                <w:rPr>
                  <w:rFonts w:ascii="TimesNewRoman" w:hAnsi="TimesNewRoman"/>
                  <w:color w:val="000000"/>
                  <w:sz w:val="16"/>
                  <w:szCs w:val="16"/>
                </w:rPr>
                <w:t xml:space="preserve"> </w:t>
              </w:r>
              <w:r w:rsidR="000328C0">
                <w:rPr>
                  <w:rFonts w:ascii="TimesNewRoman" w:hAnsi="TimesNewRoman"/>
                  <w:color w:val="000000"/>
                  <w:sz w:val="16"/>
                  <w:szCs w:val="16"/>
                </w:rPr>
                <w:t xml:space="preserve"> </w:t>
              </w:r>
            </w:ins>
            <w:del w:id="185" w:author="Author">
              <w:r w:rsidR="00E37599" w:rsidRPr="003378AE" w:rsidDel="00D42C73">
                <w:rPr>
                  <w:rFonts w:ascii="TimesNewRoman" w:hAnsi="TimesNewRoman"/>
                  <w:color w:val="000000"/>
                  <w:sz w:val="16"/>
                  <w:szCs w:val="16"/>
                </w:rPr>
                <w:delText>59 962 702,00</w:delText>
              </w:r>
            </w:del>
          </w:p>
        </w:tc>
      </w:tr>
    </w:tbl>
    <w:p w14:paraId="215AF36B"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5F868DDC" w14:textId="77777777" w:rsidTr="002D2DBF">
        <w:trPr>
          <w:trHeight w:val="364"/>
        </w:trPr>
        <w:tc>
          <w:tcPr>
            <w:tcW w:w="8472" w:type="dxa"/>
            <w:gridSpan w:val="3"/>
            <w:shd w:val="clear" w:color="auto" w:fill="auto"/>
          </w:tcPr>
          <w:p w14:paraId="39391FD2" w14:textId="77777777" w:rsidR="002D2DBF" w:rsidRPr="00B87054" w:rsidRDefault="002D2DBF" w:rsidP="002D2DBF">
            <w:pPr>
              <w:autoSpaceDE w:val="0"/>
              <w:autoSpaceDN w:val="0"/>
              <w:adjustRightInd w:val="0"/>
              <w:spacing w:after="0"/>
              <w:jc w:val="left"/>
              <w:rPr>
                <w:rFonts w:ascii="TimesNewRoman" w:hAnsi="TimesNewRoman" w:cs="TimesNewRoman"/>
                <w:b/>
                <w:color w:val="000000"/>
                <w:sz w:val="20"/>
              </w:rPr>
            </w:pPr>
            <w:r w:rsidRPr="00B87054">
              <w:rPr>
                <w:rFonts w:ascii="TimesNewRoman,Bold" w:hAnsi="TimesNewRoman,Bold"/>
                <w:b/>
                <w:color w:val="000000"/>
                <w:sz w:val="20"/>
              </w:rPr>
              <w:t xml:space="preserve">Таблица 11: </w:t>
            </w:r>
            <w:r w:rsidRPr="00B87054">
              <w:rPr>
                <w:b/>
              </w:rPr>
              <w:t>Измерение 6 – Допълнителна тема за ЕСФ</w:t>
            </w:r>
            <w:r w:rsidRPr="00B87054">
              <w:rPr>
                <w:rStyle w:val="FootnoteReference"/>
                <w:b/>
              </w:rPr>
              <w:footnoteReference w:id="64"/>
            </w:r>
            <w:r w:rsidRPr="00B87054">
              <w:rPr>
                <w:b/>
              </w:rPr>
              <w:t xml:space="preserve"> (само за ЕСФ)</w:t>
            </w:r>
          </w:p>
        </w:tc>
      </w:tr>
      <w:tr w:rsidR="002D2DBF" w:rsidRPr="00B87054" w14:paraId="0E988994" w14:textId="77777777" w:rsidTr="002D2DBF">
        <w:trPr>
          <w:trHeight w:val="364"/>
        </w:trPr>
        <w:tc>
          <w:tcPr>
            <w:tcW w:w="2802" w:type="dxa"/>
            <w:shd w:val="clear" w:color="auto" w:fill="auto"/>
          </w:tcPr>
          <w:p w14:paraId="47FD1134"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5289E164"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&lt;2A.5.5.1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7C6A997C" w14:textId="77777777" w:rsidTr="002D2DBF">
        <w:trPr>
          <w:trHeight w:val="364"/>
        </w:trPr>
        <w:tc>
          <w:tcPr>
            <w:tcW w:w="2802" w:type="dxa"/>
            <w:shd w:val="clear" w:color="auto" w:fill="auto"/>
          </w:tcPr>
          <w:p w14:paraId="0CE2BADA"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7126E6A1"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&lt;2A.5.5.2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00CE78AC" w14:textId="77777777" w:rsidTr="002D2DBF">
        <w:trPr>
          <w:trHeight w:val="267"/>
        </w:trPr>
        <w:tc>
          <w:tcPr>
            <w:tcW w:w="2802" w:type="dxa"/>
            <w:shd w:val="clear" w:color="auto" w:fill="auto"/>
          </w:tcPr>
          <w:p w14:paraId="208F1293"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2BC853DE"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3F46238C" w14:textId="77777777" w:rsidR="002D2DBF" w:rsidRPr="00B87054" w:rsidRDefault="002D2DBF" w:rsidP="002D2DBF">
            <w:pPr>
              <w:jc w:val="center"/>
              <w:rPr>
                <w:sz w:val="20"/>
              </w:rPr>
            </w:pPr>
            <w:r w:rsidRPr="00B87054">
              <w:rPr>
                <w:b/>
                <w:sz w:val="18"/>
              </w:rPr>
              <w:t>Сума (в евро)</w:t>
            </w:r>
          </w:p>
        </w:tc>
      </w:tr>
      <w:tr w:rsidR="002D2DBF" w:rsidRPr="00B87054" w14:paraId="692CED38" w14:textId="77777777" w:rsidTr="002D2DBF">
        <w:tc>
          <w:tcPr>
            <w:tcW w:w="2802" w:type="dxa"/>
            <w:shd w:val="clear" w:color="auto" w:fill="auto"/>
          </w:tcPr>
          <w:p w14:paraId="0BF8048D" w14:textId="77777777" w:rsidR="002D2DBF" w:rsidRPr="00B87054" w:rsidRDefault="002D2DBF" w:rsidP="002D2DBF">
            <w:pPr>
              <w:suppressAutoHyphens/>
              <w:rPr>
                <w:i/>
                <w:color w:val="8DB3E2"/>
                <w:sz w:val="18"/>
                <w:szCs w:val="18"/>
              </w:rPr>
            </w:pPr>
            <w:r w:rsidRPr="00B87054">
              <w:rPr>
                <w:i/>
                <w:color w:val="8DB3E2"/>
                <w:sz w:val="18"/>
              </w:rPr>
              <w:t xml:space="preserve">&lt;2A.5.5.3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44D35331" w14:textId="77777777" w:rsidR="002D2DBF" w:rsidRPr="00B87054" w:rsidRDefault="002D2DBF" w:rsidP="002D2DBF">
            <w:pPr>
              <w:suppressAutoHyphens/>
              <w:rPr>
                <w:sz w:val="20"/>
              </w:rPr>
            </w:pPr>
            <w:r w:rsidRPr="00B87054">
              <w:rPr>
                <w:i/>
                <w:color w:val="8DB3E2"/>
                <w:sz w:val="18"/>
              </w:rPr>
              <w:t xml:space="preserve">&lt;2A.5.5.4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7A2B4618" w14:textId="77777777" w:rsidR="002D2DBF" w:rsidRPr="00B87054" w:rsidRDefault="002D2DBF" w:rsidP="002D2DBF">
            <w:pPr>
              <w:suppressAutoHyphens/>
              <w:rPr>
                <w:sz w:val="20"/>
              </w:rPr>
            </w:pPr>
            <w:r w:rsidRPr="00B87054">
              <w:rPr>
                <w:i/>
                <w:color w:val="8DB3E2"/>
                <w:sz w:val="18"/>
              </w:rPr>
              <w:t xml:space="preserve">&lt;2A.5.5.5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2D2DBF" w:rsidRPr="00B87054" w14:paraId="2DE5198C" w14:textId="77777777" w:rsidTr="002D2DBF">
        <w:tc>
          <w:tcPr>
            <w:tcW w:w="2802" w:type="dxa"/>
            <w:shd w:val="clear" w:color="auto" w:fill="auto"/>
          </w:tcPr>
          <w:p w14:paraId="7B9569C3" w14:textId="77777777" w:rsidR="002D2DBF" w:rsidRPr="00B87054" w:rsidRDefault="000E2F7E" w:rsidP="002D2DBF">
            <w:pPr>
              <w:pStyle w:val="Text1"/>
              <w:ind w:left="0"/>
              <w:jc w:val="left"/>
              <w:rPr>
                <w:sz w:val="18"/>
                <w:szCs w:val="18"/>
              </w:rPr>
            </w:pPr>
            <w:r w:rsidRPr="00B87054">
              <w:rPr>
                <w:sz w:val="18"/>
                <w:szCs w:val="18"/>
              </w:rPr>
              <w:t>НЕПРИЛОЖИМО</w:t>
            </w:r>
          </w:p>
        </w:tc>
        <w:tc>
          <w:tcPr>
            <w:tcW w:w="2693" w:type="dxa"/>
            <w:shd w:val="clear" w:color="auto" w:fill="auto"/>
          </w:tcPr>
          <w:p w14:paraId="2E0757AD" w14:textId="77777777" w:rsidR="002D2DBF" w:rsidRPr="00B87054" w:rsidRDefault="000E2F7E" w:rsidP="002D2DBF">
            <w:pPr>
              <w:pStyle w:val="Text1"/>
              <w:ind w:left="0"/>
              <w:jc w:val="left"/>
              <w:rPr>
                <w:sz w:val="18"/>
                <w:szCs w:val="18"/>
              </w:rPr>
            </w:pPr>
            <w:r w:rsidRPr="00B87054">
              <w:rPr>
                <w:sz w:val="18"/>
                <w:szCs w:val="18"/>
              </w:rPr>
              <w:t>НЕПРИЛОЖИМО</w:t>
            </w:r>
          </w:p>
        </w:tc>
        <w:tc>
          <w:tcPr>
            <w:tcW w:w="2977" w:type="dxa"/>
            <w:shd w:val="clear" w:color="auto" w:fill="auto"/>
          </w:tcPr>
          <w:p w14:paraId="6ABB48CF" w14:textId="77777777" w:rsidR="002D2DBF" w:rsidRPr="00B87054" w:rsidRDefault="000E2F7E" w:rsidP="00E501B4">
            <w:pPr>
              <w:pStyle w:val="Text1"/>
              <w:ind w:left="0"/>
              <w:jc w:val="left"/>
              <w:rPr>
                <w:sz w:val="18"/>
                <w:szCs w:val="18"/>
              </w:rPr>
            </w:pPr>
            <w:r w:rsidRPr="00B87054">
              <w:rPr>
                <w:sz w:val="18"/>
                <w:szCs w:val="18"/>
              </w:rPr>
              <w:t>НЕПРИЛОЖИМО</w:t>
            </w:r>
          </w:p>
        </w:tc>
      </w:tr>
    </w:tbl>
    <w:p w14:paraId="4911DC5C" w14:textId="77777777" w:rsidR="002D2DBF" w:rsidRPr="00B87054" w:rsidRDefault="002D2DBF" w:rsidP="002D2DBF"/>
    <w:p w14:paraId="4D3FA0B8" w14:textId="77777777" w:rsidR="002D2DBF" w:rsidRPr="00B87054" w:rsidRDefault="002D2DBF" w:rsidP="002D2DBF">
      <w:r w:rsidRPr="00B87054">
        <w:rPr>
          <w:b/>
        </w:rPr>
        <w:t xml:space="preserve">2.A.10 </w:t>
      </w:r>
      <w:r w:rsidRPr="00B87054">
        <w:tab/>
      </w:r>
      <w:r w:rsidRPr="00B87054">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w:t>
      </w:r>
      <w:proofErr w:type="spellStart"/>
      <w:r w:rsidRPr="00B87054">
        <w:rPr>
          <w:b/>
        </w:rPr>
        <w:t>бенефициерите</w:t>
      </w:r>
      <w:proofErr w:type="spellEnd"/>
      <w:r w:rsidRPr="00B87054">
        <w:t xml:space="preserve"> (когато е целесъобразно)</w:t>
      </w:r>
    </w:p>
    <w:p w14:paraId="1D0590E2" w14:textId="77777777" w:rsidR="002D2DBF" w:rsidRPr="00B87054" w:rsidRDefault="002D2DBF" w:rsidP="002D2DBF">
      <w:r w:rsidRPr="00B87054">
        <w:t>(по приоритетни оси)</w:t>
      </w:r>
    </w:p>
    <w:p w14:paraId="7993E000" w14:textId="77777777" w:rsidR="002D2DBF" w:rsidRPr="00B87054" w:rsidRDefault="002D2DBF" w:rsidP="002D2DBF">
      <w:r w:rsidRPr="00B87054">
        <w:t>(Позоваване: член 96, параграф 2, буква б), подточка vii) от Регламент (EС) № 1303/2013)</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691"/>
      </w:tblGrid>
      <w:tr w:rsidR="002D2DBF" w:rsidRPr="00B87054" w14:paraId="2166C3AB" w14:textId="77777777" w:rsidTr="002A51D1">
        <w:trPr>
          <w:trHeight w:val="518"/>
        </w:trPr>
        <w:tc>
          <w:tcPr>
            <w:tcW w:w="2235" w:type="dxa"/>
            <w:shd w:val="clear" w:color="auto" w:fill="auto"/>
          </w:tcPr>
          <w:p w14:paraId="39055F27" w14:textId="77777777" w:rsidR="002D2DBF" w:rsidRPr="00B87054" w:rsidRDefault="002D2DBF" w:rsidP="002D2DBF">
            <w:pPr>
              <w:rPr>
                <w:i/>
                <w:color w:val="8DB3E2"/>
                <w:sz w:val="18"/>
                <w:szCs w:val="18"/>
              </w:rPr>
            </w:pPr>
            <w:r w:rsidRPr="00B87054">
              <w:rPr>
                <w:i/>
              </w:rPr>
              <w:t>Приоритетна ос</w:t>
            </w:r>
          </w:p>
        </w:tc>
        <w:tc>
          <w:tcPr>
            <w:tcW w:w="6691" w:type="dxa"/>
            <w:shd w:val="clear" w:color="auto" w:fill="auto"/>
          </w:tcPr>
          <w:p w14:paraId="1E203E73" w14:textId="77777777" w:rsidR="00450C57" w:rsidRPr="00B87054" w:rsidRDefault="002D2DBF" w:rsidP="005543D4">
            <w:pPr>
              <w:rPr>
                <w:i/>
                <w:color w:val="8DB3E2"/>
                <w:sz w:val="18"/>
              </w:rPr>
            </w:pPr>
            <w:r w:rsidRPr="00B87054">
              <w:rPr>
                <w:i/>
                <w:color w:val="8DB3E2"/>
                <w:sz w:val="18"/>
              </w:rPr>
              <w:t xml:space="preserve">&lt;3A.6.1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r w:rsidR="005543D4" w:rsidRPr="00B87054">
              <w:rPr>
                <w:i/>
                <w:color w:val="8DB3E2"/>
                <w:sz w:val="18"/>
              </w:rPr>
              <w:t xml:space="preserve"> </w:t>
            </w:r>
          </w:p>
          <w:p w14:paraId="56088F1A" w14:textId="77777777" w:rsidR="002D2DBF" w:rsidRPr="00B87054" w:rsidRDefault="005543D4" w:rsidP="005543D4">
            <w:pPr>
              <w:rPr>
                <w:i/>
                <w:color w:val="8DB3E2"/>
                <w:sz w:val="18"/>
                <w:szCs w:val="18"/>
              </w:rPr>
            </w:pPr>
            <w:r w:rsidRPr="00B87054">
              <w:rPr>
                <w:szCs w:val="24"/>
              </w:rPr>
              <w:t>Превенция и управление на риска от наводнения</w:t>
            </w:r>
          </w:p>
        </w:tc>
      </w:tr>
      <w:tr w:rsidR="002D2DBF" w:rsidRPr="00B87054" w14:paraId="13CB6E25" w14:textId="77777777" w:rsidTr="002A51D1">
        <w:trPr>
          <w:trHeight w:val="983"/>
        </w:trPr>
        <w:tc>
          <w:tcPr>
            <w:tcW w:w="8926" w:type="dxa"/>
            <w:gridSpan w:val="2"/>
            <w:shd w:val="clear" w:color="auto" w:fill="auto"/>
          </w:tcPr>
          <w:p w14:paraId="7E6D4E2F" w14:textId="77777777" w:rsidR="002D2DBF" w:rsidRPr="00B87054" w:rsidRDefault="002D2DBF" w:rsidP="002D2DBF">
            <w:pPr>
              <w:suppressAutoHyphens/>
              <w:rPr>
                <w:i/>
                <w:color w:val="8DB3E2"/>
                <w:sz w:val="18"/>
              </w:rPr>
            </w:pPr>
            <w:r w:rsidRPr="00B87054">
              <w:rPr>
                <w:i/>
                <w:color w:val="8DB3E2"/>
                <w:sz w:val="18"/>
              </w:rPr>
              <w:lastRenderedPageBreak/>
              <w:t xml:space="preserve">&lt;2A.6.2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="2000" </w:t>
            </w:r>
            <w:proofErr w:type="spellStart"/>
            <w:r w:rsidRPr="00B87054">
              <w:rPr>
                <w:i/>
                <w:color w:val="8DB3E2"/>
                <w:sz w:val="18"/>
              </w:rPr>
              <w:t>input</w:t>
            </w:r>
            <w:proofErr w:type="spellEnd"/>
            <w:r w:rsidRPr="00B87054">
              <w:rPr>
                <w:i/>
                <w:color w:val="8DB3E2"/>
                <w:sz w:val="18"/>
              </w:rPr>
              <w:t>="M"&gt;</w:t>
            </w:r>
          </w:p>
          <w:p w14:paraId="425D63D3" w14:textId="77777777" w:rsidR="0045389E" w:rsidRPr="00B87054" w:rsidRDefault="00B733A5" w:rsidP="00A872A3">
            <w:pPr>
              <w:rPr>
                <w:szCs w:val="24"/>
              </w:rPr>
            </w:pPr>
            <w:r w:rsidRPr="00B87054">
              <w:rPr>
                <w:szCs w:val="24"/>
              </w:rPr>
              <w:t xml:space="preserve">Със средства от приоритетната ос 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14:paraId="7E4D48C5" w14:textId="77777777" w:rsidR="00072651" w:rsidRPr="00B87054" w:rsidRDefault="00072651" w:rsidP="002D2DBF">
      <w:pPr>
        <w:rPr>
          <w:b/>
        </w:rPr>
      </w:pPr>
    </w:p>
    <w:p w14:paraId="75EDAAC5" w14:textId="77777777" w:rsidR="002D2DBF" w:rsidRPr="00B87054" w:rsidRDefault="002D2DBF" w:rsidP="002D2DBF">
      <w:pPr>
        <w:rPr>
          <w:b/>
        </w:rPr>
      </w:pPr>
      <w:r w:rsidRPr="00B87054">
        <w:rPr>
          <w:b/>
        </w:rPr>
        <w:t xml:space="preserve">2.A </w:t>
      </w:r>
      <w:r w:rsidRPr="00B87054">
        <w:tab/>
      </w:r>
      <w:r w:rsidRPr="00B87054">
        <w:rPr>
          <w:b/>
        </w:rPr>
        <w:t xml:space="preserve">Описание на приоритетните оси, различни от техническа помощ </w:t>
      </w:r>
    </w:p>
    <w:p w14:paraId="39BD357D" w14:textId="77777777" w:rsidR="002D2DBF" w:rsidRPr="00B87054" w:rsidRDefault="002D2DBF" w:rsidP="002D2DBF">
      <w:pPr>
        <w:rPr>
          <w:b/>
        </w:rPr>
      </w:pPr>
      <w:r w:rsidRPr="00B87054">
        <w:t>(Позоваване: член 96, параграф 2, първа алинея, буква б) от Регламент (EС) № 1303/2013)</w:t>
      </w:r>
    </w:p>
    <w:p w14:paraId="2AB9C1DF" w14:textId="77777777" w:rsidR="002D2DBF" w:rsidRPr="00B87054" w:rsidRDefault="002D2DBF" w:rsidP="002D2DBF">
      <w:pPr>
        <w:rPr>
          <w:b/>
        </w:rPr>
      </w:pPr>
    </w:p>
    <w:p w14:paraId="334F4A19" w14:textId="77777777" w:rsidR="002D2DBF" w:rsidRPr="00B87054" w:rsidRDefault="002D2DBF" w:rsidP="002D2DBF">
      <w:r w:rsidRPr="00B87054">
        <w:rPr>
          <w:b/>
        </w:rPr>
        <w:t>2.А.1 Приоритетна ос</w:t>
      </w:r>
      <w:r w:rsidRPr="00B87054">
        <w:t xml:space="preserve"> (повтаря се за всяка приоритетна ос)</w:t>
      </w:r>
    </w:p>
    <w:p w14:paraId="03DA82DE" w14:textId="77777777" w:rsidR="002D2DBF" w:rsidRPr="00B87054" w:rsidRDefault="002D2DBF" w:rsidP="002D2D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416"/>
      </w:tblGrid>
      <w:tr w:rsidR="002D2DBF" w:rsidRPr="00B87054" w14:paraId="5F43AA5A" w14:textId="77777777" w:rsidTr="002A51D1">
        <w:trPr>
          <w:trHeight w:val="491"/>
        </w:trPr>
        <w:tc>
          <w:tcPr>
            <w:tcW w:w="3510" w:type="dxa"/>
            <w:shd w:val="clear" w:color="auto" w:fill="auto"/>
          </w:tcPr>
          <w:p w14:paraId="70DB33B2" w14:textId="77777777" w:rsidR="002D2DBF" w:rsidRPr="00B87054" w:rsidRDefault="002D2DBF" w:rsidP="002D2DBF">
            <w:pPr>
              <w:rPr>
                <w:i/>
              </w:rPr>
            </w:pPr>
            <w:r w:rsidRPr="00B87054">
              <w:t>Идентификация на приоритетната ос</w:t>
            </w:r>
          </w:p>
        </w:tc>
        <w:tc>
          <w:tcPr>
            <w:tcW w:w="5416" w:type="dxa"/>
            <w:shd w:val="clear" w:color="auto" w:fill="auto"/>
          </w:tcPr>
          <w:p w14:paraId="245B2495" w14:textId="77777777" w:rsidR="002D2DBF" w:rsidRPr="00B87054" w:rsidRDefault="002D2DBF" w:rsidP="002D2DBF">
            <w:pPr>
              <w:jc w:val="left"/>
              <w:rPr>
                <w:i/>
                <w:color w:val="8DB3E2"/>
                <w:sz w:val="18"/>
                <w:szCs w:val="22"/>
                <w:lang w:eastAsia="bg-BG"/>
              </w:rPr>
            </w:pPr>
            <w:r w:rsidRPr="00B87054">
              <w:rPr>
                <w:i/>
                <w:color w:val="8DB3E2"/>
                <w:sz w:val="18"/>
                <w:szCs w:val="22"/>
                <w:lang w:eastAsia="bg-BG"/>
              </w:rPr>
              <w:t xml:space="preserve">&lt;2A.1 </w:t>
            </w:r>
            <w:proofErr w:type="spellStart"/>
            <w:r w:rsidRPr="00B87054">
              <w:rPr>
                <w:i/>
                <w:color w:val="8DB3E2"/>
                <w:sz w:val="18"/>
                <w:szCs w:val="22"/>
                <w:lang w:eastAsia="bg-BG"/>
              </w:rPr>
              <w:t>type</w:t>
            </w:r>
            <w:proofErr w:type="spellEnd"/>
            <w:r w:rsidRPr="00B87054">
              <w:rPr>
                <w:i/>
                <w:color w:val="8DB3E2"/>
                <w:sz w:val="18"/>
                <w:szCs w:val="22"/>
                <w:lang w:eastAsia="bg-BG"/>
              </w:rPr>
              <w:t xml:space="preserve">="N" </w:t>
            </w:r>
            <w:proofErr w:type="spellStart"/>
            <w:r w:rsidRPr="00B87054">
              <w:rPr>
                <w:i/>
                <w:color w:val="8DB3E2"/>
                <w:sz w:val="18"/>
                <w:szCs w:val="22"/>
                <w:lang w:eastAsia="bg-BG"/>
              </w:rPr>
              <w:t>input</w:t>
            </w:r>
            <w:proofErr w:type="spellEnd"/>
            <w:r w:rsidRPr="00B87054">
              <w:rPr>
                <w:i/>
                <w:color w:val="8DB3E2"/>
                <w:sz w:val="18"/>
                <w:szCs w:val="22"/>
                <w:lang w:eastAsia="bg-BG"/>
              </w:rPr>
              <w:t>="G"“SME» &gt;</w:t>
            </w:r>
          </w:p>
          <w:p w14:paraId="579737C7" w14:textId="77777777" w:rsidR="00FE2338" w:rsidRPr="00B87054" w:rsidRDefault="00FE2338" w:rsidP="00FE2338">
            <w:pPr>
              <w:jc w:val="left"/>
              <w:rPr>
                <w:i/>
                <w:color w:val="8DB3E2"/>
                <w:sz w:val="18"/>
                <w:szCs w:val="18"/>
                <w:lang w:eastAsia="bg-BG"/>
              </w:rPr>
            </w:pPr>
            <w:r w:rsidRPr="00B87054">
              <w:t>ПРИОРИТЕТНА ОС 5</w:t>
            </w:r>
          </w:p>
        </w:tc>
      </w:tr>
      <w:tr w:rsidR="002D2DBF" w:rsidRPr="00B87054" w14:paraId="61129C65" w14:textId="77777777" w:rsidTr="002A51D1">
        <w:trPr>
          <w:trHeight w:val="422"/>
        </w:trPr>
        <w:tc>
          <w:tcPr>
            <w:tcW w:w="3510" w:type="dxa"/>
            <w:shd w:val="clear" w:color="auto" w:fill="auto"/>
          </w:tcPr>
          <w:p w14:paraId="41EB2F76" w14:textId="77777777" w:rsidR="002D2DBF" w:rsidRPr="00B87054" w:rsidRDefault="002D2DBF" w:rsidP="002D2DBF">
            <w:pPr>
              <w:rPr>
                <w:i/>
              </w:rPr>
            </w:pPr>
            <w:r w:rsidRPr="00B87054">
              <w:t>Наименование на приоритетната ос</w:t>
            </w:r>
          </w:p>
        </w:tc>
        <w:tc>
          <w:tcPr>
            <w:tcW w:w="5416" w:type="dxa"/>
            <w:shd w:val="clear" w:color="auto" w:fill="auto"/>
          </w:tcPr>
          <w:p w14:paraId="7688A9DD" w14:textId="77777777" w:rsidR="002D2DBF" w:rsidRPr="00B87054" w:rsidRDefault="002D2DBF" w:rsidP="002D2DBF">
            <w:pPr>
              <w:jc w:val="left"/>
              <w:rPr>
                <w:i/>
                <w:color w:val="8DB3E2"/>
                <w:sz w:val="18"/>
                <w:szCs w:val="22"/>
                <w:lang w:eastAsia="bg-BG"/>
              </w:rPr>
            </w:pPr>
            <w:r w:rsidRPr="00B87054">
              <w:rPr>
                <w:i/>
                <w:color w:val="8DB3E2"/>
                <w:sz w:val="18"/>
                <w:szCs w:val="22"/>
                <w:lang w:eastAsia="bg-BG"/>
              </w:rPr>
              <w:t xml:space="preserve">&lt;2A.2 </w:t>
            </w:r>
            <w:proofErr w:type="spellStart"/>
            <w:r w:rsidRPr="00B87054">
              <w:rPr>
                <w:i/>
                <w:color w:val="8DB3E2"/>
                <w:sz w:val="18"/>
                <w:szCs w:val="22"/>
                <w:lang w:eastAsia="bg-BG"/>
              </w:rPr>
              <w:t>type</w:t>
            </w:r>
            <w:proofErr w:type="spellEnd"/>
            <w:r w:rsidRPr="00B87054">
              <w:rPr>
                <w:i/>
                <w:color w:val="8DB3E2"/>
                <w:sz w:val="18"/>
                <w:szCs w:val="22"/>
                <w:lang w:eastAsia="bg-BG"/>
              </w:rPr>
              <w:t xml:space="preserve">="S" </w:t>
            </w:r>
            <w:proofErr w:type="spellStart"/>
            <w:r w:rsidRPr="00B87054">
              <w:rPr>
                <w:i/>
                <w:color w:val="8DB3E2"/>
                <w:sz w:val="18"/>
                <w:szCs w:val="22"/>
                <w:lang w:eastAsia="bg-BG"/>
              </w:rPr>
              <w:t>maxlength</w:t>
            </w:r>
            <w:proofErr w:type="spellEnd"/>
            <w:r w:rsidRPr="00B87054">
              <w:rPr>
                <w:i/>
                <w:color w:val="8DB3E2"/>
                <w:sz w:val="18"/>
                <w:szCs w:val="22"/>
                <w:lang w:eastAsia="bg-BG"/>
              </w:rPr>
              <w:t xml:space="preserve">="500" </w:t>
            </w:r>
            <w:proofErr w:type="spellStart"/>
            <w:r w:rsidRPr="00B87054">
              <w:rPr>
                <w:i/>
                <w:color w:val="8DB3E2"/>
                <w:sz w:val="18"/>
                <w:szCs w:val="22"/>
                <w:lang w:eastAsia="bg-BG"/>
              </w:rPr>
              <w:t>input</w:t>
            </w:r>
            <w:proofErr w:type="spellEnd"/>
            <w:r w:rsidRPr="00B87054">
              <w:rPr>
                <w:i/>
                <w:color w:val="8DB3E2"/>
                <w:sz w:val="18"/>
                <w:szCs w:val="22"/>
                <w:lang w:eastAsia="bg-BG"/>
              </w:rPr>
              <w:t>="M"“SME” &gt;</w:t>
            </w:r>
          </w:p>
          <w:p w14:paraId="73E987FB" w14:textId="77777777" w:rsidR="00FE2338" w:rsidRPr="00B87054" w:rsidRDefault="00A93CB4" w:rsidP="002D2DBF">
            <w:pPr>
              <w:jc w:val="left"/>
              <w:rPr>
                <w:b/>
                <w:i/>
                <w:color w:val="8DB3E2"/>
                <w:sz w:val="18"/>
                <w:szCs w:val="18"/>
                <w:lang w:eastAsia="bg-BG"/>
              </w:rPr>
            </w:pPr>
            <w:bookmarkStart w:id="186" w:name="_Hlk98513485"/>
            <w:r w:rsidRPr="00B87054">
              <w:rPr>
                <w:b/>
              </w:rPr>
              <w:t>ПОДОБРЯВАНЕ КАЧЕСТВОТО НА АТМОСФЕРНИЯ ВЪЗДУХ</w:t>
            </w:r>
            <w:bookmarkEnd w:id="186"/>
          </w:p>
        </w:tc>
      </w:tr>
    </w:tbl>
    <w:p w14:paraId="2206C468" w14:textId="77777777" w:rsidR="002D2DBF" w:rsidRPr="00B87054" w:rsidRDefault="002D2DBF" w:rsidP="002D2DBF">
      <w:pPr>
        <w:pStyle w:val="Text3"/>
        <w:ind w:left="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6"/>
        <w:gridCol w:w="2352"/>
      </w:tblGrid>
      <w:tr w:rsidR="002D2DBF" w:rsidRPr="00B87054" w14:paraId="4C4E72DE" w14:textId="77777777" w:rsidTr="002D2DBF">
        <w:tc>
          <w:tcPr>
            <w:tcW w:w="4986" w:type="dxa"/>
            <w:shd w:val="clear" w:color="auto" w:fill="auto"/>
          </w:tcPr>
          <w:p w14:paraId="78A98AF7" w14:textId="77777777" w:rsidR="002D2DBF" w:rsidRPr="00B87054" w:rsidRDefault="002D2DBF" w:rsidP="002D2DBF">
            <w:pPr>
              <w:pStyle w:val="Text3"/>
              <w:ind w:left="0"/>
            </w:pPr>
            <w:r w:rsidRPr="00B87054">
              <w:fldChar w:fldCharType="begin" w:fldLock="1">
                <w:ffData>
                  <w:name w:val="Check1"/>
                  <w:enabled/>
                  <w:calcOnExit w:val="0"/>
                  <w:checkBox>
                    <w:sizeAuto/>
                    <w:default w:val="0"/>
                  </w:checkBox>
                </w:ffData>
              </w:fldChar>
            </w:r>
            <w:r w:rsidRPr="00B87054">
              <w:instrText xml:space="preserve"> FORMCHECKBOX </w:instrText>
            </w:r>
            <w:r w:rsidR="0065108E">
              <w:fldChar w:fldCharType="separate"/>
            </w:r>
            <w:r w:rsidRPr="00B87054">
              <w:fldChar w:fldCharType="end"/>
            </w:r>
            <w:r w:rsidRPr="00B87054">
              <w:t xml:space="preserve">  Цялата приоритетна ос ще се изпълнява само чрез финансови инструменти </w:t>
            </w:r>
          </w:p>
          <w:p w14:paraId="1B4526FC" w14:textId="77777777" w:rsidR="002D2DBF" w:rsidRPr="00B87054" w:rsidRDefault="002D2DBF" w:rsidP="002D2DBF">
            <w:pPr>
              <w:pStyle w:val="Text3"/>
              <w:ind w:left="0"/>
            </w:pPr>
          </w:p>
        </w:tc>
        <w:tc>
          <w:tcPr>
            <w:tcW w:w="2352" w:type="dxa"/>
            <w:shd w:val="clear" w:color="auto" w:fill="auto"/>
          </w:tcPr>
          <w:p w14:paraId="46F551C3" w14:textId="77777777" w:rsidR="002D2DBF" w:rsidRPr="00B87054" w:rsidRDefault="002D2DBF" w:rsidP="002D2DBF">
            <w:pPr>
              <w:pStyle w:val="Text3"/>
              <w:ind w:left="0"/>
            </w:pPr>
            <w:r w:rsidRPr="00B87054">
              <w:rPr>
                <w:i/>
                <w:color w:val="8DB3E2"/>
                <w:sz w:val="18"/>
              </w:rPr>
              <w:t xml:space="preserve">&lt;2A.3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2D2DBF" w:rsidRPr="00B87054" w14:paraId="311F7166" w14:textId="77777777" w:rsidTr="002D2DBF">
        <w:tc>
          <w:tcPr>
            <w:tcW w:w="4986" w:type="dxa"/>
            <w:shd w:val="clear" w:color="auto" w:fill="auto"/>
          </w:tcPr>
          <w:p w14:paraId="78997DFF" w14:textId="77777777" w:rsidR="002D2DBF" w:rsidRPr="00B87054" w:rsidRDefault="002D2DBF" w:rsidP="002D2DBF">
            <w:pPr>
              <w:pStyle w:val="Text3"/>
              <w:ind w:left="0"/>
            </w:pPr>
            <w:r w:rsidRPr="00B87054">
              <w:fldChar w:fldCharType="begin" w:fldLock="1">
                <w:ffData>
                  <w:name w:val="Check2"/>
                  <w:enabled/>
                  <w:calcOnExit w:val="0"/>
                  <w:checkBox>
                    <w:sizeAuto/>
                    <w:default w:val="0"/>
                  </w:checkBox>
                </w:ffData>
              </w:fldChar>
            </w:r>
            <w:r w:rsidRPr="00B87054">
              <w:instrText xml:space="preserve"> FORMCHECKBOX </w:instrText>
            </w:r>
            <w:r w:rsidR="0065108E">
              <w:fldChar w:fldCharType="separate"/>
            </w:r>
            <w:r w:rsidRPr="00B87054">
              <w:fldChar w:fldCharType="end"/>
            </w:r>
            <w:r w:rsidRPr="00B87054">
              <w:t xml:space="preserve">  Цялата приоритетна ос ще се изпълнява само чрез финансови инструменти, организирани на равнището на Съюза </w:t>
            </w:r>
          </w:p>
          <w:p w14:paraId="33838730" w14:textId="77777777" w:rsidR="002D2DBF" w:rsidRPr="00B87054" w:rsidRDefault="002D2DBF" w:rsidP="002D2DBF">
            <w:pPr>
              <w:pStyle w:val="Text3"/>
              <w:ind w:left="0"/>
            </w:pPr>
          </w:p>
        </w:tc>
        <w:tc>
          <w:tcPr>
            <w:tcW w:w="2352" w:type="dxa"/>
            <w:shd w:val="clear" w:color="auto" w:fill="auto"/>
          </w:tcPr>
          <w:p w14:paraId="57E61779" w14:textId="77777777" w:rsidR="002D2DBF" w:rsidRPr="00B87054" w:rsidRDefault="002D2DBF" w:rsidP="002D2DBF">
            <w:pPr>
              <w:pStyle w:val="Text3"/>
              <w:ind w:left="0"/>
            </w:pPr>
            <w:r w:rsidRPr="00B87054">
              <w:rPr>
                <w:i/>
                <w:color w:val="8DB3E2"/>
                <w:sz w:val="18"/>
              </w:rPr>
              <w:t xml:space="preserve">&lt;2A.4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="M"“SME” &gt;</w:t>
            </w:r>
          </w:p>
        </w:tc>
      </w:tr>
      <w:tr w:rsidR="002D2DBF" w:rsidRPr="00B87054" w14:paraId="6760E73C" w14:textId="77777777" w:rsidTr="002D2DBF">
        <w:tc>
          <w:tcPr>
            <w:tcW w:w="4986" w:type="dxa"/>
            <w:shd w:val="clear" w:color="auto" w:fill="auto"/>
          </w:tcPr>
          <w:p w14:paraId="1E4E13DF" w14:textId="77777777" w:rsidR="002D2DBF" w:rsidRPr="00B87054" w:rsidRDefault="002D2DBF" w:rsidP="002D2DBF">
            <w:pPr>
              <w:pStyle w:val="Text3"/>
              <w:ind w:left="0"/>
            </w:pPr>
            <w:r w:rsidRPr="00B87054">
              <w:fldChar w:fldCharType="begin" w:fldLock="1">
                <w:ffData>
                  <w:name w:val="Check3"/>
                  <w:enabled/>
                  <w:calcOnExit w:val="0"/>
                  <w:checkBox>
                    <w:sizeAuto/>
                    <w:default w:val="0"/>
                  </w:checkBox>
                </w:ffData>
              </w:fldChar>
            </w:r>
            <w:r w:rsidRPr="00B87054">
              <w:instrText xml:space="preserve"> FORMCHECKBOX </w:instrText>
            </w:r>
            <w:r w:rsidR="0065108E">
              <w:fldChar w:fldCharType="separate"/>
            </w:r>
            <w:r w:rsidRPr="00B87054">
              <w:fldChar w:fldCharType="end"/>
            </w:r>
            <w:r w:rsidRPr="00B87054">
              <w:t xml:space="preserve">  Цялата приоритетна ос ще се изпълнява само чрез ръководено от общностите местно развитие</w:t>
            </w:r>
          </w:p>
          <w:p w14:paraId="345D263B" w14:textId="77777777" w:rsidR="002D2DBF" w:rsidRPr="00B87054" w:rsidRDefault="002D2DBF" w:rsidP="002D2DBF">
            <w:pPr>
              <w:pStyle w:val="Text3"/>
              <w:ind w:left="0"/>
            </w:pPr>
          </w:p>
        </w:tc>
        <w:tc>
          <w:tcPr>
            <w:tcW w:w="2352" w:type="dxa"/>
            <w:shd w:val="clear" w:color="auto" w:fill="auto"/>
          </w:tcPr>
          <w:p w14:paraId="74908590" w14:textId="77777777" w:rsidR="002D2DBF" w:rsidRPr="00B87054" w:rsidRDefault="002D2DBF" w:rsidP="002D2DBF">
            <w:pPr>
              <w:pStyle w:val="Text3"/>
              <w:ind w:left="0"/>
            </w:pPr>
            <w:r w:rsidRPr="00B87054">
              <w:rPr>
                <w:i/>
                <w:color w:val="8DB3E2"/>
                <w:sz w:val="18"/>
              </w:rPr>
              <w:t xml:space="preserve">&lt;2A.5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r w:rsidR="002D2DBF" w:rsidRPr="00B87054" w14:paraId="1294DFA0" w14:textId="77777777" w:rsidTr="002D2DBF">
        <w:tc>
          <w:tcPr>
            <w:tcW w:w="4986" w:type="dxa"/>
            <w:shd w:val="clear" w:color="auto" w:fill="auto"/>
          </w:tcPr>
          <w:p w14:paraId="0B93E7CE" w14:textId="77777777" w:rsidR="002D2DBF" w:rsidRPr="00B87054" w:rsidRDefault="002D2DBF" w:rsidP="002D2DBF">
            <w:pPr>
              <w:pStyle w:val="Text3"/>
              <w:ind w:left="0"/>
            </w:pPr>
            <w:r w:rsidRPr="00B87054">
              <w:fldChar w:fldCharType="begin" w:fldLock="1">
                <w:ffData>
                  <w:name w:val="Check3"/>
                  <w:enabled/>
                  <w:calcOnExit w:val="0"/>
                  <w:checkBox>
                    <w:sizeAuto/>
                    <w:default w:val="0"/>
                  </w:checkBox>
                </w:ffData>
              </w:fldChar>
            </w:r>
            <w:r w:rsidRPr="00B87054">
              <w:instrText xml:space="preserve"> FORMCHECKBOX </w:instrText>
            </w:r>
            <w:r w:rsidR="0065108E">
              <w:fldChar w:fldCharType="separate"/>
            </w:r>
            <w:r w:rsidRPr="00B87054">
              <w:fldChar w:fldCharType="end"/>
            </w:r>
            <w:r w:rsidRPr="00B87054">
              <w:t xml:space="preserve"> За ЕСФ: Цялата приоритетна ос е предназначена за социални иновации, за транснационално сътрудничество или и за двете</w:t>
            </w:r>
            <w:r w:rsidRPr="00B87054">
              <w:rPr>
                <w:i/>
              </w:rPr>
              <w:t xml:space="preserve"> </w:t>
            </w:r>
          </w:p>
        </w:tc>
        <w:tc>
          <w:tcPr>
            <w:tcW w:w="2352" w:type="dxa"/>
            <w:shd w:val="clear" w:color="auto" w:fill="auto"/>
          </w:tcPr>
          <w:p w14:paraId="443078BE" w14:textId="77777777" w:rsidR="002D2DBF" w:rsidRPr="00B87054" w:rsidRDefault="002D2DBF" w:rsidP="002D2DBF">
            <w:pPr>
              <w:pStyle w:val="Text3"/>
              <w:ind w:left="0"/>
            </w:pPr>
            <w:r w:rsidRPr="00B87054">
              <w:rPr>
                <w:i/>
                <w:color w:val="8DB3E2"/>
                <w:sz w:val="18"/>
              </w:rPr>
              <w:t xml:space="preserve">&lt;2A.6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tc>
      </w:tr>
    </w:tbl>
    <w:p w14:paraId="7453C55A" w14:textId="77777777" w:rsidR="00683CFD" w:rsidRPr="00B87054" w:rsidRDefault="00683CFD" w:rsidP="002D2DBF">
      <w:pPr>
        <w:ind w:left="1418" w:hanging="1418"/>
        <w:rPr>
          <w:b/>
        </w:rPr>
      </w:pPr>
    </w:p>
    <w:p w14:paraId="4CC711CB" w14:textId="77777777" w:rsidR="002D2DBF" w:rsidRPr="00B87054" w:rsidRDefault="002D2DBF" w:rsidP="002D2DBF">
      <w:pPr>
        <w:ind w:left="1418" w:hanging="1418"/>
      </w:pPr>
      <w:r w:rsidRPr="00B87054">
        <w:rPr>
          <w:b/>
        </w:rPr>
        <w:lastRenderedPageBreak/>
        <w:t>2.А.2.</w:t>
      </w:r>
      <w:r w:rsidRPr="00B87054">
        <w:tab/>
      </w:r>
      <w:r w:rsidRPr="00B87054">
        <w:rPr>
          <w:b/>
        </w:rPr>
        <w:t>Обосновка за определянето на дадена приоритетна ос, която обхваща повече от една категория региони, тематична цел</w:t>
      </w:r>
      <w:r w:rsidRPr="00B87054">
        <w:t xml:space="preserve"> </w:t>
      </w:r>
      <w:r w:rsidRPr="00B87054">
        <w:rPr>
          <w:b/>
        </w:rPr>
        <w:t>или фонд</w:t>
      </w:r>
      <w:r w:rsidRPr="00B87054">
        <w:t xml:space="preserve"> (където е приложимо)</w:t>
      </w:r>
    </w:p>
    <w:p w14:paraId="0C027B94" w14:textId="77777777" w:rsidR="002D2DBF" w:rsidRPr="00B87054" w:rsidRDefault="002D2DBF" w:rsidP="002D2DBF">
      <w:pPr>
        <w:ind w:left="1418" w:hanging="1418"/>
      </w:pPr>
      <w:r w:rsidRPr="00B87054">
        <w:t>(Позоваване: член 96, параграф 1 от Регламент (ЕС) № 1303/2013)</w:t>
      </w:r>
    </w:p>
    <w:p w14:paraId="564BA6A5" w14:textId="77777777" w:rsidR="002D2DBF" w:rsidRPr="00B87054" w:rsidRDefault="002D2DBF" w:rsidP="00252EE1">
      <w:pPr>
        <w:spacing w:before="0" w:after="0"/>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D2DBF" w:rsidRPr="00B87054" w14:paraId="33932970" w14:textId="77777777" w:rsidTr="002D2DBF">
        <w:tc>
          <w:tcPr>
            <w:tcW w:w="9286" w:type="dxa"/>
            <w:shd w:val="clear" w:color="auto" w:fill="auto"/>
          </w:tcPr>
          <w:p w14:paraId="2F44E587" w14:textId="77777777" w:rsidR="002D2DBF" w:rsidRPr="00B87054" w:rsidRDefault="002D2DBF" w:rsidP="002D2DBF">
            <w:pPr>
              <w:pStyle w:val="Text1"/>
              <w:ind w:left="0"/>
              <w:rPr>
                <w:i/>
                <w:color w:val="4F81BD"/>
                <w:sz w:val="20"/>
              </w:rPr>
            </w:pPr>
            <w:r w:rsidRPr="00B87054">
              <w:rPr>
                <w:i/>
                <w:color w:val="4F81BD"/>
                <w:sz w:val="20"/>
              </w:rPr>
              <w:t xml:space="preserve">&lt;2A.0 </w:t>
            </w:r>
            <w:proofErr w:type="spellStart"/>
            <w:r w:rsidRPr="00B87054">
              <w:rPr>
                <w:i/>
                <w:color w:val="4F81BD"/>
                <w:sz w:val="20"/>
              </w:rPr>
              <w:t>type</w:t>
            </w:r>
            <w:proofErr w:type="spellEnd"/>
            <w:r w:rsidRPr="00B87054">
              <w:rPr>
                <w:i/>
                <w:color w:val="4F81BD"/>
                <w:sz w:val="20"/>
              </w:rPr>
              <w:t xml:space="preserve">="S" </w:t>
            </w:r>
            <w:proofErr w:type="spellStart"/>
            <w:r w:rsidRPr="00B87054">
              <w:rPr>
                <w:i/>
                <w:color w:val="4F81BD"/>
                <w:sz w:val="20"/>
              </w:rPr>
              <w:t>maxlength</w:t>
            </w:r>
            <w:proofErr w:type="spellEnd"/>
            <w:r w:rsidRPr="00B87054">
              <w:rPr>
                <w:i/>
                <w:color w:val="4F81BD"/>
                <w:sz w:val="20"/>
              </w:rPr>
              <w:t xml:space="preserve">="3500" </w:t>
            </w:r>
            <w:proofErr w:type="spellStart"/>
            <w:r w:rsidRPr="00B87054">
              <w:rPr>
                <w:i/>
                <w:color w:val="4F81BD"/>
                <w:sz w:val="20"/>
              </w:rPr>
              <w:t>input</w:t>
            </w:r>
            <w:proofErr w:type="spellEnd"/>
            <w:r w:rsidRPr="00B87054">
              <w:rPr>
                <w:i/>
                <w:color w:val="4F81BD"/>
                <w:sz w:val="20"/>
              </w:rPr>
              <w:t>="M"&gt;</w:t>
            </w:r>
          </w:p>
          <w:p w14:paraId="012640DE" w14:textId="77777777" w:rsidR="005C2CE3" w:rsidRPr="00B87054" w:rsidRDefault="005C2CE3" w:rsidP="00C32AC1">
            <w:pPr>
              <w:pStyle w:val="Text1"/>
              <w:ind w:left="0"/>
              <w:rPr>
                <w:i/>
                <w:color w:val="4F81BD"/>
                <w:sz w:val="20"/>
              </w:rPr>
            </w:pPr>
            <w:r w:rsidRPr="00B87054">
              <w:rPr>
                <w:b/>
              </w:rPr>
              <w:t xml:space="preserve">НЕПРИЛОЖИМО. </w:t>
            </w:r>
            <w:r w:rsidRPr="00B87054">
              <w:t>Териториалният обхват на ОПОС 2014</w:t>
            </w:r>
            <w:r w:rsidR="007A1089" w:rsidRPr="00B87054">
              <w:rPr>
                <w:lang w:val="ru-RU"/>
              </w:rPr>
              <w:t>-</w:t>
            </w:r>
            <w:r w:rsidRPr="00B87054">
              <w:t xml:space="preserve">2020 г. е територията на цялата страна, т.е. всички региони (NUTS II). Всички те са категоризирани като </w:t>
            </w:r>
            <w:r w:rsidR="00A61528" w:rsidRPr="00B87054">
              <w:t>по-слабо развит регион</w:t>
            </w:r>
            <w:r w:rsidR="00A61528" w:rsidRPr="00B87054" w:rsidDel="00A61528">
              <w:t xml:space="preserve"> </w:t>
            </w:r>
            <w:r w:rsidRPr="00B87054">
              <w:t>(</w:t>
            </w:r>
            <w:proofErr w:type="spellStart"/>
            <w:r w:rsidRPr="00B87054">
              <w:t>less</w:t>
            </w:r>
            <w:proofErr w:type="spellEnd"/>
            <w:r w:rsidRPr="00B87054">
              <w:t xml:space="preserve"> </w:t>
            </w:r>
            <w:proofErr w:type="spellStart"/>
            <w:r w:rsidRPr="00B87054">
              <w:t>developed</w:t>
            </w:r>
            <w:proofErr w:type="spellEnd"/>
            <w:r w:rsidRPr="00B87054">
              <w:t xml:space="preserve"> </w:t>
            </w:r>
            <w:proofErr w:type="spellStart"/>
            <w:r w:rsidRPr="00B87054">
              <w:t>regions</w:t>
            </w:r>
            <w:proofErr w:type="spellEnd"/>
            <w:r w:rsidRPr="00B87054">
              <w:t xml:space="preserve">). Приоритетна ос 5 е насочена към изпълнение на </w:t>
            </w:r>
            <w:r w:rsidRPr="00B87054">
              <w:rPr>
                <w:szCs w:val="24"/>
              </w:rPr>
              <w:t>тематична цел 6 от Общия регламент: „</w:t>
            </w:r>
            <w:proofErr w:type="spellStart"/>
            <w:r w:rsidR="007846F6" w:rsidRPr="00B87054">
              <w:rPr>
                <w:szCs w:val="24"/>
              </w:rPr>
              <w:t>Oпазване</w:t>
            </w:r>
            <w:proofErr w:type="spellEnd"/>
            <w:r w:rsidR="007846F6" w:rsidRPr="00B87054">
              <w:rPr>
                <w:szCs w:val="24"/>
              </w:rPr>
              <w:t xml:space="preserve"> и защита на околната среда и насърчаване на ефективното използване на ресурсите</w:t>
            </w:r>
            <w:r w:rsidRPr="00B87054">
              <w:rPr>
                <w:szCs w:val="24"/>
              </w:rPr>
              <w:t xml:space="preserve">“. Приоритетна ос 5 ще се </w:t>
            </w:r>
            <w:proofErr w:type="spellStart"/>
            <w:r w:rsidRPr="00B87054">
              <w:rPr>
                <w:szCs w:val="24"/>
              </w:rPr>
              <w:t>съ</w:t>
            </w:r>
            <w:proofErr w:type="spellEnd"/>
            <w:r w:rsidRPr="00B87054">
              <w:rPr>
                <w:szCs w:val="24"/>
              </w:rPr>
              <w:t>-финансира от КФ.</w:t>
            </w:r>
          </w:p>
        </w:tc>
      </w:tr>
    </w:tbl>
    <w:p w14:paraId="2FA98EA6" w14:textId="77777777" w:rsidR="002D2DBF" w:rsidRPr="00B87054" w:rsidRDefault="002D2DBF" w:rsidP="002D2DBF">
      <w:pPr>
        <w:rPr>
          <w:sz w:val="18"/>
          <w:szCs w:val="18"/>
        </w:rPr>
      </w:pPr>
    </w:p>
    <w:p w14:paraId="16D236EF" w14:textId="77777777" w:rsidR="002D2DBF" w:rsidRPr="00B87054" w:rsidRDefault="002D2DBF" w:rsidP="002D2DBF">
      <w:pPr>
        <w:rPr>
          <w:b/>
        </w:rPr>
      </w:pPr>
      <w:r w:rsidRPr="00B87054">
        <w:rPr>
          <w:b/>
        </w:rPr>
        <w:t>2.А.3</w:t>
      </w:r>
      <w:r w:rsidRPr="00B87054">
        <w:rPr>
          <w:b/>
        </w:rPr>
        <w:tab/>
        <w:t>Фонд, категория региони и основа за изчисляване на подкрепата от Съюза</w:t>
      </w:r>
    </w:p>
    <w:p w14:paraId="199228A2" w14:textId="77777777" w:rsidR="002D2DBF" w:rsidRPr="00B87054" w:rsidRDefault="002D2DBF" w:rsidP="002D2DBF">
      <w:pPr>
        <w:rPr>
          <w:b/>
        </w:rPr>
      </w:pPr>
      <w:r w:rsidRPr="00B87054">
        <w:t>(повтаря се за всяка комбинация в рамките на приоритетната ос)</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557"/>
      </w:tblGrid>
      <w:tr w:rsidR="002D2DBF" w:rsidRPr="00B87054" w14:paraId="24A66148" w14:textId="77777777" w:rsidTr="003378AE">
        <w:tc>
          <w:tcPr>
            <w:tcW w:w="3544" w:type="dxa"/>
            <w:shd w:val="clear" w:color="auto" w:fill="auto"/>
          </w:tcPr>
          <w:p w14:paraId="172D9AB8" w14:textId="77777777" w:rsidR="002D2DBF" w:rsidRPr="00B87054" w:rsidRDefault="002D2DBF" w:rsidP="002D2DBF">
            <w:pPr>
              <w:rPr>
                <w:i/>
              </w:rPr>
            </w:pPr>
            <w:r w:rsidRPr="00B87054">
              <w:rPr>
                <w:i/>
              </w:rPr>
              <w:t>Фонд</w:t>
            </w:r>
          </w:p>
        </w:tc>
        <w:tc>
          <w:tcPr>
            <w:tcW w:w="5557" w:type="dxa"/>
            <w:shd w:val="clear" w:color="auto" w:fill="auto"/>
          </w:tcPr>
          <w:p w14:paraId="4B954817" w14:textId="77777777" w:rsidR="002D2DBF" w:rsidRPr="00B87054" w:rsidRDefault="002D2DBF" w:rsidP="002D2DBF">
            <w:pPr>
              <w:jc w:val="left"/>
              <w:rPr>
                <w:i/>
                <w:color w:val="8DB3E2"/>
                <w:sz w:val="18"/>
              </w:rPr>
            </w:pPr>
            <w:r w:rsidRPr="00B87054">
              <w:rPr>
                <w:i/>
                <w:color w:val="8DB3E2"/>
                <w:sz w:val="18"/>
              </w:rPr>
              <w:t xml:space="preserve">&lt;2A.7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38FB883D" w14:textId="77777777" w:rsidR="00432141" w:rsidRPr="00B87054" w:rsidRDefault="00432141" w:rsidP="00432141">
            <w:pPr>
              <w:jc w:val="left"/>
              <w:rPr>
                <w:i/>
                <w:color w:val="8DB3E2"/>
                <w:sz w:val="18"/>
                <w:szCs w:val="18"/>
              </w:rPr>
            </w:pPr>
            <w:r w:rsidRPr="00B87054">
              <w:rPr>
                <w:szCs w:val="24"/>
              </w:rPr>
              <w:t>Кохезионен фонд</w:t>
            </w:r>
          </w:p>
        </w:tc>
      </w:tr>
      <w:tr w:rsidR="002D2DBF" w:rsidRPr="00B87054" w14:paraId="1DA29487" w14:textId="77777777" w:rsidTr="003378AE">
        <w:tc>
          <w:tcPr>
            <w:tcW w:w="3544" w:type="dxa"/>
            <w:shd w:val="clear" w:color="auto" w:fill="auto"/>
          </w:tcPr>
          <w:p w14:paraId="1DEEC7D2" w14:textId="77777777" w:rsidR="002D2DBF" w:rsidRPr="00B87054" w:rsidRDefault="002D2DBF" w:rsidP="002D2DBF">
            <w:pPr>
              <w:rPr>
                <w:i/>
              </w:rPr>
            </w:pPr>
            <w:r w:rsidRPr="00B87054">
              <w:rPr>
                <w:i/>
              </w:rPr>
              <w:t>Категория региони</w:t>
            </w:r>
          </w:p>
        </w:tc>
        <w:tc>
          <w:tcPr>
            <w:tcW w:w="5557" w:type="dxa"/>
            <w:shd w:val="clear" w:color="auto" w:fill="auto"/>
          </w:tcPr>
          <w:p w14:paraId="6C7493C2" w14:textId="77777777" w:rsidR="002D2DBF" w:rsidRPr="00B87054" w:rsidRDefault="002D2DBF" w:rsidP="002D2DBF">
            <w:pPr>
              <w:jc w:val="left"/>
              <w:rPr>
                <w:i/>
                <w:color w:val="8DB3E2"/>
                <w:sz w:val="18"/>
              </w:rPr>
            </w:pPr>
            <w:r w:rsidRPr="00B87054">
              <w:rPr>
                <w:i/>
                <w:color w:val="8DB3E2"/>
                <w:sz w:val="18"/>
              </w:rPr>
              <w:t xml:space="preserve">&lt;2A.8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4F557CD3" w14:textId="77777777" w:rsidR="00CF7F35" w:rsidRPr="00B87054" w:rsidRDefault="003D4234" w:rsidP="00CF7F35">
            <w:pPr>
              <w:jc w:val="left"/>
              <w:rPr>
                <w:i/>
                <w:color w:val="8DB3E2"/>
                <w:sz w:val="18"/>
                <w:szCs w:val="18"/>
              </w:rPr>
            </w:pPr>
            <w:r w:rsidRPr="00B87054">
              <w:t>Н.П.</w:t>
            </w:r>
          </w:p>
        </w:tc>
      </w:tr>
      <w:tr w:rsidR="002D2DBF" w:rsidRPr="00B87054" w14:paraId="5E854008" w14:textId="77777777" w:rsidTr="003378AE">
        <w:tc>
          <w:tcPr>
            <w:tcW w:w="3544" w:type="dxa"/>
            <w:shd w:val="clear" w:color="auto" w:fill="auto"/>
          </w:tcPr>
          <w:p w14:paraId="0128CBC6" w14:textId="77777777" w:rsidR="002D2DBF" w:rsidRPr="00B87054" w:rsidRDefault="002D2DBF" w:rsidP="002D2DBF">
            <w:pPr>
              <w:rPr>
                <w:i/>
              </w:rPr>
            </w:pPr>
            <w:r w:rsidRPr="00B87054">
              <w:rPr>
                <w:i/>
              </w:rPr>
              <w:t>Основа за изчисляване (общо допустими разходи или допустими публични разходи)</w:t>
            </w:r>
          </w:p>
        </w:tc>
        <w:tc>
          <w:tcPr>
            <w:tcW w:w="5557" w:type="dxa"/>
            <w:shd w:val="clear" w:color="auto" w:fill="auto"/>
          </w:tcPr>
          <w:p w14:paraId="151E1E69" w14:textId="77777777" w:rsidR="002D2DBF" w:rsidRPr="00B87054" w:rsidRDefault="002D2DBF" w:rsidP="002D2DBF">
            <w:pPr>
              <w:jc w:val="left"/>
              <w:rPr>
                <w:i/>
                <w:color w:val="8DB3E2"/>
                <w:sz w:val="18"/>
              </w:rPr>
            </w:pPr>
            <w:r w:rsidRPr="00B87054">
              <w:rPr>
                <w:i/>
                <w:color w:val="8DB3E2"/>
                <w:sz w:val="18"/>
              </w:rPr>
              <w:t xml:space="preserve">&lt;2A.9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3F814D74" w14:textId="77777777" w:rsidR="007D0E81" w:rsidRPr="00B87054" w:rsidRDefault="00160913" w:rsidP="00160913">
            <w:pPr>
              <w:jc w:val="left"/>
              <w:rPr>
                <w:i/>
                <w:color w:val="8DB3E2"/>
                <w:sz w:val="18"/>
                <w:szCs w:val="18"/>
              </w:rPr>
            </w:pPr>
            <w:r w:rsidRPr="00B87054">
              <w:t xml:space="preserve">Допустими публични </w:t>
            </w:r>
            <w:r w:rsidR="008623B1" w:rsidRPr="00B87054">
              <w:t>разходи</w:t>
            </w:r>
          </w:p>
        </w:tc>
      </w:tr>
      <w:tr w:rsidR="002D2DBF" w:rsidRPr="00B87054" w14:paraId="1B97CBA6" w14:textId="77777777" w:rsidTr="003378AE">
        <w:tc>
          <w:tcPr>
            <w:tcW w:w="3544" w:type="dxa"/>
            <w:shd w:val="clear" w:color="auto" w:fill="auto"/>
          </w:tcPr>
          <w:p w14:paraId="38F64FD1" w14:textId="77777777" w:rsidR="002D2DBF" w:rsidRPr="00B87054" w:rsidRDefault="002D2DBF" w:rsidP="002D2DBF">
            <w:pPr>
              <w:rPr>
                <w:i/>
              </w:rPr>
            </w:pPr>
            <w:r w:rsidRPr="00B87054">
              <w:rPr>
                <w:i/>
              </w:rPr>
              <w:t>Категория региони за най-отдалечените региони и северните слабо населени райони (където е приложимо)</w:t>
            </w:r>
          </w:p>
        </w:tc>
        <w:tc>
          <w:tcPr>
            <w:tcW w:w="5557" w:type="dxa"/>
            <w:shd w:val="clear" w:color="auto" w:fill="auto"/>
          </w:tcPr>
          <w:p w14:paraId="5C60E7C1" w14:textId="77777777" w:rsidR="002D2DBF" w:rsidRPr="00B87054" w:rsidRDefault="002D2DBF" w:rsidP="002D2DBF">
            <w:pPr>
              <w:jc w:val="left"/>
              <w:rPr>
                <w:i/>
                <w:color w:val="8DB3E2"/>
                <w:sz w:val="18"/>
              </w:rPr>
            </w:pPr>
            <w:r w:rsidRPr="00B87054">
              <w:rPr>
                <w:i/>
                <w:color w:val="8DB3E2"/>
                <w:sz w:val="18"/>
              </w:rPr>
              <w:t xml:space="preserve">&lt;2A.9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&gt;</w:t>
            </w:r>
          </w:p>
          <w:p w14:paraId="0CA7C75C" w14:textId="77777777" w:rsidR="00042178" w:rsidRPr="00B87054" w:rsidRDefault="007D0E81" w:rsidP="00042178">
            <w:pPr>
              <w:jc w:val="left"/>
              <w:rPr>
                <w:i/>
                <w:color w:val="8DB3E2"/>
                <w:sz w:val="18"/>
                <w:szCs w:val="18"/>
              </w:rPr>
            </w:pPr>
            <w:r w:rsidRPr="00B87054">
              <w:t>Н.П.</w:t>
            </w:r>
          </w:p>
        </w:tc>
      </w:tr>
    </w:tbl>
    <w:p w14:paraId="296C4DC3" w14:textId="77777777" w:rsidR="002D2DBF" w:rsidRPr="00B87054" w:rsidRDefault="002D2DBF" w:rsidP="002D2DBF">
      <w:pPr>
        <w:rPr>
          <w:i/>
        </w:rPr>
      </w:pPr>
    </w:p>
    <w:p w14:paraId="3AEFFCFE" w14:textId="77777777" w:rsidR="002D2DBF" w:rsidRPr="00B87054" w:rsidRDefault="002D2DBF" w:rsidP="002D2DBF">
      <w:r w:rsidRPr="00B87054">
        <w:rPr>
          <w:b/>
        </w:rPr>
        <w:t>2.А.4</w:t>
      </w:r>
      <w:r w:rsidRPr="00B87054">
        <w:rPr>
          <w:b/>
        </w:rPr>
        <w:tab/>
        <w:t>Инвестиционен приоритет</w:t>
      </w:r>
      <w:r w:rsidRPr="00B87054">
        <w:t xml:space="preserve"> </w:t>
      </w:r>
    </w:p>
    <w:p w14:paraId="23C97D3C" w14:textId="77777777" w:rsidR="002D2DBF" w:rsidRPr="00B87054" w:rsidRDefault="002D2DBF" w:rsidP="002D2DBF">
      <w:r w:rsidRPr="00B87054">
        <w:t>(повтаря се за всеки инвестиционен приоритет в рамките на приоритетната ос)</w:t>
      </w:r>
    </w:p>
    <w:tbl>
      <w:tblPr>
        <w:tblW w:w="896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841"/>
      </w:tblGrid>
      <w:tr w:rsidR="002D2DBF" w:rsidRPr="00B87054" w14:paraId="6623536D" w14:textId="77777777" w:rsidTr="002A51D1">
        <w:tc>
          <w:tcPr>
            <w:tcW w:w="3119" w:type="dxa"/>
            <w:shd w:val="clear" w:color="auto" w:fill="auto"/>
          </w:tcPr>
          <w:p w14:paraId="03D61BED" w14:textId="77777777" w:rsidR="002D2DBF" w:rsidRPr="00B87054" w:rsidRDefault="002D2DBF" w:rsidP="002D2DBF">
            <w:pPr>
              <w:rPr>
                <w:i/>
              </w:rPr>
            </w:pPr>
            <w:r w:rsidRPr="00B87054">
              <w:rPr>
                <w:i/>
              </w:rPr>
              <w:t>Инвестиционен приоритет</w:t>
            </w:r>
          </w:p>
        </w:tc>
        <w:tc>
          <w:tcPr>
            <w:tcW w:w="5841" w:type="dxa"/>
            <w:shd w:val="clear" w:color="auto" w:fill="auto"/>
          </w:tcPr>
          <w:p w14:paraId="47F9FE42" w14:textId="77777777" w:rsidR="002D2DBF" w:rsidRPr="00B87054" w:rsidRDefault="002D2DBF" w:rsidP="002D2DBF">
            <w:pPr>
              <w:pStyle w:val="Text1"/>
              <w:ind w:left="0"/>
              <w:jc w:val="left"/>
              <w:rPr>
                <w:i/>
                <w:color w:val="8DB3E2"/>
                <w:sz w:val="18"/>
              </w:rPr>
            </w:pPr>
            <w:r w:rsidRPr="00B87054">
              <w:rPr>
                <w:i/>
                <w:color w:val="8DB3E2"/>
                <w:sz w:val="18"/>
              </w:rPr>
              <w:t xml:space="preserve">&lt;2A.10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="S"“SME” &gt;</w:t>
            </w:r>
          </w:p>
          <w:p w14:paraId="5C9BF56E" w14:textId="77777777" w:rsidR="006C0FDC" w:rsidRPr="00B87054" w:rsidRDefault="00893B5C" w:rsidP="00252EE1">
            <w:pPr>
              <w:pStyle w:val="Text1"/>
              <w:spacing w:after="0"/>
              <w:ind w:left="0"/>
              <w:rPr>
                <w:i/>
                <w:color w:val="8DB3E2"/>
                <w:sz w:val="18"/>
                <w:szCs w:val="18"/>
              </w:rPr>
            </w:pPr>
            <w:r w:rsidRPr="00B87054">
              <w:rPr>
                <w:b/>
              </w:rPr>
              <w:t>Инвестиционен приоритет</w:t>
            </w:r>
            <w:r w:rsidRPr="00B87054">
              <w:t xml:space="preserve"> </w:t>
            </w:r>
            <w:r w:rsidRPr="00B87054">
              <w:rPr>
                <w:b/>
              </w:rPr>
              <w:t xml:space="preserve">c (iv) към ТЦ 6 (КФ): </w:t>
            </w:r>
            <w:r w:rsidR="002E1409" w:rsidRPr="00B87054">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bl>
    <w:p w14:paraId="74446DF6" w14:textId="77777777" w:rsidR="002D2DBF" w:rsidRPr="00B87054" w:rsidRDefault="002D2DBF" w:rsidP="00230D2A">
      <w:pPr>
        <w:spacing w:before="0" w:after="0"/>
        <w:rPr>
          <w:i/>
          <w:sz w:val="16"/>
          <w:szCs w:val="16"/>
        </w:rPr>
      </w:pPr>
    </w:p>
    <w:p w14:paraId="003B6FC1" w14:textId="77777777" w:rsidR="002D2DBF" w:rsidRPr="00B87054" w:rsidRDefault="002D2DBF" w:rsidP="002D2DBF">
      <w:pPr>
        <w:rPr>
          <w:b/>
        </w:rPr>
      </w:pPr>
      <w:r w:rsidRPr="00B87054">
        <w:rPr>
          <w:b/>
        </w:rPr>
        <w:lastRenderedPageBreak/>
        <w:t xml:space="preserve">2.А.5. </w:t>
      </w:r>
      <w:r w:rsidRPr="00B87054">
        <w:tab/>
      </w:r>
      <w:r w:rsidRPr="00B87054">
        <w:rPr>
          <w:b/>
        </w:rPr>
        <w:t xml:space="preserve">Специфични цели, съответстващи на инвестиционния приоритет, и очаквани резултати </w:t>
      </w:r>
    </w:p>
    <w:p w14:paraId="033AFC7C" w14:textId="77777777" w:rsidR="002D2DBF" w:rsidRPr="00B87054" w:rsidRDefault="002D2DBF" w:rsidP="002D2DBF">
      <w:r w:rsidRPr="00B87054">
        <w:t>(повтаря се за всяка специфична цел в рамките на инвестиционния приоритет)</w:t>
      </w:r>
    </w:p>
    <w:p w14:paraId="08F4CB76" w14:textId="77777777" w:rsidR="002D2DBF" w:rsidRPr="00B87054" w:rsidRDefault="002D2DBF" w:rsidP="002D2DBF">
      <w:r w:rsidRPr="00B87054">
        <w:t>(Позоваване: член 96, параграф 2, първа алинея, буква б), подточки i) и ii) от Регламент (EС) № 1303/2013)</w:t>
      </w:r>
    </w:p>
    <w:p w14:paraId="322E2860" w14:textId="77777777" w:rsidR="002D2DBF" w:rsidRPr="00B87054" w:rsidRDefault="002D2DBF" w:rsidP="00230D2A">
      <w:pPr>
        <w:spacing w:before="0" w:after="0"/>
        <w:rPr>
          <w:sz w:val="16"/>
          <w:szCs w:val="16"/>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B87054" w14:paraId="2888450C" w14:textId="77777777" w:rsidTr="002A51D1">
        <w:trPr>
          <w:trHeight w:val="491"/>
        </w:trPr>
        <w:tc>
          <w:tcPr>
            <w:tcW w:w="2235" w:type="dxa"/>
            <w:shd w:val="clear" w:color="auto" w:fill="auto"/>
          </w:tcPr>
          <w:p w14:paraId="2FCFBF82" w14:textId="77777777" w:rsidR="002D2DBF" w:rsidRPr="00B87054" w:rsidRDefault="002D2DBF" w:rsidP="002D2DBF">
            <w:pPr>
              <w:rPr>
                <w:i/>
              </w:rPr>
            </w:pPr>
            <w:r w:rsidRPr="00B87054">
              <w:rPr>
                <w:i/>
              </w:rPr>
              <w:t>Идентификация</w:t>
            </w:r>
          </w:p>
        </w:tc>
        <w:tc>
          <w:tcPr>
            <w:tcW w:w="6832" w:type="dxa"/>
            <w:shd w:val="clear" w:color="auto" w:fill="auto"/>
          </w:tcPr>
          <w:p w14:paraId="4FF2AB24" w14:textId="77777777" w:rsidR="002D2DBF" w:rsidRPr="00B87054" w:rsidRDefault="002D2DBF" w:rsidP="002D2DBF">
            <w:pPr>
              <w:pStyle w:val="Text1"/>
              <w:ind w:left="0"/>
              <w:jc w:val="left"/>
              <w:rPr>
                <w:i/>
                <w:color w:val="8DB3E2"/>
                <w:sz w:val="18"/>
              </w:rPr>
            </w:pPr>
            <w:r w:rsidRPr="00B87054">
              <w:rPr>
                <w:i/>
                <w:color w:val="8DB3E2"/>
                <w:sz w:val="18"/>
              </w:rPr>
              <w:t xml:space="preserve">&lt;2A.1.1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="G"“SME &gt;</w:t>
            </w:r>
          </w:p>
          <w:p w14:paraId="2B9C5C28" w14:textId="77777777" w:rsidR="007D2792" w:rsidRPr="00B87054" w:rsidRDefault="007D2792" w:rsidP="00440135">
            <w:pPr>
              <w:pStyle w:val="Text1"/>
              <w:ind w:left="0"/>
              <w:jc w:val="left"/>
              <w:rPr>
                <w:i/>
                <w:color w:val="8DB3E2"/>
                <w:sz w:val="18"/>
                <w:szCs w:val="18"/>
              </w:rPr>
            </w:pPr>
            <w:r w:rsidRPr="00B87054">
              <w:t>СПЕЦИФИЧНА ЦЕЛ</w:t>
            </w:r>
            <w:r w:rsidR="00D02D63" w:rsidRPr="00B87054">
              <w:t xml:space="preserve"> 1</w:t>
            </w:r>
          </w:p>
        </w:tc>
      </w:tr>
      <w:tr w:rsidR="002D2DBF" w:rsidRPr="00B87054" w14:paraId="6A1DEB94" w14:textId="77777777" w:rsidTr="002A51D1">
        <w:trPr>
          <w:trHeight w:val="360"/>
        </w:trPr>
        <w:tc>
          <w:tcPr>
            <w:tcW w:w="2235" w:type="dxa"/>
            <w:shd w:val="clear" w:color="auto" w:fill="auto"/>
          </w:tcPr>
          <w:p w14:paraId="0ECDA106" w14:textId="77777777" w:rsidR="002D2DBF" w:rsidRPr="00B87054" w:rsidRDefault="002D2DBF" w:rsidP="002D2DBF">
            <w:pPr>
              <w:rPr>
                <w:i/>
              </w:rPr>
            </w:pPr>
            <w:r w:rsidRPr="00B87054">
              <w:rPr>
                <w:i/>
              </w:rPr>
              <w:t xml:space="preserve">Специфична цел </w:t>
            </w:r>
          </w:p>
        </w:tc>
        <w:tc>
          <w:tcPr>
            <w:tcW w:w="6832" w:type="dxa"/>
            <w:shd w:val="clear" w:color="auto" w:fill="auto"/>
          </w:tcPr>
          <w:p w14:paraId="01A7177C" w14:textId="77777777" w:rsidR="002D2DBF" w:rsidRPr="00B87054" w:rsidRDefault="002D2DBF" w:rsidP="002D2DBF">
            <w:pPr>
              <w:pStyle w:val="Text1"/>
              <w:ind w:left="0"/>
              <w:jc w:val="left"/>
              <w:rPr>
                <w:i/>
                <w:color w:val="8DB3E2"/>
                <w:sz w:val="18"/>
              </w:rPr>
            </w:pPr>
            <w:r w:rsidRPr="00B87054">
              <w:rPr>
                <w:i/>
                <w:color w:val="8DB3E2"/>
                <w:sz w:val="18"/>
              </w:rPr>
              <w:t xml:space="preserve">&lt;2A.1.2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="M"“SME &gt;</w:t>
            </w:r>
          </w:p>
          <w:p w14:paraId="023C9B49" w14:textId="77777777" w:rsidR="00BB6A0C" w:rsidRPr="00B87054" w:rsidRDefault="002A3470" w:rsidP="008D2B97">
            <w:pPr>
              <w:pStyle w:val="Text1"/>
              <w:ind w:left="0"/>
              <w:jc w:val="left"/>
              <w:rPr>
                <w:i/>
                <w:color w:val="8DB3E2"/>
                <w:sz w:val="18"/>
                <w:szCs w:val="18"/>
              </w:rPr>
            </w:pPr>
            <w:r w:rsidRPr="00B87054">
              <w:rPr>
                <w:lang w:eastAsia="en-US"/>
              </w:rPr>
              <w:t xml:space="preserve">Намаляване замърсяването на атмосферния въздух чрез понижаване </w:t>
            </w:r>
            <w:r w:rsidR="008D2B97" w:rsidRPr="00B87054">
              <w:rPr>
                <w:lang w:eastAsia="en-US"/>
              </w:rPr>
              <w:t xml:space="preserve">количествата </w:t>
            </w:r>
            <w:r w:rsidRPr="00B87054">
              <w:rPr>
                <w:lang w:eastAsia="en-US"/>
              </w:rPr>
              <w:t>на ФПЧ</w:t>
            </w:r>
            <w:r w:rsidRPr="00B87054">
              <w:rPr>
                <w:vertAlign w:val="subscript"/>
                <w:lang w:eastAsia="en-US"/>
              </w:rPr>
              <w:t>10</w:t>
            </w:r>
            <w:r w:rsidRPr="00B87054">
              <w:rPr>
                <w:lang w:eastAsia="en-US"/>
              </w:rPr>
              <w:t xml:space="preserve"> </w:t>
            </w:r>
            <w:r w:rsidR="00A24946" w:rsidRPr="00B87054">
              <w:rPr>
                <w:szCs w:val="24"/>
              </w:rPr>
              <w:t>/NOx</w:t>
            </w:r>
          </w:p>
        </w:tc>
      </w:tr>
      <w:tr w:rsidR="002D2DBF" w:rsidRPr="00B87054" w14:paraId="15A646D9" w14:textId="77777777" w:rsidTr="002A51D1">
        <w:trPr>
          <w:trHeight w:val="360"/>
        </w:trPr>
        <w:tc>
          <w:tcPr>
            <w:tcW w:w="2235" w:type="dxa"/>
            <w:shd w:val="clear" w:color="auto" w:fill="auto"/>
          </w:tcPr>
          <w:p w14:paraId="18E36A9D" w14:textId="77777777" w:rsidR="002D2DBF" w:rsidRPr="00B87054" w:rsidRDefault="002D2DBF" w:rsidP="002D2DBF">
            <w:pPr>
              <w:rPr>
                <w:i/>
              </w:rPr>
            </w:pPr>
            <w:r w:rsidRPr="00B87054">
              <w:rPr>
                <w:i/>
              </w:rPr>
              <w:t>Резултатите, които държавата членка се стреми да постигне с подкрепа от Съюза</w:t>
            </w:r>
          </w:p>
        </w:tc>
        <w:tc>
          <w:tcPr>
            <w:tcW w:w="6832" w:type="dxa"/>
            <w:shd w:val="clear" w:color="auto" w:fill="auto"/>
          </w:tcPr>
          <w:p w14:paraId="677DCC18" w14:textId="77777777" w:rsidR="004D3039" w:rsidRPr="00B87054" w:rsidRDefault="002D2DBF" w:rsidP="004D3039">
            <w:pPr>
              <w:pStyle w:val="Text1"/>
              <w:ind w:left="0"/>
              <w:jc w:val="left"/>
              <w:rPr>
                <w:i/>
                <w:color w:val="8DB3E2"/>
                <w:sz w:val="18"/>
              </w:rPr>
            </w:pPr>
            <w:r w:rsidRPr="00B87054">
              <w:rPr>
                <w:i/>
                <w:color w:val="8DB3E2"/>
                <w:sz w:val="18"/>
              </w:rPr>
              <w:t xml:space="preserve">&lt;2A.1.3 </w:t>
            </w:r>
            <w:proofErr w:type="spellStart"/>
            <w:r w:rsidRPr="00B87054">
              <w:rPr>
                <w:i/>
                <w:color w:val="8DB3E2"/>
                <w:sz w:val="18"/>
              </w:rPr>
              <w:t>type</w:t>
            </w:r>
            <w:proofErr w:type="spellEnd"/>
            <w:r w:rsidRPr="00B87054">
              <w:rPr>
                <w:i/>
                <w:color w:val="8DB3E2"/>
                <w:sz w:val="18"/>
              </w:rPr>
              <w:t>="</w:t>
            </w:r>
            <w:r w:rsidR="004D3039" w:rsidRPr="00B87054">
              <w:rPr>
                <w:i/>
                <w:color w:val="8DB3E2"/>
                <w:sz w:val="18"/>
              </w:rPr>
              <w:t xml:space="preserve">S" </w:t>
            </w:r>
            <w:proofErr w:type="spellStart"/>
            <w:r w:rsidR="004D3039" w:rsidRPr="00B87054">
              <w:rPr>
                <w:i/>
                <w:color w:val="8DB3E2"/>
                <w:sz w:val="18"/>
              </w:rPr>
              <w:t>maxlength</w:t>
            </w:r>
            <w:proofErr w:type="spellEnd"/>
            <w:r w:rsidR="004D3039" w:rsidRPr="00B87054">
              <w:rPr>
                <w:i/>
                <w:color w:val="8DB3E2"/>
                <w:sz w:val="18"/>
              </w:rPr>
              <w:t xml:space="preserve">="3500" </w:t>
            </w:r>
            <w:proofErr w:type="spellStart"/>
            <w:r w:rsidR="004D3039" w:rsidRPr="00B87054">
              <w:rPr>
                <w:i/>
                <w:color w:val="8DB3E2"/>
                <w:sz w:val="18"/>
              </w:rPr>
              <w:t>input</w:t>
            </w:r>
            <w:proofErr w:type="spellEnd"/>
            <w:r w:rsidR="004D3039" w:rsidRPr="00B87054">
              <w:rPr>
                <w:i/>
                <w:color w:val="8DB3E2"/>
                <w:sz w:val="18"/>
              </w:rPr>
              <w:t>="M“SME "&gt;</w:t>
            </w:r>
          </w:p>
          <w:p w14:paraId="600BA45C" w14:textId="77777777" w:rsidR="008C16E7" w:rsidRPr="00B87054" w:rsidRDefault="008C16E7" w:rsidP="0064354A">
            <w:pPr>
              <w:tabs>
                <w:tab w:val="left" w:pos="400"/>
              </w:tabs>
              <w:rPr>
                <w:szCs w:val="24"/>
              </w:rPr>
            </w:pPr>
            <w:r w:rsidRPr="00B87054">
              <w:rPr>
                <w:szCs w:val="24"/>
              </w:rPr>
              <w:t>Очакваният резултат по тази ос е намаляване количествата на ФПЧ</w:t>
            </w:r>
            <w:r w:rsidRPr="00B87054">
              <w:rPr>
                <w:szCs w:val="24"/>
                <w:vertAlign w:val="subscript"/>
              </w:rPr>
              <w:t>10</w:t>
            </w:r>
            <w:r w:rsidR="00B70EE2" w:rsidRPr="00B87054">
              <w:rPr>
                <w:szCs w:val="24"/>
              </w:rPr>
              <w:t xml:space="preserve"> и </w:t>
            </w:r>
            <w:proofErr w:type="spellStart"/>
            <w:r w:rsidR="00B70EE2" w:rsidRPr="00B87054">
              <w:rPr>
                <w:szCs w:val="24"/>
              </w:rPr>
              <w:t>NО</w:t>
            </w:r>
            <w:r w:rsidRPr="00B87054">
              <w:rPr>
                <w:szCs w:val="24"/>
              </w:rPr>
              <w:t>x</w:t>
            </w:r>
            <w:proofErr w:type="spellEnd"/>
            <w:r w:rsidR="00FF0DE7" w:rsidRPr="00B87054">
              <w:rPr>
                <w:bCs/>
                <w:szCs w:val="24"/>
              </w:rPr>
              <w:t xml:space="preserve"> в определен брой общини с нарушено качество на атмосферния въздух</w:t>
            </w:r>
            <w:r w:rsidRPr="00B87054">
              <w:rPr>
                <w:szCs w:val="24"/>
              </w:rPr>
              <w:t xml:space="preserve">. </w:t>
            </w:r>
          </w:p>
          <w:p w14:paraId="39AD4FFD" w14:textId="77777777" w:rsidR="00205553" w:rsidRPr="00B87054" w:rsidRDefault="008C16E7" w:rsidP="0064354A">
            <w:pPr>
              <w:tabs>
                <w:tab w:val="left" w:pos="400"/>
              </w:tabs>
              <w:rPr>
                <w:szCs w:val="24"/>
              </w:rPr>
            </w:pPr>
            <w:r w:rsidRPr="00B87054">
              <w:rPr>
                <w:szCs w:val="24"/>
              </w:rPr>
              <w:t xml:space="preserve">Предприемането на адекватни към местните условия мерки за подобряване качеството на въздуха ще бъде гарантирано чрез </w:t>
            </w:r>
            <w:r w:rsidR="005A0F09" w:rsidRPr="00B87054">
              <w:rPr>
                <w:szCs w:val="24"/>
              </w:rPr>
              <w:t xml:space="preserve">преглед </w:t>
            </w:r>
            <w:r w:rsidR="005A0F09" w:rsidRPr="00B87054">
              <w:rPr>
                <w:bCs/>
                <w:szCs w:val="24"/>
              </w:rPr>
              <w:t>и анализ на общинските програми</w:t>
            </w:r>
            <w:r w:rsidR="005A0F09" w:rsidRPr="00B87054">
              <w:rPr>
                <w:szCs w:val="24"/>
              </w:rPr>
              <w:t xml:space="preserve"> </w:t>
            </w:r>
            <w:r w:rsidR="002D5DC2" w:rsidRPr="00B87054">
              <w:rPr>
                <w:szCs w:val="24"/>
              </w:rPr>
              <w:t>за качество на атмосферния въздух</w:t>
            </w:r>
            <w:r w:rsidR="009D1C74" w:rsidRPr="00B87054">
              <w:rPr>
                <w:szCs w:val="24"/>
              </w:rPr>
              <w:t xml:space="preserve">, в резултат на който ще </w:t>
            </w:r>
            <w:r w:rsidR="009D1C74" w:rsidRPr="00B87054">
              <w:t>се определят прецизно източниците на замърсяване</w:t>
            </w:r>
            <w:r w:rsidR="009D1C74" w:rsidRPr="00B87054">
              <w:rPr>
                <w:lang w:eastAsia="en-US"/>
              </w:rPr>
              <w:t xml:space="preserve"> и конкретният им принос. </w:t>
            </w:r>
            <w:r w:rsidR="00B0423A" w:rsidRPr="00B87054">
              <w:rPr>
                <w:lang w:eastAsia="en-US"/>
              </w:rPr>
              <w:t>Ще бъде извършена</w:t>
            </w:r>
            <w:r w:rsidR="009D1C74" w:rsidRPr="00B87054">
              <w:t xml:space="preserve"> инвентаризация на емисиите на замърсители от тези източници, моделна оценка, както и </w:t>
            </w:r>
            <w:r w:rsidR="009D1C74" w:rsidRPr="00B87054">
              <w:rPr>
                <w:lang w:eastAsia="en-US"/>
              </w:rPr>
              <w:t xml:space="preserve">идентифициране </w:t>
            </w:r>
            <w:r w:rsidR="009D1C74" w:rsidRPr="00B87054">
              <w:t>на адекватни към местните условия мерки за подобряване качеството на въздуха</w:t>
            </w:r>
            <w:r w:rsidR="00C92A3F" w:rsidRPr="00B87054">
              <w:rPr>
                <w:szCs w:val="24"/>
              </w:rPr>
              <w:t>.</w:t>
            </w:r>
            <w:r w:rsidR="009D1C74" w:rsidRPr="00B87054">
              <w:rPr>
                <w:szCs w:val="24"/>
              </w:rPr>
              <w:t xml:space="preserve"> </w:t>
            </w:r>
            <w:r w:rsidR="00A1259D" w:rsidRPr="00B87054">
              <w:rPr>
                <w:szCs w:val="24"/>
              </w:rPr>
              <w:t xml:space="preserve">Ще се определят необходимите действия, срокове, отговорни институции и средства за справяне с основните източници на замърсяване. </w:t>
            </w:r>
            <w:r w:rsidR="00205553" w:rsidRPr="00B87054">
              <w:rPr>
                <w:szCs w:val="24"/>
              </w:rPr>
              <w:t>В резултат от прегледа и анализа на общинските програми за КАВ, при необходимост, те ще бъдат преработени, така че да се осигури високото им качество.</w:t>
            </w:r>
          </w:p>
          <w:p w14:paraId="48E26C55" w14:textId="77777777" w:rsidR="009C6C23" w:rsidRPr="00B87054" w:rsidRDefault="00B0423A" w:rsidP="004C16CD">
            <w:pPr>
              <w:spacing w:after="0"/>
              <w:rPr>
                <w:bCs/>
                <w:szCs w:val="24"/>
                <w:lang w:val="ru-RU"/>
              </w:rPr>
            </w:pPr>
            <w:r w:rsidRPr="00B87054">
              <w:rPr>
                <w:bCs/>
                <w:szCs w:val="24"/>
              </w:rPr>
              <w:t xml:space="preserve">Инвестиционните мерки </w:t>
            </w:r>
            <w:r w:rsidR="00462B7F" w:rsidRPr="00B87054">
              <w:rPr>
                <w:bCs/>
                <w:szCs w:val="24"/>
              </w:rPr>
              <w:t>ще се фокусират върху основните източници на замърсяване – битовото отопление и транспорта</w:t>
            </w:r>
            <w:r w:rsidR="00E6193C" w:rsidRPr="00B87054">
              <w:rPr>
                <w:bCs/>
                <w:szCs w:val="24"/>
              </w:rPr>
              <w:t xml:space="preserve">, което </w:t>
            </w:r>
            <w:r w:rsidR="00453228" w:rsidRPr="00B87054">
              <w:rPr>
                <w:bCs/>
                <w:szCs w:val="24"/>
              </w:rPr>
              <w:t xml:space="preserve">се очаква да </w:t>
            </w:r>
            <w:r w:rsidR="00E6193C" w:rsidRPr="00B87054">
              <w:rPr>
                <w:bCs/>
                <w:szCs w:val="24"/>
              </w:rPr>
              <w:t>доведе до намаляване замърсяването на въздуха на местно ниво</w:t>
            </w:r>
            <w:r w:rsidR="00462B7F" w:rsidRPr="00B87054">
              <w:rPr>
                <w:bCs/>
                <w:szCs w:val="24"/>
              </w:rPr>
              <w:t xml:space="preserve">. </w:t>
            </w:r>
            <w:r w:rsidR="00E6193C" w:rsidRPr="00B87054">
              <w:rPr>
                <w:bCs/>
                <w:szCs w:val="24"/>
              </w:rPr>
              <w:t>В допълнение, и</w:t>
            </w:r>
            <w:r w:rsidR="00462B7F" w:rsidRPr="00B87054">
              <w:rPr>
                <w:bCs/>
                <w:szCs w:val="24"/>
              </w:rPr>
              <w:t>нтервенциите</w:t>
            </w:r>
            <w:r w:rsidR="006B59E2" w:rsidRPr="00B87054">
              <w:rPr>
                <w:bCs/>
                <w:szCs w:val="24"/>
              </w:rPr>
              <w:t xml:space="preserve"> </w:t>
            </w:r>
            <w:r w:rsidR="00462B7F" w:rsidRPr="00B87054">
              <w:rPr>
                <w:bCs/>
                <w:szCs w:val="24"/>
              </w:rPr>
              <w:t>ще демонстрира</w:t>
            </w:r>
            <w:r w:rsidR="00C2116C" w:rsidRPr="00B87054">
              <w:rPr>
                <w:bCs/>
                <w:szCs w:val="24"/>
              </w:rPr>
              <w:t>т</w:t>
            </w:r>
            <w:r w:rsidR="00462B7F" w:rsidRPr="00B87054">
              <w:rPr>
                <w:bCs/>
                <w:szCs w:val="24"/>
              </w:rPr>
              <w:t xml:space="preserve"> икономическата и техническата възможност за изпълнение на мерките</w:t>
            </w:r>
            <w:r w:rsidR="0091487B" w:rsidRPr="00B87054">
              <w:rPr>
                <w:bCs/>
                <w:szCs w:val="24"/>
              </w:rPr>
              <w:t>, както</w:t>
            </w:r>
            <w:r w:rsidR="00462B7F" w:rsidRPr="00B87054">
              <w:rPr>
                <w:bCs/>
                <w:szCs w:val="24"/>
              </w:rPr>
              <w:t xml:space="preserve"> и ефект</w:t>
            </w:r>
            <w:r w:rsidR="0091487B" w:rsidRPr="00B87054">
              <w:rPr>
                <w:bCs/>
                <w:szCs w:val="24"/>
              </w:rPr>
              <w:t>а</w:t>
            </w:r>
            <w:r w:rsidR="00462B7F" w:rsidRPr="00B87054">
              <w:rPr>
                <w:bCs/>
                <w:szCs w:val="24"/>
              </w:rPr>
              <w:t xml:space="preserve"> им върху качеството на въздуха</w:t>
            </w:r>
            <w:r w:rsidR="0091487B" w:rsidRPr="00B87054">
              <w:rPr>
                <w:bCs/>
                <w:szCs w:val="24"/>
              </w:rPr>
              <w:t>, което ще позволи по-дългосрочно планиране</w:t>
            </w:r>
            <w:r w:rsidR="00D56FF1" w:rsidRPr="00B87054">
              <w:rPr>
                <w:bCs/>
                <w:szCs w:val="24"/>
              </w:rPr>
              <w:t>, в по-голям мащаб</w:t>
            </w:r>
            <w:r w:rsidR="00462B7F" w:rsidRPr="00B87054">
              <w:rPr>
                <w:bCs/>
                <w:szCs w:val="24"/>
              </w:rPr>
              <w:t>.</w:t>
            </w:r>
            <w:r w:rsidR="003F7B5E" w:rsidRPr="00B87054">
              <w:rPr>
                <w:bCs/>
                <w:szCs w:val="24"/>
              </w:rPr>
              <w:t xml:space="preserve">  </w:t>
            </w:r>
          </w:p>
          <w:p w14:paraId="3162E766" w14:textId="77777777" w:rsidR="004C16CD" w:rsidRPr="00B87054" w:rsidRDefault="00563278" w:rsidP="004C16CD">
            <w:pPr>
              <w:spacing w:after="0"/>
            </w:pPr>
            <w:r w:rsidRPr="00B87054">
              <w:rPr>
                <w:bCs/>
                <w:szCs w:val="24"/>
              </w:rPr>
              <w:t xml:space="preserve">Отчитайки специфичността на мерките и големия брой фактори и процеси, които биха оказали влияние върху резултатите, базовата и целевата стойност на индикаторите за резултат ще бъдат установени </w:t>
            </w:r>
            <w:r w:rsidR="0088688B" w:rsidRPr="00B87054">
              <w:t xml:space="preserve">до края на 2016 г., </w:t>
            </w:r>
            <w:r w:rsidR="004C16CD" w:rsidRPr="00B87054">
              <w:rPr>
                <w:bCs/>
                <w:szCs w:val="24"/>
              </w:rPr>
              <w:t>в изпълнение на действие</w:t>
            </w:r>
            <w:r w:rsidR="0088688B" w:rsidRPr="00B87054">
              <w:rPr>
                <w:bCs/>
                <w:szCs w:val="24"/>
              </w:rPr>
              <w:t xml:space="preserve"> </w:t>
            </w:r>
            <w:r w:rsidR="0088688B" w:rsidRPr="00B87054">
              <w:rPr>
                <w:bCs/>
                <w:szCs w:val="24"/>
              </w:rPr>
              <w:lastRenderedPageBreak/>
              <w:t>по</w:t>
            </w:r>
            <w:r w:rsidR="004C16CD" w:rsidRPr="00B87054">
              <w:rPr>
                <w:bCs/>
                <w:szCs w:val="24"/>
              </w:rPr>
              <w:t xml:space="preserve"> общо предварително условие </w:t>
            </w:r>
            <w:r w:rsidR="004C16CD" w:rsidRPr="00B87054">
              <w:t>7</w:t>
            </w:r>
            <w:r w:rsidR="0088688B" w:rsidRPr="00B87054">
              <w:t xml:space="preserve"> </w:t>
            </w:r>
            <w:r w:rsidR="0088688B" w:rsidRPr="00B87054">
              <w:rPr>
                <w:lang w:val="ru-RU"/>
              </w:rPr>
              <w:t>(</w:t>
            </w:r>
            <w:r w:rsidR="0088688B" w:rsidRPr="00B87054">
              <w:rPr>
                <w:bCs/>
                <w:i/>
                <w:szCs w:val="24"/>
              </w:rPr>
              <w:t>таблица 25</w:t>
            </w:r>
            <w:r w:rsidR="0088688B" w:rsidRPr="00B87054">
              <w:rPr>
                <w:bCs/>
                <w:i/>
                <w:szCs w:val="24"/>
                <w:lang w:val="ru-RU"/>
              </w:rPr>
              <w:t>)</w:t>
            </w:r>
            <w:r w:rsidR="004C16CD" w:rsidRPr="00B87054">
              <w:t>,</w:t>
            </w:r>
            <w:r w:rsidR="0088688B" w:rsidRPr="00B87054">
              <w:t xml:space="preserve"> </w:t>
            </w:r>
            <w:r w:rsidR="004C16CD" w:rsidRPr="00B87054">
              <w:t>включва</w:t>
            </w:r>
            <w:r w:rsidR="0088688B" w:rsidRPr="00B87054">
              <w:t>що</w:t>
            </w:r>
            <w:r w:rsidR="004C16CD" w:rsidRPr="00B87054">
              <w:t xml:space="preserve"> следните дейности: </w:t>
            </w:r>
          </w:p>
          <w:p w14:paraId="3A540AD3" w14:textId="77777777" w:rsidR="004C16CD" w:rsidRPr="00B87054" w:rsidRDefault="004C16CD" w:rsidP="00735856">
            <w:pPr>
              <w:pStyle w:val="ListParagraph"/>
              <w:numPr>
                <w:ilvl w:val="0"/>
                <w:numId w:val="62"/>
              </w:numPr>
              <w:spacing w:after="0"/>
            </w:pPr>
            <w:r w:rsidRPr="00B87054">
              <w:t>Анализ на наличните информация и данни от общинските програми за КАВ, които са в процес на изпълнение или ревизиране, научна литература, съществуващ опит и др.</w:t>
            </w:r>
            <w:r w:rsidR="0088688B" w:rsidRPr="00B87054">
              <w:rPr>
                <w:lang w:val="ru-RU"/>
              </w:rPr>
              <w:t>,</w:t>
            </w:r>
            <w:r w:rsidRPr="00B87054">
              <w:t xml:space="preserve"> с </w:t>
            </w:r>
            <w:r w:rsidR="00CA1F8D" w:rsidRPr="00B87054">
              <w:t>оглед</w:t>
            </w:r>
            <w:r w:rsidRPr="00B87054">
              <w:t xml:space="preserve"> осигуряване на по-прецизна информация за целите на </w:t>
            </w:r>
            <w:r w:rsidR="00CA1F8D" w:rsidRPr="00B87054">
              <w:t xml:space="preserve">изчисляване на базовите </w:t>
            </w:r>
            <w:r w:rsidRPr="00B87054">
              <w:t>стой</w:t>
            </w:r>
            <w:r w:rsidR="00CA1F8D" w:rsidRPr="00B87054">
              <w:t>ности</w:t>
            </w:r>
            <w:r w:rsidR="0088688B" w:rsidRPr="00B87054">
              <w:t>.</w:t>
            </w:r>
          </w:p>
          <w:p w14:paraId="4530012A" w14:textId="77777777" w:rsidR="004C16CD" w:rsidRPr="00B87054" w:rsidRDefault="0088688B" w:rsidP="00735856">
            <w:pPr>
              <w:pStyle w:val="ListParagraph"/>
              <w:numPr>
                <w:ilvl w:val="0"/>
                <w:numId w:val="62"/>
              </w:numPr>
              <w:spacing w:after="0"/>
            </w:pPr>
            <w:r w:rsidRPr="00B87054">
              <w:t>Разработване на методология за обработ</w:t>
            </w:r>
            <w:r w:rsidR="00CA1F8D" w:rsidRPr="00B87054">
              <w:t>ка</w:t>
            </w:r>
            <w:r w:rsidRPr="00B87054">
              <w:t xml:space="preserve"> и оценка</w:t>
            </w:r>
            <w:r w:rsidR="00CA1F8D" w:rsidRPr="00B87054">
              <w:t xml:space="preserve"> на</w:t>
            </w:r>
            <w:r w:rsidRPr="00B87054">
              <w:t xml:space="preserve"> наличните данни</w:t>
            </w:r>
            <w:r w:rsidR="002268A0" w:rsidRPr="00B87054">
              <w:t xml:space="preserve">, както </w:t>
            </w:r>
            <w:r w:rsidRPr="00B87054">
              <w:t>и за събиране на нови такива</w:t>
            </w:r>
            <w:r w:rsidR="00CA1F8D" w:rsidRPr="00B87054">
              <w:rPr>
                <w:lang w:val="ru-RU"/>
              </w:rPr>
              <w:t xml:space="preserve">, </w:t>
            </w:r>
            <w:r w:rsidR="00CA1F8D" w:rsidRPr="00B87054">
              <w:t>при необходимост</w:t>
            </w:r>
            <w:r w:rsidRPr="00B87054">
              <w:t>.</w:t>
            </w:r>
          </w:p>
          <w:p w14:paraId="5DA99128" w14:textId="77777777" w:rsidR="004C16CD" w:rsidRPr="00B87054" w:rsidRDefault="0088688B" w:rsidP="00735856">
            <w:pPr>
              <w:pStyle w:val="ListParagraph"/>
              <w:numPr>
                <w:ilvl w:val="0"/>
                <w:numId w:val="62"/>
              </w:numPr>
              <w:spacing w:after="0"/>
            </w:pPr>
            <w:r w:rsidRPr="00B87054">
              <w:t>Експертен преглед и финализиране на методологията.</w:t>
            </w:r>
          </w:p>
          <w:p w14:paraId="4D3290C2" w14:textId="77777777" w:rsidR="0088688B" w:rsidRPr="00B87054" w:rsidRDefault="0088688B" w:rsidP="00735856">
            <w:pPr>
              <w:pStyle w:val="ListParagraph"/>
              <w:numPr>
                <w:ilvl w:val="0"/>
                <w:numId w:val="62"/>
              </w:numPr>
              <w:spacing w:after="0"/>
              <w:rPr>
                <w:bCs/>
                <w:szCs w:val="24"/>
              </w:rPr>
            </w:pPr>
            <w:r w:rsidRPr="00B87054">
              <w:t>Определяне обхвата на мерките, отнасящи се до установяване</w:t>
            </w:r>
            <w:r w:rsidR="002268A0" w:rsidRPr="00B87054">
              <w:t xml:space="preserve"> </w:t>
            </w:r>
            <w:r w:rsidRPr="00B87054">
              <w:t>на базовата година и изчисляване на базовата стойност</w:t>
            </w:r>
            <w:r w:rsidR="004C16CD" w:rsidRPr="00B87054">
              <w:t xml:space="preserve"> (</w:t>
            </w:r>
            <w:r w:rsidRPr="00B87054">
              <w:t>включително събиране на информация</w:t>
            </w:r>
            <w:r w:rsidR="004C16CD" w:rsidRPr="00B87054">
              <w:t>,</w:t>
            </w:r>
            <w:r w:rsidRPr="00B87054">
              <w:t xml:space="preserve"> свързана с количествата на емисиите от източниците на замърсяване, към които ще са насочени мерките</w:t>
            </w:r>
            <w:r w:rsidR="002268A0" w:rsidRPr="00B87054">
              <w:rPr>
                <w:lang w:val="ru-RU"/>
              </w:rPr>
              <w:t>)</w:t>
            </w:r>
            <w:r w:rsidRPr="00B87054">
              <w:t>.</w:t>
            </w:r>
          </w:p>
          <w:p w14:paraId="27E84B87" w14:textId="77777777" w:rsidR="00563278" w:rsidRPr="00B87054" w:rsidRDefault="0088688B" w:rsidP="00735856">
            <w:pPr>
              <w:pStyle w:val="ListParagraph"/>
              <w:numPr>
                <w:ilvl w:val="0"/>
                <w:numId w:val="62"/>
              </w:numPr>
              <w:spacing w:after="0"/>
              <w:rPr>
                <w:bCs/>
                <w:szCs w:val="24"/>
              </w:rPr>
            </w:pPr>
            <w:r w:rsidRPr="00B87054">
              <w:t>Определяне на базова и целева стойност на индикаторите</w:t>
            </w:r>
            <w:r w:rsidR="004C16CD" w:rsidRPr="00B87054">
              <w:t>.</w:t>
            </w:r>
          </w:p>
        </w:tc>
      </w:tr>
    </w:tbl>
    <w:p w14:paraId="26F8AD47" w14:textId="77777777" w:rsidR="002D2DBF" w:rsidRPr="00B87054" w:rsidRDefault="002D2DBF" w:rsidP="002D2DBF"/>
    <w:p w14:paraId="315CEBBC" w14:textId="67C4F97B" w:rsidR="002D2DBF" w:rsidRPr="00B87054" w:rsidRDefault="002D2DBF" w:rsidP="002D2DBF">
      <w:pPr>
        <w:rPr>
          <w:b/>
        </w:rPr>
      </w:pPr>
      <w:r w:rsidRPr="00B87054">
        <w:rPr>
          <w:b/>
        </w:rPr>
        <w:t xml:space="preserve">Таблица 3: </w:t>
      </w:r>
      <w:r w:rsidRPr="00B87054">
        <w:tab/>
      </w:r>
      <w:r w:rsidRPr="00B87054">
        <w:rPr>
          <w:b/>
        </w:rPr>
        <w:t>Специфични за програмата показатели за резултатите по специфични цели</w:t>
      </w:r>
      <w:r w:rsidRPr="00B87054">
        <w:t xml:space="preserve"> (за ЕФРР и Кохезионния фонд)</w:t>
      </w:r>
    </w:p>
    <w:p w14:paraId="3E0C1B83" w14:textId="34EF5424" w:rsidR="002D2DBF" w:rsidRPr="00B87054" w:rsidRDefault="002D2DBF" w:rsidP="002D2DBF">
      <w:r w:rsidRPr="00B87054">
        <w:t>(Позоваване: член 96, параграф 2, първа алинея, буква б), подточка ii) от Регламент (EС) № 1303/2013)</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
        <w:gridCol w:w="1433"/>
        <w:gridCol w:w="1152"/>
        <w:gridCol w:w="920"/>
        <w:gridCol w:w="1044"/>
        <w:gridCol w:w="1031"/>
        <w:gridCol w:w="1093"/>
        <w:gridCol w:w="940"/>
        <w:gridCol w:w="856"/>
      </w:tblGrid>
      <w:tr w:rsidR="002D2DBF" w:rsidRPr="00B87054" w14:paraId="40794168" w14:textId="77777777" w:rsidTr="00845B0B">
        <w:trPr>
          <w:trHeight w:val="1159"/>
        </w:trPr>
        <w:tc>
          <w:tcPr>
            <w:tcW w:w="407" w:type="pct"/>
            <w:tcBorders>
              <w:top w:val="single" w:sz="4" w:space="0" w:color="auto"/>
              <w:left w:val="single" w:sz="4" w:space="0" w:color="auto"/>
              <w:bottom w:val="single" w:sz="4" w:space="0" w:color="auto"/>
              <w:right w:val="single" w:sz="4" w:space="0" w:color="auto"/>
            </w:tcBorders>
          </w:tcPr>
          <w:p w14:paraId="71883E70" w14:textId="77777777" w:rsidR="002D2DBF" w:rsidRPr="00B87054" w:rsidRDefault="002D2DBF" w:rsidP="002D2DBF">
            <w:pPr>
              <w:pStyle w:val="ListBullet"/>
              <w:numPr>
                <w:ilvl w:val="0"/>
                <w:numId w:val="0"/>
              </w:numPr>
              <w:tabs>
                <w:tab w:val="left" w:pos="720"/>
              </w:tabs>
              <w:contextualSpacing w:val="0"/>
              <w:rPr>
                <w:b/>
                <w:i/>
                <w:sz w:val="18"/>
                <w:szCs w:val="18"/>
              </w:rPr>
            </w:pPr>
            <w:r w:rsidRPr="00B87054">
              <w:rPr>
                <w:b/>
                <w:i/>
                <w:sz w:val="18"/>
              </w:rPr>
              <w:t>Идентификация</w:t>
            </w:r>
          </w:p>
        </w:tc>
        <w:tc>
          <w:tcPr>
            <w:tcW w:w="777" w:type="pct"/>
            <w:tcBorders>
              <w:top w:val="single" w:sz="4" w:space="0" w:color="auto"/>
              <w:left w:val="single" w:sz="4" w:space="0" w:color="auto"/>
              <w:bottom w:val="single" w:sz="4" w:space="0" w:color="auto"/>
              <w:right w:val="single" w:sz="4" w:space="0" w:color="auto"/>
            </w:tcBorders>
            <w:hideMark/>
          </w:tcPr>
          <w:p w14:paraId="12D04454" w14:textId="77777777" w:rsidR="002D2DBF" w:rsidRPr="00B87054" w:rsidRDefault="002D2DBF" w:rsidP="002D2DBF">
            <w:pPr>
              <w:pStyle w:val="ListBullet"/>
              <w:numPr>
                <w:ilvl w:val="0"/>
                <w:numId w:val="0"/>
              </w:numPr>
              <w:tabs>
                <w:tab w:val="left" w:pos="720"/>
              </w:tabs>
              <w:contextualSpacing w:val="0"/>
              <w:rPr>
                <w:b/>
                <w:i/>
                <w:sz w:val="18"/>
                <w:szCs w:val="18"/>
              </w:rPr>
            </w:pPr>
            <w:r w:rsidRPr="00B87054">
              <w:rPr>
                <w:b/>
                <w:i/>
                <w:sz w:val="18"/>
              </w:rPr>
              <w:t xml:space="preserve">Показател </w:t>
            </w:r>
          </w:p>
        </w:tc>
        <w:tc>
          <w:tcPr>
            <w:tcW w:w="625" w:type="pct"/>
            <w:tcBorders>
              <w:top w:val="single" w:sz="4" w:space="0" w:color="auto"/>
              <w:left w:val="single" w:sz="4" w:space="0" w:color="auto"/>
              <w:bottom w:val="single" w:sz="4" w:space="0" w:color="auto"/>
              <w:right w:val="single" w:sz="4" w:space="0" w:color="auto"/>
            </w:tcBorders>
            <w:hideMark/>
          </w:tcPr>
          <w:p w14:paraId="5ADA04E2" w14:textId="77777777" w:rsidR="002D2DBF" w:rsidRPr="00B87054" w:rsidRDefault="002D2DBF" w:rsidP="002D2DBF">
            <w:pPr>
              <w:snapToGrid w:val="0"/>
              <w:rPr>
                <w:b/>
                <w:i/>
                <w:sz w:val="18"/>
                <w:szCs w:val="18"/>
              </w:rPr>
            </w:pPr>
            <w:r w:rsidRPr="00B87054">
              <w:rPr>
                <w:b/>
                <w:i/>
                <w:sz w:val="18"/>
              </w:rPr>
              <w:t>Мерна единица</w:t>
            </w:r>
          </w:p>
        </w:tc>
        <w:tc>
          <w:tcPr>
            <w:tcW w:w="499" w:type="pct"/>
            <w:tcBorders>
              <w:top w:val="single" w:sz="4" w:space="0" w:color="auto"/>
              <w:left w:val="single" w:sz="4" w:space="0" w:color="auto"/>
              <w:bottom w:val="single" w:sz="4" w:space="0" w:color="auto"/>
              <w:right w:val="single" w:sz="4" w:space="0" w:color="auto"/>
            </w:tcBorders>
          </w:tcPr>
          <w:p w14:paraId="78FA3F0B" w14:textId="77777777" w:rsidR="002D2DBF" w:rsidRPr="00B87054" w:rsidRDefault="00845B0B" w:rsidP="002D2DBF">
            <w:pPr>
              <w:pStyle w:val="ListBullet"/>
              <w:numPr>
                <w:ilvl w:val="0"/>
                <w:numId w:val="0"/>
              </w:numPr>
              <w:tabs>
                <w:tab w:val="left" w:pos="720"/>
              </w:tabs>
              <w:contextualSpacing w:val="0"/>
              <w:rPr>
                <w:b/>
                <w:i/>
                <w:sz w:val="18"/>
                <w:szCs w:val="18"/>
              </w:rPr>
            </w:pPr>
            <w:r w:rsidRPr="00B87054">
              <w:rPr>
                <w:b/>
                <w:i/>
                <w:sz w:val="18"/>
              </w:rPr>
              <w:t xml:space="preserve">Категория региони </w:t>
            </w:r>
            <w:r w:rsidR="002D2DBF" w:rsidRPr="00B87054">
              <w:rPr>
                <w:b/>
                <w:i/>
                <w:sz w:val="16"/>
                <w:szCs w:val="16"/>
              </w:rPr>
              <w:t>(когато е уместно)</w:t>
            </w:r>
          </w:p>
        </w:tc>
        <w:tc>
          <w:tcPr>
            <w:tcW w:w="566" w:type="pct"/>
            <w:tcBorders>
              <w:top w:val="single" w:sz="4" w:space="0" w:color="auto"/>
              <w:left w:val="single" w:sz="4" w:space="0" w:color="auto"/>
              <w:bottom w:val="single" w:sz="4" w:space="0" w:color="auto"/>
              <w:right w:val="single" w:sz="4" w:space="0" w:color="auto"/>
            </w:tcBorders>
            <w:hideMark/>
          </w:tcPr>
          <w:p w14:paraId="33518D3F" w14:textId="77777777" w:rsidR="002D2DBF" w:rsidRPr="00B87054" w:rsidRDefault="002D2DBF" w:rsidP="002D2DBF">
            <w:pPr>
              <w:pStyle w:val="ListBullet"/>
              <w:numPr>
                <w:ilvl w:val="0"/>
                <w:numId w:val="0"/>
              </w:numPr>
              <w:tabs>
                <w:tab w:val="left" w:pos="720"/>
              </w:tabs>
              <w:contextualSpacing w:val="0"/>
              <w:rPr>
                <w:b/>
                <w:i/>
                <w:sz w:val="18"/>
                <w:szCs w:val="18"/>
              </w:rPr>
            </w:pPr>
            <w:r w:rsidRPr="00B87054">
              <w:rPr>
                <w:b/>
                <w:i/>
                <w:sz w:val="18"/>
              </w:rPr>
              <w:t xml:space="preserve">Базова стойност </w:t>
            </w:r>
          </w:p>
        </w:tc>
        <w:tc>
          <w:tcPr>
            <w:tcW w:w="559" w:type="pct"/>
            <w:tcBorders>
              <w:top w:val="single" w:sz="4" w:space="0" w:color="auto"/>
              <w:left w:val="single" w:sz="4" w:space="0" w:color="auto"/>
              <w:bottom w:val="single" w:sz="4" w:space="0" w:color="auto"/>
              <w:right w:val="single" w:sz="4" w:space="0" w:color="auto"/>
            </w:tcBorders>
            <w:hideMark/>
          </w:tcPr>
          <w:p w14:paraId="5AA4744A" w14:textId="77777777" w:rsidR="002D2DBF" w:rsidRPr="00B87054" w:rsidRDefault="007D0E81" w:rsidP="007D0E81">
            <w:pPr>
              <w:snapToGrid w:val="0"/>
              <w:rPr>
                <w:b/>
                <w:i/>
                <w:sz w:val="18"/>
                <w:szCs w:val="18"/>
              </w:rPr>
            </w:pPr>
            <w:r w:rsidRPr="00B87054">
              <w:rPr>
                <w:b/>
                <w:i/>
                <w:sz w:val="18"/>
              </w:rPr>
              <w:t xml:space="preserve">Базова </w:t>
            </w:r>
            <w:r w:rsidR="002D2DBF" w:rsidRPr="00B87054">
              <w:rPr>
                <w:b/>
                <w:i/>
                <w:sz w:val="18"/>
              </w:rPr>
              <w:t>година</w:t>
            </w:r>
          </w:p>
        </w:tc>
        <w:tc>
          <w:tcPr>
            <w:tcW w:w="593" w:type="pct"/>
            <w:tcBorders>
              <w:top w:val="single" w:sz="4" w:space="0" w:color="auto"/>
              <w:left w:val="single" w:sz="4" w:space="0" w:color="auto"/>
              <w:bottom w:val="single" w:sz="4" w:space="0" w:color="auto"/>
              <w:right w:val="single" w:sz="4" w:space="0" w:color="auto"/>
            </w:tcBorders>
            <w:hideMark/>
          </w:tcPr>
          <w:p w14:paraId="720E22E1" w14:textId="77777777" w:rsidR="002D2DBF" w:rsidRPr="00B87054" w:rsidRDefault="002D2DBF" w:rsidP="002D2DBF">
            <w:pPr>
              <w:pStyle w:val="ListBullet"/>
              <w:numPr>
                <w:ilvl w:val="0"/>
                <w:numId w:val="0"/>
              </w:numPr>
              <w:tabs>
                <w:tab w:val="left" w:pos="720"/>
              </w:tabs>
              <w:contextualSpacing w:val="0"/>
              <w:rPr>
                <w:b/>
                <w:i/>
                <w:sz w:val="18"/>
                <w:szCs w:val="18"/>
              </w:rPr>
            </w:pPr>
            <w:r w:rsidRPr="00B87054">
              <w:rPr>
                <w:b/>
                <w:i/>
                <w:sz w:val="18"/>
              </w:rPr>
              <w:t>Целева стойност</w:t>
            </w:r>
            <w:r w:rsidRPr="00B87054">
              <w:rPr>
                <w:rStyle w:val="FootnoteReference"/>
                <w:b/>
                <w:i/>
                <w:sz w:val="18"/>
              </w:rPr>
              <w:footnoteReference w:id="65"/>
            </w:r>
            <w:r w:rsidRPr="00B87054">
              <w:rPr>
                <w:b/>
                <w:i/>
                <w:sz w:val="18"/>
              </w:rPr>
              <w:t xml:space="preserve"> (2023 г.) </w:t>
            </w:r>
          </w:p>
        </w:tc>
        <w:tc>
          <w:tcPr>
            <w:tcW w:w="510" w:type="pct"/>
            <w:tcBorders>
              <w:top w:val="single" w:sz="4" w:space="0" w:color="auto"/>
              <w:left w:val="single" w:sz="4" w:space="0" w:color="auto"/>
              <w:bottom w:val="single" w:sz="4" w:space="0" w:color="auto"/>
              <w:right w:val="single" w:sz="4" w:space="0" w:color="auto"/>
            </w:tcBorders>
            <w:hideMark/>
          </w:tcPr>
          <w:p w14:paraId="235D1670" w14:textId="77777777" w:rsidR="002D2DBF" w:rsidRPr="00B87054" w:rsidRDefault="002D2DBF" w:rsidP="002D2DBF">
            <w:pPr>
              <w:pStyle w:val="ListBullet"/>
              <w:numPr>
                <w:ilvl w:val="0"/>
                <w:numId w:val="0"/>
              </w:numPr>
              <w:tabs>
                <w:tab w:val="left" w:pos="720"/>
              </w:tabs>
              <w:contextualSpacing w:val="0"/>
              <w:rPr>
                <w:b/>
                <w:i/>
                <w:sz w:val="18"/>
                <w:szCs w:val="18"/>
              </w:rPr>
            </w:pPr>
            <w:r w:rsidRPr="00B87054">
              <w:rPr>
                <w:b/>
                <w:i/>
                <w:sz w:val="18"/>
              </w:rPr>
              <w:t>Източник на данните</w:t>
            </w:r>
          </w:p>
        </w:tc>
        <w:tc>
          <w:tcPr>
            <w:tcW w:w="464" w:type="pct"/>
            <w:tcBorders>
              <w:top w:val="single" w:sz="4" w:space="0" w:color="auto"/>
              <w:left w:val="single" w:sz="4" w:space="0" w:color="auto"/>
              <w:bottom w:val="single" w:sz="4" w:space="0" w:color="auto"/>
              <w:right w:val="single" w:sz="4" w:space="0" w:color="auto"/>
            </w:tcBorders>
          </w:tcPr>
          <w:p w14:paraId="4532948A" w14:textId="77777777" w:rsidR="002D2DBF" w:rsidRPr="00B87054" w:rsidRDefault="002D2DBF" w:rsidP="002D2DBF">
            <w:pPr>
              <w:pStyle w:val="ListBullet"/>
              <w:numPr>
                <w:ilvl w:val="0"/>
                <w:numId w:val="0"/>
              </w:numPr>
              <w:tabs>
                <w:tab w:val="left" w:pos="720"/>
              </w:tabs>
              <w:contextualSpacing w:val="0"/>
              <w:rPr>
                <w:b/>
                <w:i/>
                <w:sz w:val="18"/>
                <w:szCs w:val="18"/>
              </w:rPr>
            </w:pPr>
            <w:r w:rsidRPr="00B87054">
              <w:rPr>
                <w:b/>
                <w:i/>
                <w:sz w:val="18"/>
              </w:rPr>
              <w:t>Честота на отчитане</w:t>
            </w:r>
          </w:p>
        </w:tc>
      </w:tr>
      <w:tr w:rsidR="002D2DBF" w:rsidRPr="00B87054" w14:paraId="1D4703C7" w14:textId="77777777" w:rsidTr="00845B0B">
        <w:trPr>
          <w:trHeight w:val="416"/>
        </w:trPr>
        <w:tc>
          <w:tcPr>
            <w:tcW w:w="407" w:type="pct"/>
            <w:tcBorders>
              <w:top w:val="single" w:sz="4" w:space="0" w:color="auto"/>
              <w:left w:val="single" w:sz="4" w:space="0" w:color="auto"/>
              <w:bottom w:val="single" w:sz="4" w:space="0" w:color="auto"/>
              <w:right w:val="single" w:sz="4" w:space="0" w:color="auto"/>
            </w:tcBorders>
          </w:tcPr>
          <w:p w14:paraId="06CF135E" w14:textId="77777777" w:rsidR="002D2DBF" w:rsidRPr="00B87054" w:rsidRDefault="002D2DBF" w:rsidP="00845B0B">
            <w:pPr>
              <w:pStyle w:val="ListBullet"/>
              <w:numPr>
                <w:ilvl w:val="0"/>
                <w:numId w:val="0"/>
              </w:numPr>
              <w:tabs>
                <w:tab w:val="left" w:pos="720"/>
              </w:tabs>
              <w:spacing w:after="0"/>
              <w:rPr>
                <w:b/>
                <w:sz w:val="18"/>
                <w:szCs w:val="18"/>
              </w:rPr>
            </w:pPr>
            <w:r w:rsidRPr="00B87054">
              <w:rPr>
                <w:i/>
                <w:color w:val="8DB3E2"/>
                <w:sz w:val="18"/>
              </w:rPr>
              <w:t xml:space="preserve">&lt;2A.1.4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 “SME” &gt;</w:t>
            </w:r>
          </w:p>
        </w:tc>
        <w:tc>
          <w:tcPr>
            <w:tcW w:w="777" w:type="pct"/>
            <w:tcBorders>
              <w:top w:val="single" w:sz="4" w:space="0" w:color="auto"/>
              <w:left w:val="single" w:sz="4" w:space="0" w:color="auto"/>
              <w:bottom w:val="single" w:sz="4" w:space="0" w:color="auto"/>
              <w:right w:val="single" w:sz="4" w:space="0" w:color="auto"/>
            </w:tcBorders>
          </w:tcPr>
          <w:p w14:paraId="5126B5CB" w14:textId="77777777" w:rsidR="002D2DBF" w:rsidRPr="00B87054" w:rsidRDefault="002D2DBF" w:rsidP="00845B0B">
            <w:pPr>
              <w:pStyle w:val="ListBullet"/>
              <w:numPr>
                <w:ilvl w:val="0"/>
                <w:numId w:val="0"/>
              </w:numPr>
              <w:tabs>
                <w:tab w:val="left" w:pos="720"/>
              </w:tabs>
              <w:spacing w:after="0"/>
              <w:rPr>
                <w:b/>
                <w:sz w:val="18"/>
                <w:szCs w:val="18"/>
              </w:rPr>
            </w:pPr>
            <w:r w:rsidRPr="00B87054">
              <w:rPr>
                <w:i/>
                <w:color w:val="8DB3E2"/>
                <w:sz w:val="18"/>
              </w:rPr>
              <w:t xml:space="preserve">&lt;2A.1.5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="M"“SME” &gt;</w:t>
            </w:r>
          </w:p>
        </w:tc>
        <w:tc>
          <w:tcPr>
            <w:tcW w:w="625" w:type="pct"/>
            <w:tcBorders>
              <w:top w:val="single" w:sz="4" w:space="0" w:color="auto"/>
              <w:left w:val="single" w:sz="4" w:space="0" w:color="auto"/>
              <w:bottom w:val="single" w:sz="4" w:space="0" w:color="auto"/>
              <w:right w:val="single" w:sz="4" w:space="0" w:color="auto"/>
            </w:tcBorders>
          </w:tcPr>
          <w:p w14:paraId="551912DF" w14:textId="77777777" w:rsidR="002D2DBF" w:rsidRPr="00B87054" w:rsidRDefault="002D2DBF" w:rsidP="00845B0B">
            <w:pPr>
              <w:snapToGrid w:val="0"/>
              <w:spacing w:after="0"/>
              <w:rPr>
                <w:b/>
                <w:sz w:val="18"/>
                <w:szCs w:val="18"/>
              </w:rPr>
            </w:pPr>
            <w:r w:rsidRPr="00B87054">
              <w:rPr>
                <w:i/>
                <w:color w:val="8DB3E2"/>
                <w:sz w:val="18"/>
              </w:rPr>
              <w:t xml:space="preserve">&lt;2A.1.6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 SME"&gt;</w:t>
            </w:r>
          </w:p>
        </w:tc>
        <w:tc>
          <w:tcPr>
            <w:tcW w:w="499" w:type="pct"/>
            <w:tcBorders>
              <w:top w:val="single" w:sz="4" w:space="0" w:color="auto"/>
              <w:left w:val="single" w:sz="4" w:space="0" w:color="auto"/>
              <w:bottom w:val="single" w:sz="4" w:space="0" w:color="auto"/>
              <w:right w:val="single" w:sz="4" w:space="0" w:color="auto"/>
            </w:tcBorders>
          </w:tcPr>
          <w:p w14:paraId="3DF5E4F4" w14:textId="77777777" w:rsidR="002D2DBF" w:rsidRPr="00B87054" w:rsidRDefault="002D2DBF" w:rsidP="00845B0B">
            <w:pPr>
              <w:pStyle w:val="ListBullet"/>
              <w:numPr>
                <w:ilvl w:val="0"/>
                <w:numId w:val="0"/>
              </w:numPr>
              <w:tabs>
                <w:tab w:val="left" w:pos="720"/>
              </w:tabs>
              <w:spacing w:after="0"/>
              <w:rPr>
                <w:b/>
                <w:sz w:val="18"/>
                <w:szCs w:val="18"/>
              </w:rPr>
            </w:pPr>
            <w:r w:rsidRPr="00B87054">
              <w:rPr>
                <w:i/>
                <w:color w:val="8DB3E2"/>
                <w:sz w:val="18"/>
              </w:rPr>
              <w:t xml:space="preserve">&lt;2A.1.7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“SME” &gt;</w:t>
            </w:r>
          </w:p>
        </w:tc>
        <w:tc>
          <w:tcPr>
            <w:tcW w:w="566" w:type="pct"/>
            <w:tcBorders>
              <w:top w:val="single" w:sz="4" w:space="0" w:color="auto"/>
              <w:left w:val="single" w:sz="4" w:space="0" w:color="auto"/>
              <w:bottom w:val="single" w:sz="4" w:space="0" w:color="auto"/>
              <w:right w:val="single" w:sz="4" w:space="0" w:color="auto"/>
            </w:tcBorders>
          </w:tcPr>
          <w:p w14:paraId="1D5D4CB8" w14:textId="77777777" w:rsidR="002D2DBF" w:rsidRPr="00B87054" w:rsidRDefault="002D2DBF" w:rsidP="00845B0B">
            <w:pPr>
              <w:snapToGrid w:val="0"/>
              <w:spacing w:after="0"/>
              <w:rPr>
                <w:i/>
                <w:color w:val="8DB3E2"/>
                <w:sz w:val="18"/>
                <w:szCs w:val="18"/>
              </w:rPr>
            </w:pPr>
            <w:r w:rsidRPr="00B87054">
              <w:rPr>
                <w:i/>
                <w:color w:val="8DB3E2"/>
                <w:sz w:val="18"/>
              </w:rPr>
              <w:t xml:space="preserve">Количествени &lt;2A.1.8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="M"“SME” &gt;</w:t>
            </w:r>
            <w:r w:rsidRPr="00B87054">
              <w:rPr>
                <w:i/>
                <w:color w:val="8DB3E2"/>
                <w:sz w:val="18"/>
                <w:szCs w:val="18"/>
              </w:rPr>
              <w:t xml:space="preserve"> </w:t>
            </w:r>
          </w:p>
          <w:p w14:paraId="1F54EDC9" w14:textId="77777777" w:rsidR="002D2DBF" w:rsidRPr="00B87054" w:rsidRDefault="002D2DBF" w:rsidP="00845B0B">
            <w:pPr>
              <w:snapToGrid w:val="0"/>
              <w:spacing w:after="0"/>
              <w:rPr>
                <w:i/>
                <w:color w:val="8DB3E2"/>
                <w:sz w:val="18"/>
                <w:szCs w:val="18"/>
              </w:rPr>
            </w:pPr>
            <w:r w:rsidRPr="00B87054">
              <w:rPr>
                <w:i/>
                <w:color w:val="8DB3E2"/>
                <w:sz w:val="18"/>
                <w:szCs w:val="18"/>
              </w:rPr>
              <w:t xml:space="preserve">Качествени &lt;2A.1.8 </w:t>
            </w:r>
            <w:proofErr w:type="spellStart"/>
            <w:r w:rsidRPr="00B87054">
              <w:rPr>
                <w:i/>
                <w:color w:val="8DB3E2"/>
                <w:sz w:val="18"/>
                <w:szCs w:val="18"/>
              </w:rPr>
              <w:t>type</w:t>
            </w:r>
            <w:proofErr w:type="spellEnd"/>
            <w:r w:rsidRPr="00B87054">
              <w:rPr>
                <w:i/>
                <w:color w:val="8DB3E2"/>
                <w:sz w:val="18"/>
                <w:szCs w:val="18"/>
              </w:rPr>
              <w:t xml:space="preserve">="S" </w:t>
            </w:r>
            <w:proofErr w:type="spellStart"/>
            <w:r w:rsidRPr="00B87054">
              <w:rPr>
                <w:i/>
                <w:color w:val="8DB3E2"/>
                <w:sz w:val="18"/>
                <w:szCs w:val="18"/>
              </w:rPr>
              <w:t>maxlength</w:t>
            </w:r>
            <w:proofErr w:type="spellEnd"/>
            <w:r w:rsidRPr="00B87054">
              <w:rPr>
                <w:i/>
                <w:color w:val="8DB3E2"/>
                <w:sz w:val="18"/>
                <w:szCs w:val="18"/>
              </w:rPr>
              <w:t xml:space="preserve">="100" </w:t>
            </w:r>
            <w:proofErr w:type="spellStart"/>
            <w:r w:rsidRPr="00B87054">
              <w:rPr>
                <w:i/>
                <w:color w:val="8DB3E2"/>
                <w:sz w:val="18"/>
                <w:szCs w:val="18"/>
              </w:rPr>
              <w:t>input</w:t>
            </w:r>
            <w:proofErr w:type="spellEnd"/>
            <w:r w:rsidRPr="00B87054">
              <w:rPr>
                <w:i/>
                <w:color w:val="8DB3E2"/>
                <w:sz w:val="18"/>
                <w:szCs w:val="18"/>
              </w:rPr>
              <w:t xml:space="preserve">="M" </w:t>
            </w:r>
            <w:r w:rsidR="00845B0B" w:rsidRPr="00B87054">
              <w:rPr>
                <w:i/>
                <w:color w:val="8DB3E2"/>
                <w:sz w:val="18"/>
                <w:szCs w:val="18"/>
              </w:rPr>
              <w:t xml:space="preserve">“SME”  </w:t>
            </w:r>
          </w:p>
        </w:tc>
        <w:tc>
          <w:tcPr>
            <w:tcW w:w="559" w:type="pct"/>
            <w:tcBorders>
              <w:top w:val="single" w:sz="4" w:space="0" w:color="auto"/>
              <w:left w:val="single" w:sz="4" w:space="0" w:color="auto"/>
              <w:bottom w:val="single" w:sz="4" w:space="0" w:color="auto"/>
              <w:right w:val="single" w:sz="4" w:space="0" w:color="auto"/>
            </w:tcBorders>
          </w:tcPr>
          <w:p w14:paraId="183301AD" w14:textId="77777777" w:rsidR="002D2DBF" w:rsidRPr="00B87054" w:rsidRDefault="002D2DBF" w:rsidP="00845B0B">
            <w:pPr>
              <w:snapToGrid w:val="0"/>
              <w:spacing w:after="0"/>
              <w:rPr>
                <w:b/>
                <w:sz w:val="18"/>
                <w:szCs w:val="18"/>
              </w:rPr>
            </w:pPr>
            <w:r w:rsidRPr="00B87054">
              <w:rPr>
                <w:i/>
                <w:color w:val="8DB3E2"/>
                <w:sz w:val="18"/>
              </w:rPr>
              <w:t xml:space="preserve">&lt;2A.1.9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="M"“SME”&gt;</w:t>
            </w:r>
          </w:p>
        </w:tc>
        <w:tc>
          <w:tcPr>
            <w:tcW w:w="593" w:type="pct"/>
            <w:tcBorders>
              <w:top w:val="single" w:sz="4" w:space="0" w:color="auto"/>
              <w:left w:val="single" w:sz="4" w:space="0" w:color="auto"/>
              <w:bottom w:val="single" w:sz="4" w:space="0" w:color="auto"/>
              <w:right w:val="single" w:sz="4" w:space="0" w:color="auto"/>
            </w:tcBorders>
          </w:tcPr>
          <w:p w14:paraId="77D41286" w14:textId="77777777" w:rsidR="002D2DBF" w:rsidRPr="00B87054" w:rsidRDefault="002D2DBF" w:rsidP="00845B0B">
            <w:pPr>
              <w:snapToGrid w:val="0"/>
              <w:spacing w:after="0"/>
              <w:rPr>
                <w:i/>
                <w:color w:val="8DB3E2"/>
                <w:sz w:val="18"/>
                <w:szCs w:val="18"/>
              </w:rPr>
            </w:pPr>
            <w:r w:rsidRPr="00B87054">
              <w:rPr>
                <w:i/>
                <w:color w:val="8DB3E2"/>
                <w:sz w:val="18"/>
              </w:rPr>
              <w:t xml:space="preserve">Количествени &lt;2A.1.10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1DD7A63A" w14:textId="77777777" w:rsidR="002D2DBF" w:rsidRPr="00B87054" w:rsidRDefault="002D2DBF" w:rsidP="00845B0B">
            <w:pPr>
              <w:pStyle w:val="ListBullet"/>
              <w:numPr>
                <w:ilvl w:val="0"/>
                <w:numId w:val="0"/>
              </w:numPr>
              <w:tabs>
                <w:tab w:val="left" w:pos="720"/>
              </w:tabs>
              <w:spacing w:after="0"/>
              <w:rPr>
                <w:b/>
                <w:sz w:val="18"/>
                <w:szCs w:val="18"/>
              </w:rPr>
            </w:pPr>
            <w:r w:rsidRPr="00B87054">
              <w:rPr>
                <w:i/>
                <w:color w:val="8DB3E2"/>
                <w:sz w:val="18"/>
              </w:rPr>
              <w:t xml:space="preserve">Качествени &lt;2A.1.10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 “SME”  &gt;</w:t>
            </w:r>
          </w:p>
        </w:tc>
        <w:tc>
          <w:tcPr>
            <w:tcW w:w="510" w:type="pct"/>
            <w:tcBorders>
              <w:top w:val="single" w:sz="4" w:space="0" w:color="auto"/>
              <w:left w:val="single" w:sz="4" w:space="0" w:color="auto"/>
              <w:bottom w:val="single" w:sz="4" w:space="0" w:color="auto"/>
              <w:right w:val="single" w:sz="4" w:space="0" w:color="auto"/>
            </w:tcBorders>
          </w:tcPr>
          <w:p w14:paraId="7510C92C" w14:textId="77777777" w:rsidR="002D2DBF" w:rsidRPr="00B87054" w:rsidRDefault="002D2DBF" w:rsidP="00845B0B">
            <w:pPr>
              <w:pStyle w:val="ListBullet"/>
              <w:numPr>
                <w:ilvl w:val="0"/>
                <w:numId w:val="0"/>
              </w:numPr>
              <w:spacing w:after="0"/>
              <w:rPr>
                <w:b/>
                <w:sz w:val="20"/>
              </w:rPr>
            </w:pPr>
            <w:r w:rsidRPr="00B87054">
              <w:rPr>
                <w:i/>
                <w:color w:val="8DB3E2"/>
                <w:sz w:val="18"/>
              </w:rPr>
              <w:t xml:space="preserve">&lt;2A.1.11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="M"“SME”&gt;</w:t>
            </w:r>
          </w:p>
        </w:tc>
        <w:tc>
          <w:tcPr>
            <w:tcW w:w="464" w:type="pct"/>
            <w:tcBorders>
              <w:top w:val="single" w:sz="4" w:space="0" w:color="auto"/>
              <w:left w:val="single" w:sz="4" w:space="0" w:color="auto"/>
              <w:bottom w:val="single" w:sz="4" w:space="0" w:color="auto"/>
              <w:right w:val="single" w:sz="4" w:space="0" w:color="auto"/>
            </w:tcBorders>
          </w:tcPr>
          <w:p w14:paraId="20028F7A" w14:textId="77777777" w:rsidR="002D2DBF" w:rsidRPr="00B87054" w:rsidRDefault="002D2DBF" w:rsidP="00845B0B">
            <w:pPr>
              <w:pStyle w:val="ListBullet"/>
              <w:numPr>
                <w:ilvl w:val="0"/>
                <w:numId w:val="0"/>
              </w:numPr>
              <w:spacing w:after="0"/>
              <w:rPr>
                <w:b/>
                <w:sz w:val="20"/>
              </w:rPr>
            </w:pPr>
            <w:r w:rsidRPr="00B87054">
              <w:rPr>
                <w:i/>
                <w:color w:val="8DB3E2"/>
                <w:sz w:val="18"/>
              </w:rPr>
              <w:t xml:space="preserve">&lt;2A.1.12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 “SME” &gt;</w:t>
            </w:r>
          </w:p>
        </w:tc>
      </w:tr>
      <w:tr w:rsidR="001B0F8F" w:rsidRPr="00B87054" w14:paraId="7D144159" w14:textId="77777777" w:rsidTr="00845B0B">
        <w:trPr>
          <w:trHeight w:val="416"/>
        </w:trPr>
        <w:tc>
          <w:tcPr>
            <w:tcW w:w="407" w:type="pct"/>
            <w:tcBorders>
              <w:top w:val="single" w:sz="4" w:space="0" w:color="auto"/>
              <w:left w:val="single" w:sz="4" w:space="0" w:color="auto"/>
              <w:bottom w:val="single" w:sz="4" w:space="0" w:color="auto"/>
              <w:right w:val="single" w:sz="4" w:space="0" w:color="auto"/>
            </w:tcBorders>
            <w:vAlign w:val="center"/>
          </w:tcPr>
          <w:p w14:paraId="4868B592" w14:textId="77777777" w:rsidR="001B0F8F" w:rsidRPr="00B87054" w:rsidRDefault="00FF1C86" w:rsidP="00D72ECB">
            <w:pPr>
              <w:pStyle w:val="Text1"/>
              <w:ind w:left="0"/>
              <w:jc w:val="center"/>
              <w:rPr>
                <w:i/>
                <w:sz w:val="18"/>
                <w:szCs w:val="18"/>
                <w:lang w:val="en-US"/>
              </w:rPr>
            </w:pPr>
            <w:r w:rsidRPr="00B87054">
              <w:rPr>
                <w:sz w:val="18"/>
                <w:szCs w:val="18"/>
                <w:lang w:val="en-US"/>
              </w:rPr>
              <w:t>5.1</w:t>
            </w:r>
          </w:p>
        </w:tc>
        <w:tc>
          <w:tcPr>
            <w:tcW w:w="777" w:type="pct"/>
            <w:tcBorders>
              <w:top w:val="single" w:sz="4" w:space="0" w:color="auto"/>
              <w:left w:val="single" w:sz="4" w:space="0" w:color="auto"/>
              <w:bottom w:val="single" w:sz="4" w:space="0" w:color="auto"/>
              <w:right w:val="single" w:sz="4" w:space="0" w:color="auto"/>
            </w:tcBorders>
            <w:vAlign w:val="center"/>
          </w:tcPr>
          <w:p w14:paraId="740A786E" w14:textId="77777777" w:rsidR="001B0F8F" w:rsidRPr="00B87054" w:rsidRDefault="00364B4E" w:rsidP="00072651">
            <w:pPr>
              <w:pStyle w:val="Text1"/>
              <w:tabs>
                <w:tab w:val="left" w:pos="0"/>
              </w:tabs>
              <w:ind w:left="0"/>
              <w:jc w:val="center"/>
              <w:rPr>
                <w:i/>
                <w:sz w:val="20"/>
              </w:rPr>
            </w:pPr>
            <w:r w:rsidRPr="00B87054">
              <w:rPr>
                <w:sz w:val="20"/>
              </w:rPr>
              <w:t>К</w:t>
            </w:r>
            <w:r w:rsidR="00E13083" w:rsidRPr="00B87054">
              <w:rPr>
                <w:sz w:val="20"/>
              </w:rPr>
              <w:t>оличеств</w:t>
            </w:r>
            <w:r w:rsidR="00985F0F" w:rsidRPr="00B87054">
              <w:rPr>
                <w:sz w:val="20"/>
              </w:rPr>
              <w:t xml:space="preserve">о  </w:t>
            </w:r>
            <w:r w:rsidR="001B0F8F" w:rsidRPr="00B87054">
              <w:rPr>
                <w:sz w:val="20"/>
              </w:rPr>
              <w:t>на ФПЧ</w:t>
            </w:r>
            <w:r w:rsidR="001B0F8F" w:rsidRPr="00B87054">
              <w:rPr>
                <w:sz w:val="20"/>
                <w:vertAlign w:val="subscript"/>
              </w:rPr>
              <w:t>10</w:t>
            </w:r>
          </w:p>
        </w:tc>
        <w:tc>
          <w:tcPr>
            <w:tcW w:w="625" w:type="pct"/>
            <w:tcBorders>
              <w:top w:val="single" w:sz="4" w:space="0" w:color="auto"/>
              <w:left w:val="single" w:sz="4" w:space="0" w:color="auto"/>
              <w:bottom w:val="single" w:sz="4" w:space="0" w:color="auto"/>
              <w:right w:val="single" w:sz="4" w:space="0" w:color="auto"/>
            </w:tcBorders>
            <w:vAlign w:val="center"/>
          </w:tcPr>
          <w:p w14:paraId="50BAFE5C" w14:textId="77777777" w:rsidR="001B0F8F" w:rsidRPr="00B87054" w:rsidRDefault="00FF1C86" w:rsidP="00D72ECB">
            <w:pPr>
              <w:pStyle w:val="Text1"/>
              <w:ind w:left="0"/>
              <w:jc w:val="center"/>
              <w:rPr>
                <w:sz w:val="20"/>
              </w:rPr>
            </w:pPr>
            <w:r w:rsidRPr="00B87054">
              <w:rPr>
                <w:sz w:val="20"/>
              </w:rPr>
              <w:t>Тона/година</w:t>
            </w:r>
          </w:p>
        </w:tc>
        <w:tc>
          <w:tcPr>
            <w:tcW w:w="499" w:type="pct"/>
            <w:tcBorders>
              <w:top w:val="single" w:sz="4" w:space="0" w:color="auto"/>
              <w:left w:val="single" w:sz="4" w:space="0" w:color="auto"/>
              <w:bottom w:val="single" w:sz="4" w:space="0" w:color="auto"/>
              <w:right w:val="single" w:sz="4" w:space="0" w:color="auto"/>
            </w:tcBorders>
            <w:vAlign w:val="center"/>
          </w:tcPr>
          <w:p w14:paraId="30BCE691" w14:textId="77777777" w:rsidR="001B0F8F" w:rsidRPr="00B87054" w:rsidRDefault="001B0F8F" w:rsidP="00D72ECB">
            <w:pPr>
              <w:pStyle w:val="ListBullet"/>
              <w:numPr>
                <w:ilvl w:val="0"/>
                <w:numId w:val="0"/>
              </w:numPr>
              <w:tabs>
                <w:tab w:val="left" w:pos="720"/>
              </w:tabs>
              <w:jc w:val="center"/>
              <w:rPr>
                <w:sz w:val="20"/>
              </w:rPr>
            </w:pPr>
          </w:p>
        </w:tc>
        <w:tc>
          <w:tcPr>
            <w:tcW w:w="566" w:type="pct"/>
            <w:tcBorders>
              <w:top w:val="single" w:sz="4" w:space="0" w:color="auto"/>
              <w:left w:val="single" w:sz="4" w:space="0" w:color="auto"/>
              <w:bottom w:val="single" w:sz="4" w:space="0" w:color="auto"/>
              <w:right w:val="single" w:sz="4" w:space="0" w:color="auto"/>
            </w:tcBorders>
            <w:vAlign w:val="center"/>
          </w:tcPr>
          <w:p w14:paraId="59E605AB" w14:textId="77777777" w:rsidR="001B0F8F" w:rsidRPr="00B87054" w:rsidRDefault="008B775C" w:rsidP="007A1089">
            <w:pPr>
              <w:pStyle w:val="ListBullet"/>
              <w:numPr>
                <w:ilvl w:val="0"/>
                <w:numId w:val="0"/>
              </w:numPr>
              <w:tabs>
                <w:tab w:val="left" w:pos="720"/>
              </w:tabs>
              <w:jc w:val="center"/>
              <w:rPr>
                <w:sz w:val="20"/>
              </w:rPr>
            </w:pPr>
            <w:r w:rsidRPr="00B87054">
              <w:rPr>
                <w:sz w:val="20"/>
              </w:rPr>
              <w:t>7</w:t>
            </w:r>
            <w:r w:rsidR="00FE4FCC" w:rsidRPr="00B87054">
              <w:rPr>
                <w:sz w:val="20"/>
              </w:rPr>
              <w:t xml:space="preserve"> </w:t>
            </w:r>
            <w:r w:rsidRPr="00B87054">
              <w:rPr>
                <w:sz w:val="20"/>
              </w:rPr>
              <w:t>347.71</w:t>
            </w:r>
            <w:r w:rsidR="00FE4FCC" w:rsidRPr="00B87054">
              <w:rPr>
                <w:sz w:val="20"/>
              </w:rPr>
              <w:t xml:space="preserve"> </w:t>
            </w:r>
          </w:p>
        </w:tc>
        <w:tc>
          <w:tcPr>
            <w:tcW w:w="559" w:type="pct"/>
            <w:tcBorders>
              <w:top w:val="single" w:sz="4" w:space="0" w:color="auto"/>
              <w:left w:val="single" w:sz="4" w:space="0" w:color="auto"/>
              <w:bottom w:val="single" w:sz="4" w:space="0" w:color="auto"/>
              <w:right w:val="single" w:sz="4" w:space="0" w:color="auto"/>
            </w:tcBorders>
            <w:vAlign w:val="center"/>
          </w:tcPr>
          <w:p w14:paraId="6874456A" w14:textId="77777777" w:rsidR="001B0F8F" w:rsidRPr="00B87054" w:rsidRDefault="008B775C" w:rsidP="00AC2920">
            <w:pPr>
              <w:snapToGrid w:val="0"/>
              <w:jc w:val="center"/>
              <w:rPr>
                <w:sz w:val="20"/>
              </w:rPr>
            </w:pPr>
            <w:r w:rsidRPr="00B87054">
              <w:rPr>
                <w:sz w:val="20"/>
              </w:rPr>
              <w:t>2011</w:t>
            </w:r>
          </w:p>
        </w:tc>
        <w:tc>
          <w:tcPr>
            <w:tcW w:w="593" w:type="pct"/>
            <w:tcBorders>
              <w:top w:val="single" w:sz="4" w:space="0" w:color="auto"/>
              <w:left w:val="single" w:sz="4" w:space="0" w:color="auto"/>
              <w:bottom w:val="single" w:sz="4" w:space="0" w:color="auto"/>
              <w:right w:val="single" w:sz="4" w:space="0" w:color="auto"/>
            </w:tcBorders>
            <w:vAlign w:val="center"/>
          </w:tcPr>
          <w:p w14:paraId="4F97DA9C" w14:textId="4261434C" w:rsidR="001B0F8F" w:rsidRPr="00B87054" w:rsidRDefault="003F3E66" w:rsidP="00D72ECB">
            <w:pPr>
              <w:pStyle w:val="ListBullet"/>
              <w:numPr>
                <w:ilvl w:val="0"/>
                <w:numId w:val="0"/>
              </w:numPr>
              <w:tabs>
                <w:tab w:val="left" w:pos="720"/>
              </w:tabs>
              <w:jc w:val="center"/>
              <w:rPr>
                <w:sz w:val="20"/>
              </w:rPr>
            </w:pPr>
            <w:r w:rsidRPr="003F3E66">
              <w:rPr>
                <w:sz w:val="20"/>
              </w:rPr>
              <w:t>7</w:t>
            </w:r>
            <w:r>
              <w:rPr>
                <w:sz w:val="20"/>
              </w:rPr>
              <w:t> </w:t>
            </w:r>
            <w:r w:rsidRPr="003F3E66">
              <w:rPr>
                <w:sz w:val="20"/>
              </w:rPr>
              <w:t>001</w:t>
            </w:r>
            <w:r>
              <w:rPr>
                <w:sz w:val="20"/>
              </w:rPr>
              <w:t>.</w:t>
            </w:r>
            <w:r w:rsidRPr="003F3E66">
              <w:rPr>
                <w:sz w:val="20"/>
              </w:rPr>
              <w:t>15</w:t>
            </w:r>
          </w:p>
        </w:tc>
        <w:tc>
          <w:tcPr>
            <w:tcW w:w="510" w:type="pct"/>
            <w:tcBorders>
              <w:top w:val="single" w:sz="4" w:space="0" w:color="auto"/>
              <w:left w:val="single" w:sz="4" w:space="0" w:color="auto"/>
              <w:bottom w:val="single" w:sz="4" w:space="0" w:color="auto"/>
              <w:right w:val="single" w:sz="4" w:space="0" w:color="auto"/>
            </w:tcBorders>
            <w:vAlign w:val="center"/>
          </w:tcPr>
          <w:p w14:paraId="0FAA6A1E" w14:textId="72F17DE7" w:rsidR="009F7E8C" w:rsidRPr="00B87054" w:rsidRDefault="009F7E8C" w:rsidP="00D72ECB">
            <w:pPr>
              <w:pStyle w:val="ListBullet"/>
              <w:numPr>
                <w:ilvl w:val="0"/>
                <w:numId w:val="0"/>
              </w:numPr>
              <w:tabs>
                <w:tab w:val="left" w:pos="720"/>
              </w:tabs>
              <w:jc w:val="center"/>
              <w:rPr>
                <w:sz w:val="20"/>
              </w:rPr>
            </w:pPr>
            <w:r w:rsidRPr="00B87054">
              <w:rPr>
                <w:sz w:val="20"/>
              </w:rPr>
              <w:t xml:space="preserve">Данни </w:t>
            </w:r>
            <w:r w:rsidR="001B0F8F" w:rsidRPr="00B87054">
              <w:rPr>
                <w:sz w:val="20"/>
              </w:rPr>
              <w:t xml:space="preserve">от </w:t>
            </w:r>
            <w:r w:rsidRPr="00B87054">
              <w:rPr>
                <w:sz w:val="20"/>
              </w:rPr>
              <w:t>изчисления</w:t>
            </w:r>
            <w:r w:rsidR="001B0F8F" w:rsidRPr="00B87054">
              <w:rPr>
                <w:sz w:val="20"/>
              </w:rPr>
              <w:t xml:space="preserve"> и </w:t>
            </w:r>
            <w:proofErr w:type="spellStart"/>
            <w:r w:rsidR="001B0F8F" w:rsidRPr="00B87054">
              <w:rPr>
                <w:sz w:val="20"/>
              </w:rPr>
              <w:t>диспер</w:t>
            </w:r>
            <w:proofErr w:type="spellEnd"/>
            <w:r w:rsidR="00AC2920" w:rsidRPr="00B87054">
              <w:rPr>
                <w:sz w:val="20"/>
                <w:lang w:val="ru-RU"/>
              </w:rPr>
              <w:t xml:space="preserve"> </w:t>
            </w:r>
            <w:proofErr w:type="spellStart"/>
            <w:r w:rsidR="001B0F8F" w:rsidRPr="00B87054">
              <w:rPr>
                <w:sz w:val="20"/>
              </w:rPr>
              <w:t>сионно</w:t>
            </w:r>
            <w:proofErr w:type="spellEnd"/>
            <w:r w:rsidR="001B0F8F" w:rsidRPr="00B87054">
              <w:rPr>
                <w:sz w:val="20"/>
              </w:rPr>
              <w:t xml:space="preserve"> модели</w:t>
            </w:r>
            <w:r w:rsidR="00AC2920" w:rsidRPr="00B87054">
              <w:rPr>
                <w:sz w:val="20"/>
                <w:lang w:val="ru-RU"/>
              </w:rPr>
              <w:t xml:space="preserve"> </w:t>
            </w:r>
            <w:proofErr w:type="spellStart"/>
            <w:r w:rsidR="001B0F8F" w:rsidRPr="00B87054">
              <w:rPr>
                <w:sz w:val="20"/>
              </w:rPr>
              <w:t>ране</w:t>
            </w:r>
            <w:proofErr w:type="spellEnd"/>
            <w:r w:rsidR="001B0F8F" w:rsidRPr="00B87054">
              <w:rPr>
                <w:sz w:val="20"/>
              </w:rPr>
              <w:t xml:space="preserve"> на </w:t>
            </w:r>
            <w:r w:rsidR="001B0F8F" w:rsidRPr="00B87054">
              <w:rPr>
                <w:sz w:val="20"/>
              </w:rPr>
              <w:lastRenderedPageBreak/>
              <w:t>емисии</w:t>
            </w:r>
            <w:r w:rsidR="00AC2920" w:rsidRPr="00B87054">
              <w:rPr>
                <w:sz w:val="20"/>
                <w:lang w:val="ru-RU"/>
              </w:rPr>
              <w:t xml:space="preserve"> </w:t>
            </w:r>
            <w:r w:rsidR="001B0F8F" w:rsidRPr="00B87054">
              <w:rPr>
                <w:sz w:val="20"/>
              </w:rPr>
              <w:t>те</w:t>
            </w:r>
            <w:r w:rsidRPr="00B87054">
              <w:rPr>
                <w:sz w:val="20"/>
              </w:rPr>
              <w:t xml:space="preserve"> (в случаи</w:t>
            </w:r>
            <w:r w:rsidR="00AC2920" w:rsidRPr="00B87054">
              <w:rPr>
                <w:sz w:val="20"/>
                <w:lang w:val="ru-RU"/>
              </w:rPr>
              <w:t xml:space="preserve"> </w:t>
            </w:r>
            <w:r w:rsidRPr="00B87054">
              <w:rPr>
                <w:sz w:val="20"/>
              </w:rPr>
              <w:t xml:space="preserve">те, когато е </w:t>
            </w:r>
            <w:proofErr w:type="spellStart"/>
            <w:r w:rsidRPr="00B87054">
              <w:rPr>
                <w:sz w:val="20"/>
              </w:rPr>
              <w:t>прило</w:t>
            </w:r>
            <w:proofErr w:type="spellEnd"/>
            <w:r w:rsidR="00AC2920" w:rsidRPr="00B87054">
              <w:rPr>
                <w:sz w:val="20"/>
                <w:lang w:val="ru-RU"/>
              </w:rPr>
              <w:t xml:space="preserve"> </w:t>
            </w:r>
            <w:proofErr w:type="spellStart"/>
            <w:r w:rsidRPr="00B87054">
              <w:rPr>
                <w:sz w:val="20"/>
              </w:rPr>
              <w:t>жимо</w:t>
            </w:r>
            <w:proofErr w:type="spellEnd"/>
            <w:r w:rsidRPr="00B87054">
              <w:rPr>
                <w:sz w:val="20"/>
              </w:rPr>
              <w:t>)</w:t>
            </w:r>
            <w:r w:rsidR="00BF7DBB">
              <w:rPr>
                <w:sz w:val="20"/>
              </w:rPr>
              <w:t>;</w:t>
            </w:r>
            <w:r w:rsidR="00BF7DBB" w:rsidRPr="00BF7DBB">
              <w:rPr>
                <w:sz w:val="20"/>
                <w:highlight w:val="yellow"/>
              </w:rPr>
              <w:t xml:space="preserve"> </w:t>
            </w:r>
            <w:r w:rsidR="00BF7DBB" w:rsidRPr="00BF7DBB">
              <w:rPr>
                <w:sz w:val="20"/>
              </w:rPr>
              <w:t>УО на ОПОС</w:t>
            </w:r>
          </w:p>
          <w:p w14:paraId="17B5B367" w14:textId="77777777" w:rsidR="009F7E8C" w:rsidRPr="00B87054" w:rsidRDefault="009F7E8C" w:rsidP="00D72ECB">
            <w:pPr>
              <w:pStyle w:val="ListBullet"/>
              <w:numPr>
                <w:ilvl w:val="0"/>
                <w:numId w:val="0"/>
              </w:numPr>
              <w:tabs>
                <w:tab w:val="left" w:pos="720"/>
              </w:tabs>
              <w:jc w:val="center"/>
              <w:rPr>
                <w:sz w:val="20"/>
              </w:rPr>
            </w:pPr>
          </w:p>
        </w:tc>
        <w:tc>
          <w:tcPr>
            <w:tcW w:w="464" w:type="pct"/>
            <w:tcBorders>
              <w:top w:val="single" w:sz="4" w:space="0" w:color="auto"/>
              <w:left w:val="single" w:sz="4" w:space="0" w:color="auto"/>
              <w:bottom w:val="single" w:sz="4" w:space="0" w:color="auto"/>
              <w:right w:val="single" w:sz="4" w:space="0" w:color="auto"/>
            </w:tcBorders>
            <w:vAlign w:val="center"/>
          </w:tcPr>
          <w:p w14:paraId="30B03A3B" w14:textId="77777777" w:rsidR="00512C38" w:rsidRPr="00B87054" w:rsidRDefault="00512C38" w:rsidP="00D72ECB">
            <w:pPr>
              <w:pStyle w:val="ListBullet"/>
              <w:numPr>
                <w:ilvl w:val="0"/>
                <w:numId w:val="0"/>
              </w:numPr>
              <w:tabs>
                <w:tab w:val="left" w:pos="720"/>
              </w:tabs>
              <w:spacing w:before="0"/>
              <w:contextualSpacing w:val="0"/>
              <w:jc w:val="center"/>
              <w:rPr>
                <w:sz w:val="20"/>
              </w:rPr>
            </w:pPr>
            <w:r w:rsidRPr="00B87054">
              <w:rPr>
                <w:sz w:val="20"/>
              </w:rPr>
              <w:lastRenderedPageBreak/>
              <w:t>2019</w:t>
            </w:r>
          </w:p>
          <w:p w14:paraId="73B6ABAB" w14:textId="77777777" w:rsidR="00DC24EA" w:rsidRPr="00B87054" w:rsidRDefault="00DC24EA" w:rsidP="00D72ECB">
            <w:pPr>
              <w:pStyle w:val="ListBullet"/>
              <w:numPr>
                <w:ilvl w:val="0"/>
                <w:numId w:val="0"/>
              </w:numPr>
              <w:tabs>
                <w:tab w:val="left" w:pos="720"/>
              </w:tabs>
              <w:spacing w:before="0"/>
              <w:contextualSpacing w:val="0"/>
              <w:jc w:val="center"/>
              <w:rPr>
                <w:sz w:val="20"/>
              </w:rPr>
            </w:pPr>
            <w:r w:rsidRPr="00B87054">
              <w:rPr>
                <w:sz w:val="20"/>
              </w:rPr>
              <w:t>2021</w:t>
            </w:r>
          </w:p>
          <w:p w14:paraId="41E4AED7" w14:textId="77777777" w:rsidR="00512C38" w:rsidRPr="00B87054" w:rsidRDefault="00512C38" w:rsidP="00D72ECB">
            <w:pPr>
              <w:pStyle w:val="ListBullet"/>
              <w:numPr>
                <w:ilvl w:val="0"/>
                <w:numId w:val="0"/>
              </w:numPr>
              <w:tabs>
                <w:tab w:val="left" w:pos="720"/>
              </w:tabs>
              <w:spacing w:before="0"/>
              <w:contextualSpacing w:val="0"/>
              <w:jc w:val="center"/>
              <w:rPr>
                <w:sz w:val="20"/>
              </w:rPr>
            </w:pPr>
            <w:r w:rsidRPr="00B87054">
              <w:rPr>
                <w:sz w:val="20"/>
              </w:rPr>
              <w:t>2023</w:t>
            </w:r>
          </w:p>
        </w:tc>
      </w:tr>
    </w:tbl>
    <w:p w14:paraId="0D1BEBF8" w14:textId="77777777" w:rsidR="002D2DBF" w:rsidRPr="00B87054" w:rsidRDefault="002D2DBF" w:rsidP="002D2DBF">
      <w:pPr>
        <w:suppressAutoHyphens/>
        <w:rPr>
          <w:b/>
        </w:rPr>
        <w:sectPr w:rsidR="002D2DBF" w:rsidRPr="00B87054" w:rsidSect="00072651">
          <w:headerReference w:type="default" r:id="rId82"/>
          <w:footerReference w:type="default" r:id="rId83"/>
          <w:headerReference w:type="first" r:id="rId84"/>
          <w:footerReference w:type="first" r:id="rId85"/>
          <w:pgSz w:w="11906" w:h="16838"/>
          <w:pgMar w:top="1021" w:right="1418" w:bottom="1021" w:left="1418" w:header="601" w:footer="1077" w:gutter="0"/>
          <w:cols w:space="720"/>
          <w:docGrid w:linePitch="326"/>
        </w:sectPr>
      </w:pPr>
    </w:p>
    <w:p w14:paraId="03384DA8" w14:textId="77777777" w:rsidR="002D2DBF" w:rsidRPr="00B87054" w:rsidRDefault="002D2DBF" w:rsidP="002D2DBF">
      <w:pPr>
        <w:ind w:left="1418" w:hanging="1418"/>
      </w:pPr>
      <w:r w:rsidRPr="00B87054">
        <w:rPr>
          <w:b/>
        </w:rPr>
        <w:lastRenderedPageBreak/>
        <w:t xml:space="preserve">Таблица 4: </w:t>
      </w:r>
      <w:r w:rsidRPr="00B87054">
        <w:tab/>
      </w:r>
      <w:r w:rsidRPr="00B87054">
        <w:rPr>
          <w:b/>
        </w:rPr>
        <w:t>Общи показатели за резултатите, за които е определена целева стойност, и специфични за програмата показатели за резултатите, съответстващи на специфичната цел (по инвестиционни приоритети и категория региони)</w:t>
      </w:r>
      <w:r w:rsidRPr="00B87054">
        <w:t xml:space="preserve"> (за ЕСФ)</w:t>
      </w:r>
    </w:p>
    <w:p w14:paraId="2207E13A" w14:textId="77777777" w:rsidR="002D2DBF" w:rsidRPr="00B87054" w:rsidRDefault="001B32C6" w:rsidP="002D2DBF">
      <w:pPr>
        <w:rPr>
          <w:b/>
        </w:rPr>
      </w:pPr>
      <w:r w:rsidRPr="00B87054">
        <w:rPr>
          <w:b/>
        </w:rPr>
        <w:t>НЕПРИЛОЖИМО</w:t>
      </w:r>
    </w:p>
    <w:p w14:paraId="23583495" w14:textId="77777777" w:rsidR="002D2DBF" w:rsidRPr="00B87054" w:rsidRDefault="002D2DBF" w:rsidP="002D2DBF">
      <w:r w:rsidRPr="00B87054">
        <w:t>(Позоваване: член 96, параграф 2, първа алинея, буква б), подточка ii) от Регламент (EС) № 1303/2013)</w:t>
      </w:r>
    </w:p>
    <w:p w14:paraId="09E5FFB0" w14:textId="77777777" w:rsidR="002D2DBF" w:rsidRPr="00B87054" w:rsidRDefault="002D2DBF" w:rsidP="002D2DBF">
      <w:pPr>
        <w:ind w:left="1418" w:hanging="1418"/>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2149"/>
        <w:gridCol w:w="1395"/>
        <w:gridCol w:w="1398"/>
        <w:gridCol w:w="1535"/>
        <w:gridCol w:w="326"/>
        <w:gridCol w:w="326"/>
        <w:gridCol w:w="326"/>
        <w:gridCol w:w="1255"/>
        <w:gridCol w:w="976"/>
        <w:gridCol w:w="466"/>
        <w:gridCol w:w="93"/>
        <w:gridCol w:w="373"/>
        <w:gridCol w:w="466"/>
        <w:gridCol w:w="976"/>
        <w:gridCol w:w="1194"/>
      </w:tblGrid>
      <w:tr w:rsidR="002D2DBF" w:rsidRPr="00B87054" w14:paraId="0DF979C2" w14:textId="77777777" w:rsidTr="002D2DBF">
        <w:trPr>
          <w:trHeight w:val="620"/>
        </w:trPr>
        <w:tc>
          <w:tcPr>
            <w:tcW w:w="449" w:type="pct"/>
            <w:vMerge w:val="restart"/>
            <w:tcBorders>
              <w:top w:val="single" w:sz="4" w:space="0" w:color="auto"/>
              <w:left w:val="single" w:sz="4" w:space="0" w:color="auto"/>
              <w:right w:val="single" w:sz="4" w:space="0" w:color="auto"/>
            </w:tcBorders>
          </w:tcPr>
          <w:p w14:paraId="578EC852"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Идентификация</w:t>
            </w:r>
          </w:p>
        </w:tc>
        <w:tc>
          <w:tcPr>
            <w:tcW w:w="738" w:type="pct"/>
            <w:vMerge w:val="restart"/>
            <w:tcBorders>
              <w:top w:val="single" w:sz="4" w:space="0" w:color="auto"/>
              <w:left w:val="single" w:sz="4" w:space="0" w:color="auto"/>
              <w:right w:val="single" w:sz="4" w:space="0" w:color="auto"/>
            </w:tcBorders>
            <w:hideMark/>
          </w:tcPr>
          <w:p w14:paraId="1BA7D346"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 xml:space="preserve">Показател </w:t>
            </w:r>
          </w:p>
        </w:tc>
        <w:tc>
          <w:tcPr>
            <w:tcW w:w="479" w:type="pct"/>
            <w:vMerge w:val="restart"/>
            <w:tcBorders>
              <w:top w:val="single" w:sz="4" w:space="0" w:color="auto"/>
              <w:left w:val="single" w:sz="4" w:space="0" w:color="auto"/>
              <w:right w:val="single" w:sz="4" w:space="0" w:color="auto"/>
            </w:tcBorders>
          </w:tcPr>
          <w:p w14:paraId="1060E3F9"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 xml:space="preserve">Категория региони </w:t>
            </w:r>
          </w:p>
        </w:tc>
        <w:tc>
          <w:tcPr>
            <w:tcW w:w="480" w:type="pct"/>
            <w:vMerge w:val="restart"/>
            <w:tcBorders>
              <w:top w:val="single" w:sz="4" w:space="0" w:color="auto"/>
              <w:left w:val="single" w:sz="4" w:space="0" w:color="auto"/>
              <w:right w:val="single" w:sz="4" w:space="0" w:color="auto"/>
            </w:tcBorders>
            <w:hideMark/>
          </w:tcPr>
          <w:p w14:paraId="70167C21"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Мерна единица за показател</w:t>
            </w:r>
          </w:p>
        </w:tc>
        <w:tc>
          <w:tcPr>
            <w:tcW w:w="527" w:type="pct"/>
            <w:vMerge w:val="restart"/>
            <w:tcBorders>
              <w:top w:val="single" w:sz="4" w:space="0" w:color="auto"/>
              <w:left w:val="single" w:sz="4" w:space="0" w:color="auto"/>
              <w:right w:val="single" w:sz="4" w:space="0" w:color="auto"/>
            </w:tcBorders>
            <w:hideMark/>
          </w:tcPr>
          <w:p w14:paraId="29A4F26E" w14:textId="77777777" w:rsidR="002D2DBF" w:rsidRPr="00B87054" w:rsidRDefault="002D2DBF" w:rsidP="002D2DBF">
            <w:pPr>
              <w:snapToGrid w:val="0"/>
              <w:spacing w:before="60" w:after="60"/>
              <w:rPr>
                <w:b/>
                <w:i/>
                <w:sz w:val="16"/>
                <w:szCs w:val="16"/>
              </w:rPr>
            </w:pPr>
            <w:r w:rsidRPr="00B87054">
              <w:rPr>
                <w:b/>
                <w:i/>
                <w:sz w:val="16"/>
              </w:rPr>
              <w:t>Общ показател за изпълнението, използван като основа за определяне на целеви стойности</w:t>
            </w:r>
          </w:p>
        </w:tc>
        <w:tc>
          <w:tcPr>
            <w:tcW w:w="336" w:type="pct"/>
            <w:gridSpan w:val="3"/>
            <w:tcBorders>
              <w:top w:val="single" w:sz="4" w:space="0" w:color="auto"/>
              <w:left w:val="single" w:sz="4" w:space="0" w:color="auto"/>
              <w:right w:val="single" w:sz="4" w:space="0" w:color="auto"/>
            </w:tcBorders>
            <w:hideMark/>
          </w:tcPr>
          <w:p w14:paraId="37F523ED"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 xml:space="preserve">Базова стойност </w:t>
            </w:r>
          </w:p>
        </w:tc>
        <w:tc>
          <w:tcPr>
            <w:tcW w:w="431" w:type="pct"/>
            <w:vMerge w:val="restart"/>
            <w:tcBorders>
              <w:top w:val="single" w:sz="4" w:space="0" w:color="auto"/>
              <w:left w:val="single" w:sz="4" w:space="0" w:color="auto"/>
              <w:right w:val="single" w:sz="4" w:space="0" w:color="auto"/>
            </w:tcBorders>
            <w:hideMark/>
          </w:tcPr>
          <w:p w14:paraId="52701D41"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Мерна единица за базовата и целевата стойност</w:t>
            </w:r>
          </w:p>
        </w:tc>
        <w:tc>
          <w:tcPr>
            <w:tcW w:w="335" w:type="pct"/>
            <w:vMerge w:val="restart"/>
            <w:tcBorders>
              <w:top w:val="single" w:sz="4" w:space="0" w:color="auto"/>
              <w:left w:val="single" w:sz="4" w:space="0" w:color="auto"/>
              <w:right w:val="single" w:sz="4" w:space="0" w:color="auto"/>
            </w:tcBorders>
            <w:hideMark/>
          </w:tcPr>
          <w:p w14:paraId="321F1E81"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Базова година</w:t>
            </w:r>
          </w:p>
        </w:tc>
        <w:tc>
          <w:tcPr>
            <w:tcW w:w="480" w:type="pct"/>
            <w:gridSpan w:val="4"/>
            <w:tcBorders>
              <w:top w:val="single" w:sz="4" w:space="0" w:color="auto"/>
              <w:left w:val="single" w:sz="4" w:space="0" w:color="auto"/>
              <w:right w:val="single" w:sz="4" w:space="0" w:color="auto"/>
            </w:tcBorders>
            <w:hideMark/>
          </w:tcPr>
          <w:p w14:paraId="6EE2172C" w14:textId="77777777" w:rsidR="002D2DBF" w:rsidRPr="00B87054" w:rsidRDefault="002D2DBF" w:rsidP="002D2DBF">
            <w:pPr>
              <w:snapToGrid w:val="0"/>
              <w:spacing w:before="60" w:after="60"/>
              <w:rPr>
                <w:b/>
                <w:i/>
                <w:sz w:val="16"/>
                <w:szCs w:val="16"/>
              </w:rPr>
            </w:pPr>
            <w:r w:rsidRPr="00B87054">
              <w:rPr>
                <w:b/>
                <w:i/>
                <w:sz w:val="16"/>
              </w:rPr>
              <w:t>Целева стойност</w:t>
            </w:r>
            <w:r w:rsidRPr="00B87054">
              <w:rPr>
                <w:rStyle w:val="FootnoteReference"/>
                <w:b/>
                <w:i/>
                <w:sz w:val="16"/>
              </w:rPr>
              <w:footnoteReference w:id="66"/>
            </w:r>
            <w:r w:rsidRPr="00B87054">
              <w:rPr>
                <w:b/>
                <w:i/>
                <w:sz w:val="16"/>
              </w:rPr>
              <w:t xml:space="preserve"> (2023 г.)</w:t>
            </w:r>
          </w:p>
        </w:tc>
        <w:tc>
          <w:tcPr>
            <w:tcW w:w="335" w:type="pct"/>
            <w:vMerge w:val="restart"/>
            <w:tcBorders>
              <w:top w:val="single" w:sz="4" w:space="0" w:color="auto"/>
              <w:left w:val="single" w:sz="4" w:space="0" w:color="auto"/>
              <w:right w:val="single" w:sz="4" w:space="0" w:color="auto"/>
            </w:tcBorders>
            <w:hideMark/>
          </w:tcPr>
          <w:p w14:paraId="729FEACB"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Източник на данните</w:t>
            </w:r>
          </w:p>
        </w:tc>
        <w:tc>
          <w:tcPr>
            <w:tcW w:w="410" w:type="pct"/>
            <w:vMerge w:val="restart"/>
            <w:tcBorders>
              <w:top w:val="single" w:sz="4" w:space="0" w:color="auto"/>
              <w:left w:val="single" w:sz="4" w:space="0" w:color="auto"/>
              <w:right w:val="single" w:sz="4" w:space="0" w:color="auto"/>
            </w:tcBorders>
            <w:hideMark/>
          </w:tcPr>
          <w:p w14:paraId="7BFF58AA"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b/>
                <w:i/>
                <w:sz w:val="16"/>
              </w:rPr>
              <w:t>Честота на отчитане</w:t>
            </w:r>
          </w:p>
        </w:tc>
      </w:tr>
      <w:tr w:rsidR="002D2DBF" w:rsidRPr="00B87054" w14:paraId="031CD0FC" w14:textId="77777777" w:rsidTr="002D2DBF">
        <w:trPr>
          <w:trHeight w:val="619"/>
        </w:trPr>
        <w:tc>
          <w:tcPr>
            <w:tcW w:w="449" w:type="pct"/>
            <w:vMerge/>
            <w:tcBorders>
              <w:left w:val="single" w:sz="4" w:space="0" w:color="auto"/>
              <w:bottom w:val="single" w:sz="4" w:space="0" w:color="auto"/>
              <w:right w:val="single" w:sz="4" w:space="0" w:color="auto"/>
            </w:tcBorders>
          </w:tcPr>
          <w:p w14:paraId="36C0AEAA"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738" w:type="pct"/>
            <w:vMerge/>
            <w:tcBorders>
              <w:left w:val="single" w:sz="4" w:space="0" w:color="auto"/>
              <w:bottom w:val="single" w:sz="4" w:space="0" w:color="auto"/>
              <w:right w:val="single" w:sz="4" w:space="0" w:color="auto"/>
            </w:tcBorders>
          </w:tcPr>
          <w:p w14:paraId="18F98986"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79" w:type="pct"/>
            <w:vMerge/>
            <w:tcBorders>
              <w:left w:val="single" w:sz="4" w:space="0" w:color="auto"/>
              <w:bottom w:val="single" w:sz="4" w:space="0" w:color="auto"/>
              <w:right w:val="single" w:sz="4" w:space="0" w:color="auto"/>
            </w:tcBorders>
          </w:tcPr>
          <w:p w14:paraId="381DA462"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80" w:type="pct"/>
            <w:vMerge/>
            <w:tcBorders>
              <w:left w:val="single" w:sz="4" w:space="0" w:color="auto"/>
              <w:bottom w:val="single" w:sz="4" w:space="0" w:color="auto"/>
              <w:right w:val="single" w:sz="4" w:space="0" w:color="auto"/>
            </w:tcBorders>
          </w:tcPr>
          <w:p w14:paraId="6438211C"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527" w:type="pct"/>
            <w:vMerge/>
            <w:tcBorders>
              <w:left w:val="single" w:sz="4" w:space="0" w:color="auto"/>
              <w:bottom w:val="single" w:sz="4" w:space="0" w:color="auto"/>
              <w:right w:val="single" w:sz="4" w:space="0" w:color="auto"/>
            </w:tcBorders>
          </w:tcPr>
          <w:p w14:paraId="585B2362" w14:textId="77777777" w:rsidR="002D2DBF" w:rsidRPr="00B87054" w:rsidRDefault="002D2DBF" w:rsidP="002D2DBF">
            <w:pPr>
              <w:snapToGrid w:val="0"/>
              <w:spacing w:before="60" w:after="60"/>
              <w:rPr>
                <w:b/>
                <w:i/>
                <w:sz w:val="16"/>
                <w:szCs w:val="16"/>
              </w:rPr>
            </w:pPr>
          </w:p>
        </w:tc>
        <w:tc>
          <w:tcPr>
            <w:tcW w:w="112" w:type="pct"/>
            <w:tcBorders>
              <w:left w:val="single" w:sz="4" w:space="0" w:color="auto"/>
              <w:bottom w:val="single" w:sz="4" w:space="0" w:color="auto"/>
              <w:right w:val="single" w:sz="4" w:space="0" w:color="auto"/>
            </w:tcBorders>
          </w:tcPr>
          <w:p w14:paraId="3B695C3D"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sz w:val="16"/>
              </w:rPr>
              <w:t>M</w:t>
            </w:r>
          </w:p>
        </w:tc>
        <w:tc>
          <w:tcPr>
            <w:tcW w:w="112" w:type="pct"/>
            <w:tcBorders>
              <w:left w:val="single" w:sz="4" w:space="0" w:color="auto"/>
              <w:bottom w:val="single" w:sz="4" w:space="0" w:color="auto"/>
              <w:right w:val="single" w:sz="4" w:space="0" w:color="auto"/>
            </w:tcBorders>
          </w:tcPr>
          <w:p w14:paraId="540470BE"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sz w:val="16"/>
              </w:rPr>
              <w:t>Ж</w:t>
            </w:r>
          </w:p>
        </w:tc>
        <w:tc>
          <w:tcPr>
            <w:tcW w:w="112" w:type="pct"/>
            <w:tcBorders>
              <w:left w:val="single" w:sz="4" w:space="0" w:color="auto"/>
              <w:bottom w:val="single" w:sz="4" w:space="0" w:color="auto"/>
              <w:right w:val="single" w:sz="4" w:space="0" w:color="auto"/>
            </w:tcBorders>
          </w:tcPr>
          <w:p w14:paraId="49660808"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sz w:val="16"/>
              </w:rPr>
              <w:t>О</w:t>
            </w:r>
          </w:p>
        </w:tc>
        <w:tc>
          <w:tcPr>
            <w:tcW w:w="431" w:type="pct"/>
            <w:vMerge/>
            <w:tcBorders>
              <w:left w:val="single" w:sz="4" w:space="0" w:color="auto"/>
              <w:bottom w:val="single" w:sz="4" w:space="0" w:color="auto"/>
              <w:right w:val="single" w:sz="4" w:space="0" w:color="auto"/>
            </w:tcBorders>
          </w:tcPr>
          <w:p w14:paraId="6A4F0108"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335" w:type="pct"/>
            <w:vMerge/>
            <w:tcBorders>
              <w:left w:val="single" w:sz="4" w:space="0" w:color="auto"/>
              <w:bottom w:val="single" w:sz="4" w:space="0" w:color="auto"/>
              <w:right w:val="single" w:sz="4" w:space="0" w:color="auto"/>
            </w:tcBorders>
          </w:tcPr>
          <w:p w14:paraId="73E77FD9"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160" w:type="pct"/>
            <w:tcBorders>
              <w:top w:val="single" w:sz="4" w:space="0" w:color="auto"/>
              <w:left w:val="single" w:sz="4" w:space="0" w:color="auto"/>
              <w:right w:val="single" w:sz="4" w:space="0" w:color="auto"/>
            </w:tcBorders>
          </w:tcPr>
          <w:p w14:paraId="13208FE9" w14:textId="77777777" w:rsidR="002D2DBF" w:rsidRPr="00B87054" w:rsidRDefault="002D2DBF" w:rsidP="002D2DBF">
            <w:pPr>
              <w:snapToGrid w:val="0"/>
              <w:spacing w:before="60" w:after="60"/>
              <w:rPr>
                <w:b/>
                <w:i/>
                <w:sz w:val="16"/>
                <w:szCs w:val="16"/>
              </w:rPr>
            </w:pPr>
            <w:r w:rsidRPr="00B87054">
              <w:rPr>
                <w:sz w:val="16"/>
              </w:rPr>
              <w:t>M</w:t>
            </w:r>
          </w:p>
        </w:tc>
        <w:tc>
          <w:tcPr>
            <w:tcW w:w="160" w:type="pct"/>
            <w:gridSpan w:val="2"/>
            <w:tcBorders>
              <w:top w:val="single" w:sz="4" w:space="0" w:color="auto"/>
              <w:left w:val="single" w:sz="4" w:space="0" w:color="auto"/>
              <w:right w:val="single" w:sz="4" w:space="0" w:color="auto"/>
            </w:tcBorders>
          </w:tcPr>
          <w:p w14:paraId="633D9CA8" w14:textId="77777777" w:rsidR="002D2DBF" w:rsidRPr="00B87054" w:rsidRDefault="002D2DBF" w:rsidP="002D2DBF">
            <w:pPr>
              <w:snapToGrid w:val="0"/>
              <w:spacing w:before="60" w:after="60"/>
              <w:rPr>
                <w:b/>
                <w:i/>
                <w:sz w:val="16"/>
                <w:szCs w:val="16"/>
              </w:rPr>
            </w:pPr>
            <w:r w:rsidRPr="00B87054">
              <w:rPr>
                <w:sz w:val="16"/>
              </w:rPr>
              <w:t>Ж</w:t>
            </w:r>
          </w:p>
        </w:tc>
        <w:tc>
          <w:tcPr>
            <w:tcW w:w="160" w:type="pct"/>
            <w:tcBorders>
              <w:top w:val="single" w:sz="4" w:space="0" w:color="auto"/>
              <w:left w:val="single" w:sz="4" w:space="0" w:color="auto"/>
              <w:right w:val="single" w:sz="4" w:space="0" w:color="auto"/>
            </w:tcBorders>
          </w:tcPr>
          <w:p w14:paraId="4DAFD004" w14:textId="77777777" w:rsidR="002D2DBF" w:rsidRPr="00B87054" w:rsidRDefault="002D2DBF" w:rsidP="002D2DBF">
            <w:pPr>
              <w:snapToGrid w:val="0"/>
              <w:spacing w:before="60" w:after="60"/>
              <w:rPr>
                <w:b/>
                <w:i/>
                <w:sz w:val="16"/>
                <w:szCs w:val="16"/>
              </w:rPr>
            </w:pPr>
            <w:r w:rsidRPr="00B87054">
              <w:rPr>
                <w:sz w:val="16"/>
              </w:rPr>
              <w:t>О</w:t>
            </w:r>
          </w:p>
        </w:tc>
        <w:tc>
          <w:tcPr>
            <w:tcW w:w="335" w:type="pct"/>
            <w:vMerge/>
            <w:tcBorders>
              <w:left w:val="single" w:sz="4" w:space="0" w:color="auto"/>
              <w:bottom w:val="single" w:sz="4" w:space="0" w:color="auto"/>
              <w:right w:val="single" w:sz="4" w:space="0" w:color="auto"/>
            </w:tcBorders>
          </w:tcPr>
          <w:p w14:paraId="6CCC1460"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10" w:type="pct"/>
            <w:vMerge/>
            <w:tcBorders>
              <w:left w:val="single" w:sz="4" w:space="0" w:color="auto"/>
              <w:bottom w:val="single" w:sz="4" w:space="0" w:color="auto"/>
              <w:right w:val="single" w:sz="4" w:space="0" w:color="auto"/>
            </w:tcBorders>
          </w:tcPr>
          <w:p w14:paraId="6C36886E" w14:textId="77777777" w:rsidR="002D2DBF" w:rsidRPr="00B87054" w:rsidRDefault="002D2DBF" w:rsidP="002D2DBF">
            <w:pPr>
              <w:pStyle w:val="ListBullet"/>
              <w:numPr>
                <w:ilvl w:val="0"/>
                <w:numId w:val="0"/>
              </w:numPr>
              <w:tabs>
                <w:tab w:val="left" w:pos="720"/>
              </w:tabs>
              <w:spacing w:before="60" w:after="60"/>
              <w:rPr>
                <w:b/>
                <w:sz w:val="16"/>
                <w:szCs w:val="16"/>
              </w:rPr>
            </w:pPr>
          </w:p>
        </w:tc>
      </w:tr>
      <w:tr w:rsidR="002D2DBF" w:rsidRPr="00B87054" w14:paraId="1B6FA941" w14:textId="77777777" w:rsidTr="002D2DBF">
        <w:trPr>
          <w:trHeight w:val="2282"/>
        </w:trPr>
        <w:tc>
          <w:tcPr>
            <w:tcW w:w="449" w:type="pct"/>
            <w:tcBorders>
              <w:top w:val="single" w:sz="4" w:space="0" w:color="auto"/>
              <w:left w:val="single" w:sz="4" w:space="0" w:color="auto"/>
              <w:bottom w:val="single" w:sz="4" w:space="0" w:color="auto"/>
              <w:right w:val="single" w:sz="4" w:space="0" w:color="auto"/>
            </w:tcBorders>
          </w:tcPr>
          <w:p w14:paraId="038A121E" w14:textId="77777777" w:rsidR="002D2DBF" w:rsidRPr="00B87054" w:rsidRDefault="002D2DBF" w:rsidP="002D2DBF">
            <w:pPr>
              <w:pStyle w:val="ListBullet"/>
              <w:numPr>
                <w:ilvl w:val="0"/>
                <w:numId w:val="0"/>
              </w:numPr>
              <w:tabs>
                <w:tab w:val="left" w:pos="720"/>
              </w:tabs>
              <w:spacing w:before="60" w:after="60"/>
              <w:rPr>
                <w:i/>
                <w:color w:val="8DB3E2"/>
                <w:sz w:val="18"/>
                <w:szCs w:val="18"/>
              </w:rPr>
            </w:pPr>
            <w:r w:rsidRPr="00B87054">
              <w:rPr>
                <w:i/>
                <w:color w:val="8DB3E2"/>
                <w:sz w:val="18"/>
              </w:rPr>
              <w:t xml:space="preserve">Специфични за програмата &lt;2A.1.13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 xml:space="preserve">="M"&gt;   </w:t>
            </w:r>
          </w:p>
          <w:p w14:paraId="62E5AFB6"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i/>
                <w:color w:val="8DB3E2"/>
                <w:sz w:val="18"/>
              </w:rPr>
              <w:t xml:space="preserve">Общи &lt;2A.1.13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738" w:type="pct"/>
            <w:tcBorders>
              <w:top w:val="single" w:sz="4" w:space="0" w:color="auto"/>
              <w:left w:val="single" w:sz="4" w:space="0" w:color="auto"/>
              <w:bottom w:val="single" w:sz="4" w:space="0" w:color="auto"/>
              <w:right w:val="single" w:sz="4" w:space="0" w:color="auto"/>
            </w:tcBorders>
          </w:tcPr>
          <w:p w14:paraId="2092CD66" w14:textId="77777777" w:rsidR="002D2DBF" w:rsidRPr="00B87054" w:rsidRDefault="002D2DBF" w:rsidP="002D2DBF">
            <w:pPr>
              <w:pStyle w:val="Text1"/>
              <w:ind w:left="0"/>
              <w:jc w:val="left"/>
              <w:rPr>
                <w:i/>
                <w:color w:val="8DB3E2"/>
                <w:sz w:val="18"/>
                <w:szCs w:val="18"/>
              </w:rPr>
            </w:pPr>
            <w:r w:rsidRPr="00B87054">
              <w:rPr>
                <w:i/>
                <w:color w:val="8DB3E2"/>
                <w:sz w:val="18"/>
              </w:rPr>
              <w:t xml:space="preserve">Специфични за програмата &lt;2A.1.14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3ADE8903" w14:textId="77777777" w:rsidR="002D2DBF" w:rsidRPr="00B87054" w:rsidRDefault="002D2DBF" w:rsidP="002D2DBF">
            <w:pPr>
              <w:pStyle w:val="Text1"/>
              <w:ind w:left="0"/>
              <w:jc w:val="left"/>
              <w:rPr>
                <w:i/>
                <w:color w:val="8DB3E2"/>
                <w:sz w:val="18"/>
                <w:szCs w:val="18"/>
              </w:rPr>
            </w:pPr>
            <w:r w:rsidRPr="00B87054">
              <w:rPr>
                <w:i/>
                <w:color w:val="8DB3E2"/>
                <w:sz w:val="18"/>
              </w:rPr>
              <w:t xml:space="preserve">Общи &lt;2A.1.14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063B1275" w14:textId="77777777" w:rsidR="002D2DBF" w:rsidRPr="00B87054" w:rsidRDefault="002D2DBF" w:rsidP="002D2DBF">
            <w:pPr>
              <w:pStyle w:val="ListBullet"/>
              <w:numPr>
                <w:ilvl w:val="0"/>
                <w:numId w:val="0"/>
              </w:numPr>
              <w:tabs>
                <w:tab w:val="left" w:pos="720"/>
              </w:tabs>
              <w:spacing w:before="60" w:after="60"/>
              <w:rPr>
                <w:b/>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233FC83B"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i/>
                <w:color w:val="8DB3E2"/>
                <w:sz w:val="18"/>
              </w:rPr>
              <w:t xml:space="preserve">&lt;2A.1.15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80" w:type="pct"/>
            <w:tcBorders>
              <w:top w:val="single" w:sz="4" w:space="0" w:color="auto"/>
              <w:left w:val="single" w:sz="4" w:space="0" w:color="auto"/>
              <w:bottom w:val="single" w:sz="4" w:space="0" w:color="auto"/>
              <w:right w:val="single" w:sz="4" w:space="0" w:color="auto"/>
            </w:tcBorders>
          </w:tcPr>
          <w:p w14:paraId="60F13BF9" w14:textId="77777777" w:rsidR="002D2DBF" w:rsidRPr="00B87054" w:rsidRDefault="002D2DBF" w:rsidP="002D2DBF">
            <w:pPr>
              <w:pStyle w:val="ListBullet"/>
              <w:numPr>
                <w:ilvl w:val="0"/>
                <w:numId w:val="0"/>
              </w:numPr>
              <w:rPr>
                <w:i/>
                <w:color w:val="8DB3E2"/>
                <w:sz w:val="18"/>
                <w:szCs w:val="18"/>
              </w:rPr>
            </w:pPr>
            <w:r w:rsidRPr="00B87054">
              <w:rPr>
                <w:i/>
                <w:color w:val="8DB3E2"/>
                <w:sz w:val="18"/>
              </w:rPr>
              <w:t xml:space="preserve">Специфични за програмата  &lt;2A.1.16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2196B6AC" w14:textId="77777777" w:rsidR="002D2DBF" w:rsidRPr="00B87054" w:rsidRDefault="002D2DBF" w:rsidP="002D2DBF">
            <w:pPr>
              <w:pStyle w:val="ListBullet"/>
              <w:numPr>
                <w:ilvl w:val="0"/>
                <w:numId w:val="0"/>
              </w:numPr>
              <w:tabs>
                <w:tab w:val="left" w:pos="720"/>
              </w:tabs>
              <w:spacing w:before="60" w:after="60"/>
              <w:rPr>
                <w:b/>
                <w:i/>
                <w:sz w:val="16"/>
                <w:szCs w:val="16"/>
              </w:rPr>
            </w:pPr>
            <w:r w:rsidRPr="00B87054">
              <w:rPr>
                <w:i/>
                <w:color w:val="8DB3E2"/>
                <w:sz w:val="18"/>
              </w:rPr>
              <w:t xml:space="preserve">Общи &lt;2A.1.16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27" w:type="pct"/>
            <w:tcBorders>
              <w:top w:val="single" w:sz="4" w:space="0" w:color="auto"/>
              <w:left w:val="single" w:sz="4" w:space="0" w:color="auto"/>
              <w:bottom w:val="single" w:sz="4" w:space="0" w:color="auto"/>
              <w:right w:val="single" w:sz="4" w:space="0" w:color="auto"/>
            </w:tcBorders>
          </w:tcPr>
          <w:p w14:paraId="2DEA9796" w14:textId="77777777" w:rsidR="002D2DBF" w:rsidRPr="00B87054" w:rsidRDefault="002D2DBF" w:rsidP="002D2DBF">
            <w:pPr>
              <w:pStyle w:val="ListBullet"/>
              <w:numPr>
                <w:ilvl w:val="0"/>
                <w:numId w:val="0"/>
              </w:numPr>
              <w:rPr>
                <w:i/>
                <w:color w:val="8DB3E2"/>
                <w:sz w:val="18"/>
                <w:szCs w:val="18"/>
              </w:rPr>
            </w:pPr>
            <w:r w:rsidRPr="00B87054">
              <w:rPr>
                <w:i/>
                <w:color w:val="8DB3E2"/>
                <w:sz w:val="18"/>
              </w:rPr>
              <w:t xml:space="preserve">Специфични за програмата  &lt;2A.1.17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1BC62AB0" w14:textId="77777777" w:rsidR="002D2DBF" w:rsidRPr="00B87054" w:rsidRDefault="002D2DBF" w:rsidP="002D2DBF">
            <w:pPr>
              <w:snapToGrid w:val="0"/>
              <w:spacing w:before="60" w:after="60"/>
              <w:rPr>
                <w:b/>
                <w:i/>
                <w:sz w:val="16"/>
                <w:szCs w:val="16"/>
              </w:rPr>
            </w:pPr>
            <w:r w:rsidRPr="00B87054">
              <w:rPr>
                <w:i/>
                <w:color w:val="8DB3E2"/>
                <w:sz w:val="18"/>
              </w:rPr>
              <w:t xml:space="preserve">Общи &lt;2A.1.17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336" w:type="pct"/>
            <w:gridSpan w:val="3"/>
            <w:tcBorders>
              <w:top w:val="single" w:sz="4" w:space="0" w:color="auto"/>
              <w:left w:val="single" w:sz="4" w:space="0" w:color="auto"/>
              <w:bottom w:val="single" w:sz="4" w:space="0" w:color="auto"/>
              <w:right w:val="single" w:sz="4" w:space="0" w:color="auto"/>
            </w:tcBorders>
          </w:tcPr>
          <w:p w14:paraId="1C606992" w14:textId="77777777" w:rsidR="002D2DBF" w:rsidRPr="00B87054" w:rsidRDefault="002D2DBF" w:rsidP="002D2DBF">
            <w:pPr>
              <w:snapToGrid w:val="0"/>
              <w:rPr>
                <w:i/>
                <w:color w:val="8DB3E2"/>
                <w:sz w:val="18"/>
                <w:szCs w:val="18"/>
              </w:rPr>
            </w:pPr>
            <w:r w:rsidRPr="00B87054">
              <w:rPr>
                <w:i/>
                <w:color w:val="8DB3E2"/>
                <w:sz w:val="18"/>
              </w:rPr>
              <w:t xml:space="preserve">Общи показатели за изпълнението &lt;2A.1.18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39BED264" w14:textId="77777777" w:rsidR="002D2DBF" w:rsidRPr="00B87054" w:rsidRDefault="002D2DBF" w:rsidP="002D2DBF">
            <w:pPr>
              <w:pStyle w:val="ListBullet"/>
              <w:numPr>
                <w:ilvl w:val="0"/>
                <w:numId w:val="0"/>
              </w:numPr>
              <w:rPr>
                <w:i/>
                <w:color w:val="8DB3E2"/>
                <w:sz w:val="18"/>
                <w:szCs w:val="18"/>
              </w:rPr>
            </w:pPr>
          </w:p>
        </w:tc>
        <w:tc>
          <w:tcPr>
            <w:tcW w:w="431" w:type="pct"/>
            <w:tcBorders>
              <w:top w:val="single" w:sz="4" w:space="0" w:color="auto"/>
              <w:left w:val="single" w:sz="4" w:space="0" w:color="auto"/>
              <w:bottom w:val="single" w:sz="4" w:space="0" w:color="auto"/>
              <w:right w:val="single" w:sz="4" w:space="0" w:color="auto"/>
            </w:tcBorders>
          </w:tcPr>
          <w:p w14:paraId="689A23B0"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&lt;2A.1.19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7C57FD36" w14:textId="77777777" w:rsidR="002D2DBF" w:rsidRPr="00B87054" w:rsidRDefault="002D2DBF" w:rsidP="002D2DBF">
            <w:pPr>
              <w:snapToGrid w:val="0"/>
            </w:pPr>
            <w:r w:rsidRPr="00B87054">
              <w:rPr>
                <w:i/>
                <w:color w:val="8DB3E2"/>
                <w:sz w:val="18"/>
              </w:rPr>
              <w:t xml:space="preserve">Общи &lt;2A.1.19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335" w:type="pct"/>
            <w:tcBorders>
              <w:top w:val="single" w:sz="4" w:space="0" w:color="auto"/>
              <w:left w:val="single" w:sz="4" w:space="0" w:color="auto"/>
              <w:bottom w:val="single" w:sz="4" w:space="0" w:color="auto"/>
              <w:right w:val="single" w:sz="4" w:space="0" w:color="auto"/>
            </w:tcBorders>
          </w:tcPr>
          <w:p w14:paraId="5699FE7F" w14:textId="77777777" w:rsidR="002D2DBF" w:rsidRPr="00B87054" w:rsidRDefault="002D2DBF" w:rsidP="002D2DBF">
            <w:pPr>
              <w:pStyle w:val="ListBullet"/>
              <w:numPr>
                <w:ilvl w:val="0"/>
                <w:numId w:val="0"/>
              </w:numPr>
              <w:rPr>
                <w:b/>
                <w:sz w:val="20"/>
              </w:rPr>
            </w:pPr>
            <w:r w:rsidRPr="00B87054">
              <w:rPr>
                <w:i/>
                <w:color w:val="8DB3E2"/>
                <w:sz w:val="18"/>
              </w:rPr>
              <w:t xml:space="preserve">&lt;2A.1.20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480" w:type="pct"/>
            <w:gridSpan w:val="4"/>
            <w:tcBorders>
              <w:left w:val="single" w:sz="4" w:space="0" w:color="auto"/>
              <w:right w:val="single" w:sz="4" w:space="0" w:color="auto"/>
            </w:tcBorders>
          </w:tcPr>
          <w:p w14:paraId="6CC52DF8" w14:textId="77777777" w:rsidR="002D2DBF" w:rsidRPr="00B87054" w:rsidRDefault="002D2DBF" w:rsidP="002D2DBF">
            <w:pPr>
              <w:snapToGrid w:val="0"/>
              <w:rPr>
                <w:i/>
                <w:color w:val="8DB3E2"/>
                <w:sz w:val="18"/>
                <w:szCs w:val="18"/>
              </w:rPr>
            </w:pPr>
            <w:r w:rsidRPr="00B87054">
              <w:rPr>
                <w:i/>
                <w:color w:val="8DB3E2"/>
                <w:sz w:val="18"/>
              </w:rPr>
              <w:t xml:space="preserve">Количествени &lt;2A.1.21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63816925" w14:textId="77777777" w:rsidR="002D2DBF" w:rsidRPr="00B87054" w:rsidRDefault="002D2DBF" w:rsidP="002D2DBF">
            <w:pPr>
              <w:snapToGrid w:val="0"/>
              <w:rPr>
                <w:b/>
                <w:sz w:val="20"/>
              </w:rPr>
            </w:pPr>
            <w:r w:rsidRPr="00B87054">
              <w:rPr>
                <w:i/>
                <w:color w:val="8DB3E2"/>
                <w:sz w:val="18"/>
              </w:rPr>
              <w:t xml:space="preserve">Качествени &lt;2A.1.21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335" w:type="pct"/>
            <w:tcBorders>
              <w:top w:val="single" w:sz="4" w:space="0" w:color="auto"/>
              <w:left w:val="single" w:sz="4" w:space="0" w:color="auto"/>
              <w:bottom w:val="single" w:sz="4" w:space="0" w:color="auto"/>
              <w:right w:val="single" w:sz="4" w:space="0" w:color="auto"/>
            </w:tcBorders>
          </w:tcPr>
          <w:p w14:paraId="76AB9990" w14:textId="77777777" w:rsidR="002D2DBF" w:rsidRPr="00B87054" w:rsidRDefault="002D2DBF" w:rsidP="002D2DBF">
            <w:pPr>
              <w:pStyle w:val="ListBullet"/>
              <w:numPr>
                <w:ilvl w:val="0"/>
                <w:numId w:val="0"/>
              </w:numPr>
              <w:rPr>
                <w:b/>
                <w:sz w:val="20"/>
              </w:rPr>
            </w:pPr>
            <w:r w:rsidRPr="00B87054">
              <w:rPr>
                <w:i/>
                <w:color w:val="8DB3E2"/>
                <w:sz w:val="18"/>
              </w:rPr>
              <w:t xml:space="preserve">&lt;2A.1.22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410" w:type="pct"/>
            <w:tcBorders>
              <w:top w:val="single" w:sz="4" w:space="0" w:color="auto"/>
              <w:left w:val="single" w:sz="4" w:space="0" w:color="auto"/>
              <w:bottom w:val="single" w:sz="4" w:space="0" w:color="auto"/>
              <w:right w:val="single" w:sz="4" w:space="0" w:color="auto"/>
            </w:tcBorders>
          </w:tcPr>
          <w:p w14:paraId="302F2372" w14:textId="77777777" w:rsidR="002D2DBF" w:rsidRPr="00B87054" w:rsidRDefault="002D2DBF" w:rsidP="002D2DBF">
            <w:pPr>
              <w:pStyle w:val="ListBullet"/>
              <w:numPr>
                <w:ilvl w:val="0"/>
                <w:numId w:val="0"/>
              </w:numPr>
              <w:rPr>
                <w:b/>
                <w:sz w:val="20"/>
              </w:rPr>
            </w:pPr>
            <w:r w:rsidRPr="00B87054">
              <w:rPr>
                <w:i/>
                <w:color w:val="8DB3E2"/>
                <w:sz w:val="18"/>
              </w:rPr>
              <w:t xml:space="preserve">&lt;2A.1.23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2D2DBF" w:rsidRPr="00B87054" w14:paraId="491CEC07" w14:textId="77777777" w:rsidTr="00634468">
        <w:trPr>
          <w:trHeight w:val="412"/>
        </w:trPr>
        <w:tc>
          <w:tcPr>
            <w:tcW w:w="449" w:type="pct"/>
            <w:tcBorders>
              <w:top w:val="single" w:sz="4" w:space="0" w:color="auto"/>
              <w:left w:val="single" w:sz="4" w:space="0" w:color="auto"/>
              <w:bottom w:val="single" w:sz="4" w:space="0" w:color="auto"/>
              <w:right w:val="single" w:sz="4" w:space="0" w:color="auto"/>
            </w:tcBorders>
          </w:tcPr>
          <w:p w14:paraId="25BCD81D" w14:textId="77777777" w:rsidR="002D2DBF" w:rsidRPr="00B87054" w:rsidRDefault="002D2DBF" w:rsidP="002D2DBF">
            <w:pPr>
              <w:pStyle w:val="Text1"/>
              <w:spacing w:before="60" w:after="60"/>
              <w:ind w:left="0"/>
              <w:jc w:val="left"/>
              <w:rPr>
                <w:i/>
                <w:sz w:val="16"/>
                <w:szCs w:val="16"/>
              </w:rPr>
            </w:pPr>
          </w:p>
        </w:tc>
        <w:tc>
          <w:tcPr>
            <w:tcW w:w="738" w:type="pct"/>
            <w:tcBorders>
              <w:top w:val="single" w:sz="4" w:space="0" w:color="auto"/>
              <w:left w:val="single" w:sz="4" w:space="0" w:color="auto"/>
              <w:bottom w:val="single" w:sz="4" w:space="0" w:color="auto"/>
              <w:right w:val="single" w:sz="4" w:space="0" w:color="auto"/>
            </w:tcBorders>
          </w:tcPr>
          <w:p w14:paraId="58BB9E89" w14:textId="77777777" w:rsidR="002D2DBF" w:rsidRPr="00B87054" w:rsidRDefault="002D2DBF" w:rsidP="002D2DBF">
            <w:pPr>
              <w:pStyle w:val="Text1"/>
              <w:spacing w:before="60" w:after="60"/>
              <w:ind w:left="0"/>
              <w:jc w:val="left"/>
              <w:rPr>
                <w:i/>
                <w:sz w:val="16"/>
                <w:szCs w:val="16"/>
              </w:rPr>
            </w:pPr>
          </w:p>
        </w:tc>
        <w:tc>
          <w:tcPr>
            <w:tcW w:w="479" w:type="pct"/>
            <w:tcBorders>
              <w:top w:val="single" w:sz="4" w:space="0" w:color="auto"/>
              <w:left w:val="single" w:sz="4" w:space="0" w:color="auto"/>
              <w:bottom w:val="single" w:sz="4" w:space="0" w:color="auto"/>
              <w:right w:val="single" w:sz="4" w:space="0" w:color="auto"/>
            </w:tcBorders>
          </w:tcPr>
          <w:p w14:paraId="30BDCAFB" w14:textId="77777777" w:rsidR="002D2DBF" w:rsidRPr="00B87054" w:rsidRDefault="002D2DBF" w:rsidP="002D2DBF">
            <w:pPr>
              <w:pStyle w:val="Text1"/>
              <w:spacing w:before="60" w:after="60"/>
              <w:ind w:left="0"/>
              <w:jc w:val="center"/>
              <w:rPr>
                <w:i/>
                <w:sz w:val="16"/>
                <w:szCs w:val="16"/>
              </w:rPr>
            </w:pPr>
          </w:p>
        </w:tc>
        <w:tc>
          <w:tcPr>
            <w:tcW w:w="480" w:type="pct"/>
            <w:tcBorders>
              <w:top w:val="single" w:sz="4" w:space="0" w:color="auto"/>
              <w:left w:val="single" w:sz="4" w:space="0" w:color="auto"/>
              <w:bottom w:val="single" w:sz="4" w:space="0" w:color="auto"/>
              <w:right w:val="single" w:sz="4" w:space="0" w:color="auto"/>
            </w:tcBorders>
          </w:tcPr>
          <w:p w14:paraId="7C20D785" w14:textId="77777777" w:rsidR="002D2DBF" w:rsidRPr="00B87054" w:rsidRDefault="002D2DBF" w:rsidP="002D2DBF">
            <w:pPr>
              <w:pStyle w:val="Text1"/>
              <w:spacing w:before="60" w:after="60"/>
              <w:ind w:left="0"/>
              <w:jc w:val="center"/>
              <w:rPr>
                <w:i/>
                <w:sz w:val="16"/>
                <w:szCs w:val="16"/>
              </w:rPr>
            </w:pPr>
          </w:p>
        </w:tc>
        <w:tc>
          <w:tcPr>
            <w:tcW w:w="527" w:type="pct"/>
            <w:tcBorders>
              <w:top w:val="single" w:sz="4" w:space="0" w:color="auto"/>
              <w:left w:val="single" w:sz="4" w:space="0" w:color="auto"/>
              <w:bottom w:val="single" w:sz="4" w:space="0" w:color="auto"/>
              <w:right w:val="single" w:sz="4" w:space="0" w:color="auto"/>
            </w:tcBorders>
          </w:tcPr>
          <w:p w14:paraId="12F90F71" w14:textId="77777777" w:rsidR="002D2DBF" w:rsidRPr="00B87054"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77D21AEB" w14:textId="77777777" w:rsidR="002D2DBF" w:rsidRPr="00B87054"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525FA467" w14:textId="77777777" w:rsidR="002D2DBF" w:rsidRPr="00B87054" w:rsidDel="001A523D" w:rsidRDefault="002D2DBF" w:rsidP="002D2DBF">
            <w:pPr>
              <w:pStyle w:val="Text1"/>
              <w:spacing w:before="60" w:after="60"/>
              <w:ind w:left="0"/>
              <w:jc w:val="center"/>
              <w:rPr>
                <w:i/>
                <w:sz w:val="16"/>
                <w:szCs w:val="16"/>
              </w:rPr>
            </w:pPr>
          </w:p>
        </w:tc>
        <w:tc>
          <w:tcPr>
            <w:tcW w:w="112" w:type="pct"/>
            <w:tcBorders>
              <w:top w:val="single" w:sz="4" w:space="0" w:color="auto"/>
              <w:left w:val="single" w:sz="4" w:space="0" w:color="auto"/>
              <w:right w:val="single" w:sz="4" w:space="0" w:color="auto"/>
            </w:tcBorders>
          </w:tcPr>
          <w:p w14:paraId="3A32E726" w14:textId="77777777" w:rsidR="002D2DBF" w:rsidRPr="00B87054" w:rsidDel="001A523D" w:rsidRDefault="002D2DBF" w:rsidP="002D2DBF">
            <w:pPr>
              <w:pStyle w:val="Text1"/>
              <w:spacing w:before="60" w:after="60"/>
              <w:ind w:left="0"/>
              <w:jc w:val="center"/>
              <w:rPr>
                <w:i/>
                <w:sz w:val="16"/>
                <w:szCs w:val="16"/>
              </w:rPr>
            </w:pPr>
          </w:p>
        </w:tc>
        <w:tc>
          <w:tcPr>
            <w:tcW w:w="431" w:type="pct"/>
            <w:tcBorders>
              <w:top w:val="single" w:sz="4" w:space="0" w:color="auto"/>
              <w:left w:val="single" w:sz="4" w:space="0" w:color="auto"/>
              <w:bottom w:val="single" w:sz="4" w:space="0" w:color="auto"/>
              <w:right w:val="single" w:sz="4" w:space="0" w:color="auto"/>
            </w:tcBorders>
          </w:tcPr>
          <w:p w14:paraId="4DDA6D94" w14:textId="77777777" w:rsidR="002D2DBF" w:rsidRPr="00B87054" w:rsidDel="001A523D" w:rsidRDefault="002D2DBF" w:rsidP="002D2DBF">
            <w:pPr>
              <w:pStyle w:val="Text1"/>
              <w:spacing w:before="60" w:after="60"/>
              <w:ind w:left="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4FAA9943" w14:textId="77777777" w:rsidR="002D2DBF" w:rsidRPr="00B87054" w:rsidRDefault="002D2DBF" w:rsidP="002D2DBF">
            <w:pPr>
              <w:pStyle w:val="Text1"/>
              <w:spacing w:before="60" w:after="60"/>
              <w:ind w:left="0"/>
              <w:jc w:val="center"/>
              <w:rPr>
                <w:i/>
                <w:sz w:val="16"/>
                <w:szCs w:val="16"/>
              </w:rPr>
            </w:pPr>
          </w:p>
        </w:tc>
        <w:tc>
          <w:tcPr>
            <w:tcW w:w="192" w:type="pct"/>
            <w:gridSpan w:val="2"/>
            <w:tcBorders>
              <w:left w:val="single" w:sz="4" w:space="0" w:color="auto"/>
              <w:right w:val="single" w:sz="4" w:space="0" w:color="auto"/>
            </w:tcBorders>
          </w:tcPr>
          <w:p w14:paraId="5EC678A7" w14:textId="77777777" w:rsidR="002D2DBF" w:rsidRPr="00B87054" w:rsidDel="001A523D" w:rsidRDefault="002D2DBF" w:rsidP="002D2DBF">
            <w:pPr>
              <w:snapToGrid w:val="0"/>
              <w:spacing w:before="60" w:after="60"/>
              <w:jc w:val="center"/>
              <w:rPr>
                <w:i/>
                <w:sz w:val="16"/>
                <w:szCs w:val="16"/>
              </w:rPr>
            </w:pPr>
          </w:p>
        </w:tc>
        <w:tc>
          <w:tcPr>
            <w:tcW w:w="128" w:type="pct"/>
            <w:tcBorders>
              <w:left w:val="single" w:sz="4" w:space="0" w:color="auto"/>
              <w:right w:val="single" w:sz="4" w:space="0" w:color="auto"/>
            </w:tcBorders>
          </w:tcPr>
          <w:p w14:paraId="7F0F8C49" w14:textId="77777777" w:rsidR="002D2DBF" w:rsidRPr="00B87054" w:rsidDel="001A523D" w:rsidRDefault="002D2DBF" w:rsidP="002D2DBF">
            <w:pPr>
              <w:snapToGrid w:val="0"/>
              <w:spacing w:before="60" w:after="60"/>
              <w:jc w:val="center"/>
              <w:rPr>
                <w:i/>
                <w:sz w:val="16"/>
                <w:szCs w:val="16"/>
              </w:rPr>
            </w:pPr>
          </w:p>
        </w:tc>
        <w:tc>
          <w:tcPr>
            <w:tcW w:w="160" w:type="pct"/>
            <w:tcBorders>
              <w:left w:val="single" w:sz="4" w:space="0" w:color="auto"/>
              <w:right w:val="single" w:sz="4" w:space="0" w:color="auto"/>
            </w:tcBorders>
          </w:tcPr>
          <w:p w14:paraId="1285C2C2" w14:textId="77777777" w:rsidR="002D2DBF" w:rsidRPr="00B87054" w:rsidDel="001A523D" w:rsidRDefault="002D2DBF" w:rsidP="002D2DBF">
            <w:pPr>
              <w:snapToGrid w:val="0"/>
              <w:spacing w:before="60" w:after="60"/>
              <w:jc w:val="center"/>
              <w:rPr>
                <w:i/>
                <w:sz w:val="16"/>
                <w:szCs w:val="16"/>
              </w:rPr>
            </w:pPr>
          </w:p>
        </w:tc>
        <w:tc>
          <w:tcPr>
            <w:tcW w:w="335" w:type="pct"/>
            <w:tcBorders>
              <w:top w:val="single" w:sz="4" w:space="0" w:color="auto"/>
              <w:left w:val="single" w:sz="4" w:space="0" w:color="auto"/>
              <w:bottom w:val="single" w:sz="4" w:space="0" w:color="auto"/>
              <w:right w:val="single" w:sz="4" w:space="0" w:color="auto"/>
            </w:tcBorders>
          </w:tcPr>
          <w:p w14:paraId="308D583B" w14:textId="77777777" w:rsidR="002D2DBF" w:rsidRPr="00B87054" w:rsidRDefault="002D2DBF" w:rsidP="002D2DBF">
            <w:pPr>
              <w:pStyle w:val="Text1"/>
              <w:spacing w:before="60" w:after="60"/>
              <w:ind w:left="0"/>
              <w:jc w:val="center"/>
              <w:rPr>
                <w:i/>
                <w:sz w:val="16"/>
                <w:szCs w:val="16"/>
              </w:rPr>
            </w:pPr>
          </w:p>
        </w:tc>
        <w:tc>
          <w:tcPr>
            <w:tcW w:w="410" w:type="pct"/>
            <w:tcBorders>
              <w:top w:val="single" w:sz="4" w:space="0" w:color="auto"/>
              <w:left w:val="single" w:sz="4" w:space="0" w:color="auto"/>
              <w:bottom w:val="single" w:sz="4" w:space="0" w:color="auto"/>
              <w:right w:val="single" w:sz="4" w:space="0" w:color="auto"/>
            </w:tcBorders>
          </w:tcPr>
          <w:p w14:paraId="397E9B69" w14:textId="77777777" w:rsidR="002D2DBF" w:rsidRPr="00B87054" w:rsidRDefault="002D2DBF" w:rsidP="002D2DBF">
            <w:pPr>
              <w:pStyle w:val="Text1"/>
              <w:spacing w:before="60" w:after="60"/>
              <w:ind w:left="0"/>
              <w:jc w:val="center"/>
              <w:rPr>
                <w:sz w:val="16"/>
                <w:szCs w:val="16"/>
              </w:rPr>
            </w:pPr>
          </w:p>
        </w:tc>
      </w:tr>
    </w:tbl>
    <w:p w14:paraId="75979D0F" w14:textId="77777777" w:rsidR="002D2DBF" w:rsidRPr="00B87054" w:rsidRDefault="002D2DBF" w:rsidP="002D2DBF">
      <w:pPr>
        <w:tabs>
          <w:tab w:val="left" w:pos="720"/>
        </w:tabs>
        <w:spacing w:before="0" w:after="240"/>
        <w:jc w:val="center"/>
        <w:rPr>
          <w:rFonts w:eastAsia="Times New Roman"/>
          <w:b/>
        </w:rPr>
      </w:pPr>
    </w:p>
    <w:p w14:paraId="54714474" w14:textId="77777777" w:rsidR="002D2DBF" w:rsidRPr="00B87054" w:rsidRDefault="002D2DBF" w:rsidP="00F27CA7">
      <w:pPr>
        <w:tabs>
          <w:tab w:val="left" w:pos="720"/>
        </w:tabs>
        <w:spacing w:before="0" w:after="0"/>
        <w:jc w:val="left"/>
        <w:rPr>
          <w:rFonts w:eastAsia="Times New Roman"/>
          <w:b/>
        </w:rPr>
      </w:pPr>
      <w:r w:rsidRPr="00B87054">
        <w:br w:type="page"/>
      </w:r>
      <w:r w:rsidRPr="00B87054">
        <w:rPr>
          <w:b/>
        </w:rPr>
        <w:lastRenderedPageBreak/>
        <w:t xml:space="preserve">Таблица 4a: </w:t>
      </w:r>
      <w:r w:rsidRPr="00B87054">
        <w:tab/>
      </w:r>
      <w:r w:rsidRPr="00B87054">
        <w:rPr>
          <w:b/>
        </w:rPr>
        <w:t xml:space="preserve">Показатели за резултати по ИМЗ и специфични за програмата показатели за резултати, съответстващи на специфичната цел </w:t>
      </w:r>
      <w:r w:rsidR="007A0D77" w:rsidRPr="00B87054">
        <w:rPr>
          <w:b/>
        </w:rPr>
        <w:t>- НЕПРИЛОЖИМО</w:t>
      </w:r>
    </w:p>
    <w:p w14:paraId="185C07A9" w14:textId="77777777" w:rsidR="002D2DBF" w:rsidRPr="00B87054" w:rsidRDefault="002D2DBF" w:rsidP="00F27CA7">
      <w:pPr>
        <w:tabs>
          <w:tab w:val="left" w:pos="720"/>
        </w:tabs>
        <w:spacing w:before="0" w:after="0"/>
        <w:jc w:val="left"/>
        <w:rPr>
          <w:rFonts w:eastAsia="Times New Roman"/>
        </w:rPr>
      </w:pPr>
      <w:r w:rsidRPr="00B87054">
        <w:t xml:space="preserve">(по приоритетни оси или по част от приоритетна ос) </w:t>
      </w:r>
    </w:p>
    <w:p w14:paraId="1D9E98FE" w14:textId="77777777" w:rsidR="002D2DBF" w:rsidRPr="00B87054" w:rsidRDefault="002D2DBF" w:rsidP="00F27CA7">
      <w:pPr>
        <w:tabs>
          <w:tab w:val="left" w:pos="720"/>
        </w:tabs>
        <w:spacing w:before="0" w:after="0"/>
        <w:jc w:val="left"/>
        <w:rPr>
          <w:rFonts w:eastAsia="Times New Roman"/>
        </w:rPr>
      </w:pPr>
      <w:r w:rsidRPr="00B87054">
        <w:t>(Позоваване: член 19, параграф 3 от Регламент (ЕС) № 1304/2013 на Европейския парламент и на Съвета</w:t>
      </w:r>
      <w:r w:rsidRPr="00B87054">
        <w:rPr>
          <w:rStyle w:val="FootnoteReference"/>
        </w:rPr>
        <w:footnoteReference w:id="67"/>
      </w:r>
      <w:r w:rsidRPr="00B87054">
        <w:t>)</w:t>
      </w:r>
    </w:p>
    <w:tbl>
      <w:tblPr>
        <w:tblW w:w="45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2149"/>
        <w:gridCol w:w="1398"/>
        <w:gridCol w:w="1535"/>
        <w:gridCol w:w="326"/>
        <w:gridCol w:w="326"/>
        <w:gridCol w:w="326"/>
        <w:gridCol w:w="1256"/>
        <w:gridCol w:w="977"/>
        <w:gridCol w:w="466"/>
        <w:gridCol w:w="92"/>
        <w:gridCol w:w="374"/>
        <w:gridCol w:w="466"/>
        <w:gridCol w:w="977"/>
        <w:gridCol w:w="1187"/>
      </w:tblGrid>
      <w:tr w:rsidR="002D2DBF" w:rsidRPr="00B87054" w14:paraId="606272B8" w14:textId="77777777" w:rsidTr="002D2DBF">
        <w:trPr>
          <w:trHeight w:val="620"/>
        </w:trPr>
        <w:tc>
          <w:tcPr>
            <w:tcW w:w="497" w:type="pct"/>
            <w:vMerge w:val="restart"/>
            <w:tcBorders>
              <w:top w:val="single" w:sz="4" w:space="0" w:color="auto"/>
              <w:left w:val="single" w:sz="4" w:space="0" w:color="auto"/>
              <w:right w:val="single" w:sz="4" w:space="0" w:color="auto"/>
            </w:tcBorders>
          </w:tcPr>
          <w:p w14:paraId="685FFD65"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Идентификация</w:t>
            </w:r>
          </w:p>
        </w:tc>
        <w:tc>
          <w:tcPr>
            <w:tcW w:w="816" w:type="pct"/>
            <w:vMerge w:val="restart"/>
            <w:tcBorders>
              <w:top w:val="single" w:sz="4" w:space="0" w:color="auto"/>
              <w:left w:val="single" w:sz="4" w:space="0" w:color="auto"/>
              <w:right w:val="single" w:sz="4" w:space="0" w:color="auto"/>
            </w:tcBorders>
            <w:hideMark/>
          </w:tcPr>
          <w:p w14:paraId="45890394"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 xml:space="preserve">Показател </w:t>
            </w:r>
          </w:p>
        </w:tc>
        <w:tc>
          <w:tcPr>
            <w:tcW w:w="531" w:type="pct"/>
            <w:vMerge w:val="restart"/>
            <w:tcBorders>
              <w:top w:val="single" w:sz="4" w:space="0" w:color="auto"/>
              <w:left w:val="single" w:sz="4" w:space="0" w:color="auto"/>
              <w:right w:val="single" w:sz="4" w:space="0" w:color="auto"/>
            </w:tcBorders>
            <w:hideMark/>
          </w:tcPr>
          <w:p w14:paraId="345B1038"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Мерна единица за показател</w:t>
            </w:r>
          </w:p>
        </w:tc>
        <w:tc>
          <w:tcPr>
            <w:tcW w:w="583" w:type="pct"/>
            <w:vMerge w:val="restart"/>
            <w:tcBorders>
              <w:top w:val="single" w:sz="4" w:space="0" w:color="auto"/>
              <w:left w:val="single" w:sz="4" w:space="0" w:color="auto"/>
              <w:right w:val="single" w:sz="4" w:space="0" w:color="auto"/>
            </w:tcBorders>
            <w:hideMark/>
          </w:tcPr>
          <w:p w14:paraId="248A0AD0" w14:textId="77777777" w:rsidR="002D2DBF" w:rsidRPr="00B87054" w:rsidRDefault="002D2DBF" w:rsidP="002D2DBF">
            <w:pPr>
              <w:snapToGrid w:val="0"/>
              <w:spacing w:before="60" w:after="60"/>
              <w:rPr>
                <w:rFonts w:eastAsia="Times New Roman"/>
                <w:b/>
                <w:i/>
                <w:sz w:val="16"/>
                <w:szCs w:val="16"/>
              </w:rPr>
            </w:pPr>
            <w:r w:rsidRPr="00B87054">
              <w:rPr>
                <w:b/>
                <w:i/>
                <w:sz w:val="16"/>
              </w:rPr>
              <w:t>Общ показател за изпълнението, използван като основа за определяне на целеви стойности</w:t>
            </w:r>
          </w:p>
        </w:tc>
        <w:tc>
          <w:tcPr>
            <w:tcW w:w="372" w:type="pct"/>
            <w:gridSpan w:val="3"/>
            <w:tcBorders>
              <w:top w:val="single" w:sz="4" w:space="0" w:color="auto"/>
              <w:left w:val="single" w:sz="4" w:space="0" w:color="auto"/>
              <w:right w:val="single" w:sz="4" w:space="0" w:color="auto"/>
            </w:tcBorders>
            <w:hideMark/>
          </w:tcPr>
          <w:p w14:paraId="5ECD9890"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 xml:space="preserve">Базова стойност </w:t>
            </w:r>
          </w:p>
        </w:tc>
        <w:tc>
          <w:tcPr>
            <w:tcW w:w="477" w:type="pct"/>
            <w:vMerge w:val="restart"/>
            <w:tcBorders>
              <w:top w:val="single" w:sz="4" w:space="0" w:color="auto"/>
              <w:left w:val="single" w:sz="4" w:space="0" w:color="auto"/>
              <w:right w:val="single" w:sz="4" w:space="0" w:color="auto"/>
            </w:tcBorders>
            <w:hideMark/>
          </w:tcPr>
          <w:p w14:paraId="1062C5B3"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Мерна единица за базовата и целевата стойност</w:t>
            </w:r>
          </w:p>
        </w:tc>
        <w:tc>
          <w:tcPr>
            <w:tcW w:w="371" w:type="pct"/>
            <w:vMerge w:val="restart"/>
            <w:tcBorders>
              <w:top w:val="single" w:sz="4" w:space="0" w:color="auto"/>
              <w:left w:val="single" w:sz="4" w:space="0" w:color="auto"/>
              <w:right w:val="single" w:sz="4" w:space="0" w:color="auto"/>
            </w:tcBorders>
            <w:hideMark/>
          </w:tcPr>
          <w:p w14:paraId="38472165"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Базова година</w:t>
            </w:r>
          </w:p>
        </w:tc>
        <w:tc>
          <w:tcPr>
            <w:tcW w:w="531" w:type="pct"/>
            <w:gridSpan w:val="4"/>
            <w:tcBorders>
              <w:top w:val="single" w:sz="4" w:space="0" w:color="auto"/>
              <w:left w:val="single" w:sz="4" w:space="0" w:color="auto"/>
              <w:right w:val="single" w:sz="4" w:space="0" w:color="auto"/>
            </w:tcBorders>
            <w:hideMark/>
          </w:tcPr>
          <w:p w14:paraId="1BD8F077" w14:textId="77777777" w:rsidR="002D2DBF" w:rsidRPr="00B87054" w:rsidRDefault="002D2DBF" w:rsidP="002D2DBF">
            <w:pPr>
              <w:snapToGrid w:val="0"/>
              <w:spacing w:before="60" w:after="60"/>
              <w:rPr>
                <w:rFonts w:eastAsia="Times New Roman"/>
                <w:b/>
                <w:i/>
                <w:sz w:val="16"/>
                <w:szCs w:val="16"/>
              </w:rPr>
            </w:pPr>
            <w:r w:rsidRPr="00B87054">
              <w:rPr>
                <w:b/>
                <w:i/>
                <w:sz w:val="16"/>
              </w:rPr>
              <w:t>Целева стойност</w:t>
            </w:r>
            <w:r w:rsidRPr="00B87054">
              <w:rPr>
                <w:rStyle w:val="FootnoteReference"/>
              </w:rPr>
              <w:footnoteReference w:id="68"/>
            </w:r>
            <w:r w:rsidRPr="00B87054">
              <w:rPr>
                <w:b/>
                <w:i/>
                <w:sz w:val="16"/>
              </w:rPr>
              <w:t xml:space="preserve"> (2023 г.)</w:t>
            </w:r>
          </w:p>
        </w:tc>
        <w:tc>
          <w:tcPr>
            <w:tcW w:w="371" w:type="pct"/>
            <w:vMerge w:val="restart"/>
            <w:tcBorders>
              <w:top w:val="single" w:sz="4" w:space="0" w:color="auto"/>
              <w:left w:val="single" w:sz="4" w:space="0" w:color="auto"/>
              <w:right w:val="single" w:sz="4" w:space="0" w:color="auto"/>
            </w:tcBorders>
            <w:hideMark/>
          </w:tcPr>
          <w:p w14:paraId="6C8DD7B9"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Източник на данните</w:t>
            </w:r>
          </w:p>
        </w:tc>
        <w:tc>
          <w:tcPr>
            <w:tcW w:w="451" w:type="pct"/>
            <w:vMerge w:val="restart"/>
            <w:tcBorders>
              <w:top w:val="single" w:sz="4" w:space="0" w:color="auto"/>
              <w:left w:val="single" w:sz="4" w:space="0" w:color="auto"/>
              <w:right w:val="single" w:sz="4" w:space="0" w:color="auto"/>
            </w:tcBorders>
            <w:hideMark/>
          </w:tcPr>
          <w:p w14:paraId="1899D3E3" w14:textId="77777777" w:rsidR="002D2DBF" w:rsidRPr="00B87054" w:rsidRDefault="002D2DBF" w:rsidP="002D2DBF">
            <w:pPr>
              <w:tabs>
                <w:tab w:val="left" w:pos="720"/>
              </w:tabs>
              <w:spacing w:before="60" w:after="60"/>
              <w:rPr>
                <w:rFonts w:eastAsia="Times New Roman"/>
                <w:b/>
                <w:i/>
                <w:sz w:val="16"/>
                <w:szCs w:val="16"/>
              </w:rPr>
            </w:pPr>
            <w:r w:rsidRPr="00B87054">
              <w:rPr>
                <w:b/>
                <w:i/>
                <w:sz w:val="16"/>
              </w:rPr>
              <w:t>Честота на отчитане</w:t>
            </w:r>
          </w:p>
        </w:tc>
      </w:tr>
      <w:tr w:rsidR="002D2DBF" w:rsidRPr="00B87054" w14:paraId="415ECEAF" w14:textId="77777777" w:rsidTr="00D85158">
        <w:trPr>
          <w:trHeight w:val="366"/>
        </w:trPr>
        <w:tc>
          <w:tcPr>
            <w:tcW w:w="497" w:type="pct"/>
            <w:vMerge/>
            <w:tcBorders>
              <w:left w:val="single" w:sz="4" w:space="0" w:color="auto"/>
              <w:bottom w:val="single" w:sz="4" w:space="0" w:color="auto"/>
              <w:right w:val="single" w:sz="4" w:space="0" w:color="auto"/>
            </w:tcBorders>
          </w:tcPr>
          <w:p w14:paraId="3BD7F315" w14:textId="77777777" w:rsidR="002D2DBF" w:rsidRPr="00B87054" w:rsidRDefault="002D2DBF" w:rsidP="002D2DBF">
            <w:pPr>
              <w:tabs>
                <w:tab w:val="left" w:pos="720"/>
              </w:tabs>
              <w:spacing w:before="60" w:after="60"/>
              <w:rPr>
                <w:rFonts w:eastAsia="Times New Roman"/>
                <w:b/>
                <w:i/>
                <w:sz w:val="16"/>
                <w:szCs w:val="16"/>
              </w:rPr>
            </w:pPr>
          </w:p>
        </w:tc>
        <w:tc>
          <w:tcPr>
            <w:tcW w:w="816" w:type="pct"/>
            <w:vMerge/>
            <w:tcBorders>
              <w:left w:val="single" w:sz="4" w:space="0" w:color="auto"/>
              <w:bottom w:val="single" w:sz="4" w:space="0" w:color="auto"/>
              <w:right w:val="single" w:sz="4" w:space="0" w:color="auto"/>
            </w:tcBorders>
          </w:tcPr>
          <w:p w14:paraId="6695383B" w14:textId="77777777" w:rsidR="002D2DBF" w:rsidRPr="00B87054" w:rsidRDefault="002D2DBF" w:rsidP="002D2DBF">
            <w:pPr>
              <w:tabs>
                <w:tab w:val="left" w:pos="720"/>
              </w:tabs>
              <w:spacing w:before="60" w:after="60"/>
              <w:rPr>
                <w:rFonts w:eastAsia="Times New Roman"/>
                <w:b/>
                <w:i/>
                <w:sz w:val="16"/>
                <w:szCs w:val="16"/>
              </w:rPr>
            </w:pPr>
          </w:p>
        </w:tc>
        <w:tc>
          <w:tcPr>
            <w:tcW w:w="531" w:type="pct"/>
            <w:vMerge/>
            <w:tcBorders>
              <w:left w:val="single" w:sz="4" w:space="0" w:color="auto"/>
              <w:bottom w:val="single" w:sz="4" w:space="0" w:color="auto"/>
              <w:right w:val="single" w:sz="4" w:space="0" w:color="auto"/>
            </w:tcBorders>
          </w:tcPr>
          <w:p w14:paraId="059B13D7" w14:textId="77777777" w:rsidR="002D2DBF" w:rsidRPr="00B87054" w:rsidRDefault="002D2DBF" w:rsidP="002D2DBF">
            <w:pPr>
              <w:tabs>
                <w:tab w:val="left" w:pos="720"/>
              </w:tabs>
              <w:spacing w:before="60" w:after="60"/>
              <w:rPr>
                <w:rFonts w:eastAsia="Times New Roman"/>
                <w:b/>
                <w:i/>
                <w:sz w:val="16"/>
                <w:szCs w:val="16"/>
              </w:rPr>
            </w:pPr>
          </w:p>
        </w:tc>
        <w:tc>
          <w:tcPr>
            <w:tcW w:w="583" w:type="pct"/>
            <w:vMerge/>
            <w:tcBorders>
              <w:left w:val="single" w:sz="4" w:space="0" w:color="auto"/>
              <w:bottom w:val="single" w:sz="4" w:space="0" w:color="auto"/>
              <w:right w:val="single" w:sz="4" w:space="0" w:color="auto"/>
            </w:tcBorders>
          </w:tcPr>
          <w:p w14:paraId="2954E1DE" w14:textId="77777777" w:rsidR="002D2DBF" w:rsidRPr="00B87054" w:rsidRDefault="002D2DBF" w:rsidP="002D2DBF">
            <w:pPr>
              <w:snapToGrid w:val="0"/>
              <w:spacing w:before="60" w:after="60"/>
              <w:rPr>
                <w:rFonts w:eastAsia="Times New Roman"/>
                <w:b/>
                <w:i/>
                <w:sz w:val="16"/>
                <w:szCs w:val="16"/>
              </w:rPr>
            </w:pPr>
          </w:p>
        </w:tc>
        <w:tc>
          <w:tcPr>
            <w:tcW w:w="124" w:type="pct"/>
            <w:tcBorders>
              <w:left w:val="single" w:sz="4" w:space="0" w:color="auto"/>
              <w:bottom w:val="single" w:sz="4" w:space="0" w:color="auto"/>
              <w:right w:val="single" w:sz="4" w:space="0" w:color="auto"/>
            </w:tcBorders>
          </w:tcPr>
          <w:p w14:paraId="3869D56B" w14:textId="77777777" w:rsidR="002D2DBF" w:rsidRPr="00B87054" w:rsidRDefault="002D2DBF" w:rsidP="002D2DBF">
            <w:pPr>
              <w:tabs>
                <w:tab w:val="left" w:pos="720"/>
              </w:tabs>
              <w:spacing w:before="60" w:after="60"/>
              <w:rPr>
                <w:rFonts w:eastAsia="Times New Roman"/>
                <w:b/>
                <w:i/>
                <w:sz w:val="16"/>
                <w:szCs w:val="16"/>
              </w:rPr>
            </w:pPr>
            <w:r w:rsidRPr="00B87054">
              <w:rPr>
                <w:sz w:val="16"/>
              </w:rPr>
              <w:t>M</w:t>
            </w:r>
          </w:p>
        </w:tc>
        <w:tc>
          <w:tcPr>
            <w:tcW w:w="124" w:type="pct"/>
            <w:tcBorders>
              <w:left w:val="single" w:sz="4" w:space="0" w:color="auto"/>
              <w:bottom w:val="single" w:sz="4" w:space="0" w:color="auto"/>
              <w:right w:val="single" w:sz="4" w:space="0" w:color="auto"/>
            </w:tcBorders>
          </w:tcPr>
          <w:p w14:paraId="4F2D468F" w14:textId="77777777" w:rsidR="002D2DBF" w:rsidRPr="00B87054" w:rsidRDefault="002D2DBF" w:rsidP="002D2DBF">
            <w:pPr>
              <w:tabs>
                <w:tab w:val="left" w:pos="720"/>
              </w:tabs>
              <w:spacing w:before="60" w:after="60"/>
              <w:rPr>
                <w:rFonts w:eastAsia="Times New Roman"/>
                <w:b/>
                <w:i/>
                <w:sz w:val="16"/>
                <w:szCs w:val="16"/>
              </w:rPr>
            </w:pPr>
            <w:r w:rsidRPr="00B87054">
              <w:rPr>
                <w:sz w:val="16"/>
              </w:rPr>
              <w:t>Ж</w:t>
            </w:r>
          </w:p>
        </w:tc>
        <w:tc>
          <w:tcPr>
            <w:tcW w:w="124" w:type="pct"/>
            <w:tcBorders>
              <w:left w:val="single" w:sz="4" w:space="0" w:color="auto"/>
              <w:bottom w:val="single" w:sz="4" w:space="0" w:color="auto"/>
              <w:right w:val="single" w:sz="4" w:space="0" w:color="auto"/>
            </w:tcBorders>
          </w:tcPr>
          <w:p w14:paraId="16F8A9E1" w14:textId="77777777" w:rsidR="002D2DBF" w:rsidRPr="00B87054" w:rsidRDefault="002D2DBF" w:rsidP="002D2DBF">
            <w:pPr>
              <w:tabs>
                <w:tab w:val="left" w:pos="720"/>
              </w:tabs>
              <w:spacing w:before="60" w:after="60"/>
              <w:rPr>
                <w:rFonts w:eastAsia="Times New Roman"/>
                <w:b/>
                <w:i/>
                <w:sz w:val="16"/>
                <w:szCs w:val="16"/>
              </w:rPr>
            </w:pPr>
            <w:r w:rsidRPr="00B87054">
              <w:rPr>
                <w:sz w:val="16"/>
              </w:rPr>
              <w:t>О</w:t>
            </w:r>
          </w:p>
        </w:tc>
        <w:tc>
          <w:tcPr>
            <w:tcW w:w="477" w:type="pct"/>
            <w:vMerge/>
            <w:tcBorders>
              <w:left w:val="single" w:sz="4" w:space="0" w:color="auto"/>
              <w:bottom w:val="single" w:sz="4" w:space="0" w:color="auto"/>
              <w:right w:val="single" w:sz="4" w:space="0" w:color="auto"/>
            </w:tcBorders>
          </w:tcPr>
          <w:p w14:paraId="5C99CC9E" w14:textId="77777777" w:rsidR="002D2DBF" w:rsidRPr="00B87054" w:rsidRDefault="002D2DBF" w:rsidP="002D2DBF">
            <w:pPr>
              <w:tabs>
                <w:tab w:val="left" w:pos="720"/>
              </w:tabs>
              <w:spacing w:before="60" w:after="60"/>
              <w:rPr>
                <w:rFonts w:eastAsia="Times New Roman"/>
                <w:b/>
                <w:i/>
                <w:sz w:val="16"/>
                <w:szCs w:val="16"/>
              </w:rPr>
            </w:pPr>
          </w:p>
        </w:tc>
        <w:tc>
          <w:tcPr>
            <w:tcW w:w="371" w:type="pct"/>
            <w:vMerge/>
            <w:tcBorders>
              <w:left w:val="single" w:sz="4" w:space="0" w:color="auto"/>
              <w:bottom w:val="single" w:sz="4" w:space="0" w:color="auto"/>
              <w:right w:val="single" w:sz="4" w:space="0" w:color="auto"/>
            </w:tcBorders>
          </w:tcPr>
          <w:p w14:paraId="134BA5DD" w14:textId="77777777" w:rsidR="002D2DBF" w:rsidRPr="00B87054" w:rsidRDefault="002D2DBF" w:rsidP="002D2DBF">
            <w:pPr>
              <w:tabs>
                <w:tab w:val="left" w:pos="720"/>
              </w:tabs>
              <w:spacing w:before="60" w:after="60"/>
              <w:rPr>
                <w:rFonts w:eastAsia="Times New Roman"/>
                <w:b/>
                <w:i/>
                <w:sz w:val="16"/>
                <w:szCs w:val="16"/>
              </w:rPr>
            </w:pPr>
          </w:p>
        </w:tc>
        <w:tc>
          <w:tcPr>
            <w:tcW w:w="177" w:type="pct"/>
            <w:tcBorders>
              <w:top w:val="single" w:sz="4" w:space="0" w:color="auto"/>
              <w:left w:val="single" w:sz="4" w:space="0" w:color="auto"/>
              <w:right w:val="single" w:sz="4" w:space="0" w:color="auto"/>
            </w:tcBorders>
          </w:tcPr>
          <w:p w14:paraId="5826C84E" w14:textId="77777777" w:rsidR="002D2DBF" w:rsidRPr="00B87054" w:rsidRDefault="002D2DBF" w:rsidP="002D2DBF">
            <w:pPr>
              <w:snapToGrid w:val="0"/>
              <w:spacing w:before="60" w:after="60"/>
              <w:rPr>
                <w:rFonts w:eastAsia="Times New Roman"/>
                <w:b/>
                <w:i/>
                <w:sz w:val="16"/>
                <w:szCs w:val="16"/>
              </w:rPr>
            </w:pPr>
            <w:r w:rsidRPr="00B87054">
              <w:rPr>
                <w:sz w:val="16"/>
              </w:rPr>
              <w:t>M</w:t>
            </w:r>
          </w:p>
        </w:tc>
        <w:tc>
          <w:tcPr>
            <w:tcW w:w="177" w:type="pct"/>
            <w:gridSpan w:val="2"/>
            <w:tcBorders>
              <w:top w:val="single" w:sz="4" w:space="0" w:color="auto"/>
              <w:left w:val="single" w:sz="4" w:space="0" w:color="auto"/>
              <w:right w:val="single" w:sz="4" w:space="0" w:color="auto"/>
            </w:tcBorders>
          </w:tcPr>
          <w:p w14:paraId="62DF3AF1" w14:textId="77777777" w:rsidR="002D2DBF" w:rsidRPr="00B87054" w:rsidRDefault="002D2DBF" w:rsidP="002D2DBF">
            <w:pPr>
              <w:snapToGrid w:val="0"/>
              <w:spacing w:before="60" w:after="60"/>
              <w:rPr>
                <w:rFonts w:eastAsia="Times New Roman"/>
                <w:b/>
                <w:i/>
                <w:sz w:val="16"/>
                <w:szCs w:val="16"/>
              </w:rPr>
            </w:pPr>
            <w:r w:rsidRPr="00B87054">
              <w:rPr>
                <w:sz w:val="16"/>
              </w:rPr>
              <w:t>Ж</w:t>
            </w:r>
          </w:p>
        </w:tc>
        <w:tc>
          <w:tcPr>
            <w:tcW w:w="177" w:type="pct"/>
            <w:tcBorders>
              <w:top w:val="single" w:sz="4" w:space="0" w:color="auto"/>
              <w:left w:val="single" w:sz="4" w:space="0" w:color="auto"/>
              <w:right w:val="single" w:sz="4" w:space="0" w:color="auto"/>
            </w:tcBorders>
          </w:tcPr>
          <w:p w14:paraId="28E50AE4" w14:textId="77777777" w:rsidR="002D2DBF" w:rsidRPr="00B87054" w:rsidRDefault="002D2DBF" w:rsidP="002D2DBF">
            <w:pPr>
              <w:snapToGrid w:val="0"/>
              <w:spacing w:before="60" w:after="60"/>
              <w:rPr>
                <w:rFonts w:eastAsia="Times New Roman"/>
                <w:b/>
                <w:i/>
                <w:sz w:val="16"/>
                <w:szCs w:val="16"/>
              </w:rPr>
            </w:pPr>
            <w:r w:rsidRPr="00B87054">
              <w:rPr>
                <w:sz w:val="16"/>
              </w:rPr>
              <w:t>О</w:t>
            </w:r>
          </w:p>
        </w:tc>
        <w:tc>
          <w:tcPr>
            <w:tcW w:w="371" w:type="pct"/>
            <w:vMerge/>
            <w:tcBorders>
              <w:left w:val="single" w:sz="4" w:space="0" w:color="auto"/>
              <w:bottom w:val="single" w:sz="4" w:space="0" w:color="auto"/>
              <w:right w:val="single" w:sz="4" w:space="0" w:color="auto"/>
            </w:tcBorders>
          </w:tcPr>
          <w:p w14:paraId="75DF9069" w14:textId="77777777" w:rsidR="002D2DBF" w:rsidRPr="00B87054" w:rsidRDefault="002D2DBF" w:rsidP="002D2DBF">
            <w:pPr>
              <w:tabs>
                <w:tab w:val="left" w:pos="720"/>
              </w:tabs>
              <w:spacing w:before="60" w:after="60"/>
              <w:rPr>
                <w:rFonts w:eastAsia="Times New Roman"/>
                <w:b/>
                <w:i/>
                <w:sz w:val="16"/>
                <w:szCs w:val="16"/>
              </w:rPr>
            </w:pPr>
          </w:p>
        </w:tc>
        <w:tc>
          <w:tcPr>
            <w:tcW w:w="451" w:type="pct"/>
            <w:vMerge/>
            <w:tcBorders>
              <w:left w:val="single" w:sz="4" w:space="0" w:color="auto"/>
              <w:bottom w:val="single" w:sz="4" w:space="0" w:color="auto"/>
              <w:right w:val="single" w:sz="4" w:space="0" w:color="auto"/>
            </w:tcBorders>
          </w:tcPr>
          <w:p w14:paraId="1CB40635" w14:textId="77777777" w:rsidR="002D2DBF" w:rsidRPr="00B87054" w:rsidRDefault="002D2DBF" w:rsidP="002D2DBF">
            <w:pPr>
              <w:tabs>
                <w:tab w:val="left" w:pos="720"/>
              </w:tabs>
              <w:spacing w:before="60" w:after="60"/>
              <w:rPr>
                <w:rFonts w:eastAsia="Times New Roman"/>
                <w:b/>
                <w:sz w:val="16"/>
                <w:szCs w:val="16"/>
              </w:rPr>
            </w:pPr>
          </w:p>
        </w:tc>
      </w:tr>
      <w:tr w:rsidR="002D2DBF" w:rsidRPr="00B87054" w14:paraId="298B0AE2" w14:textId="77777777" w:rsidTr="002D2DBF">
        <w:trPr>
          <w:trHeight w:val="2282"/>
        </w:trPr>
        <w:tc>
          <w:tcPr>
            <w:tcW w:w="497" w:type="pct"/>
            <w:tcBorders>
              <w:top w:val="single" w:sz="4" w:space="0" w:color="auto"/>
              <w:left w:val="single" w:sz="4" w:space="0" w:color="auto"/>
              <w:bottom w:val="single" w:sz="4" w:space="0" w:color="auto"/>
              <w:right w:val="single" w:sz="4" w:space="0" w:color="auto"/>
            </w:tcBorders>
          </w:tcPr>
          <w:p w14:paraId="6D2BE896" w14:textId="77777777" w:rsidR="002D2DBF" w:rsidRPr="00B87054" w:rsidRDefault="002D2DBF" w:rsidP="002D2DBF">
            <w:pPr>
              <w:tabs>
                <w:tab w:val="left" w:pos="720"/>
              </w:tabs>
              <w:spacing w:before="60" w:after="60"/>
              <w:rPr>
                <w:rFonts w:eastAsia="Times New Roman"/>
                <w:i/>
                <w:color w:val="8DB3E2"/>
                <w:sz w:val="18"/>
                <w:szCs w:val="18"/>
              </w:rPr>
            </w:pPr>
            <w:r w:rsidRPr="00B87054">
              <w:rPr>
                <w:i/>
                <w:color w:val="8DB3E2"/>
                <w:sz w:val="18"/>
              </w:rPr>
              <w:t xml:space="preserve">Специфични за програмата &lt;2A.1.24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 xml:space="preserve">="M"&gt;   </w:t>
            </w:r>
          </w:p>
          <w:p w14:paraId="4886BA9A" w14:textId="77777777" w:rsidR="002D2DBF" w:rsidRPr="00B87054" w:rsidRDefault="002D2DBF" w:rsidP="002D2DBF">
            <w:pPr>
              <w:tabs>
                <w:tab w:val="left" w:pos="720"/>
              </w:tabs>
              <w:spacing w:before="60" w:after="60"/>
              <w:rPr>
                <w:rFonts w:eastAsia="Times New Roman"/>
                <w:b/>
                <w:i/>
                <w:sz w:val="16"/>
                <w:szCs w:val="16"/>
              </w:rPr>
            </w:pPr>
            <w:r w:rsidRPr="00B87054">
              <w:rPr>
                <w:i/>
                <w:color w:val="8DB3E2"/>
                <w:sz w:val="18"/>
              </w:rPr>
              <w:t xml:space="preserve">Общи &lt;2A.1.24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816" w:type="pct"/>
            <w:tcBorders>
              <w:top w:val="single" w:sz="4" w:space="0" w:color="auto"/>
              <w:left w:val="single" w:sz="4" w:space="0" w:color="auto"/>
              <w:bottom w:val="single" w:sz="4" w:space="0" w:color="auto"/>
              <w:right w:val="single" w:sz="4" w:space="0" w:color="auto"/>
            </w:tcBorders>
          </w:tcPr>
          <w:p w14:paraId="73B18660" w14:textId="77777777" w:rsidR="002D2DBF" w:rsidRPr="00B87054" w:rsidRDefault="002D2DBF" w:rsidP="002D2DBF">
            <w:pPr>
              <w:spacing w:before="0" w:after="240"/>
              <w:jc w:val="left"/>
              <w:rPr>
                <w:rFonts w:eastAsia="Times New Roman"/>
                <w:i/>
                <w:color w:val="8DB3E2"/>
                <w:sz w:val="18"/>
                <w:szCs w:val="18"/>
              </w:rPr>
            </w:pPr>
            <w:r w:rsidRPr="00B87054">
              <w:rPr>
                <w:i/>
                <w:color w:val="8DB3E2"/>
                <w:sz w:val="18"/>
              </w:rPr>
              <w:t xml:space="preserve">Специфични за програмата &lt;2A.1.25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7C7D084F" w14:textId="77777777" w:rsidR="002D2DBF" w:rsidRPr="00B87054" w:rsidRDefault="002D2DBF" w:rsidP="002D2DBF">
            <w:pPr>
              <w:spacing w:before="0" w:after="240"/>
              <w:jc w:val="left"/>
              <w:rPr>
                <w:rFonts w:eastAsia="Times New Roman"/>
                <w:i/>
                <w:color w:val="8DB3E2"/>
                <w:sz w:val="18"/>
                <w:szCs w:val="18"/>
              </w:rPr>
            </w:pPr>
            <w:r w:rsidRPr="00B87054">
              <w:rPr>
                <w:i/>
                <w:color w:val="8DB3E2"/>
                <w:sz w:val="18"/>
              </w:rPr>
              <w:t xml:space="preserve">Общи &lt;2A.1.25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63B4AD37" w14:textId="77777777" w:rsidR="002D2DBF" w:rsidRPr="00B87054" w:rsidRDefault="002D2DBF" w:rsidP="002D2DBF">
            <w:pPr>
              <w:tabs>
                <w:tab w:val="left" w:pos="720"/>
              </w:tabs>
              <w:spacing w:before="60" w:after="60"/>
              <w:rPr>
                <w:rFonts w:eastAsia="Times New Roman"/>
                <w:b/>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25661430" w14:textId="77777777" w:rsidR="002D2DBF" w:rsidRPr="00B87054" w:rsidRDefault="002D2DBF" w:rsidP="002D2DBF">
            <w:pPr>
              <w:spacing w:before="0" w:after="240"/>
              <w:rPr>
                <w:rFonts w:eastAsia="Times New Roman"/>
                <w:i/>
                <w:color w:val="8DB3E2"/>
                <w:sz w:val="18"/>
                <w:szCs w:val="18"/>
              </w:rPr>
            </w:pPr>
            <w:r w:rsidRPr="00B87054">
              <w:rPr>
                <w:i/>
                <w:color w:val="8DB3E2"/>
                <w:sz w:val="18"/>
              </w:rPr>
              <w:t xml:space="preserve">Специфични за програмата  &lt;2A.1.26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58213CEB" w14:textId="77777777" w:rsidR="002D2DBF" w:rsidRPr="00B87054" w:rsidRDefault="002D2DBF" w:rsidP="002D2DBF">
            <w:pPr>
              <w:tabs>
                <w:tab w:val="left" w:pos="720"/>
              </w:tabs>
              <w:spacing w:before="60" w:after="60"/>
              <w:rPr>
                <w:rFonts w:eastAsia="Times New Roman"/>
                <w:b/>
                <w:i/>
                <w:sz w:val="16"/>
                <w:szCs w:val="16"/>
              </w:rPr>
            </w:pPr>
            <w:r w:rsidRPr="00B87054">
              <w:rPr>
                <w:i/>
                <w:color w:val="8DB3E2"/>
                <w:sz w:val="18"/>
              </w:rPr>
              <w:t xml:space="preserve">Общи &lt;2A.1.26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83" w:type="pct"/>
            <w:tcBorders>
              <w:top w:val="single" w:sz="4" w:space="0" w:color="auto"/>
              <w:left w:val="single" w:sz="4" w:space="0" w:color="auto"/>
              <w:bottom w:val="single" w:sz="4" w:space="0" w:color="auto"/>
              <w:right w:val="single" w:sz="4" w:space="0" w:color="auto"/>
            </w:tcBorders>
          </w:tcPr>
          <w:p w14:paraId="0E2AE827" w14:textId="77777777" w:rsidR="002D2DBF" w:rsidRPr="00B87054" w:rsidRDefault="002D2DBF" w:rsidP="002D2DBF">
            <w:pPr>
              <w:spacing w:before="0" w:after="240"/>
              <w:rPr>
                <w:rFonts w:eastAsia="Times New Roman"/>
                <w:i/>
                <w:color w:val="8DB3E2"/>
                <w:sz w:val="18"/>
                <w:szCs w:val="18"/>
              </w:rPr>
            </w:pPr>
            <w:r w:rsidRPr="00B87054">
              <w:rPr>
                <w:i/>
                <w:color w:val="8DB3E2"/>
                <w:sz w:val="18"/>
              </w:rPr>
              <w:t xml:space="preserve">Специфични за програмата  &lt;2A.1.27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1F18DF69" w14:textId="77777777" w:rsidR="002D2DBF" w:rsidRPr="00B87054" w:rsidRDefault="002D2DBF" w:rsidP="002D2DBF">
            <w:pPr>
              <w:snapToGrid w:val="0"/>
              <w:spacing w:before="60" w:after="60"/>
              <w:rPr>
                <w:rFonts w:eastAsia="Times New Roman"/>
                <w:b/>
                <w:i/>
                <w:sz w:val="16"/>
                <w:szCs w:val="16"/>
              </w:rPr>
            </w:pPr>
            <w:r w:rsidRPr="00B87054">
              <w:rPr>
                <w:i/>
                <w:color w:val="8DB3E2"/>
                <w:sz w:val="18"/>
              </w:rPr>
              <w:t xml:space="preserve">Общи &lt;2A.1.27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372" w:type="pct"/>
            <w:gridSpan w:val="3"/>
            <w:tcBorders>
              <w:top w:val="single" w:sz="4" w:space="0" w:color="auto"/>
              <w:left w:val="single" w:sz="4" w:space="0" w:color="auto"/>
              <w:bottom w:val="single" w:sz="4" w:space="0" w:color="auto"/>
              <w:right w:val="single" w:sz="4" w:space="0" w:color="auto"/>
            </w:tcBorders>
          </w:tcPr>
          <w:p w14:paraId="183F7E50" w14:textId="77777777" w:rsidR="002D2DBF" w:rsidRPr="00B87054" w:rsidRDefault="002D2DBF" w:rsidP="002D2DBF">
            <w:pPr>
              <w:snapToGrid w:val="0"/>
              <w:spacing w:before="0" w:after="240"/>
              <w:rPr>
                <w:rFonts w:eastAsia="Times New Roman"/>
                <w:i/>
                <w:color w:val="8DB3E2"/>
                <w:sz w:val="18"/>
                <w:szCs w:val="18"/>
              </w:rPr>
            </w:pPr>
            <w:r w:rsidRPr="00B87054">
              <w:rPr>
                <w:i/>
                <w:color w:val="8DB3E2"/>
                <w:sz w:val="18"/>
              </w:rPr>
              <w:t xml:space="preserve">Общи показатели за изпълнението &lt;2A.1.28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77" w:type="pct"/>
            <w:tcBorders>
              <w:top w:val="single" w:sz="4" w:space="0" w:color="auto"/>
              <w:left w:val="single" w:sz="4" w:space="0" w:color="auto"/>
              <w:bottom w:val="single" w:sz="4" w:space="0" w:color="auto"/>
              <w:right w:val="single" w:sz="4" w:space="0" w:color="auto"/>
            </w:tcBorders>
          </w:tcPr>
          <w:p w14:paraId="56DD7B42" w14:textId="77777777" w:rsidR="002D2DBF" w:rsidRPr="00B87054" w:rsidRDefault="002D2DBF" w:rsidP="002D2DBF">
            <w:pPr>
              <w:snapToGrid w:val="0"/>
              <w:spacing w:before="0" w:after="240"/>
              <w:rPr>
                <w:rFonts w:eastAsia="Times New Roman"/>
                <w:i/>
                <w:color w:val="8DB3E2"/>
                <w:sz w:val="18"/>
                <w:szCs w:val="18"/>
              </w:rPr>
            </w:pPr>
            <w:r w:rsidRPr="00B87054">
              <w:rPr>
                <w:i/>
                <w:color w:val="8DB3E2"/>
                <w:sz w:val="18"/>
              </w:rPr>
              <w:t xml:space="preserve">Количествени &lt;2A.1.29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09CE75A9" w14:textId="77777777" w:rsidR="002D2DBF" w:rsidRPr="00B87054" w:rsidRDefault="002D2DBF" w:rsidP="002D2DBF">
            <w:pPr>
              <w:snapToGrid w:val="0"/>
              <w:spacing w:before="0" w:after="240"/>
              <w:rPr>
                <w:rFonts w:eastAsia="Times New Roman"/>
              </w:rPr>
            </w:pPr>
            <w:r w:rsidRPr="00B87054">
              <w:rPr>
                <w:i/>
                <w:color w:val="8DB3E2"/>
                <w:sz w:val="18"/>
              </w:rPr>
              <w:t xml:space="preserve">Общи &lt;2A.1.29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371" w:type="pct"/>
            <w:tcBorders>
              <w:top w:val="single" w:sz="4" w:space="0" w:color="auto"/>
              <w:left w:val="single" w:sz="4" w:space="0" w:color="auto"/>
              <w:bottom w:val="single" w:sz="4" w:space="0" w:color="auto"/>
              <w:right w:val="single" w:sz="4" w:space="0" w:color="auto"/>
            </w:tcBorders>
          </w:tcPr>
          <w:p w14:paraId="50849056" w14:textId="77777777" w:rsidR="002D2DBF" w:rsidRPr="00B87054" w:rsidRDefault="002D2DBF" w:rsidP="002D2DBF">
            <w:pPr>
              <w:spacing w:before="0" w:after="240"/>
              <w:rPr>
                <w:rFonts w:eastAsia="Times New Roman"/>
                <w:b/>
                <w:sz w:val="20"/>
              </w:rPr>
            </w:pPr>
            <w:r w:rsidRPr="00B87054">
              <w:rPr>
                <w:i/>
                <w:color w:val="8DB3E2"/>
                <w:sz w:val="18"/>
              </w:rPr>
              <w:t xml:space="preserve">&lt;2A.1.30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531" w:type="pct"/>
            <w:gridSpan w:val="4"/>
            <w:tcBorders>
              <w:left w:val="single" w:sz="4" w:space="0" w:color="auto"/>
              <w:right w:val="single" w:sz="4" w:space="0" w:color="auto"/>
            </w:tcBorders>
          </w:tcPr>
          <w:p w14:paraId="08A21913" w14:textId="77777777" w:rsidR="002D2DBF" w:rsidRPr="00B87054" w:rsidRDefault="002D2DBF" w:rsidP="002D2DBF">
            <w:pPr>
              <w:snapToGrid w:val="0"/>
              <w:spacing w:before="0" w:after="240"/>
              <w:rPr>
                <w:rFonts w:eastAsia="Times New Roman"/>
                <w:i/>
                <w:color w:val="8DB3E2"/>
                <w:sz w:val="18"/>
                <w:szCs w:val="18"/>
              </w:rPr>
            </w:pPr>
            <w:r w:rsidRPr="00B87054">
              <w:rPr>
                <w:i/>
                <w:color w:val="8DB3E2"/>
                <w:sz w:val="18"/>
              </w:rPr>
              <w:t xml:space="preserve">Количествени &lt;2A.1.31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4DA89B9C" w14:textId="77777777" w:rsidR="002D2DBF" w:rsidRPr="00B87054" w:rsidRDefault="002D2DBF" w:rsidP="002D2DBF">
            <w:pPr>
              <w:snapToGrid w:val="0"/>
              <w:spacing w:before="0" w:after="240"/>
              <w:rPr>
                <w:rFonts w:eastAsia="Times New Roman"/>
                <w:b/>
                <w:sz w:val="20"/>
              </w:rPr>
            </w:pPr>
            <w:r w:rsidRPr="00B87054">
              <w:rPr>
                <w:i/>
                <w:color w:val="8DB3E2"/>
                <w:sz w:val="18"/>
              </w:rPr>
              <w:t xml:space="preserve">Качествени &lt;2A.1.31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371" w:type="pct"/>
            <w:tcBorders>
              <w:top w:val="single" w:sz="4" w:space="0" w:color="auto"/>
              <w:left w:val="single" w:sz="4" w:space="0" w:color="auto"/>
              <w:bottom w:val="single" w:sz="4" w:space="0" w:color="auto"/>
              <w:right w:val="single" w:sz="4" w:space="0" w:color="auto"/>
            </w:tcBorders>
          </w:tcPr>
          <w:p w14:paraId="586681DE" w14:textId="77777777" w:rsidR="002D2DBF" w:rsidRPr="00B87054" w:rsidRDefault="002D2DBF" w:rsidP="002D2DBF">
            <w:pPr>
              <w:spacing w:before="0" w:after="240"/>
              <w:rPr>
                <w:rFonts w:eastAsia="Times New Roman"/>
                <w:b/>
                <w:sz w:val="20"/>
              </w:rPr>
            </w:pPr>
            <w:r w:rsidRPr="00B87054">
              <w:rPr>
                <w:i/>
                <w:color w:val="8DB3E2"/>
                <w:sz w:val="18"/>
              </w:rPr>
              <w:t xml:space="preserve">&lt;2A.1.32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451" w:type="pct"/>
            <w:tcBorders>
              <w:top w:val="single" w:sz="4" w:space="0" w:color="auto"/>
              <w:left w:val="single" w:sz="4" w:space="0" w:color="auto"/>
              <w:bottom w:val="single" w:sz="4" w:space="0" w:color="auto"/>
              <w:right w:val="single" w:sz="4" w:space="0" w:color="auto"/>
            </w:tcBorders>
          </w:tcPr>
          <w:p w14:paraId="6F910573" w14:textId="77777777" w:rsidR="002D2DBF" w:rsidRPr="00B87054" w:rsidRDefault="002D2DBF" w:rsidP="002D2DBF">
            <w:pPr>
              <w:spacing w:before="0" w:after="240"/>
              <w:rPr>
                <w:rFonts w:eastAsia="Times New Roman"/>
                <w:b/>
                <w:sz w:val="20"/>
              </w:rPr>
            </w:pPr>
            <w:r w:rsidRPr="00B87054">
              <w:rPr>
                <w:i/>
                <w:color w:val="8DB3E2"/>
                <w:sz w:val="18"/>
              </w:rPr>
              <w:t xml:space="preserve">&lt;2A.1.33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2D2DBF" w:rsidRPr="00B87054" w14:paraId="21A30F89" w14:textId="77777777" w:rsidTr="002D2DBF">
        <w:trPr>
          <w:trHeight w:val="652"/>
        </w:trPr>
        <w:tc>
          <w:tcPr>
            <w:tcW w:w="497" w:type="pct"/>
            <w:tcBorders>
              <w:top w:val="single" w:sz="4" w:space="0" w:color="auto"/>
              <w:left w:val="single" w:sz="4" w:space="0" w:color="auto"/>
              <w:bottom w:val="single" w:sz="4" w:space="0" w:color="auto"/>
              <w:right w:val="single" w:sz="4" w:space="0" w:color="auto"/>
            </w:tcBorders>
          </w:tcPr>
          <w:p w14:paraId="562D4E8D" w14:textId="77777777" w:rsidR="002D2DBF" w:rsidRPr="00B87054" w:rsidRDefault="002D2DBF" w:rsidP="002D2DBF">
            <w:pPr>
              <w:spacing w:before="60" w:after="60"/>
              <w:jc w:val="left"/>
              <w:rPr>
                <w:rFonts w:eastAsia="Times New Roman"/>
                <w:i/>
                <w:sz w:val="16"/>
                <w:szCs w:val="16"/>
              </w:rPr>
            </w:pPr>
          </w:p>
        </w:tc>
        <w:tc>
          <w:tcPr>
            <w:tcW w:w="816" w:type="pct"/>
            <w:tcBorders>
              <w:top w:val="single" w:sz="4" w:space="0" w:color="auto"/>
              <w:left w:val="single" w:sz="4" w:space="0" w:color="auto"/>
              <w:bottom w:val="single" w:sz="4" w:space="0" w:color="auto"/>
              <w:right w:val="single" w:sz="4" w:space="0" w:color="auto"/>
            </w:tcBorders>
          </w:tcPr>
          <w:p w14:paraId="232B57E2" w14:textId="77777777" w:rsidR="002D2DBF" w:rsidRPr="00B87054" w:rsidRDefault="002D2DBF" w:rsidP="002D2DBF">
            <w:pPr>
              <w:spacing w:before="60" w:after="60"/>
              <w:jc w:val="left"/>
              <w:rPr>
                <w:rFonts w:eastAsia="Times New Roman"/>
                <w:i/>
                <w:sz w:val="16"/>
                <w:szCs w:val="16"/>
              </w:rPr>
            </w:pPr>
          </w:p>
        </w:tc>
        <w:tc>
          <w:tcPr>
            <w:tcW w:w="531" w:type="pct"/>
            <w:tcBorders>
              <w:top w:val="single" w:sz="4" w:space="0" w:color="auto"/>
              <w:left w:val="single" w:sz="4" w:space="0" w:color="auto"/>
              <w:bottom w:val="single" w:sz="4" w:space="0" w:color="auto"/>
              <w:right w:val="single" w:sz="4" w:space="0" w:color="auto"/>
            </w:tcBorders>
          </w:tcPr>
          <w:p w14:paraId="50D738B7" w14:textId="77777777" w:rsidR="002D2DBF" w:rsidRPr="00B87054" w:rsidRDefault="002D2DBF" w:rsidP="002D2DBF">
            <w:pPr>
              <w:spacing w:before="60" w:after="60"/>
              <w:jc w:val="center"/>
              <w:rPr>
                <w:rFonts w:eastAsia="Times New Roman"/>
                <w:i/>
                <w:sz w:val="16"/>
                <w:szCs w:val="16"/>
              </w:rPr>
            </w:pPr>
          </w:p>
        </w:tc>
        <w:tc>
          <w:tcPr>
            <w:tcW w:w="583" w:type="pct"/>
            <w:tcBorders>
              <w:top w:val="single" w:sz="4" w:space="0" w:color="auto"/>
              <w:left w:val="single" w:sz="4" w:space="0" w:color="auto"/>
              <w:bottom w:val="single" w:sz="4" w:space="0" w:color="auto"/>
              <w:right w:val="single" w:sz="4" w:space="0" w:color="auto"/>
            </w:tcBorders>
          </w:tcPr>
          <w:p w14:paraId="6BA7A67C" w14:textId="77777777" w:rsidR="002D2DBF" w:rsidRPr="00B87054" w:rsidRDefault="002D2DBF" w:rsidP="002D2DBF">
            <w:pPr>
              <w:spacing w:before="60" w:after="60"/>
              <w:jc w:val="center"/>
              <w:rPr>
                <w:rFonts w:eastAsia="Times New Roman"/>
                <w:i/>
                <w:sz w:val="16"/>
                <w:szCs w:val="16"/>
              </w:rPr>
            </w:pPr>
          </w:p>
        </w:tc>
        <w:tc>
          <w:tcPr>
            <w:tcW w:w="372" w:type="pct"/>
            <w:gridSpan w:val="3"/>
            <w:tcBorders>
              <w:top w:val="single" w:sz="4" w:space="0" w:color="auto"/>
              <w:left w:val="single" w:sz="4" w:space="0" w:color="auto"/>
              <w:bottom w:val="single" w:sz="4" w:space="0" w:color="auto"/>
              <w:right w:val="single" w:sz="4" w:space="0" w:color="auto"/>
            </w:tcBorders>
          </w:tcPr>
          <w:p w14:paraId="19AAD35E" w14:textId="77777777" w:rsidR="002D2DBF" w:rsidRPr="00B87054" w:rsidDel="001A523D" w:rsidRDefault="002D2DBF" w:rsidP="002D2DBF">
            <w:pPr>
              <w:spacing w:before="60" w:after="60"/>
              <w:jc w:val="center"/>
              <w:rPr>
                <w:rFonts w:eastAsia="Times New Roman"/>
                <w:i/>
                <w:sz w:val="16"/>
                <w:szCs w:val="16"/>
              </w:rPr>
            </w:pPr>
          </w:p>
        </w:tc>
        <w:tc>
          <w:tcPr>
            <w:tcW w:w="477" w:type="pct"/>
            <w:tcBorders>
              <w:top w:val="single" w:sz="4" w:space="0" w:color="auto"/>
              <w:left w:val="single" w:sz="4" w:space="0" w:color="auto"/>
              <w:bottom w:val="single" w:sz="4" w:space="0" w:color="auto"/>
              <w:right w:val="single" w:sz="4" w:space="0" w:color="auto"/>
            </w:tcBorders>
          </w:tcPr>
          <w:p w14:paraId="497B7B6A" w14:textId="77777777" w:rsidR="002D2DBF" w:rsidRPr="00B87054" w:rsidDel="001A523D" w:rsidRDefault="002D2DBF" w:rsidP="002D2DBF">
            <w:pPr>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213A692D" w14:textId="77777777" w:rsidR="002D2DBF" w:rsidRPr="00B87054" w:rsidRDefault="002D2DBF" w:rsidP="002D2DBF">
            <w:pPr>
              <w:spacing w:before="60" w:after="60"/>
              <w:jc w:val="center"/>
              <w:rPr>
                <w:rFonts w:eastAsia="Times New Roman"/>
                <w:i/>
                <w:sz w:val="16"/>
                <w:szCs w:val="16"/>
              </w:rPr>
            </w:pPr>
          </w:p>
        </w:tc>
        <w:tc>
          <w:tcPr>
            <w:tcW w:w="212" w:type="pct"/>
            <w:gridSpan w:val="2"/>
            <w:tcBorders>
              <w:left w:val="single" w:sz="4" w:space="0" w:color="auto"/>
              <w:right w:val="single" w:sz="4" w:space="0" w:color="auto"/>
            </w:tcBorders>
          </w:tcPr>
          <w:p w14:paraId="58E1AAC1" w14:textId="77777777" w:rsidR="002D2DBF" w:rsidRPr="00B87054" w:rsidDel="001A523D" w:rsidRDefault="002D2DBF" w:rsidP="002D2DBF">
            <w:pPr>
              <w:snapToGrid w:val="0"/>
              <w:spacing w:before="60" w:after="60"/>
              <w:jc w:val="center"/>
              <w:rPr>
                <w:rFonts w:eastAsia="Times New Roman"/>
                <w:i/>
                <w:sz w:val="16"/>
                <w:szCs w:val="16"/>
              </w:rPr>
            </w:pPr>
          </w:p>
        </w:tc>
        <w:tc>
          <w:tcPr>
            <w:tcW w:w="142" w:type="pct"/>
            <w:tcBorders>
              <w:left w:val="single" w:sz="4" w:space="0" w:color="auto"/>
              <w:right w:val="single" w:sz="4" w:space="0" w:color="auto"/>
            </w:tcBorders>
          </w:tcPr>
          <w:p w14:paraId="64608BEC" w14:textId="77777777" w:rsidR="002D2DBF" w:rsidRPr="00B87054" w:rsidDel="001A523D" w:rsidRDefault="002D2DBF" w:rsidP="002D2DBF">
            <w:pPr>
              <w:snapToGrid w:val="0"/>
              <w:spacing w:before="60" w:after="60"/>
              <w:jc w:val="center"/>
              <w:rPr>
                <w:rFonts w:eastAsia="Times New Roman"/>
                <w:i/>
                <w:sz w:val="16"/>
                <w:szCs w:val="16"/>
              </w:rPr>
            </w:pPr>
          </w:p>
        </w:tc>
        <w:tc>
          <w:tcPr>
            <w:tcW w:w="177" w:type="pct"/>
            <w:tcBorders>
              <w:left w:val="single" w:sz="4" w:space="0" w:color="auto"/>
              <w:right w:val="single" w:sz="4" w:space="0" w:color="auto"/>
            </w:tcBorders>
          </w:tcPr>
          <w:p w14:paraId="66E4C675" w14:textId="77777777" w:rsidR="002D2DBF" w:rsidRPr="00B87054" w:rsidDel="001A523D" w:rsidRDefault="002D2DBF" w:rsidP="002D2DBF">
            <w:pPr>
              <w:snapToGrid w:val="0"/>
              <w:spacing w:before="60" w:after="60"/>
              <w:jc w:val="center"/>
              <w:rPr>
                <w:rFonts w:eastAsia="Times New Roman"/>
                <w:i/>
                <w:sz w:val="16"/>
                <w:szCs w:val="16"/>
              </w:rPr>
            </w:pPr>
          </w:p>
        </w:tc>
        <w:tc>
          <w:tcPr>
            <w:tcW w:w="371" w:type="pct"/>
            <w:tcBorders>
              <w:top w:val="single" w:sz="4" w:space="0" w:color="auto"/>
              <w:left w:val="single" w:sz="4" w:space="0" w:color="auto"/>
              <w:bottom w:val="single" w:sz="4" w:space="0" w:color="auto"/>
              <w:right w:val="single" w:sz="4" w:space="0" w:color="auto"/>
            </w:tcBorders>
          </w:tcPr>
          <w:p w14:paraId="719E5BA8" w14:textId="77777777" w:rsidR="002D2DBF" w:rsidRPr="00B87054" w:rsidRDefault="002D2DBF" w:rsidP="002D2DBF">
            <w:pPr>
              <w:spacing w:before="60" w:after="60"/>
              <w:jc w:val="center"/>
              <w:rPr>
                <w:rFonts w:eastAsia="Times New Roman"/>
                <w:i/>
                <w:sz w:val="16"/>
                <w:szCs w:val="16"/>
              </w:rPr>
            </w:pPr>
          </w:p>
        </w:tc>
        <w:tc>
          <w:tcPr>
            <w:tcW w:w="451" w:type="pct"/>
            <w:tcBorders>
              <w:top w:val="single" w:sz="4" w:space="0" w:color="auto"/>
              <w:left w:val="single" w:sz="4" w:space="0" w:color="auto"/>
              <w:bottom w:val="single" w:sz="4" w:space="0" w:color="auto"/>
              <w:right w:val="single" w:sz="4" w:space="0" w:color="auto"/>
            </w:tcBorders>
          </w:tcPr>
          <w:p w14:paraId="632F1E1C" w14:textId="77777777" w:rsidR="002D2DBF" w:rsidRPr="00B87054" w:rsidRDefault="002D2DBF" w:rsidP="002D2DBF">
            <w:pPr>
              <w:spacing w:before="60" w:after="60"/>
              <w:jc w:val="center"/>
              <w:rPr>
                <w:rFonts w:eastAsia="Times New Roman"/>
                <w:sz w:val="16"/>
                <w:szCs w:val="16"/>
              </w:rPr>
            </w:pPr>
          </w:p>
        </w:tc>
      </w:tr>
    </w:tbl>
    <w:p w14:paraId="0797BBD0" w14:textId="77777777" w:rsidR="002D2DBF" w:rsidRPr="00B87054" w:rsidRDefault="002D2DBF" w:rsidP="002D2DBF">
      <w:pPr>
        <w:suppressAutoHyphens/>
        <w:rPr>
          <w:b/>
        </w:rPr>
        <w:sectPr w:rsidR="002D2DBF" w:rsidRPr="00B87054" w:rsidSect="00C50033">
          <w:pgSz w:w="16838" w:h="11906" w:orient="landscape"/>
          <w:pgMar w:top="1021" w:right="1134" w:bottom="1021" w:left="1134" w:header="601" w:footer="1077" w:gutter="0"/>
          <w:cols w:space="720"/>
          <w:docGrid w:linePitch="326"/>
        </w:sectPr>
      </w:pPr>
    </w:p>
    <w:p w14:paraId="630CC126" w14:textId="77777777" w:rsidR="002D2DBF" w:rsidRPr="00B87054" w:rsidRDefault="002D2DBF" w:rsidP="002D2DBF">
      <w:pPr>
        <w:suppressAutoHyphens/>
        <w:rPr>
          <w:b/>
        </w:rPr>
      </w:pPr>
      <w:r w:rsidRPr="00B87054">
        <w:rPr>
          <w:b/>
        </w:rPr>
        <w:lastRenderedPageBreak/>
        <w:t xml:space="preserve">2.А.6.  </w:t>
      </w:r>
      <w:r w:rsidRPr="00B87054">
        <w:tab/>
      </w:r>
      <w:r w:rsidRPr="00B87054">
        <w:rPr>
          <w:b/>
        </w:rPr>
        <w:t xml:space="preserve">Действия, които ще получат подкрепа в рамките на инвестиционния приоритет </w:t>
      </w:r>
    </w:p>
    <w:p w14:paraId="63268F88" w14:textId="72F63947" w:rsidR="002D2DBF" w:rsidRPr="00B87054" w:rsidRDefault="002D2DBF" w:rsidP="002D2DBF">
      <w:pPr>
        <w:suppressAutoHyphens/>
        <w:rPr>
          <w:b/>
        </w:rPr>
      </w:pPr>
      <w:r w:rsidRPr="00B87054">
        <w:t>(по инвестиционни приоритети)</w:t>
      </w:r>
    </w:p>
    <w:p w14:paraId="595D2EFE" w14:textId="77777777" w:rsidR="002D2DBF" w:rsidRPr="00B87054" w:rsidRDefault="002D2DBF" w:rsidP="002D2DBF">
      <w:pPr>
        <w:pStyle w:val="ManualHeading3"/>
        <w:tabs>
          <w:tab w:val="clear" w:pos="850"/>
        </w:tabs>
        <w:ind w:left="1418" w:hanging="1418"/>
        <w:rPr>
          <w:b/>
        </w:rPr>
      </w:pPr>
      <w:r w:rsidRPr="00B87054">
        <w:rPr>
          <w:b/>
        </w:rPr>
        <w:t xml:space="preserve">2.А.6.1 </w:t>
      </w:r>
      <w:r w:rsidRPr="00B87054">
        <w:tab/>
      </w:r>
      <w:r w:rsidRPr="00B87054">
        <w:rPr>
          <w:b/>
        </w:rPr>
        <w:t>Описание на видовете и примерите за действия, които ще получат подкрепа, и на очаквания им принос за постигането на специфичните цели, включително, когато е целесъобразно, определяне на основните целеви групи, конкретни целеви територии и категории бенефициери</w:t>
      </w:r>
    </w:p>
    <w:p w14:paraId="55E3823F" w14:textId="0A670B95" w:rsidR="002D2DBF" w:rsidRPr="00B87054" w:rsidRDefault="002D2DBF" w:rsidP="00FB0F02">
      <w:pPr>
        <w:pStyle w:val="ManualHeading3"/>
        <w:tabs>
          <w:tab w:val="clear" w:pos="850"/>
        </w:tabs>
        <w:ind w:left="1418" w:hanging="1418"/>
        <w:rPr>
          <w:i w:val="0"/>
        </w:rPr>
      </w:pPr>
      <w:r w:rsidRPr="00B87054">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2D2DBF" w:rsidRPr="00B87054" w14:paraId="250A3DF2" w14:textId="77777777" w:rsidTr="002A51D1">
        <w:trPr>
          <w:trHeight w:val="518"/>
        </w:trPr>
        <w:tc>
          <w:tcPr>
            <w:tcW w:w="1951" w:type="dxa"/>
            <w:shd w:val="clear" w:color="auto" w:fill="auto"/>
          </w:tcPr>
          <w:p w14:paraId="14087CDC" w14:textId="77777777" w:rsidR="002D2DBF" w:rsidRPr="00B87054" w:rsidRDefault="002D2DBF" w:rsidP="002D2DBF">
            <w:pPr>
              <w:rPr>
                <w:i/>
                <w:color w:val="8DB3E2"/>
                <w:sz w:val="18"/>
                <w:szCs w:val="18"/>
              </w:rPr>
            </w:pPr>
            <w:r w:rsidRPr="00B87054">
              <w:rPr>
                <w:i/>
              </w:rPr>
              <w:t>Инвестиционен приоритет</w:t>
            </w:r>
          </w:p>
        </w:tc>
        <w:tc>
          <w:tcPr>
            <w:tcW w:w="7116" w:type="dxa"/>
            <w:shd w:val="clear" w:color="auto" w:fill="auto"/>
          </w:tcPr>
          <w:p w14:paraId="24AAD2D3" w14:textId="77777777" w:rsidR="002D2DBF" w:rsidRPr="00B87054" w:rsidRDefault="002D2DBF" w:rsidP="002D2DBF">
            <w:pPr>
              <w:rPr>
                <w:i/>
                <w:color w:val="8DB3E2"/>
                <w:sz w:val="18"/>
              </w:rPr>
            </w:pPr>
            <w:r w:rsidRPr="00B87054">
              <w:rPr>
                <w:i/>
                <w:color w:val="8DB3E2"/>
                <w:sz w:val="18"/>
              </w:rPr>
              <w:t xml:space="preserve">&lt;2A.2.1.1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4866A665" w14:textId="77777777" w:rsidR="00E8079A" w:rsidRPr="00B87054" w:rsidRDefault="00E8079A" w:rsidP="00AB697B">
            <w:pPr>
              <w:pStyle w:val="Text1"/>
              <w:ind w:left="0"/>
              <w:rPr>
                <w:i/>
                <w:color w:val="8DB3E2"/>
                <w:sz w:val="18"/>
              </w:rPr>
            </w:pPr>
            <w:r w:rsidRPr="00B87054">
              <w:rPr>
                <w:b/>
              </w:rPr>
              <w:t>Инвестиционен приоритет</w:t>
            </w:r>
            <w:r w:rsidRPr="00B87054">
              <w:t xml:space="preserve"> </w:t>
            </w:r>
            <w:r w:rsidRPr="00B87054">
              <w:rPr>
                <w:b/>
              </w:rPr>
              <w:t xml:space="preserve">c (iv) към ТЦ 6 (КФ): </w:t>
            </w:r>
            <w:r w:rsidR="002E1409" w:rsidRPr="00B87054">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B87054" w14:paraId="67295E8A" w14:textId="77777777" w:rsidTr="002A51D1">
        <w:trPr>
          <w:trHeight w:val="819"/>
        </w:trPr>
        <w:tc>
          <w:tcPr>
            <w:tcW w:w="9067" w:type="dxa"/>
            <w:gridSpan w:val="2"/>
            <w:shd w:val="clear" w:color="auto" w:fill="auto"/>
          </w:tcPr>
          <w:p w14:paraId="14F72ACF" w14:textId="77777777" w:rsidR="002D2DBF" w:rsidRPr="00B87054" w:rsidRDefault="002D2DBF" w:rsidP="002D2DBF">
            <w:pPr>
              <w:rPr>
                <w:i/>
                <w:color w:val="8DB3E2"/>
                <w:sz w:val="18"/>
              </w:rPr>
            </w:pPr>
            <w:r w:rsidRPr="00B87054">
              <w:rPr>
                <w:i/>
                <w:color w:val="8DB3E2"/>
                <w:sz w:val="18"/>
              </w:rPr>
              <w:t xml:space="preserve">&lt;2A.2.1.2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="17 500" </w:t>
            </w:r>
            <w:proofErr w:type="spellStart"/>
            <w:r w:rsidRPr="00B87054">
              <w:rPr>
                <w:i/>
                <w:color w:val="8DB3E2"/>
                <w:sz w:val="18"/>
              </w:rPr>
              <w:t>input</w:t>
            </w:r>
            <w:proofErr w:type="spellEnd"/>
            <w:r w:rsidRPr="00B87054">
              <w:rPr>
                <w:i/>
                <w:color w:val="8DB3E2"/>
                <w:sz w:val="18"/>
              </w:rPr>
              <w:t>="M"&gt;</w:t>
            </w:r>
          </w:p>
          <w:p w14:paraId="6931FC05" w14:textId="77777777" w:rsidR="00056687" w:rsidRPr="00B87054" w:rsidRDefault="00056687" w:rsidP="00AA1316">
            <w:pPr>
              <w:tabs>
                <w:tab w:val="left" w:pos="0"/>
              </w:tabs>
              <w:rPr>
                <w:lang w:eastAsia="en-US"/>
              </w:rPr>
            </w:pPr>
            <w:r w:rsidRPr="00B87054">
              <w:rPr>
                <w:lang w:eastAsia="en-US"/>
              </w:rPr>
              <w:t>Списък на мерките, които ще бъдат финансирани по ПО5:</w:t>
            </w:r>
          </w:p>
          <w:p w14:paraId="3D9E4E31" w14:textId="77777777" w:rsidR="00056687" w:rsidRPr="00B87054" w:rsidRDefault="00056687" w:rsidP="00AA1316">
            <w:pPr>
              <w:tabs>
                <w:tab w:val="left" w:pos="0"/>
              </w:tabs>
              <w:rPr>
                <w:b/>
              </w:rPr>
            </w:pPr>
            <w:r w:rsidRPr="00B87054">
              <w:rPr>
                <w:b/>
                <w:lang w:eastAsia="en-US"/>
              </w:rPr>
              <w:t xml:space="preserve">1. </w:t>
            </w:r>
            <w:r w:rsidRPr="00B87054">
              <w:rPr>
                <w:b/>
              </w:rPr>
              <w:t>П</w:t>
            </w:r>
            <w:r w:rsidR="00AA1316" w:rsidRPr="00B87054">
              <w:rPr>
                <w:b/>
              </w:rPr>
              <w:t>реглед и анализ на общинските програми за качеството на атмосферния въздух</w:t>
            </w:r>
            <w:r w:rsidR="00DA0448" w:rsidRPr="00B87054">
              <w:rPr>
                <w:b/>
              </w:rPr>
              <w:t xml:space="preserve"> и подпомагане </w:t>
            </w:r>
            <w:r w:rsidR="00AC2920" w:rsidRPr="00B87054">
              <w:rPr>
                <w:b/>
              </w:rPr>
              <w:t>н</w:t>
            </w:r>
            <w:r w:rsidR="007D0E81" w:rsidRPr="00B87054">
              <w:rPr>
                <w:b/>
              </w:rPr>
              <w:t xml:space="preserve">а </w:t>
            </w:r>
            <w:r w:rsidR="00DA0448" w:rsidRPr="00B87054">
              <w:rPr>
                <w:b/>
              </w:rPr>
              <w:t>последващото им</w:t>
            </w:r>
            <w:r w:rsidR="00DA0448" w:rsidRPr="00B87054">
              <w:t xml:space="preserve"> </w:t>
            </w:r>
            <w:r w:rsidR="00DA0448" w:rsidRPr="00B87054">
              <w:rPr>
                <w:b/>
              </w:rPr>
              <w:t>и</w:t>
            </w:r>
            <w:r w:rsidR="00023295" w:rsidRPr="00B87054">
              <w:rPr>
                <w:b/>
              </w:rPr>
              <w:t>зготвяне/преработване</w:t>
            </w:r>
            <w:r w:rsidR="00872A7C" w:rsidRPr="00B87054">
              <w:rPr>
                <w:b/>
              </w:rPr>
              <w:t xml:space="preserve"> и</w:t>
            </w:r>
            <w:r w:rsidR="00023295" w:rsidRPr="00B87054">
              <w:rPr>
                <w:b/>
              </w:rPr>
              <w:t xml:space="preserve"> </w:t>
            </w:r>
            <w:r w:rsidR="00DC3C20" w:rsidRPr="00B87054">
              <w:rPr>
                <w:b/>
              </w:rPr>
              <w:t>конт</w:t>
            </w:r>
            <w:r w:rsidR="0016764A" w:rsidRPr="00B87054">
              <w:rPr>
                <w:b/>
              </w:rPr>
              <w:t>ро</w:t>
            </w:r>
            <w:r w:rsidR="00DC3C20" w:rsidRPr="00B87054">
              <w:rPr>
                <w:b/>
              </w:rPr>
              <w:t>л</w:t>
            </w:r>
            <w:r w:rsidR="00023295" w:rsidRPr="00B87054">
              <w:rPr>
                <w:b/>
              </w:rPr>
              <w:t>.</w:t>
            </w:r>
          </w:p>
          <w:p w14:paraId="7D2A89BC" w14:textId="77777777" w:rsidR="004B1559" w:rsidRPr="00B87054" w:rsidRDefault="006F2AF4" w:rsidP="00F16C8A">
            <w:pPr>
              <w:tabs>
                <w:tab w:val="left" w:pos="0"/>
              </w:tabs>
            </w:pPr>
            <w:r w:rsidRPr="00B87054">
              <w:t>Със средства по приоритетната ос ще бъде финансиран преглед и анализ на програмите за КАВ на общините с нарушено качество на атмосферния въздух</w:t>
            </w:r>
            <w:r w:rsidR="007541F1" w:rsidRPr="00B87054">
              <w:t xml:space="preserve"> </w:t>
            </w:r>
            <w:r w:rsidR="007541F1" w:rsidRPr="00B87054">
              <w:rPr>
                <w:lang w:eastAsia="en-US"/>
              </w:rPr>
              <w:t>по показателите ФПЧ</w:t>
            </w:r>
            <w:r w:rsidR="007541F1" w:rsidRPr="00B87054">
              <w:rPr>
                <w:vertAlign w:val="subscript"/>
                <w:lang w:eastAsia="en-US"/>
              </w:rPr>
              <w:t>10</w:t>
            </w:r>
            <w:r w:rsidR="007541F1" w:rsidRPr="00B87054">
              <w:rPr>
                <w:lang w:eastAsia="en-US"/>
              </w:rPr>
              <w:t xml:space="preserve"> и </w:t>
            </w:r>
            <w:r w:rsidR="007541F1" w:rsidRPr="00B87054">
              <w:rPr>
                <w:lang w:val="en-US" w:eastAsia="en-US"/>
              </w:rPr>
              <w:t>NO</w:t>
            </w:r>
            <w:r w:rsidR="007541F1" w:rsidRPr="00B87054">
              <w:rPr>
                <w:vertAlign w:val="subscript"/>
                <w:lang w:val="en-US" w:eastAsia="en-US"/>
              </w:rPr>
              <w:t>x</w:t>
            </w:r>
            <w:r w:rsidR="007541F1" w:rsidRPr="00B87054">
              <w:rPr>
                <w:lang w:eastAsia="en-US"/>
              </w:rPr>
              <w:t>.</w:t>
            </w:r>
            <w:r w:rsidRPr="00B87054">
              <w:t xml:space="preserve"> </w:t>
            </w:r>
          </w:p>
          <w:p w14:paraId="63F2ECA1" w14:textId="77777777" w:rsidR="004B1559" w:rsidRPr="00B87054" w:rsidRDefault="004B1559" w:rsidP="00F16C8A">
            <w:pPr>
              <w:tabs>
                <w:tab w:val="left" w:pos="0"/>
              </w:tabs>
            </w:pPr>
            <w:r w:rsidRPr="00B87054">
              <w:t>Като последваща мярка общините ще бъдат подпомогнати при разработването на нови или преработването на действащи програми, тяхното изпълнение и контрол.</w:t>
            </w:r>
          </w:p>
          <w:p w14:paraId="796CB5BA" w14:textId="77777777" w:rsidR="004B1559" w:rsidRPr="00B87054" w:rsidRDefault="004B1559" w:rsidP="004B1559">
            <w:pPr>
              <w:tabs>
                <w:tab w:val="left" w:pos="400"/>
              </w:tabs>
            </w:pPr>
            <w:r w:rsidRPr="00B87054">
              <w:t xml:space="preserve">Въз основа на резултатите от прегледа и анализа на програмите ще бъдат предприети мерки за развитие и оптимизиране на системите за мониторинг качеството на атмосферния въздух. При необходимост, ще бъдат изградени и системи за ранно предупреждение за замърсяване на атмосферния въздух при неблагоприятни метеорологични условия. </w:t>
            </w:r>
          </w:p>
          <w:p w14:paraId="5A848739" w14:textId="77777777" w:rsidR="009C6C23" w:rsidRPr="00B87054" w:rsidRDefault="00872A7C" w:rsidP="00F16C8A">
            <w:pPr>
              <w:tabs>
                <w:tab w:val="left" w:pos="400"/>
              </w:tabs>
              <w:rPr>
                <w:color w:val="000000"/>
                <w:lang w:val="ru-RU"/>
              </w:rPr>
            </w:pPr>
            <w:r w:rsidRPr="00B87054">
              <w:rPr>
                <w:color w:val="000000"/>
              </w:rPr>
              <w:t xml:space="preserve">По време на прегледа и анализа на общинските програми за КАВ и последващата им актуализация, там където е приложимо, ще се търси синергия с Плановете за устойчива градска мобилност (ако такива са налични). </w:t>
            </w:r>
          </w:p>
          <w:p w14:paraId="294469DA" w14:textId="77777777" w:rsidR="00AA1316" w:rsidRPr="00B87054" w:rsidRDefault="00AA1316" w:rsidP="00F16C8A">
            <w:pPr>
              <w:tabs>
                <w:tab w:val="left" w:pos="400"/>
              </w:tabs>
              <w:rPr>
                <w:color w:val="000000"/>
              </w:rPr>
            </w:pPr>
            <w:r w:rsidRPr="00B87054">
              <w:rPr>
                <w:color w:val="000000"/>
              </w:rPr>
              <w:t xml:space="preserve">При изпълнение на мярката ще бъдат взети предвид резултатите от приключили проекти по програма LIFE и Седмата рамкова програма, както и целите за укрепване на капацитета в дългосрочен план във връзка със заключенията от проекта Air </w:t>
            </w:r>
            <w:proofErr w:type="spellStart"/>
            <w:r w:rsidRPr="00B87054">
              <w:rPr>
                <w:color w:val="000000"/>
              </w:rPr>
              <w:t>Implementation</w:t>
            </w:r>
            <w:proofErr w:type="spellEnd"/>
            <w:r w:rsidRPr="00B87054">
              <w:rPr>
                <w:color w:val="000000"/>
              </w:rPr>
              <w:t xml:space="preserve"> </w:t>
            </w:r>
            <w:proofErr w:type="spellStart"/>
            <w:r w:rsidRPr="00B87054">
              <w:rPr>
                <w:color w:val="000000"/>
              </w:rPr>
              <w:t>Pilot</w:t>
            </w:r>
            <w:proofErr w:type="spellEnd"/>
            <w:r w:rsidRPr="00B87054">
              <w:rPr>
                <w:rStyle w:val="FootnoteReference"/>
                <w:color w:val="000000"/>
              </w:rPr>
              <w:footnoteReference w:id="69"/>
            </w:r>
            <w:r w:rsidRPr="00B87054">
              <w:rPr>
                <w:color w:val="000000"/>
              </w:rPr>
              <w:t xml:space="preserve"> на Европейската агенция по околна среда и Генерална дирекция „Околна среда“ на Европейската комисия.</w:t>
            </w:r>
          </w:p>
          <w:p w14:paraId="409DA95C" w14:textId="77777777" w:rsidR="007F03EE" w:rsidRPr="00B87054" w:rsidRDefault="00023295" w:rsidP="00AA1316">
            <w:pPr>
              <w:tabs>
                <w:tab w:val="left" w:pos="400"/>
              </w:tabs>
              <w:rPr>
                <w:b/>
                <w:lang w:eastAsia="en-US"/>
              </w:rPr>
            </w:pPr>
            <w:r w:rsidRPr="00B87054">
              <w:rPr>
                <w:b/>
                <w:lang w:eastAsia="en-US"/>
              </w:rPr>
              <w:t>2</w:t>
            </w:r>
            <w:r w:rsidR="007F03EE" w:rsidRPr="00B87054">
              <w:rPr>
                <w:b/>
                <w:lang w:eastAsia="en-US"/>
              </w:rPr>
              <w:t>. Мерки, адресиращи замърсяването от битово отопление</w:t>
            </w:r>
          </w:p>
          <w:p w14:paraId="7B770E1A" w14:textId="77777777" w:rsidR="007F03EE" w:rsidRPr="00B87054" w:rsidRDefault="007F03EE" w:rsidP="00AA1316">
            <w:pPr>
              <w:tabs>
                <w:tab w:val="left" w:pos="400"/>
              </w:tabs>
              <w:rPr>
                <w:lang w:eastAsia="en-US"/>
              </w:rPr>
            </w:pPr>
            <w:r w:rsidRPr="00B87054">
              <w:rPr>
                <w:lang w:eastAsia="en-US"/>
              </w:rPr>
              <w:t>Индикативни мерки, които ще бъдат финансирани:</w:t>
            </w:r>
          </w:p>
          <w:p w14:paraId="2164F9ED" w14:textId="77777777" w:rsidR="007F03EE" w:rsidRPr="00B87054" w:rsidRDefault="007F03EE" w:rsidP="00AA1316">
            <w:pPr>
              <w:tabs>
                <w:tab w:val="left" w:pos="400"/>
              </w:tabs>
              <w:rPr>
                <w:bCs/>
                <w:szCs w:val="24"/>
              </w:rPr>
            </w:pPr>
            <w:r w:rsidRPr="00B87054">
              <w:rPr>
                <w:lang w:eastAsia="en-US"/>
              </w:rPr>
              <w:lastRenderedPageBreak/>
              <w:t xml:space="preserve">- </w:t>
            </w:r>
            <w:r w:rsidRPr="00B87054">
              <w:rPr>
                <w:bCs/>
                <w:szCs w:val="24"/>
              </w:rPr>
              <w:t>подмяна на стационарни индивидуални и многофамилни домакински горивни устройства на твърдо гориво – по отношение на последните, приоритет ще се дава на инвестиции в санирани сгради;</w:t>
            </w:r>
          </w:p>
          <w:p w14:paraId="39D4C3F4" w14:textId="77777777" w:rsidR="007F03EE" w:rsidRPr="00B87054" w:rsidRDefault="007F03EE" w:rsidP="00AA1316">
            <w:pPr>
              <w:tabs>
                <w:tab w:val="left" w:pos="400"/>
              </w:tabs>
              <w:rPr>
                <w:bCs/>
                <w:szCs w:val="24"/>
              </w:rPr>
            </w:pPr>
            <w:r w:rsidRPr="00B87054">
              <w:rPr>
                <w:bCs/>
                <w:szCs w:val="24"/>
              </w:rPr>
              <w:t xml:space="preserve">- поставяне на филтри за прахови частици </w:t>
            </w:r>
            <w:r w:rsidR="001E1CD8" w:rsidRPr="00B87054">
              <w:rPr>
                <w:bCs/>
                <w:szCs w:val="24"/>
              </w:rPr>
              <w:t xml:space="preserve">на </w:t>
            </w:r>
            <w:r w:rsidRPr="00B87054">
              <w:rPr>
                <w:bCs/>
                <w:szCs w:val="24"/>
              </w:rPr>
              <w:t>индивидуални горивни инсталации (когато е технически и икономически обосновано);</w:t>
            </w:r>
          </w:p>
          <w:p w14:paraId="326E2CBA" w14:textId="77777777" w:rsidR="005D6BBA" w:rsidRPr="00B87054" w:rsidRDefault="007F03EE" w:rsidP="00AA1316">
            <w:pPr>
              <w:tabs>
                <w:tab w:val="left" w:pos="400"/>
              </w:tabs>
              <w:rPr>
                <w:lang w:eastAsia="en-US"/>
              </w:rPr>
            </w:pPr>
            <w:r w:rsidRPr="00B87054">
              <w:rPr>
                <w:lang w:eastAsia="en-US"/>
              </w:rPr>
              <w:t xml:space="preserve">- </w:t>
            </w:r>
            <w:r w:rsidR="005D6BBA" w:rsidRPr="00B87054">
              <w:rPr>
                <w:lang w:eastAsia="en-US"/>
              </w:rPr>
              <w:t xml:space="preserve">мерки за </w:t>
            </w:r>
            <w:r w:rsidR="000E1DE6" w:rsidRPr="00B87054">
              <w:rPr>
                <w:lang w:eastAsia="en-US"/>
              </w:rPr>
              <w:t xml:space="preserve">алтернативно </w:t>
            </w:r>
            <w:r w:rsidR="000E71C4" w:rsidRPr="00B87054">
              <w:rPr>
                <w:lang w:eastAsia="en-US"/>
              </w:rPr>
              <w:t>отопление на</w:t>
            </w:r>
            <w:r w:rsidR="005D6BBA" w:rsidRPr="00B87054">
              <w:rPr>
                <w:lang w:eastAsia="en-US"/>
              </w:rPr>
              <w:t xml:space="preserve"> жилищни райони, </w:t>
            </w:r>
            <w:r w:rsidR="005D6BBA" w:rsidRPr="00B87054">
              <w:rPr>
                <w:bCs/>
                <w:szCs w:val="24"/>
              </w:rPr>
              <w:t>състоящи се от индивидуални къщи и/или малки многофамилни сгради, използващи твърдо гориво за отопление – при спазване на демаркацията с ОПРР 2014-2020 г.;</w:t>
            </w:r>
          </w:p>
          <w:p w14:paraId="47B6A12E" w14:textId="77777777" w:rsidR="000C4E1A" w:rsidRPr="00B87054" w:rsidRDefault="005D6BBA" w:rsidP="00AA1316">
            <w:pPr>
              <w:tabs>
                <w:tab w:val="left" w:pos="400"/>
              </w:tabs>
              <w:rPr>
                <w:lang w:eastAsia="en-US"/>
              </w:rPr>
            </w:pPr>
            <w:r w:rsidRPr="00B87054">
              <w:rPr>
                <w:lang w:eastAsia="en-US"/>
              </w:rPr>
              <w:t xml:space="preserve">- </w:t>
            </w:r>
            <w:r w:rsidR="000C4E1A" w:rsidRPr="00B87054">
              <w:rPr>
                <w:bCs/>
                <w:szCs w:val="24"/>
              </w:rPr>
              <w:t>други допълнителни мерки, идентифицирани като подходящи от бенефициентите за постигане целите на проекта и произтичащи от  прегледа и анализа на общинските програми за качеството на атмосферния въздух</w:t>
            </w:r>
            <w:r w:rsidR="006468FA" w:rsidRPr="00B87054">
              <w:rPr>
                <w:bCs/>
                <w:szCs w:val="24"/>
              </w:rPr>
              <w:t>,</w:t>
            </w:r>
            <w:r w:rsidR="006468FA" w:rsidRPr="00B87054">
              <w:rPr>
                <w:i/>
                <w:szCs w:val="24"/>
              </w:rPr>
              <w:t xml:space="preserve"> </w:t>
            </w:r>
            <w:r w:rsidR="006468FA" w:rsidRPr="00B87054">
              <w:rPr>
                <w:szCs w:val="24"/>
              </w:rPr>
              <w:t>както и други мерки, в съответствие с одобрени планови и стратегически документи</w:t>
            </w:r>
            <w:r w:rsidR="000C4E1A" w:rsidRPr="00B87054">
              <w:rPr>
                <w:bCs/>
                <w:szCs w:val="24"/>
              </w:rPr>
              <w:t xml:space="preserve">. </w:t>
            </w:r>
          </w:p>
          <w:p w14:paraId="445231BC" w14:textId="77777777" w:rsidR="000C4E1A" w:rsidRPr="00B87054" w:rsidRDefault="00023295" w:rsidP="00AA1316">
            <w:pPr>
              <w:tabs>
                <w:tab w:val="left" w:pos="400"/>
              </w:tabs>
              <w:rPr>
                <w:b/>
                <w:lang w:eastAsia="en-US"/>
              </w:rPr>
            </w:pPr>
            <w:r w:rsidRPr="00B87054">
              <w:rPr>
                <w:b/>
                <w:lang w:eastAsia="en-US"/>
              </w:rPr>
              <w:t>3</w:t>
            </w:r>
            <w:r w:rsidR="000C4E1A" w:rsidRPr="00B87054">
              <w:rPr>
                <w:b/>
                <w:lang w:eastAsia="en-US"/>
              </w:rPr>
              <w:t>. Мерки, адресиращи замърсяването от обществения транспорт</w:t>
            </w:r>
          </w:p>
          <w:p w14:paraId="204AD2D7" w14:textId="77777777" w:rsidR="000C4E1A" w:rsidRPr="00B87054" w:rsidRDefault="000C4E1A" w:rsidP="000C4E1A">
            <w:pPr>
              <w:tabs>
                <w:tab w:val="left" w:pos="400"/>
              </w:tabs>
              <w:rPr>
                <w:lang w:eastAsia="en-US"/>
              </w:rPr>
            </w:pPr>
            <w:r w:rsidRPr="00B87054">
              <w:rPr>
                <w:lang w:eastAsia="en-US"/>
              </w:rPr>
              <w:t>Индикативни мерки, които ще бъдат финансирани:</w:t>
            </w:r>
          </w:p>
          <w:p w14:paraId="718737E7" w14:textId="77777777" w:rsidR="000C4E1A" w:rsidRPr="00B87054" w:rsidRDefault="000C4E1A" w:rsidP="00AA1316">
            <w:pPr>
              <w:tabs>
                <w:tab w:val="left" w:pos="400"/>
              </w:tabs>
            </w:pPr>
            <w:r w:rsidRPr="00B87054">
              <w:rPr>
                <w:lang w:eastAsia="en-US"/>
              </w:rPr>
              <w:t xml:space="preserve">- мерки за намаляване </w:t>
            </w:r>
            <w:r w:rsidR="00AA1316" w:rsidRPr="00B87054">
              <w:rPr>
                <w:lang w:eastAsia="en-US"/>
              </w:rPr>
              <w:t>замърсяване</w:t>
            </w:r>
            <w:r w:rsidRPr="00B87054">
              <w:rPr>
                <w:lang w:eastAsia="en-US"/>
              </w:rPr>
              <w:t>то</w:t>
            </w:r>
            <w:r w:rsidR="00AA1316" w:rsidRPr="00B87054">
              <w:rPr>
                <w:lang w:eastAsia="en-US"/>
              </w:rPr>
              <w:t xml:space="preserve"> на атмосферния въздух от </w:t>
            </w:r>
            <w:r w:rsidRPr="00B87054">
              <w:rPr>
                <w:lang w:eastAsia="en-US"/>
              </w:rPr>
              <w:t xml:space="preserve">обществения </w:t>
            </w:r>
            <w:r w:rsidR="00AA1316" w:rsidRPr="00B87054">
              <w:rPr>
                <w:lang w:eastAsia="en-US"/>
              </w:rPr>
              <w:t>транспорт</w:t>
            </w:r>
            <w:r w:rsidR="00DC24EA" w:rsidRPr="00B87054">
              <w:t>, в т.ч. намаляване използването на конвенционални горива в обществения транспорт</w:t>
            </w:r>
            <w:r w:rsidRPr="00B87054">
              <w:t xml:space="preserve">, </w:t>
            </w:r>
            <w:r w:rsidR="00DC24EA" w:rsidRPr="00B87054">
              <w:t>замяна на изпускателните устройства (</w:t>
            </w:r>
            <w:proofErr w:type="spellStart"/>
            <w:r w:rsidR="00DC24EA" w:rsidRPr="00B87054">
              <w:t>retrofitting</w:t>
            </w:r>
            <w:proofErr w:type="spellEnd"/>
            <w:r w:rsidR="00DC24EA" w:rsidRPr="00B87054">
              <w:t>) на превозните средства на градския транспорт</w:t>
            </w:r>
            <w:r w:rsidRPr="00B87054">
              <w:t>;</w:t>
            </w:r>
          </w:p>
          <w:p w14:paraId="6B7882CA" w14:textId="77777777" w:rsidR="000C4E1A" w:rsidRPr="00B87054" w:rsidRDefault="000C4E1A" w:rsidP="000C4E1A">
            <w:pPr>
              <w:tabs>
                <w:tab w:val="left" w:pos="400"/>
              </w:tabs>
              <w:rPr>
                <w:lang w:eastAsia="en-US"/>
              </w:rPr>
            </w:pPr>
            <w:r w:rsidRPr="00B87054">
              <w:rPr>
                <w:bCs/>
                <w:szCs w:val="24"/>
              </w:rPr>
              <w:t xml:space="preserve">- други допълнителни мерки, идентифицирани като подходящи от бенефициентите за постигане целите на проекта и произтичащи от  прегледа и анализа на общинските програми за качеството на атмосферния въздух. </w:t>
            </w:r>
          </w:p>
          <w:p w14:paraId="17AF24F1" w14:textId="41B4C9CF" w:rsidR="00072D50" w:rsidRPr="00B87054" w:rsidRDefault="00765D14" w:rsidP="00AA1316">
            <w:pPr>
              <w:rPr>
                <w:lang w:eastAsia="en-US"/>
              </w:rPr>
            </w:pPr>
            <w:r w:rsidRPr="00B87054">
              <w:t xml:space="preserve">При изпълнение на мерките по оста ще бъдат взети предвид резултатите от приключили </w:t>
            </w:r>
            <w:r w:rsidR="00B81D39" w:rsidRPr="00B87054">
              <w:t xml:space="preserve">и текущи </w:t>
            </w:r>
            <w:r w:rsidRPr="00B87054">
              <w:t>проекти и натрупан опит по програма LIFE</w:t>
            </w:r>
            <w:r w:rsidR="000A6FF4" w:rsidRPr="00B87054">
              <w:t xml:space="preserve"> (особено интегрирани </w:t>
            </w:r>
            <w:r w:rsidR="00B81D39" w:rsidRPr="00B87054">
              <w:rPr>
                <w:lang w:val="en-US"/>
              </w:rPr>
              <w:t>LIFE</w:t>
            </w:r>
            <w:r w:rsidR="00B81D39" w:rsidRPr="00B87054">
              <w:t xml:space="preserve"> </w:t>
            </w:r>
            <w:r w:rsidR="000A6FF4" w:rsidRPr="00B87054">
              <w:t>проекти за качество на въздуха)</w:t>
            </w:r>
            <w:r w:rsidRPr="00B87054">
              <w:t xml:space="preserve">, където е приложимо. </w:t>
            </w:r>
            <w:r w:rsidR="00B81D39" w:rsidRPr="00B87054">
              <w:t xml:space="preserve">Ще бъдат съобразени </w:t>
            </w:r>
            <w:r w:rsidR="00B81D39" w:rsidRPr="00B87054">
              <w:rPr>
                <w:lang w:eastAsia="en-US"/>
              </w:rPr>
              <w:t xml:space="preserve">възможностите </w:t>
            </w:r>
            <w:r w:rsidR="000A6FF4" w:rsidRPr="00B87054">
              <w:rPr>
                <w:lang w:eastAsia="en-US"/>
              </w:rPr>
              <w:t>за изграждане на капацитет и за подкрепа</w:t>
            </w:r>
            <w:r w:rsidR="00B81D39" w:rsidRPr="00B87054">
              <w:rPr>
                <w:lang w:eastAsia="en-US"/>
              </w:rPr>
              <w:t xml:space="preserve"> </w:t>
            </w:r>
            <w:r w:rsidR="000A6FF4" w:rsidRPr="00B87054">
              <w:rPr>
                <w:lang w:eastAsia="en-US"/>
              </w:rPr>
              <w:t xml:space="preserve">по текущия интегриран проект LIFE IP за качество на въздуха в България </w:t>
            </w:r>
            <w:r w:rsidR="00B81D39" w:rsidRPr="00B87054">
              <w:rPr>
                <w:lang w:eastAsia="en-US"/>
              </w:rPr>
              <w:t>с цел</w:t>
            </w:r>
            <w:r w:rsidR="000A6FF4" w:rsidRPr="00B87054">
              <w:rPr>
                <w:lang w:eastAsia="en-US"/>
              </w:rPr>
              <w:t xml:space="preserve"> постигане на максимален синергичен ефект.</w:t>
            </w:r>
          </w:p>
          <w:p w14:paraId="3BBD45BE" w14:textId="77777777" w:rsidR="00DB21CE" w:rsidRPr="00B87054" w:rsidRDefault="006F2EA0" w:rsidP="00240A2D">
            <w:r w:rsidRPr="00B87054">
              <w:rPr>
                <w:b/>
              </w:rPr>
              <w:t>Бенефициенти:</w:t>
            </w:r>
            <w:r w:rsidRPr="00B87054">
              <w:t xml:space="preserve"> </w:t>
            </w:r>
            <w:r w:rsidR="002655A5" w:rsidRPr="00B87054">
              <w:t xml:space="preserve">структури /звена в структурата на </w:t>
            </w:r>
            <w:r w:rsidR="007A69C2" w:rsidRPr="00B87054">
              <w:t>МОСВ</w:t>
            </w:r>
            <w:r w:rsidR="009A6DE5" w:rsidRPr="00B87054">
              <w:t>, общини</w:t>
            </w:r>
            <w:r w:rsidR="007D0E81" w:rsidRPr="00B87054">
              <w:t xml:space="preserve"> с нарушено качество на атмосферния въздух</w:t>
            </w:r>
            <w:r w:rsidR="009C7714" w:rsidRPr="00B87054">
              <w:t xml:space="preserve">, </w:t>
            </w:r>
            <w:r w:rsidR="000D1C34" w:rsidRPr="00B87054">
              <w:rPr>
                <w:szCs w:val="24"/>
              </w:rPr>
              <w:t xml:space="preserve">юридически лица със стопанска и </w:t>
            </w:r>
            <w:r w:rsidR="00DD2BF8" w:rsidRPr="00B87054">
              <w:rPr>
                <w:szCs w:val="24"/>
              </w:rPr>
              <w:t xml:space="preserve">с нестопанска цел. </w:t>
            </w:r>
          </w:p>
        </w:tc>
      </w:tr>
    </w:tbl>
    <w:p w14:paraId="391CD024" w14:textId="77777777" w:rsidR="002D2DBF" w:rsidRPr="00B87054" w:rsidRDefault="002D2DBF" w:rsidP="002D2DBF"/>
    <w:p w14:paraId="2169C029" w14:textId="77777777" w:rsidR="002D2DBF" w:rsidRPr="00B87054" w:rsidRDefault="002D2DBF" w:rsidP="002D2DBF">
      <w:pPr>
        <w:pStyle w:val="ManualHeading3"/>
        <w:tabs>
          <w:tab w:val="clear" w:pos="850"/>
        </w:tabs>
        <w:ind w:left="1418" w:hanging="1418"/>
        <w:rPr>
          <w:b/>
        </w:rPr>
      </w:pPr>
      <w:r w:rsidRPr="00B87054">
        <w:rPr>
          <w:b/>
        </w:rPr>
        <w:t xml:space="preserve">2.A.6.2 </w:t>
      </w:r>
      <w:r w:rsidRPr="00B87054">
        <w:tab/>
      </w:r>
      <w:r w:rsidRPr="00B87054">
        <w:rPr>
          <w:b/>
        </w:rPr>
        <w:t>Ръководни принципи за подбора на операциите</w:t>
      </w:r>
    </w:p>
    <w:p w14:paraId="70FD9884" w14:textId="77777777" w:rsidR="002D2DBF" w:rsidRPr="00B87054" w:rsidRDefault="002D2DBF" w:rsidP="00845B0B">
      <w:pPr>
        <w:pStyle w:val="ManualHeading3"/>
        <w:tabs>
          <w:tab w:val="clear" w:pos="850"/>
        </w:tabs>
        <w:spacing w:after="240"/>
        <w:ind w:left="1418" w:hanging="1418"/>
        <w:rPr>
          <w:i w:val="0"/>
        </w:rPr>
      </w:pPr>
      <w:r w:rsidRPr="00B87054">
        <w:rPr>
          <w:i w:val="0"/>
        </w:rPr>
        <w:t>(Позоваване: член 96, параграф 2, първа алинея, буква б), подточка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116"/>
      </w:tblGrid>
      <w:tr w:rsidR="002D2DBF" w:rsidRPr="00B87054" w14:paraId="184D9BFF" w14:textId="77777777" w:rsidTr="002A51D1">
        <w:trPr>
          <w:trHeight w:val="416"/>
        </w:trPr>
        <w:tc>
          <w:tcPr>
            <w:tcW w:w="1951" w:type="dxa"/>
            <w:shd w:val="clear" w:color="auto" w:fill="auto"/>
          </w:tcPr>
          <w:p w14:paraId="4BD105ED" w14:textId="77777777" w:rsidR="002D2DBF" w:rsidRPr="00B87054" w:rsidRDefault="002D2DBF" w:rsidP="002D2DBF">
            <w:pPr>
              <w:rPr>
                <w:i/>
                <w:color w:val="8DB3E2"/>
                <w:sz w:val="18"/>
                <w:szCs w:val="18"/>
              </w:rPr>
            </w:pPr>
            <w:r w:rsidRPr="00B87054">
              <w:rPr>
                <w:i/>
              </w:rPr>
              <w:t>Инвестиционен приоритет</w:t>
            </w:r>
          </w:p>
        </w:tc>
        <w:tc>
          <w:tcPr>
            <w:tcW w:w="7116" w:type="dxa"/>
            <w:shd w:val="clear" w:color="auto" w:fill="auto"/>
          </w:tcPr>
          <w:p w14:paraId="2CDD263F" w14:textId="77777777" w:rsidR="002D2DBF" w:rsidRPr="00B87054" w:rsidRDefault="002D2DBF" w:rsidP="002D2DBF">
            <w:pPr>
              <w:rPr>
                <w:i/>
                <w:color w:val="8DB3E2"/>
                <w:sz w:val="18"/>
              </w:rPr>
            </w:pPr>
            <w:r w:rsidRPr="00B87054">
              <w:rPr>
                <w:i/>
                <w:color w:val="8DB3E2"/>
                <w:sz w:val="18"/>
              </w:rPr>
              <w:t xml:space="preserve">&lt;2A.2.2.1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3B110DDD" w14:textId="77777777" w:rsidR="00E8079A" w:rsidRPr="00B87054" w:rsidRDefault="00E8079A" w:rsidP="002D2DBF">
            <w:pPr>
              <w:rPr>
                <w:i/>
                <w:color w:val="8DB3E2"/>
                <w:sz w:val="18"/>
                <w:szCs w:val="18"/>
              </w:rPr>
            </w:pPr>
            <w:r w:rsidRPr="00B87054">
              <w:rPr>
                <w:b/>
              </w:rPr>
              <w:t>Инвестиционен приоритет</w:t>
            </w:r>
            <w:r w:rsidRPr="00B87054">
              <w:t xml:space="preserve"> </w:t>
            </w:r>
            <w:r w:rsidRPr="00B87054">
              <w:rPr>
                <w:b/>
              </w:rPr>
              <w:t xml:space="preserve">c (iv) към ТЦ 6 (КФ): </w:t>
            </w:r>
            <w:r w:rsidR="002E1409" w:rsidRPr="00B87054">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B87054" w14:paraId="3C8E5364" w14:textId="77777777" w:rsidTr="002A51D1">
        <w:trPr>
          <w:trHeight w:val="1088"/>
        </w:trPr>
        <w:tc>
          <w:tcPr>
            <w:tcW w:w="9067" w:type="dxa"/>
            <w:gridSpan w:val="2"/>
            <w:shd w:val="clear" w:color="auto" w:fill="auto"/>
          </w:tcPr>
          <w:p w14:paraId="74664EC4" w14:textId="77777777" w:rsidR="002D2DBF" w:rsidRPr="00B87054" w:rsidRDefault="002D2DBF" w:rsidP="002D2DBF">
            <w:pPr>
              <w:rPr>
                <w:i/>
                <w:color w:val="8DB3E2"/>
                <w:sz w:val="18"/>
              </w:rPr>
            </w:pPr>
            <w:r w:rsidRPr="00B87054">
              <w:rPr>
                <w:i/>
                <w:color w:val="8DB3E2"/>
                <w:sz w:val="18"/>
              </w:rPr>
              <w:lastRenderedPageBreak/>
              <w:t xml:space="preserve">&lt;2A.2.2.2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="5000" </w:t>
            </w:r>
            <w:proofErr w:type="spellStart"/>
            <w:r w:rsidRPr="00B87054">
              <w:rPr>
                <w:i/>
                <w:color w:val="8DB3E2"/>
                <w:sz w:val="18"/>
              </w:rPr>
              <w:t>input</w:t>
            </w:r>
            <w:proofErr w:type="spellEnd"/>
            <w:r w:rsidRPr="00B87054">
              <w:rPr>
                <w:i/>
                <w:color w:val="8DB3E2"/>
                <w:sz w:val="18"/>
              </w:rPr>
              <w:t>="M"&gt;</w:t>
            </w:r>
          </w:p>
          <w:p w14:paraId="13E899D6" w14:textId="77777777" w:rsidR="001D618B" w:rsidRPr="00B87054" w:rsidRDefault="001D618B" w:rsidP="00A37F0C">
            <w:pPr>
              <w:spacing w:after="0"/>
              <w:rPr>
                <w:szCs w:val="24"/>
              </w:rPr>
            </w:pPr>
            <w:r w:rsidRPr="00B87054">
              <w:rPr>
                <w:rFonts w:eastAsia="Times New Roman"/>
              </w:rPr>
              <w:t>Всички операции, финансирани със средства от Е</w:t>
            </w:r>
            <w:r w:rsidR="00D716EB" w:rsidRPr="00B87054">
              <w:rPr>
                <w:rFonts w:eastAsia="Times New Roman"/>
              </w:rPr>
              <w:t>СИФ</w:t>
            </w:r>
            <w:r w:rsidRPr="00B87054">
              <w:rPr>
                <w:rFonts w:eastAsia="Times New Roman"/>
              </w:rPr>
              <w:t xml:space="preserve"> в рамките на приоритетна</w:t>
            </w:r>
            <w:r w:rsidR="004C19B4" w:rsidRPr="00B87054">
              <w:rPr>
                <w:rFonts w:eastAsia="Times New Roman"/>
              </w:rPr>
              <w:t>та</w:t>
            </w:r>
            <w:r w:rsidRPr="00B87054">
              <w:rPr>
                <w:rFonts w:eastAsia="Times New Roman"/>
              </w:rPr>
              <w:t xml:space="preserve"> ос, са съобразени с европейското и национално законодателство в областта на околната среда. </w:t>
            </w:r>
            <w:r w:rsidR="004C19B4" w:rsidRPr="00B87054">
              <w:rPr>
                <w:szCs w:val="24"/>
              </w:rPr>
              <w:t>П</w:t>
            </w:r>
            <w:r w:rsidRPr="00B87054">
              <w:rPr>
                <w:szCs w:val="24"/>
              </w:rPr>
              <w:t xml:space="preserve">ри избора на операции освен </w:t>
            </w:r>
            <w:r w:rsidRPr="00B87054">
              <w:t>основните хоризонтални принципи – законност, партньорство, прозрачност и публичност</w:t>
            </w:r>
            <w:r w:rsidR="008059C1" w:rsidRPr="00B87054">
              <w:t>, равни възможности и предотвратяване на дискриминация</w:t>
            </w:r>
            <w:r w:rsidRPr="00B87054">
              <w:t>, ще</w:t>
            </w:r>
            <w:r w:rsidRPr="00B87054">
              <w:rPr>
                <w:szCs w:val="24"/>
              </w:rPr>
              <w:t xml:space="preserve"> се спазват и следните принципи:</w:t>
            </w:r>
          </w:p>
          <w:p w14:paraId="5D62581E" w14:textId="77777777" w:rsidR="003E3D36" w:rsidRPr="00B87054" w:rsidRDefault="001D618B" w:rsidP="00735856">
            <w:pPr>
              <w:numPr>
                <w:ilvl w:val="0"/>
                <w:numId w:val="38"/>
              </w:numPr>
              <w:tabs>
                <w:tab w:val="left" w:pos="567"/>
              </w:tabs>
              <w:suppressAutoHyphens/>
              <w:ind w:left="0" w:firstLine="284"/>
              <w:rPr>
                <w:i/>
                <w:sz w:val="18"/>
                <w:szCs w:val="18"/>
              </w:rPr>
            </w:pPr>
            <w:r w:rsidRPr="00B87054">
              <w:rPr>
                <w:b/>
              </w:rPr>
              <w:t>Финансиране, основано на ангажиментите по законодателството</w:t>
            </w:r>
            <w:r w:rsidRPr="00B87054">
              <w:t xml:space="preserve"> – ще се финансират приоритетно проекти, с които ще се подпомогне изпълнението на ангажиментите на страната по изискванията на европейс</w:t>
            </w:r>
            <w:r w:rsidR="003155E1" w:rsidRPr="00B87054">
              <w:t xml:space="preserve">кото </w:t>
            </w:r>
            <w:r w:rsidR="0059516D" w:rsidRPr="00B87054">
              <w:t xml:space="preserve">и национално </w:t>
            </w:r>
            <w:r w:rsidR="003155E1" w:rsidRPr="00B87054">
              <w:t>законодателство</w:t>
            </w:r>
            <w:r w:rsidRPr="00B87054">
              <w:t>.</w:t>
            </w:r>
          </w:p>
          <w:p w14:paraId="20DB6BA4" w14:textId="77777777" w:rsidR="003E3D36" w:rsidRPr="00B87054" w:rsidRDefault="00E03AAF" w:rsidP="00735856">
            <w:pPr>
              <w:numPr>
                <w:ilvl w:val="0"/>
                <w:numId w:val="38"/>
              </w:numPr>
              <w:tabs>
                <w:tab w:val="left" w:pos="567"/>
              </w:tabs>
              <w:suppressAutoHyphens/>
              <w:ind w:left="0" w:firstLine="284"/>
              <w:rPr>
                <w:i/>
                <w:sz w:val="18"/>
                <w:szCs w:val="18"/>
              </w:rPr>
            </w:pPr>
            <w:r w:rsidRPr="00B87054">
              <w:rPr>
                <w:b/>
                <w:lang w:eastAsia="en-US"/>
              </w:rPr>
              <w:t>Устойчиво развитие</w:t>
            </w:r>
            <w:r w:rsidRPr="00B87054">
              <w:rPr>
                <w:lang w:eastAsia="en-US"/>
              </w:rPr>
              <w:t xml:space="preserve"> – финансираните проекти ще допринасят за постигане на ресурсна ефективност и за подобряване </w:t>
            </w:r>
            <w:r w:rsidR="003E3D36" w:rsidRPr="00B87054">
              <w:rPr>
                <w:lang w:eastAsia="en-US"/>
              </w:rPr>
              <w:t xml:space="preserve">състоянието </w:t>
            </w:r>
            <w:r w:rsidRPr="00B87054">
              <w:rPr>
                <w:lang w:eastAsia="en-US"/>
              </w:rPr>
              <w:t>на околната среда</w:t>
            </w:r>
            <w:r w:rsidR="003E3D36" w:rsidRPr="00B87054">
              <w:rPr>
                <w:lang w:eastAsia="en-US"/>
              </w:rPr>
              <w:t xml:space="preserve"> </w:t>
            </w:r>
            <w:r w:rsidRPr="00B87054">
              <w:rPr>
                <w:lang w:eastAsia="en-US"/>
              </w:rPr>
              <w:t>и опазване на човешкото здраве, по</w:t>
            </w:r>
            <w:r w:rsidR="00A87052" w:rsidRPr="00B87054">
              <w:rPr>
                <w:lang w:eastAsia="en-US"/>
              </w:rPr>
              <w:t xml:space="preserve">-конкретно </w:t>
            </w:r>
            <w:r w:rsidRPr="00B87054">
              <w:rPr>
                <w:lang w:eastAsia="en-US"/>
              </w:rPr>
              <w:t xml:space="preserve">по отношение намаляване </w:t>
            </w:r>
            <w:r w:rsidR="000F43AC" w:rsidRPr="00B87054">
              <w:rPr>
                <w:lang w:eastAsia="en-US"/>
              </w:rPr>
              <w:t xml:space="preserve">дела </w:t>
            </w:r>
            <w:r w:rsidRPr="00B87054">
              <w:rPr>
                <w:lang w:eastAsia="en-US"/>
              </w:rPr>
              <w:t>на респираторните заболявания.</w:t>
            </w:r>
            <w:r w:rsidR="005A12C0" w:rsidRPr="00B87054">
              <w:rPr>
                <w:lang w:eastAsia="en-US"/>
              </w:rPr>
              <w:t xml:space="preserve"> </w:t>
            </w:r>
            <w:r w:rsidR="00A340B7" w:rsidRPr="00B87054">
              <w:rPr>
                <w:lang w:eastAsia="en-US"/>
              </w:rPr>
              <w:t>Изпълнението на мерките, предвидени по приоритетна ос 5,</w:t>
            </w:r>
            <w:r w:rsidR="003E3D36" w:rsidRPr="00B87054">
              <w:rPr>
                <w:szCs w:val="24"/>
              </w:rPr>
              <w:t xml:space="preserve"> ще имат принос в</w:t>
            </w:r>
            <w:r w:rsidR="00A340B7" w:rsidRPr="00B87054">
              <w:rPr>
                <w:szCs w:val="24"/>
              </w:rPr>
              <w:t xml:space="preserve"> борбата </w:t>
            </w:r>
            <w:r w:rsidR="003E3D36" w:rsidRPr="00B87054">
              <w:rPr>
                <w:szCs w:val="24"/>
              </w:rPr>
              <w:t>с</w:t>
            </w:r>
            <w:r w:rsidR="00A340B7" w:rsidRPr="00B87054">
              <w:rPr>
                <w:szCs w:val="24"/>
              </w:rPr>
              <w:t xml:space="preserve"> изменението на климата.</w:t>
            </w:r>
          </w:p>
          <w:p w14:paraId="1CBD25E8" w14:textId="77777777" w:rsidR="001D618B" w:rsidRPr="00B87054" w:rsidRDefault="001D618B" w:rsidP="00735856">
            <w:pPr>
              <w:numPr>
                <w:ilvl w:val="0"/>
                <w:numId w:val="38"/>
              </w:numPr>
              <w:tabs>
                <w:tab w:val="left" w:pos="567"/>
              </w:tabs>
              <w:suppressAutoHyphens/>
              <w:spacing w:before="0"/>
              <w:ind w:left="0" w:firstLine="284"/>
            </w:pPr>
            <w:r w:rsidRPr="00B87054">
              <w:rPr>
                <w:b/>
              </w:rPr>
              <w:t>Устойчивост на инвестициите</w:t>
            </w:r>
            <w:r w:rsidRPr="00B87054">
              <w:t xml:space="preserve"> – за да се гарантира ефективност и устойчиво</w:t>
            </w:r>
            <w:r w:rsidR="002A45EF" w:rsidRPr="00B87054">
              <w:t>ст</w:t>
            </w:r>
            <w:r w:rsidRPr="00B87054">
              <w:t xml:space="preserve"> на интервенци</w:t>
            </w:r>
            <w:r w:rsidR="002A45EF" w:rsidRPr="00B87054">
              <w:t>ите</w:t>
            </w:r>
            <w:r w:rsidRPr="00B87054">
              <w:t xml:space="preserve"> по ОПОС, при избора на операции ще се предвидят разпоредби, които да гарантират </w:t>
            </w:r>
            <w:proofErr w:type="spellStart"/>
            <w:r w:rsidRPr="00B87054">
              <w:t>дългосрочността</w:t>
            </w:r>
            <w:proofErr w:type="spellEnd"/>
            <w:r w:rsidR="00CE20FE" w:rsidRPr="00B87054">
              <w:t xml:space="preserve"> и устойчивостта </w:t>
            </w:r>
            <w:r w:rsidRPr="00B87054">
              <w:t>на инвестициите в областта на</w:t>
            </w:r>
            <w:r w:rsidR="00DC212A" w:rsidRPr="00B87054">
              <w:t xml:space="preserve"> </w:t>
            </w:r>
            <w:r w:rsidR="002E7AA8" w:rsidRPr="00B87054">
              <w:t>качеството на въздуха</w:t>
            </w:r>
            <w:r w:rsidRPr="00B87054">
              <w:t>.</w:t>
            </w:r>
          </w:p>
          <w:p w14:paraId="1F63F905" w14:textId="77777777" w:rsidR="00EA09C4" w:rsidRPr="00B87054" w:rsidRDefault="00510D2F" w:rsidP="00735856">
            <w:pPr>
              <w:numPr>
                <w:ilvl w:val="0"/>
                <w:numId w:val="38"/>
              </w:numPr>
              <w:tabs>
                <w:tab w:val="left" w:pos="567"/>
              </w:tabs>
              <w:suppressAutoHyphens/>
              <w:spacing w:before="0"/>
              <w:ind w:left="0" w:firstLine="284"/>
            </w:pPr>
            <w:r w:rsidRPr="00B87054">
              <w:rPr>
                <w:b/>
              </w:rPr>
              <w:t xml:space="preserve">Интегрираност на инвестициите </w:t>
            </w:r>
            <w:r w:rsidRPr="00B87054">
              <w:t xml:space="preserve">– ще се финансират </w:t>
            </w:r>
            <w:r w:rsidR="005157EC" w:rsidRPr="00B87054">
              <w:t>дейности</w:t>
            </w:r>
            <w:r w:rsidRPr="00B87054">
              <w:t>, при</w:t>
            </w:r>
            <w:r w:rsidR="00EA09C4" w:rsidRPr="00B87054">
              <w:t xml:space="preserve"> изпълнението на</w:t>
            </w:r>
            <w:r w:rsidRPr="00B87054">
              <w:t xml:space="preserve"> които </w:t>
            </w:r>
            <w:r w:rsidR="00EA09C4" w:rsidRPr="00B87054">
              <w:t>ще се цели ефективност на интервенциите и интегрираност на инвестициите, вкл. чрез обединяване на мерки</w:t>
            </w:r>
            <w:r w:rsidR="00E00961" w:rsidRPr="00B87054">
              <w:t xml:space="preserve">, </w:t>
            </w:r>
            <w:r w:rsidR="000F43AC" w:rsidRPr="00B87054">
              <w:t xml:space="preserve">насочени към </w:t>
            </w:r>
            <w:r w:rsidR="00E00961" w:rsidRPr="00B87054">
              <w:t>замърсяването от битово отопление и мерки, адресиращи замърсяването от обществения транспорт</w:t>
            </w:r>
            <w:r w:rsidR="000F43AC" w:rsidRPr="00B87054">
              <w:t>,</w:t>
            </w:r>
            <w:r w:rsidR="00A958BC" w:rsidRPr="00B87054">
              <w:t xml:space="preserve"> в рамките на един проект</w:t>
            </w:r>
            <w:r w:rsidR="00EA09C4" w:rsidRPr="00B87054">
              <w:t>.</w:t>
            </w:r>
          </w:p>
          <w:p w14:paraId="5954F015" w14:textId="77777777" w:rsidR="00DB401C" w:rsidRPr="00B87054" w:rsidRDefault="00DB401C" w:rsidP="00735856">
            <w:pPr>
              <w:numPr>
                <w:ilvl w:val="0"/>
                <w:numId w:val="38"/>
              </w:numPr>
              <w:tabs>
                <w:tab w:val="left" w:pos="567"/>
              </w:tabs>
              <w:suppressAutoHyphens/>
              <w:spacing w:before="0"/>
              <w:ind w:left="0" w:firstLine="284"/>
            </w:pPr>
            <w:r w:rsidRPr="00B87054">
              <w:rPr>
                <w:b/>
              </w:rPr>
              <w:t>Ресурсна</w:t>
            </w:r>
            <w:r w:rsidR="00484600" w:rsidRPr="00B87054">
              <w:rPr>
                <w:b/>
              </w:rPr>
              <w:t xml:space="preserve"> и енергийна</w:t>
            </w:r>
            <w:r w:rsidRPr="00B87054">
              <w:rPr>
                <w:b/>
              </w:rPr>
              <w:t xml:space="preserve"> ефективност</w:t>
            </w:r>
            <w:r w:rsidRPr="00B87054">
              <w:t xml:space="preserve"> – ще се финансират приоритетно проекти, които допринасят за постигане на ресурсна ефективност и за подобряване на околната среда, като се насърчават технологични решения, изискващи по-малко инвестиционни и експлоатационни разходи</w:t>
            </w:r>
            <w:r w:rsidR="00484600" w:rsidRPr="00B87054">
              <w:t>; при избора на операции ще бъдат взети предвид и стандартите за екодизайн и за емисии за 2020 г.</w:t>
            </w:r>
            <w:r w:rsidR="009319A2" w:rsidRPr="00B87054">
              <w:t>,</w:t>
            </w:r>
            <w:r w:rsidR="00484600" w:rsidRPr="00B87054">
              <w:t xml:space="preserve"> когато такива съществуват</w:t>
            </w:r>
            <w:r w:rsidR="00240A2D" w:rsidRPr="00B87054">
              <w:t>.</w:t>
            </w:r>
          </w:p>
          <w:p w14:paraId="2A8B4978" w14:textId="77777777" w:rsidR="00DB401C" w:rsidRPr="00B87054" w:rsidRDefault="00DB401C" w:rsidP="00735856">
            <w:pPr>
              <w:numPr>
                <w:ilvl w:val="0"/>
                <w:numId w:val="38"/>
              </w:numPr>
              <w:tabs>
                <w:tab w:val="left" w:pos="567"/>
              </w:tabs>
              <w:suppressAutoHyphens/>
              <w:spacing w:before="0"/>
              <w:ind w:left="0" w:firstLine="284"/>
            </w:pPr>
            <w:r w:rsidRPr="00B87054">
              <w:rPr>
                <w:b/>
              </w:rPr>
              <w:t>Борба с изменението на климата и адаптация, устойчивост към бедствия</w:t>
            </w:r>
            <w:r w:rsidRPr="00B87054">
              <w:t xml:space="preserve"> - </w:t>
            </w:r>
            <w:r w:rsidR="0090169E" w:rsidRPr="00B87054">
              <w:t>п</w:t>
            </w:r>
            <w:r w:rsidRPr="00B87054">
              <w:t>ри финансирането на проекти, там където е приложимо, ще се цели намаляване на емисиите на парникови газове и адаптация към изменението на климата, както и постигане на устойчивост на инфраструктурата към бедствия.</w:t>
            </w:r>
          </w:p>
        </w:tc>
      </w:tr>
    </w:tbl>
    <w:p w14:paraId="3B21F227" w14:textId="77777777" w:rsidR="002D2DBF" w:rsidRPr="00B87054" w:rsidRDefault="002D2DBF" w:rsidP="002D2DBF">
      <w:pPr>
        <w:pStyle w:val="Text3"/>
        <w:ind w:left="0"/>
        <w:rPr>
          <w:szCs w:val="24"/>
        </w:rPr>
      </w:pPr>
    </w:p>
    <w:p w14:paraId="20539F4E" w14:textId="77777777" w:rsidR="002D2DBF" w:rsidRPr="00B87054" w:rsidRDefault="002D2DBF" w:rsidP="002D2DBF">
      <w:pPr>
        <w:pStyle w:val="Text1"/>
        <w:ind w:left="0"/>
      </w:pPr>
      <w:r w:rsidRPr="00B87054">
        <w:rPr>
          <w:b/>
          <w:i/>
        </w:rPr>
        <w:t>2.A.6.3</w:t>
      </w:r>
      <w:r w:rsidRPr="00B87054">
        <w:tab/>
      </w:r>
      <w:r w:rsidRPr="00B87054">
        <w:rPr>
          <w:b/>
          <w:i/>
        </w:rPr>
        <w:t xml:space="preserve"> </w:t>
      </w:r>
      <w:r w:rsidRPr="00B87054">
        <w:rPr>
          <w:b/>
        </w:rPr>
        <w:t>Планирано използване на финансови инструменти</w:t>
      </w:r>
      <w:r w:rsidRPr="00B87054">
        <w:t xml:space="preserve"> (когато е целесъобразно)</w:t>
      </w:r>
    </w:p>
    <w:p w14:paraId="431344B5" w14:textId="77777777" w:rsidR="002D2DBF" w:rsidRPr="00B87054" w:rsidRDefault="002D2DBF" w:rsidP="002D2DBF">
      <w:pPr>
        <w:pStyle w:val="ManualHeading3"/>
        <w:tabs>
          <w:tab w:val="clear" w:pos="850"/>
        </w:tabs>
        <w:ind w:left="0" w:firstLine="0"/>
        <w:rPr>
          <w:i w:val="0"/>
        </w:rPr>
      </w:pPr>
      <w:r w:rsidRPr="00B87054">
        <w:rPr>
          <w:i w:val="0"/>
        </w:rPr>
        <w:t xml:space="preserve">(Позоваване: член 96, параграф 2, първа алинея, буква б), подточка iii) от Регламент (EС) № 1303/2013) </w:t>
      </w:r>
    </w:p>
    <w:p w14:paraId="553FB7A2" w14:textId="77777777" w:rsidR="002D2DBF" w:rsidRPr="00B87054" w:rsidRDefault="002D2DBF" w:rsidP="002D2DBF">
      <w:pPr>
        <w:pStyle w:val="Text1"/>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7102"/>
      </w:tblGrid>
      <w:tr w:rsidR="002D2DBF" w:rsidRPr="00B87054" w14:paraId="0F59EB64" w14:textId="77777777" w:rsidTr="002A51D1">
        <w:trPr>
          <w:trHeight w:val="518"/>
        </w:trPr>
        <w:tc>
          <w:tcPr>
            <w:tcW w:w="1824" w:type="dxa"/>
            <w:shd w:val="clear" w:color="auto" w:fill="auto"/>
          </w:tcPr>
          <w:p w14:paraId="0874A091" w14:textId="77777777" w:rsidR="002D2DBF" w:rsidRPr="00B87054" w:rsidRDefault="002D2DBF" w:rsidP="002D2DBF">
            <w:pPr>
              <w:rPr>
                <w:i/>
                <w:color w:val="8DB3E2"/>
                <w:sz w:val="18"/>
                <w:szCs w:val="18"/>
              </w:rPr>
            </w:pPr>
            <w:r w:rsidRPr="00B87054">
              <w:rPr>
                <w:i/>
              </w:rPr>
              <w:t>Инвестиционен приоритет</w:t>
            </w:r>
          </w:p>
        </w:tc>
        <w:tc>
          <w:tcPr>
            <w:tcW w:w="7102" w:type="dxa"/>
            <w:shd w:val="clear" w:color="auto" w:fill="auto"/>
          </w:tcPr>
          <w:p w14:paraId="7D407E90" w14:textId="77777777" w:rsidR="002D2DBF" w:rsidRPr="00B87054" w:rsidRDefault="002D2DBF" w:rsidP="002D2DBF">
            <w:pPr>
              <w:rPr>
                <w:i/>
                <w:color w:val="8DB3E2"/>
                <w:sz w:val="18"/>
              </w:rPr>
            </w:pPr>
            <w:r w:rsidRPr="00B87054">
              <w:rPr>
                <w:i/>
                <w:color w:val="8DB3E2"/>
                <w:sz w:val="18"/>
              </w:rPr>
              <w:t xml:space="preserve">&lt;2A.2.3.1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2E445ABE" w14:textId="77777777" w:rsidR="00E8079A" w:rsidRPr="00B87054" w:rsidRDefault="00E8079A" w:rsidP="002D2DBF">
            <w:pPr>
              <w:rPr>
                <w:i/>
                <w:color w:val="8DB3E2"/>
                <w:sz w:val="18"/>
                <w:szCs w:val="18"/>
              </w:rPr>
            </w:pPr>
            <w:r w:rsidRPr="00B87054">
              <w:rPr>
                <w:b/>
              </w:rPr>
              <w:t>Инвестиционен приоритет</w:t>
            </w:r>
            <w:r w:rsidRPr="00B87054">
              <w:t xml:space="preserve"> </w:t>
            </w:r>
            <w:r w:rsidRPr="00B87054">
              <w:rPr>
                <w:b/>
              </w:rPr>
              <w:t xml:space="preserve">c (iv) към ТЦ 6 (КФ): </w:t>
            </w:r>
            <w:r w:rsidR="002E1409" w:rsidRPr="00B87054">
              <w:t xml:space="preserve">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w:t>
            </w:r>
            <w:r w:rsidR="002E1409" w:rsidRPr="00B87054">
              <w:lastRenderedPageBreak/>
              <w:t>замърсяването на въздуха и насърчаване на мерки за намаляване на шумовото замърсяване</w:t>
            </w:r>
          </w:p>
        </w:tc>
      </w:tr>
      <w:tr w:rsidR="002D2DBF" w:rsidRPr="00B87054" w14:paraId="554928AA" w14:textId="77777777" w:rsidTr="002A51D1">
        <w:trPr>
          <w:trHeight w:val="379"/>
        </w:trPr>
        <w:tc>
          <w:tcPr>
            <w:tcW w:w="1824" w:type="dxa"/>
            <w:shd w:val="clear" w:color="auto" w:fill="auto"/>
          </w:tcPr>
          <w:p w14:paraId="07A80FEE" w14:textId="77777777" w:rsidR="002D2DBF" w:rsidRPr="00B87054" w:rsidRDefault="002D2DBF" w:rsidP="002D2DBF">
            <w:pPr>
              <w:rPr>
                <w:i/>
                <w:color w:val="8DB3E2"/>
                <w:sz w:val="18"/>
                <w:szCs w:val="18"/>
              </w:rPr>
            </w:pPr>
            <w:r w:rsidRPr="00B87054">
              <w:rPr>
                <w:b/>
                <w:i/>
              </w:rPr>
              <w:lastRenderedPageBreak/>
              <w:t>Планирано използване на финансови инструменти</w:t>
            </w:r>
          </w:p>
        </w:tc>
        <w:tc>
          <w:tcPr>
            <w:tcW w:w="7102" w:type="dxa"/>
            <w:shd w:val="clear" w:color="auto" w:fill="auto"/>
          </w:tcPr>
          <w:p w14:paraId="5577E491" w14:textId="77777777" w:rsidR="002D2DBF" w:rsidRPr="00B87054" w:rsidRDefault="002D2DBF" w:rsidP="002D2DBF">
            <w:pPr>
              <w:rPr>
                <w:i/>
                <w:color w:val="8DB3E2"/>
                <w:sz w:val="18"/>
              </w:rPr>
            </w:pPr>
            <w:r w:rsidRPr="00B87054">
              <w:rPr>
                <w:i/>
                <w:color w:val="8DB3E2"/>
                <w:sz w:val="18"/>
              </w:rPr>
              <w:t xml:space="preserve">&lt;2A.2.3.2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="M"&gt;</w:t>
            </w:r>
          </w:p>
          <w:p w14:paraId="738876F9" w14:textId="77777777" w:rsidR="00A37F0C" w:rsidRPr="00B87054" w:rsidRDefault="00A37F0C" w:rsidP="002D2DBF">
            <w:pPr>
              <w:rPr>
                <w:i/>
                <w:color w:val="8DB3E2"/>
                <w:sz w:val="18"/>
                <w:szCs w:val="18"/>
              </w:rPr>
            </w:pPr>
          </w:p>
        </w:tc>
      </w:tr>
      <w:tr w:rsidR="002D2DBF" w:rsidRPr="00B87054" w14:paraId="74C786B8" w14:textId="77777777" w:rsidTr="002A51D1">
        <w:trPr>
          <w:trHeight w:val="1407"/>
        </w:trPr>
        <w:tc>
          <w:tcPr>
            <w:tcW w:w="8926" w:type="dxa"/>
            <w:gridSpan w:val="2"/>
            <w:shd w:val="clear" w:color="auto" w:fill="auto"/>
          </w:tcPr>
          <w:p w14:paraId="72A9E57C" w14:textId="77777777" w:rsidR="002D2DBF" w:rsidRPr="00B87054" w:rsidRDefault="002D2DBF" w:rsidP="002D2DBF">
            <w:pPr>
              <w:rPr>
                <w:i/>
                <w:color w:val="8DB3E2"/>
                <w:sz w:val="18"/>
              </w:rPr>
            </w:pPr>
            <w:r w:rsidRPr="00B87054">
              <w:rPr>
                <w:i/>
                <w:color w:val="8DB3E2"/>
                <w:sz w:val="18"/>
              </w:rPr>
              <w:t xml:space="preserve">&lt;2A.2.3.3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7AD5BD2E" w14:textId="77777777" w:rsidR="002F2C50" w:rsidRPr="00B87054" w:rsidRDefault="00882D41" w:rsidP="00932092">
            <w:pPr>
              <w:rPr>
                <w:i/>
                <w:sz w:val="18"/>
                <w:szCs w:val="18"/>
              </w:rPr>
            </w:pPr>
            <w:r w:rsidRPr="00B87054">
              <w:t>В случай на</w:t>
            </w:r>
            <w:r w:rsidR="002F2C50" w:rsidRPr="00B87054">
              <w:t xml:space="preserve"> актуализиране на предварителната оценка на финансови инструменти по ОП</w:t>
            </w:r>
            <w:r w:rsidRPr="00B87054">
              <w:t>ОС</w:t>
            </w:r>
            <w:r w:rsidR="002F2C50" w:rsidRPr="00B87054">
              <w:t xml:space="preserve"> 2014-2020 г.</w:t>
            </w:r>
            <w:r w:rsidRPr="00B87054">
              <w:t xml:space="preserve">, може да се установи възможност за прилагане на финансови инструменти по приоритетната ос. </w:t>
            </w:r>
            <w:r w:rsidR="002F2C50" w:rsidRPr="00B87054">
              <w:t>Конкретният механизъм на финансиране, типът и размерът на финансовите инструменти и предвидената безвъзмездна помощ</w:t>
            </w:r>
            <w:r w:rsidRPr="00B87054">
              <w:t xml:space="preserve"> ще </w:t>
            </w:r>
            <w:r w:rsidR="002F2C50" w:rsidRPr="00B87054">
              <w:t xml:space="preserve">се определят </w:t>
            </w:r>
            <w:r w:rsidRPr="00B87054">
              <w:t xml:space="preserve">както от </w:t>
            </w:r>
            <w:r w:rsidR="002F2C50" w:rsidRPr="00B87054">
              <w:t>предварителната оценка за прилагане на финансови инструменти, съгласно чл. 37, ал. 2 от Регламент  (ЕС)</w:t>
            </w:r>
            <w:r w:rsidR="00932092" w:rsidRPr="00B87054">
              <w:t xml:space="preserve"> №</w:t>
            </w:r>
            <w:r w:rsidR="002F2C50" w:rsidRPr="00B87054">
              <w:t xml:space="preserve"> 1303/2013</w:t>
            </w:r>
            <w:r w:rsidRPr="00B87054">
              <w:t>, така и съгласно</w:t>
            </w:r>
            <w:r w:rsidR="002F2C50" w:rsidRPr="00B87054">
              <w:t xml:space="preserve"> решенията на национално ниво.</w:t>
            </w:r>
          </w:p>
        </w:tc>
      </w:tr>
    </w:tbl>
    <w:p w14:paraId="2588282C" w14:textId="77777777" w:rsidR="002D2DBF" w:rsidRPr="00B87054" w:rsidRDefault="002D2DBF" w:rsidP="002D2DBF"/>
    <w:p w14:paraId="7379E60A" w14:textId="77777777" w:rsidR="002D2DBF" w:rsidRPr="00B87054" w:rsidRDefault="002D2DBF" w:rsidP="002D2DBF">
      <w:pPr>
        <w:pStyle w:val="Text1"/>
        <w:ind w:left="0"/>
      </w:pPr>
      <w:r w:rsidRPr="00B87054">
        <w:rPr>
          <w:b/>
          <w:i/>
        </w:rPr>
        <w:t xml:space="preserve">2.A.6.4 </w:t>
      </w:r>
      <w:r w:rsidRPr="00B87054">
        <w:tab/>
      </w:r>
      <w:r w:rsidRPr="00B87054">
        <w:rPr>
          <w:b/>
        </w:rPr>
        <w:t>Планирано използване на големи проекти</w:t>
      </w:r>
      <w:r w:rsidRPr="00B87054">
        <w:t xml:space="preserve"> (когато е целесъобразно)</w:t>
      </w:r>
    </w:p>
    <w:p w14:paraId="267B0778" w14:textId="77777777" w:rsidR="002D2DBF" w:rsidRPr="00B87054" w:rsidRDefault="002D2DBF" w:rsidP="002D2DBF">
      <w:pPr>
        <w:pStyle w:val="ManualHeading3"/>
        <w:tabs>
          <w:tab w:val="clear" w:pos="850"/>
        </w:tabs>
        <w:ind w:left="1418" w:hanging="1418"/>
        <w:rPr>
          <w:i w:val="0"/>
        </w:rPr>
      </w:pPr>
      <w:r w:rsidRPr="00B87054">
        <w:rPr>
          <w:i w:val="0"/>
        </w:rPr>
        <w:t xml:space="preserve">(Позоваване: член 96, параграф 2, първа алинея, буква б), подточка iii) от Регламент (EС) № 1303/2013)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6975"/>
      </w:tblGrid>
      <w:tr w:rsidR="002D2DBF" w:rsidRPr="00B87054" w14:paraId="164CD274" w14:textId="77777777" w:rsidTr="002A51D1">
        <w:trPr>
          <w:trHeight w:val="518"/>
        </w:trPr>
        <w:tc>
          <w:tcPr>
            <w:tcW w:w="1951" w:type="dxa"/>
            <w:shd w:val="clear" w:color="auto" w:fill="auto"/>
          </w:tcPr>
          <w:p w14:paraId="58DA478E" w14:textId="77777777" w:rsidR="002D2DBF" w:rsidRPr="00B87054" w:rsidRDefault="002D2DBF" w:rsidP="002D2DBF">
            <w:pPr>
              <w:rPr>
                <w:i/>
                <w:color w:val="8DB3E2"/>
                <w:sz w:val="18"/>
                <w:szCs w:val="18"/>
              </w:rPr>
            </w:pPr>
            <w:r w:rsidRPr="00B87054">
              <w:rPr>
                <w:i/>
              </w:rPr>
              <w:t>Инвестиционен приоритет</w:t>
            </w:r>
          </w:p>
        </w:tc>
        <w:tc>
          <w:tcPr>
            <w:tcW w:w="6975" w:type="dxa"/>
            <w:shd w:val="clear" w:color="auto" w:fill="auto"/>
          </w:tcPr>
          <w:p w14:paraId="48F7FEEF" w14:textId="77777777" w:rsidR="002D2DBF" w:rsidRPr="00B87054" w:rsidRDefault="002D2DBF" w:rsidP="002D2DBF">
            <w:pPr>
              <w:rPr>
                <w:i/>
                <w:color w:val="8DB3E2"/>
                <w:sz w:val="18"/>
              </w:rPr>
            </w:pPr>
            <w:r w:rsidRPr="00B87054">
              <w:rPr>
                <w:i/>
                <w:color w:val="8DB3E2"/>
                <w:sz w:val="18"/>
              </w:rPr>
              <w:t xml:space="preserve">&lt;2A.2.4.1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6CFBE353" w14:textId="77777777" w:rsidR="00E8079A" w:rsidRPr="00B87054" w:rsidRDefault="00E8079A" w:rsidP="002D2DBF">
            <w:pPr>
              <w:rPr>
                <w:i/>
                <w:color w:val="8DB3E2"/>
                <w:sz w:val="18"/>
                <w:szCs w:val="18"/>
              </w:rPr>
            </w:pPr>
            <w:r w:rsidRPr="00B87054">
              <w:rPr>
                <w:b/>
              </w:rPr>
              <w:t>Инвестиционен приоритет</w:t>
            </w:r>
            <w:r w:rsidRPr="00B87054">
              <w:t xml:space="preserve"> </w:t>
            </w:r>
            <w:r w:rsidRPr="00B87054">
              <w:rPr>
                <w:b/>
              </w:rPr>
              <w:t xml:space="preserve">c (iv) към ТЦ 6 (КФ): </w:t>
            </w:r>
            <w:r w:rsidR="002E1409" w:rsidRPr="00B87054">
              <w:t>Предприемане на действия за подобряване на градската среда, ревитализиране на градове, регенериране и обеззаразяване на промишлени зони (включително зони в процес на преобразуване), намаляване на замърсяването на въздуха и насърчаване на мерки за намаляване на шумовото замърсяване</w:t>
            </w:r>
          </w:p>
        </w:tc>
      </w:tr>
      <w:tr w:rsidR="002D2DBF" w:rsidRPr="00B87054" w14:paraId="36426FCE" w14:textId="77777777" w:rsidTr="002A51D1">
        <w:trPr>
          <w:trHeight w:val="980"/>
        </w:trPr>
        <w:tc>
          <w:tcPr>
            <w:tcW w:w="8926" w:type="dxa"/>
            <w:gridSpan w:val="2"/>
            <w:shd w:val="clear" w:color="auto" w:fill="auto"/>
          </w:tcPr>
          <w:p w14:paraId="1C3263D1" w14:textId="77777777" w:rsidR="002D2DBF" w:rsidRPr="00B87054" w:rsidRDefault="002D2DBF" w:rsidP="002D2DBF">
            <w:pPr>
              <w:rPr>
                <w:i/>
                <w:color w:val="8DB3E2"/>
                <w:sz w:val="18"/>
              </w:rPr>
            </w:pPr>
            <w:r w:rsidRPr="00B87054">
              <w:rPr>
                <w:i/>
                <w:color w:val="8DB3E2"/>
                <w:sz w:val="18"/>
              </w:rPr>
              <w:t xml:space="preserve">&lt;2A.2.4.2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="M"&gt;</w:t>
            </w:r>
          </w:p>
          <w:p w14:paraId="542BFAD4" w14:textId="77777777" w:rsidR="00707DD7" w:rsidRPr="00B87054" w:rsidRDefault="00707DD7" w:rsidP="002D2DBF">
            <w:r w:rsidRPr="00B87054">
              <w:rPr>
                <w:b/>
              </w:rPr>
              <w:t>НЕ СЕ ПЛАНИРА</w:t>
            </w:r>
          </w:p>
        </w:tc>
      </w:tr>
    </w:tbl>
    <w:p w14:paraId="2DC8150B" w14:textId="77777777" w:rsidR="002D2DBF" w:rsidRPr="00B87054" w:rsidRDefault="002D2DBF" w:rsidP="002D2DBF"/>
    <w:p w14:paraId="6FDC0D5A" w14:textId="77777777" w:rsidR="002D2DBF" w:rsidRPr="00B87054" w:rsidRDefault="002D2DBF" w:rsidP="002D2DBF">
      <w:pPr>
        <w:rPr>
          <w:b/>
          <w:i/>
        </w:rPr>
      </w:pPr>
      <w:r w:rsidRPr="00B87054">
        <w:br w:type="page"/>
      </w:r>
      <w:r w:rsidRPr="00B87054">
        <w:rPr>
          <w:b/>
          <w:i/>
        </w:rPr>
        <w:lastRenderedPageBreak/>
        <w:t>2.A.6.5</w:t>
      </w:r>
      <w:r w:rsidRPr="00B87054">
        <w:tab/>
      </w:r>
      <w:r w:rsidRPr="00B87054">
        <w:rPr>
          <w:b/>
          <w:i/>
        </w:rPr>
        <w:t xml:space="preserve">  Показатели за изпълнението по инвестиционни приоритети и когато е целесъобразно — по категории региони</w:t>
      </w:r>
    </w:p>
    <w:p w14:paraId="67F92509" w14:textId="77777777" w:rsidR="002D2DBF" w:rsidRPr="00B87054" w:rsidRDefault="002D2DBF" w:rsidP="002D2DBF">
      <w:r w:rsidRPr="00B87054">
        <w:t>(Позоваване: член 96, параграф 2, първа алинея, буква б), подточка iv) от Регламент (EС) № 1303/2013)</w:t>
      </w:r>
    </w:p>
    <w:p w14:paraId="5C0EC779" w14:textId="77777777" w:rsidR="002D2DBF" w:rsidRPr="00B87054" w:rsidRDefault="002D2DBF" w:rsidP="002D2DBF">
      <w:pPr>
        <w:rPr>
          <w:i/>
        </w:rPr>
      </w:pPr>
    </w:p>
    <w:p w14:paraId="3E075ACD" w14:textId="77777777" w:rsidR="002D2DBF" w:rsidRPr="00B87054" w:rsidRDefault="002D2DBF" w:rsidP="002D2DBF">
      <w:pPr>
        <w:rPr>
          <w:b/>
        </w:rPr>
      </w:pPr>
      <w:r w:rsidRPr="00B87054">
        <w:rPr>
          <w:b/>
        </w:rPr>
        <w:t xml:space="preserve">Таблица 5: </w:t>
      </w:r>
      <w:r w:rsidRPr="00B87054">
        <w:tab/>
      </w:r>
      <w:r w:rsidRPr="00B87054">
        <w:rPr>
          <w:b/>
        </w:rPr>
        <w:t xml:space="preserve">Общи и специфични за програмата показатели за изпълнението </w:t>
      </w:r>
    </w:p>
    <w:p w14:paraId="3B334F40" w14:textId="77777777" w:rsidR="002D2DBF" w:rsidRPr="00B87054" w:rsidRDefault="002D2DBF" w:rsidP="002D2DBF">
      <w:r w:rsidRPr="00B87054">
        <w:t>(по инвестиционни приоритети, разпределени по категории региони за ЕСФ и когато е уместно — за ЕФРР)</w:t>
      </w:r>
    </w:p>
    <w:tbl>
      <w:tblPr>
        <w:tblW w:w="53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0"/>
        <w:gridCol w:w="1330"/>
        <w:gridCol w:w="828"/>
        <w:gridCol w:w="969"/>
        <w:gridCol w:w="1107"/>
        <w:gridCol w:w="276"/>
        <w:gridCol w:w="276"/>
        <w:gridCol w:w="389"/>
        <w:gridCol w:w="857"/>
        <w:gridCol w:w="1521"/>
        <w:gridCol w:w="1121"/>
      </w:tblGrid>
      <w:tr w:rsidR="00E501B4" w:rsidRPr="00B87054" w14:paraId="7C21A484" w14:textId="77777777" w:rsidTr="00FE5398">
        <w:trPr>
          <w:trHeight w:val="787"/>
          <w:jc w:val="center"/>
        </w:trPr>
        <w:tc>
          <w:tcPr>
            <w:tcW w:w="535" w:type="pct"/>
            <w:vMerge w:val="restart"/>
          </w:tcPr>
          <w:p w14:paraId="3A742FDA" w14:textId="77777777" w:rsidR="002D2DBF" w:rsidRPr="00B87054" w:rsidRDefault="002D2DBF" w:rsidP="002D2DBF">
            <w:pPr>
              <w:pStyle w:val="ListDash"/>
              <w:numPr>
                <w:ilvl w:val="0"/>
                <w:numId w:val="0"/>
              </w:numPr>
              <w:ind w:left="283" w:hanging="283"/>
              <w:rPr>
                <w:b/>
                <w:i/>
                <w:sz w:val="16"/>
                <w:szCs w:val="16"/>
              </w:rPr>
            </w:pPr>
            <w:r w:rsidRPr="00B87054">
              <w:rPr>
                <w:b/>
                <w:i/>
                <w:sz w:val="16"/>
              </w:rPr>
              <w:t>Идентификация</w:t>
            </w:r>
          </w:p>
        </w:tc>
        <w:tc>
          <w:tcPr>
            <w:tcW w:w="684" w:type="pct"/>
            <w:vMerge w:val="restart"/>
            <w:shd w:val="clear" w:color="auto" w:fill="auto"/>
          </w:tcPr>
          <w:p w14:paraId="165CA3BA" w14:textId="77777777" w:rsidR="002D2DBF" w:rsidRPr="00B87054" w:rsidRDefault="002D2DBF" w:rsidP="002D2DBF">
            <w:pPr>
              <w:pStyle w:val="ListDash"/>
              <w:numPr>
                <w:ilvl w:val="0"/>
                <w:numId w:val="0"/>
              </w:numPr>
              <w:ind w:left="283" w:hanging="283"/>
              <w:rPr>
                <w:b/>
                <w:i/>
                <w:sz w:val="16"/>
                <w:szCs w:val="16"/>
              </w:rPr>
            </w:pPr>
            <w:r w:rsidRPr="00B87054">
              <w:rPr>
                <w:b/>
                <w:i/>
                <w:sz w:val="16"/>
              </w:rPr>
              <w:t xml:space="preserve">Показател </w:t>
            </w:r>
          </w:p>
        </w:tc>
        <w:tc>
          <w:tcPr>
            <w:tcW w:w="426" w:type="pct"/>
            <w:vMerge w:val="restart"/>
            <w:shd w:val="clear" w:color="auto" w:fill="auto"/>
          </w:tcPr>
          <w:p w14:paraId="7B01CEC3" w14:textId="77777777" w:rsidR="002D2DBF" w:rsidRPr="00B87054" w:rsidRDefault="002D2DBF" w:rsidP="002D2DBF">
            <w:pPr>
              <w:pStyle w:val="ListDash"/>
              <w:numPr>
                <w:ilvl w:val="0"/>
                <w:numId w:val="0"/>
              </w:numPr>
              <w:rPr>
                <w:b/>
                <w:i/>
                <w:sz w:val="16"/>
                <w:szCs w:val="16"/>
              </w:rPr>
            </w:pPr>
            <w:r w:rsidRPr="00B87054">
              <w:rPr>
                <w:b/>
                <w:i/>
                <w:sz w:val="16"/>
              </w:rPr>
              <w:t>Мерна единица</w:t>
            </w:r>
          </w:p>
        </w:tc>
        <w:tc>
          <w:tcPr>
            <w:tcW w:w="499" w:type="pct"/>
            <w:vMerge w:val="restart"/>
          </w:tcPr>
          <w:p w14:paraId="0F6617E3" w14:textId="77777777" w:rsidR="002D2DBF" w:rsidRPr="00B87054" w:rsidRDefault="002D2DBF" w:rsidP="002D2DBF">
            <w:pPr>
              <w:pStyle w:val="ListDash"/>
              <w:numPr>
                <w:ilvl w:val="0"/>
                <w:numId w:val="0"/>
              </w:numPr>
              <w:rPr>
                <w:b/>
                <w:i/>
                <w:sz w:val="16"/>
                <w:szCs w:val="16"/>
              </w:rPr>
            </w:pPr>
            <w:r w:rsidRPr="00B87054">
              <w:rPr>
                <w:b/>
                <w:i/>
                <w:sz w:val="16"/>
              </w:rPr>
              <w:t xml:space="preserve">Фонд </w:t>
            </w:r>
          </w:p>
        </w:tc>
        <w:tc>
          <w:tcPr>
            <w:tcW w:w="570" w:type="pct"/>
            <w:vMerge w:val="restart"/>
          </w:tcPr>
          <w:p w14:paraId="5AAF1B7B" w14:textId="77777777" w:rsidR="002D2DBF" w:rsidRPr="00B87054" w:rsidRDefault="002D2DBF" w:rsidP="002D2DBF">
            <w:pPr>
              <w:pStyle w:val="ListDash"/>
              <w:numPr>
                <w:ilvl w:val="0"/>
                <w:numId w:val="0"/>
              </w:numPr>
              <w:rPr>
                <w:b/>
                <w:i/>
                <w:sz w:val="16"/>
                <w:szCs w:val="16"/>
              </w:rPr>
            </w:pPr>
            <w:r w:rsidRPr="00B87054">
              <w:rPr>
                <w:b/>
                <w:i/>
                <w:sz w:val="16"/>
              </w:rPr>
              <w:t>Категория региони (когато е уместно)</w:t>
            </w:r>
          </w:p>
        </w:tc>
        <w:tc>
          <w:tcPr>
            <w:tcW w:w="925" w:type="pct"/>
            <w:gridSpan w:val="4"/>
            <w:shd w:val="clear" w:color="auto" w:fill="auto"/>
          </w:tcPr>
          <w:p w14:paraId="0ABE2A7C" w14:textId="77777777" w:rsidR="002D2DBF" w:rsidRPr="00B87054" w:rsidRDefault="002D2DBF" w:rsidP="002D2DBF">
            <w:pPr>
              <w:pStyle w:val="ListDash"/>
              <w:numPr>
                <w:ilvl w:val="0"/>
                <w:numId w:val="0"/>
              </w:numPr>
              <w:rPr>
                <w:b/>
                <w:i/>
                <w:sz w:val="16"/>
                <w:szCs w:val="16"/>
              </w:rPr>
            </w:pPr>
            <w:r w:rsidRPr="00B87054">
              <w:rPr>
                <w:b/>
                <w:i/>
                <w:sz w:val="16"/>
              </w:rPr>
              <w:t>Целева стойност (2023 г.)</w:t>
            </w:r>
            <w:r w:rsidRPr="00B87054">
              <w:rPr>
                <w:rStyle w:val="FootnoteReference"/>
                <w:b/>
                <w:i/>
                <w:sz w:val="16"/>
              </w:rPr>
              <w:footnoteReference w:id="70"/>
            </w:r>
          </w:p>
        </w:tc>
        <w:tc>
          <w:tcPr>
            <w:tcW w:w="783" w:type="pct"/>
            <w:shd w:val="clear" w:color="auto" w:fill="auto"/>
          </w:tcPr>
          <w:p w14:paraId="3C7080A2" w14:textId="77777777" w:rsidR="002D2DBF" w:rsidRPr="00B87054" w:rsidRDefault="002D2DBF" w:rsidP="002D2DBF">
            <w:pPr>
              <w:pStyle w:val="ListDash"/>
              <w:numPr>
                <w:ilvl w:val="0"/>
                <w:numId w:val="0"/>
              </w:numPr>
              <w:rPr>
                <w:b/>
                <w:i/>
                <w:sz w:val="16"/>
                <w:szCs w:val="16"/>
              </w:rPr>
            </w:pPr>
            <w:r w:rsidRPr="00B87054">
              <w:rPr>
                <w:b/>
                <w:i/>
                <w:sz w:val="16"/>
              </w:rPr>
              <w:t>Източник на данните</w:t>
            </w:r>
          </w:p>
        </w:tc>
        <w:tc>
          <w:tcPr>
            <w:tcW w:w="577" w:type="pct"/>
          </w:tcPr>
          <w:p w14:paraId="4303996C" w14:textId="77777777" w:rsidR="002D2DBF" w:rsidRPr="00B87054" w:rsidRDefault="002D2DBF" w:rsidP="002D2DBF">
            <w:pPr>
              <w:pStyle w:val="ListDash"/>
              <w:numPr>
                <w:ilvl w:val="0"/>
                <w:numId w:val="0"/>
              </w:numPr>
              <w:rPr>
                <w:b/>
                <w:i/>
                <w:sz w:val="16"/>
                <w:szCs w:val="16"/>
              </w:rPr>
            </w:pPr>
            <w:r w:rsidRPr="00B87054">
              <w:rPr>
                <w:b/>
                <w:i/>
                <w:sz w:val="16"/>
              </w:rPr>
              <w:t>Честота на отчитане</w:t>
            </w:r>
          </w:p>
        </w:tc>
      </w:tr>
      <w:tr w:rsidR="00E501B4" w:rsidRPr="00B87054" w14:paraId="18F5104E" w14:textId="77777777" w:rsidTr="00FE5398">
        <w:trPr>
          <w:trHeight w:val="787"/>
          <w:jc w:val="center"/>
        </w:trPr>
        <w:tc>
          <w:tcPr>
            <w:tcW w:w="535" w:type="pct"/>
            <w:vMerge/>
          </w:tcPr>
          <w:p w14:paraId="31B14574" w14:textId="77777777" w:rsidR="002D2DBF" w:rsidRPr="00B87054" w:rsidRDefault="002D2DBF" w:rsidP="002D2DBF">
            <w:pPr>
              <w:pStyle w:val="ListDash"/>
              <w:numPr>
                <w:ilvl w:val="0"/>
                <w:numId w:val="0"/>
              </w:numPr>
              <w:ind w:left="283" w:hanging="283"/>
              <w:jc w:val="center"/>
              <w:rPr>
                <w:b/>
                <w:sz w:val="16"/>
                <w:szCs w:val="16"/>
              </w:rPr>
            </w:pPr>
          </w:p>
        </w:tc>
        <w:tc>
          <w:tcPr>
            <w:tcW w:w="684" w:type="pct"/>
            <w:vMerge/>
            <w:shd w:val="clear" w:color="auto" w:fill="auto"/>
          </w:tcPr>
          <w:p w14:paraId="78C24363" w14:textId="77777777" w:rsidR="002D2DBF" w:rsidRPr="00B87054" w:rsidRDefault="002D2DBF" w:rsidP="002D2DBF">
            <w:pPr>
              <w:pStyle w:val="ListDash"/>
              <w:numPr>
                <w:ilvl w:val="0"/>
                <w:numId w:val="0"/>
              </w:numPr>
              <w:ind w:left="283" w:hanging="283"/>
              <w:jc w:val="center"/>
              <w:rPr>
                <w:b/>
                <w:sz w:val="16"/>
                <w:szCs w:val="16"/>
              </w:rPr>
            </w:pPr>
          </w:p>
        </w:tc>
        <w:tc>
          <w:tcPr>
            <w:tcW w:w="426" w:type="pct"/>
            <w:vMerge/>
            <w:shd w:val="clear" w:color="auto" w:fill="auto"/>
          </w:tcPr>
          <w:p w14:paraId="4FA01B69" w14:textId="77777777" w:rsidR="002D2DBF" w:rsidRPr="00B87054" w:rsidRDefault="002D2DBF" w:rsidP="002D2DBF">
            <w:pPr>
              <w:pStyle w:val="ListDash"/>
              <w:numPr>
                <w:ilvl w:val="0"/>
                <w:numId w:val="0"/>
              </w:numPr>
              <w:jc w:val="center"/>
              <w:rPr>
                <w:b/>
                <w:sz w:val="16"/>
                <w:szCs w:val="16"/>
              </w:rPr>
            </w:pPr>
          </w:p>
        </w:tc>
        <w:tc>
          <w:tcPr>
            <w:tcW w:w="499" w:type="pct"/>
            <w:vMerge/>
          </w:tcPr>
          <w:p w14:paraId="4C485B18" w14:textId="77777777" w:rsidR="002D2DBF" w:rsidRPr="00B87054" w:rsidRDefault="002D2DBF" w:rsidP="002D2DBF">
            <w:pPr>
              <w:pStyle w:val="ListDash"/>
              <w:numPr>
                <w:ilvl w:val="0"/>
                <w:numId w:val="0"/>
              </w:numPr>
              <w:jc w:val="center"/>
              <w:rPr>
                <w:b/>
                <w:sz w:val="16"/>
                <w:szCs w:val="16"/>
              </w:rPr>
            </w:pPr>
          </w:p>
        </w:tc>
        <w:tc>
          <w:tcPr>
            <w:tcW w:w="570" w:type="pct"/>
            <w:vMerge/>
          </w:tcPr>
          <w:p w14:paraId="0EDB7A4B" w14:textId="77777777" w:rsidR="002D2DBF" w:rsidRPr="00B87054" w:rsidRDefault="002D2DBF" w:rsidP="002D2DBF">
            <w:pPr>
              <w:pStyle w:val="ListDash"/>
              <w:numPr>
                <w:ilvl w:val="0"/>
                <w:numId w:val="0"/>
              </w:numPr>
              <w:jc w:val="center"/>
              <w:rPr>
                <w:b/>
                <w:sz w:val="16"/>
                <w:szCs w:val="16"/>
              </w:rPr>
            </w:pPr>
          </w:p>
        </w:tc>
        <w:tc>
          <w:tcPr>
            <w:tcW w:w="284" w:type="pct"/>
            <w:gridSpan w:val="2"/>
            <w:shd w:val="clear" w:color="auto" w:fill="auto"/>
          </w:tcPr>
          <w:p w14:paraId="14EF492B" w14:textId="77777777" w:rsidR="002D2DBF" w:rsidRPr="00B87054" w:rsidRDefault="002D2DBF" w:rsidP="002D2DBF">
            <w:pPr>
              <w:pStyle w:val="ListDash"/>
              <w:numPr>
                <w:ilvl w:val="0"/>
                <w:numId w:val="0"/>
              </w:numPr>
              <w:jc w:val="center"/>
              <w:rPr>
                <w:b/>
                <w:sz w:val="16"/>
                <w:szCs w:val="16"/>
              </w:rPr>
            </w:pPr>
            <w:r w:rsidRPr="00B87054">
              <w:rPr>
                <w:b/>
                <w:sz w:val="16"/>
              </w:rPr>
              <w:t>M</w:t>
            </w:r>
          </w:p>
        </w:tc>
        <w:tc>
          <w:tcPr>
            <w:tcW w:w="200" w:type="pct"/>
            <w:shd w:val="clear" w:color="auto" w:fill="auto"/>
          </w:tcPr>
          <w:p w14:paraId="3AD6B9C2" w14:textId="77777777" w:rsidR="002D2DBF" w:rsidRPr="00B87054" w:rsidRDefault="002D2DBF" w:rsidP="002D2DBF">
            <w:pPr>
              <w:pStyle w:val="ListDash"/>
              <w:numPr>
                <w:ilvl w:val="0"/>
                <w:numId w:val="0"/>
              </w:numPr>
              <w:jc w:val="center"/>
              <w:rPr>
                <w:b/>
                <w:sz w:val="16"/>
                <w:szCs w:val="16"/>
              </w:rPr>
            </w:pPr>
            <w:r w:rsidRPr="00B87054">
              <w:rPr>
                <w:b/>
                <w:sz w:val="16"/>
              </w:rPr>
              <w:t>Ж</w:t>
            </w:r>
          </w:p>
        </w:tc>
        <w:tc>
          <w:tcPr>
            <w:tcW w:w="441" w:type="pct"/>
            <w:shd w:val="clear" w:color="auto" w:fill="auto"/>
          </w:tcPr>
          <w:p w14:paraId="5AA117B9" w14:textId="77777777" w:rsidR="002D2DBF" w:rsidRPr="00B87054" w:rsidRDefault="002D2DBF" w:rsidP="002D2DBF">
            <w:pPr>
              <w:pStyle w:val="ListDash"/>
              <w:numPr>
                <w:ilvl w:val="0"/>
                <w:numId w:val="0"/>
              </w:numPr>
              <w:jc w:val="center"/>
              <w:rPr>
                <w:b/>
                <w:sz w:val="16"/>
                <w:szCs w:val="16"/>
              </w:rPr>
            </w:pPr>
            <w:r w:rsidRPr="00B87054">
              <w:rPr>
                <w:b/>
                <w:sz w:val="16"/>
              </w:rPr>
              <w:t>О</w:t>
            </w:r>
          </w:p>
        </w:tc>
        <w:tc>
          <w:tcPr>
            <w:tcW w:w="783" w:type="pct"/>
            <w:shd w:val="clear" w:color="auto" w:fill="auto"/>
          </w:tcPr>
          <w:p w14:paraId="711802A6" w14:textId="77777777" w:rsidR="002D2DBF" w:rsidRPr="00B87054" w:rsidRDefault="002D2DBF" w:rsidP="002D2DBF">
            <w:pPr>
              <w:pStyle w:val="ListDash"/>
              <w:numPr>
                <w:ilvl w:val="0"/>
                <w:numId w:val="0"/>
              </w:numPr>
              <w:jc w:val="center"/>
              <w:rPr>
                <w:b/>
                <w:sz w:val="16"/>
                <w:szCs w:val="16"/>
              </w:rPr>
            </w:pPr>
          </w:p>
        </w:tc>
        <w:tc>
          <w:tcPr>
            <w:tcW w:w="577" w:type="pct"/>
          </w:tcPr>
          <w:p w14:paraId="412A9078" w14:textId="77777777" w:rsidR="002D2DBF" w:rsidRPr="00B87054" w:rsidRDefault="002D2DBF" w:rsidP="002D2DBF">
            <w:pPr>
              <w:pStyle w:val="ListDash"/>
              <w:numPr>
                <w:ilvl w:val="0"/>
                <w:numId w:val="0"/>
              </w:numPr>
              <w:jc w:val="center"/>
              <w:rPr>
                <w:b/>
                <w:sz w:val="16"/>
                <w:szCs w:val="16"/>
              </w:rPr>
            </w:pPr>
          </w:p>
        </w:tc>
      </w:tr>
      <w:tr w:rsidR="00E501B4" w:rsidRPr="00B87054" w14:paraId="51F145CF" w14:textId="77777777" w:rsidTr="00FE5398">
        <w:trPr>
          <w:trHeight w:val="706"/>
          <w:jc w:val="center"/>
        </w:trPr>
        <w:tc>
          <w:tcPr>
            <w:tcW w:w="535" w:type="pct"/>
          </w:tcPr>
          <w:p w14:paraId="0C7F4978"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684" w:type="pct"/>
            <w:shd w:val="clear" w:color="auto" w:fill="auto"/>
          </w:tcPr>
          <w:p w14:paraId="0A323EDD" w14:textId="77777777" w:rsidR="002D2DBF" w:rsidRPr="00B87054" w:rsidRDefault="002D2DBF" w:rsidP="002D2DBF">
            <w:pPr>
              <w:pStyle w:val="Text1"/>
              <w:ind w:left="0"/>
              <w:jc w:val="left"/>
              <w:rPr>
                <w:b/>
                <w:sz w:val="20"/>
              </w:rPr>
            </w:pPr>
            <w:r w:rsidRPr="00B87054">
              <w:rPr>
                <w:i/>
                <w:color w:val="8DB3E2"/>
                <w:sz w:val="18"/>
              </w:rPr>
              <w:t xml:space="preserve">&lt;2A.2.5.2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426" w:type="pct"/>
            <w:shd w:val="clear" w:color="auto" w:fill="auto"/>
          </w:tcPr>
          <w:p w14:paraId="44A25597"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499" w:type="pct"/>
          </w:tcPr>
          <w:p w14:paraId="22BA4944"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570" w:type="pct"/>
          </w:tcPr>
          <w:p w14:paraId="5F996D26"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SME &gt;</w:t>
            </w:r>
          </w:p>
        </w:tc>
        <w:tc>
          <w:tcPr>
            <w:tcW w:w="925" w:type="pct"/>
            <w:gridSpan w:val="4"/>
            <w:shd w:val="clear" w:color="auto" w:fill="auto"/>
          </w:tcPr>
          <w:p w14:paraId="1BFD3488"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&lt;2A.2.5.6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c>
          <w:tcPr>
            <w:tcW w:w="783" w:type="pct"/>
            <w:shd w:val="clear" w:color="auto" w:fill="auto"/>
          </w:tcPr>
          <w:p w14:paraId="5BD50432" w14:textId="77777777" w:rsidR="002D2DBF" w:rsidRPr="00B87054" w:rsidRDefault="002D2DBF" w:rsidP="002D2DBF">
            <w:pPr>
              <w:pStyle w:val="ListDash"/>
              <w:numPr>
                <w:ilvl w:val="0"/>
                <w:numId w:val="0"/>
              </w:numPr>
              <w:jc w:val="left"/>
              <w:rPr>
                <w:b/>
                <w:sz w:val="20"/>
              </w:rPr>
            </w:pPr>
            <w:r w:rsidRPr="00B87054">
              <w:rPr>
                <w:i/>
                <w:color w:val="8DB3E2"/>
                <w:sz w:val="18"/>
              </w:rPr>
              <w:t xml:space="preserve">&lt;2A.2.5.7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c>
          <w:tcPr>
            <w:tcW w:w="577" w:type="pct"/>
          </w:tcPr>
          <w:p w14:paraId="160ED440" w14:textId="77777777" w:rsidR="002D2DBF" w:rsidRPr="00B87054" w:rsidRDefault="002D2DBF" w:rsidP="002D2DBF">
            <w:pPr>
              <w:pStyle w:val="ListDash"/>
              <w:numPr>
                <w:ilvl w:val="0"/>
                <w:numId w:val="0"/>
              </w:numPr>
              <w:jc w:val="left"/>
              <w:rPr>
                <w:i/>
                <w:color w:val="8DB3E2"/>
                <w:sz w:val="18"/>
                <w:szCs w:val="18"/>
              </w:rPr>
            </w:pPr>
            <w:r w:rsidRPr="00B87054">
              <w:rPr>
                <w:i/>
                <w:color w:val="8DB3E2"/>
                <w:sz w:val="18"/>
              </w:rPr>
              <w:t xml:space="preserve">&lt;2A.2.5.8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w:t>
            </w:r>
            <w:r w:rsidRPr="00B87054">
              <w:t xml:space="preserve"> </w:t>
            </w:r>
            <w:r w:rsidRPr="00B87054">
              <w:rPr>
                <w:i/>
                <w:color w:val="8DB3E2"/>
                <w:sz w:val="18"/>
              </w:rPr>
              <w:t>SME &gt;</w:t>
            </w:r>
          </w:p>
        </w:tc>
      </w:tr>
      <w:tr w:rsidR="0041051F" w:rsidRPr="00B87054" w14:paraId="24AC827B" w14:textId="77777777" w:rsidTr="00FE5398">
        <w:trPr>
          <w:trHeight w:val="79"/>
          <w:jc w:val="center"/>
        </w:trPr>
        <w:tc>
          <w:tcPr>
            <w:tcW w:w="535" w:type="pct"/>
            <w:vAlign w:val="center"/>
          </w:tcPr>
          <w:p w14:paraId="300FF6A2" w14:textId="77777777" w:rsidR="0041051F" w:rsidRPr="00B87054" w:rsidRDefault="00FF1C86" w:rsidP="00BF134B">
            <w:pPr>
              <w:pStyle w:val="ListDash"/>
              <w:numPr>
                <w:ilvl w:val="0"/>
                <w:numId w:val="0"/>
              </w:numPr>
              <w:spacing w:after="0"/>
              <w:jc w:val="center"/>
              <w:rPr>
                <w:sz w:val="18"/>
                <w:szCs w:val="18"/>
              </w:rPr>
            </w:pPr>
            <w:r w:rsidRPr="00B87054">
              <w:rPr>
                <w:sz w:val="18"/>
                <w:szCs w:val="18"/>
              </w:rPr>
              <w:t>5.3</w:t>
            </w:r>
          </w:p>
        </w:tc>
        <w:tc>
          <w:tcPr>
            <w:tcW w:w="684" w:type="pct"/>
            <w:shd w:val="clear" w:color="auto" w:fill="auto"/>
            <w:vAlign w:val="center"/>
          </w:tcPr>
          <w:p w14:paraId="6F7575EC" w14:textId="77777777" w:rsidR="0041051F" w:rsidRPr="00B87054" w:rsidRDefault="0041051F" w:rsidP="00BF134B">
            <w:pPr>
              <w:pStyle w:val="ListDash"/>
              <w:numPr>
                <w:ilvl w:val="0"/>
                <w:numId w:val="0"/>
              </w:numPr>
              <w:spacing w:after="0"/>
              <w:jc w:val="center"/>
              <w:rPr>
                <w:sz w:val="18"/>
                <w:szCs w:val="18"/>
              </w:rPr>
            </w:pPr>
            <w:r w:rsidRPr="00B87054">
              <w:rPr>
                <w:sz w:val="18"/>
                <w:szCs w:val="18"/>
              </w:rPr>
              <w:t xml:space="preserve">Население, обхванато от мерките за намаляване на </w:t>
            </w:r>
            <w:r w:rsidR="00AE6664" w:rsidRPr="00B87054">
              <w:rPr>
                <w:sz w:val="18"/>
                <w:szCs w:val="18"/>
              </w:rPr>
              <w:t xml:space="preserve">количествата </w:t>
            </w:r>
            <w:r w:rsidRPr="00B87054">
              <w:rPr>
                <w:sz w:val="18"/>
                <w:szCs w:val="18"/>
              </w:rPr>
              <w:t>на ФПЧ</w:t>
            </w:r>
            <w:r w:rsidRPr="00B87054">
              <w:rPr>
                <w:sz w:val="18"/>
                <w:szCs w:val="18"/>
                <w:vertAlign w:val="subscript"/>
              </w:rPr>
              <w:t>10</w:t>
            </w:r>
            <w:r w:rsidRPr="00B87054">
              <w:rPr>
                <w:sz w:val="18"/>
                <w:szCs w:val="18"/>
              </w:rPr>
              <w:t xml:space="preserve"> и </w:t>
            </w:r>
            <w:r w:rsidR="00FF1C86" w:rsidRPr="00B87054">
              <w:rPr>
                <w:sz w:val="18"/>
                <w:szCs w:val="18"/>
              </w:rPr>
              <w:t>NOx</w:t>
            </w:r>
          </w:p>
        </w:tc>
        <w:tc>
          <w:tcPr>
            <w:tcW w:w="426" w:type="pct"/>
            <w:shd w:val="clear" w:color="auto" w:fill="auto"/>
            <w:vAlign w:val="center"/>
          </w:tcPr>
          <w:p w14:paraId="0839CD1C" w14:textId="77777777" w:rsidR="0041051F" w:rsidRPr="00B87054" w:rsidRDefault="00F11656" w:rsidP="00BF134B">
            <w:pPr>
              <w:pStyle w:val="ListDash"/>
              <w:numPr>
                <w:ilvl w:val="0"/>
                <w:numId w:val="0"/>
              </w:numPr>
              <w:spacing w:after="0"/>
              <w:jc w:val="center"/>
              <w:rPr>
                <w:sz w:val="18"/>
                <w:szCs w:val="18"/>
              </w:rPr>
            </w:pPr>
            <w:r w:rsidRPr="00B87054">
              <w:rPr>
                <w:sz w:val="18"/>
                <w:szCs w:val="18"/>
              </w:rPr>
              <w:t>Лица</w:t>
            </w:r>
          </w:p>
        </w:tc>
        <w:tc>
          <w:tcPr>
            <w:tcW w:w="499" w:type="pct"/>
            <w:vAlign w:val="center"/>
          </w:tcPr>
          <w:p w14:paraId="2C7E4DB7" w14:textId="77777777" w:rsidR="0041051F" w:rsidRPr="00B87054" w:rsidRDefault="0041051F" w:rsidP="00BF134B">
            <w:pPr>
              <w:pStyle w:val="ListDash"/>
              <w:numPr>
                <w:ilvl w:val="0"/>
                <w:numId w:val="0"/>
              </w:numPr>
              <w:spacing w:after="0"/>
              <w:jc w:val="center"/>
              <w:rPr>
                <w:sz w:val="18"/>
                <w:szCs w:val="18"/>
              </w:rPr>
            </w:pPr>
            <w:r w:rsidRPr="00B87054">
              <w:rPr>
                <w:sz w:val="18"/>
                <w:szCs w:val="18"/>
              </w:rPr>
              <w:t>К</w:t>
            </w:r>
            <w:r w:rsidR="00BF134B" w:rsidRPr="00B87054">
              <w:rPr>
                <w:sz w:val="18"/>
                <w:szCs w:val="18"/>
              </w:rPr>
              <w:t>Ф</w:t>
            </w:r>
          </w:p>
        </w:tc>
        <w:tc>
          <w:tcPr>
            <w:tcW w:w="570" w:type="pct"/>
            <w:vAlign w:val="center"/>
          </w:tcPr>
          <w:p w14:paraId="04783535" w14:textId="77777777" w:rsidR="0041051F" w:rsidRPr="00B87054" w:rsidRDefault="000A0FE8" w:rsidP="00BF134B">
            <w:pPr>
              <w:pStyle w:val="ListDash"/>
              <w:numPr>
                <w:ilvl w:val="0"/>
                <w:numId w:val="0"/>
              </w:numPr>
              <w:spacing w:after="0"/>
              <w:jc w:val="center"/>
              <w:rPr>
                <w:sz w:val="18"/>
                <w:szCs w:val="18"/>
              </w:rPr>
            </w:pPr>
            <w:r w:rsidRPr="00B87054">
              <w:rPr>
                <w:sz w:val="18"/>
                <w:szCs w:val="18"/>
              </w:rPr>
              <w:t>Н.П.</w:t>
            </w:r>
          </w:p>
        </w:tc>
        <w:tc>
          <w:tcPr>
            <w:tcW w:w="142" w:type="pct"/>
            <w:shd w:val="clear" w:color="auto" w:fill="auto"/>
            <w:vAlign w:val="center"/>
          </w:tcPr>
          <w:p w14:paraId="129DEFEC" w14:textId="77777777" w:rsidR="0041051F" w:rsidRPr="00B87054" w:rsidRDefault="0041051F" w:rsidP="00BF134B">
            <w:pPr>
              <w:pStyle w:val="ListDash"/>
              <w:numPr>
                <w:ilvl w:val="0"/>
                <w:numId w:val="0"/>
              </w:numPr>
              <w:spacing w:after="0"/>
              <w:jc w:val="center"/>
              <w:rPr>
                <w:sz w:val="18"/>
                <w:szCs w:val="18"/>
              </w:rPr>
            </w:pPr>
          </w:p>
        </w:tc>
        <w:tc>
          <w:tcPr>
            <w:tcW w:w="142" w:type="pct"/>
            <w:shd w:val="clear" w:color="auto" w:fill="auto"/>
            <w:vAlign w:val="center"/>
          </w:tcPr>
          <w:p w14:paraId="5009F704" w14:textId="77777777" w:rsidR="0041051F" w:rsidRPr="00B87054" w:rsidRDefault="0041051F" w:rsidP="00BF134B">
            <w:pPr>
              <w:pStyle w:val="ListDash"/>
              <w:numPr>
                <w:ilvl w:val="0"/>
                <w:numId w:val="0"/>
              </w:numPr>
              <w:spacing w:after="0"/>
              <w:jc w:val="center"/>
              <w:rPr>
                <w:sz w:val="18"/>
                <w:szCs w:val="18"/>
              </w:rPr>
            </w:pPr>
          </w:p>
        </w:tc>
        <w:tc>
          <w:tcPr>
            <w:tcW w:w="641" w:type="pct"/>
            <w:gridSpan w:val="2"/>
            <w:shd w:val="clear" w:color="auto" w:fill="auto"/>
            <w:vAlign w:val="center"/>
          </w:tcPr>
          <w:p w14:paraId="29563CD4" w14:textId="76AF075C" w:rsidR="0041051F" w:rsidRPr="00B87054" w:rsidRDefault="0027028A" w:rsidP="00BF134B">
            <w:pPr>
              <w:pStyle w:val="ListDash"/>
              <w:numPr>
                <w:ilvl w:val="0"/>
                <w:numId w:val="0"/>
              </w:numPr>
              <w:spacing w:after="0"/>
              <w:jc w:val="center"/>
              <w:rPr>
                <w:sz w:val="18"/>
                <w:szCs w:val="18"/>
              </w:rPr>
            </w:pPr>
            <w:r w:rsidRPr="00B87054">
              <w:rPr>
                <w:sz w:val="18"/>
                <w:szCs w:val="18"/>
                <w:lang w:val="en-US"/>
              </w:rPr>
              <w:t>3 000</w:t>
            </w:r>
            <w:r w:rsidR="00DC6B4E">
              <w:rPr>
                <w:sz w:val="18"/>
                <w:szCs w:val="18"/>
                <w:lang w:val="en-US"/>
              </w:rPr>
              <w:t> </w:t>
            </w:r>
            <w:r w:rsidRPr="00B87054">
              <w:rPr>
                <w:sz w:val="18"/>
                <w:szCs w:val="18"/>
                <w:lang w:val="en-US"/>
              </w:rPr>
              <w:t>000</w:t>
            </w:r>
            <w:r w:rsidR="00DC6B4E">
              <w:rPr>
                <w:sz w:val="18"/>
                <w:szCs w:val="18"/>
              </w:rPr>
              <w:t xml:space="preserve"> </w:t>
            </w:r>
          </w:p>
        </w:tc>
        <w:tc>
          <w:tcPr>
            <w:tcW w:w="783" w:type="pct"/>
            <w:shd w:val="clear" w:color="auto" w:fill="auto"/>
            <w:vAlign w:val="center"/>
          </w:tcPr>
          <w:p w14:paraId="6C686BD4" w14:textId="77777777" w:rsidR="0041051F" w:rsidRPr="00B87054" w:rsidRDefault="0041051F" w:rsidP="00BF134B">
            <w:pPr>
              <w:pStyle w:val="ListDash"/>
              <w:numPr>
                <w:ilvl w:val="0"/>
                <w:numId w:val="0"/>
              </w:numPr>
              <w:spacing w:after="0"/>
              <w:jc w:val="center"/>
              <w:rPr>
                <w:sz w:val="18"/>
                <w:szCs w:val="18"/>
              </w:rPr>
            </w:pPr>
            <w:r w:rsidRPr="00B87054">
              <w:rPr>
                <w:sz w:val="18"/>
                <w:szCs w:val="18"/>
              </w:rPr>
              <w:t>Доклади на бенефициентите</w:t>
            </w:r>
            <w:r w:rsidR="00BC67D9" w:rsidRPr="00B87054">
              <w:rPr>
                <w:sz w:val="18"/>
                <w:szCs w:val="18"/>
              </w:rPr>
              <w:t>, УО на ОПОС</w:t>
            </w:r>
          </w:p>
        </w:tc>
        <w:tc>
          <w:tcPr>
            <w:tcW w:w="577" w:type="pct"/>
            <w:vAlign w:val="center"/>
          </w:tcPr>
          <w:p w14:paraId="7CFD838C" w14:textId="77777777" w:rsidR="0041051F" w:rsidRPr="00B87054" w:rsidRDefault="0041051F" w:rsidP="00BF134B">
            <w:pPr>
              <w:pStyle w:val="ListDash"/>
              <w:numPr>
                <w:ilvl w:val="0"/>
                <w:numId w:val="0"/>
              </w:numPr>
              <w:spacing w:after="0"/>
              <w:jc w:val="center"/>
              <w:rPr>
                <w:sz w:val="18"/>
                <w:szCs w:val="18"/>
              </w:rPr>
            </w:pPr>
            <w:r w:rsidRPr="00B87054">
              <w:rPr>
                <w:sz w:val="18"/>
                <w:szCs w:val="18"/>
              </w:rPr>
              <w:t>Годишно</w:t>
            </w:r>
          </w:p>
        </w:tc>
      </w:tr>
      <w:tr w:rsidR="0041051F" w:rsidRPr="00B87054" w14:paraId="746F66AD" w14:textId="77777777" w:rsidTr="00FE5398">
        <w:trPr>
          <w:trHeight w:val="79"/>
          <w:jc w:val="center"/>
        </w:trPr>
        <w:tc>
          <w:tcPr>
            <w:tcW w:w="535" w:type="pct"/>
            <w:vAlign w:val="center"/>
          </w:tcPr>
          <w:p w14:paraId="09165C76" w14:textId="77777777" w:rsidR="0041051F" w:rsidRPr="00B87054" w:rsidRDefault="00813619" w:rsidP="00BF134B">
            <w:pPr>
              <w:pStyle w:val="ListDash"/>
              <w:numPr>
                <w:ilvl w:val="0"/>
                <w:numId w:val="0"/>
              </w:numPr>
              <w:spacing w:after="0"/>
              <w:jc w:val="center"/>
              <w:rPr>
                <w:sz w:val="18"/>
                <w:szCs w:val="18"/>
                <w:lang w:val="en-US"/>
              </w:rPr>
            </w:pPr>
            <w:r w:rsidRPr="00B87054">
              <w:rPr>
                <w:sz w:val="18"/>
                <w:szCs w:val="18"/>
                <w:lang w:val="en-US"/>
              </w:rPr>
              <w:t>5.4</w:t>
            </w:r>
          </w:p>
        </w:tc>
        <w:tc>
          <w:tcPr>
            <w:tcW w:w="684" w:type="pct"/>
            <w:shd w:val="clear" w:color="auto" w:fill="auto"/>
            <w:vAlign w:val="center"/>
          </w:tcPr>
          <w:p w14:paraId="39E5E20D" w14:textId="77777777" w:rsidR="0041051F" w:rsidRPr="00B87054" w:rsidRDefault="00484600" w:rsidP="00BF134B">
            <w:pPr>
              <w:pStyle w:val="ListDash"/>
              <w:numPr>
                <w:ilvl w:val="0"/>
                <w:numId w:val="0"/>
              </w:numPr>
              <w:spacing w:after="0"/>
              <w:jc w:val="center"/>
              <w:rPr>
                <w:sz w:val="18"/>
                <w:szCs w:val="18"/>
              </w:rPr>
            </w:pPr>
            <w:r w:rsidRPr="00B87054">
              <w:rPr>
                <w:sz w:val="18"/>
                <w:szCs w:val="18"/>
              </w:rPr>
              <w:t>П</w:t>
            </w:r>
            <w:r w:rsidR="0041051F" w:rsidRPr="00B87054">
              <w:rPr>
                <w:sz w:val="18"/>
                <w:szCs w:val="18"/>
              </w:rPr>
              <w:t xml:space="preserve">роекти, насочени към намаляване </w:t>
            </w:r>
            <w:r w:rsidR="00AE6664" w:rsidRPr="00B87054">
              <w:rPr>
                <w:sz w:val="18"/>
                <w:szCs w:val="18"/>
              </w:rPr>
              <w:t>количестват</w:t>
            </w:r>
            <w:r w:rsidR="00014758" w:rsidRPr="00B87054">
              <w:rPr>
                <w:sz w:val="18"/>
                <w:szCs w:val="18"/>
              </w:rPr>
              <w:t>а</w:t>
            </w:r>
            <w:r w:rsidR="00AE6664" w:rsidRPr="00B87054">
              <w:rPr>
                <w:sz w:val="18"/>
                <w:szCs w:val="18"/>
              </w:rPr>
              <w:t xml:space="preserve"> </w:t>
            </w:r>
            <w:r w:rsidR="0041051F" w:rsidRPr="00B87054">
              <w:rPr>
                <w:sz w:val="18"/>
                <w:szCs w:val="18"/>
              </w:rPr>
              <w:t>на ФПЧ</w:t>
            </w:r>
            <w:r w:rsidR="0041051F" w:rsidRPr="00B87054">
              <w:rPr>
                <w:sz w:val="18"/>
                <w:szCs w:val="18"/>
                <w:vertAlign w:val="subscript"/>
              </w:rPr>
              <w:t>10</w:t>
            </w:r>
            <w:r w:rsidR="0041051F" w:rsidRPr="00B87054">
              <w:rPr>
                <w:sz w:val="18"/>
                <w:szCs w:val="18"/>
              </w:rPr>
              <w:t xml:space="preserve"> и NOx</w:t>
            </w:r>
          </w:p>
        </w:tc>
        <w:tc>
          <w:tcPr>
            <w:tcW w:w="426" w:type="pct"/>
            <w:shd w:val="clear" w:color="auto" w:fill="auto"/>
            <w:vAlign w:val="center"/>
          </w:tcPr>
          <w:p w14:paraId="431DD5A1" w14:textId="77777777" w:rsidR="0041051F" w:rsidRPr="00B87054" w:rsidRDefault="0041051F" w:rsidP="00BF134B">
            <w:pPr>
              <w:pStyle w:val="ListDash"/>
              <w:numPr>
                <w:ilvl w:val="0"/>
                <w:numId w:val="0"/>
              </w:numPr>
              <w:spacing w:after="0"/>
              <w:jc w:val="center"/>
              <w:rPr>
                <w:sz w:val="18"/>
                <w:szCs w:val="18"/>
              </w:rPr>
            </w:pPr>
            <w:r w:rsidRPr="00B87054">
              <w:rPr>
                <w:sz w:val="18"/>
                <w:szCs w:val="18"/>
              </w:rPr>
              <w:t>Брой</w:t>
            </w:r>
          </w:p>
        </w:tc>
        <w:tc>
          <w:tcPr>
            <w:tcW w:w="499" w:type="pct"/>
            <w:vAlign w:val="center"/>
          </w:tcPr>
          <w:p w14:paraId="6A995136" w14:textId="77777777" w:rsidR="0041051F" w:rsidRPr="00B87054" w:rsidRDefault="0041051F" w:rsidP="00BF134B">
            <w:pPr>
              <w:pStyle w:val="ListDash"/>
              <w:numPr>
                <w:ilvl w:val="0"/>
                <w:numId w:val="0"/>
              </w:numPr>
              <w:spacing w:after="0"/>
              <w:jc w:val="center"/>
              <w:rPr>
                <w:sz w:val="18"/>
                <w:szCs w:val="18"/>
              </w:rPr>
            </w:pPr>
            <w:r w:rsidRPr="00B87054">
              <w:rPr>
                <w:sz w:val="18"/>
                <w:szCs w:val="18"/>
              </w:rPr>
              <w:t>К</w:t>
            </w:r>
            <w:r w:rsidR="00BF134B" w:rsidRPr="00B87054">
              <w:rPr>
                <w:sz w:val="18"/>
                <w:szCs w:val="18"/>
              </w:rPr>
              <w:t>Ф</w:t>
            </w:r>
          </w:p>
        </w:tc>
        <w:tc>
          <w:tcPr>
            <w:tcW w:w="570" w:type="pct"/>
            <w:vAlign w:val="center"/>
          </w:tcPr>
          <w:p w14:paraId="16CD68A6" w14:textId="77777777" w:rsidR="0041051F" w:rsidRPr="00B87054" w:rsidDel="00334420" w:rsidRDefault="0041051F" w:rsidP="00BF134B">
            <w:pPr>
              <w:pStyle w:val="ListDash"/>
              <w:numPr>
                <w:ilvl w:val="0"/>
                <w:numId w:val="0"/>
              </w:numPr>
              <w:spacing w:after="0"/>
              <w:jc w:val="center"/>
              <w:rPr>
                <w:sz w:val="18"/>
                <w:szCs w:val="18"/>
              </w:rPr>
            </w:pPr>
            <w:r w:rsidRPr="00B87054">
              <w:rPr>
                <w:sz w:val="18"/>
                <w:szCs w:val="18"/>
              </w:rPr>
              <w:t>Н.П.</w:t>
            </w:r>
          </w:p>
        </w:tc>
        <w:tc>
          <w:tcPr>
            <w:tcW w:w="142" w:type="pct"/>
            <w:shd w:val="clear" w:color="auto" w:fill="auto"/>
            <w:vAlign w:val="center"/>
          </w:tcPr>
          <w:p w14:paraId="61346E96" w14:textId="77777777" w:rsidR="0041051F" w:rsidRPr="00B87054" w:rsidRDefault="0041051F" w:rsidP="00BF134B">
            <w:pPr>
              <w:pStyle w:val="ListDash"/>
              <w:numPr>
                <w:ilvl w:val="0"/>
                <w:numId w:val="0"/>
              </w:numPr>
              <w:spacing w:after="0"/>
              <w:jc w:val="center"/>
              <w:rPr>
                <w:sz w:val="18"/>
                <w:szCs w:val="18"/>
              </w:rPr>
            </w:pPr>
          </w:p>
        </w:tc>
        <w:tc>
          <w:tcPr>
            <w:tcW w:w="142" w:type="pct"/>
            <w:shd w:val="clear" w:color="auto" w:fill="auto"/>
            <w:vAlign w:val="center"/>
          </w:tcPr>
          <w:p w14:paraId="338358DE" w14:textId="77777777" w:rsidR="0041051F" w:rsidRPr="00B87054" w:rsidRDefault="0041051F" w:rsidP="00BF134B">
            <w:pPr>
              <w:pStyle w:val="ListDash"/>
              <w:numPr>
                <w:ilvl w:val="0"/>
                <w:numId w:val="0"/>
              </w:numPr>
              <w:spacing w:after="0"/>
              <w:jc w:val="center"/>
              <w:rPr>
                <w:sz w:val="18"/>
                <w:szCs w:val="18"/>
              </w:rPr>
            </w:pPr>
          </w:p>
        </w:tc>
        <w:tc>
          <w:tcPr>
            <w:tcW w:w="641" w:type="pct"/>
            <w:gridSpan w:val="2"/>
            <w:shd w:val="clear" w:color="auto" w:fill="auto"/>
            <w:vAlign w:val="center"/>
          </w:tcPr>
          <w:p w14:paraId="50F51776" w14:textId="33BA45A4" w:rsidR="0041051F" w:rsidRPr="00B87054" w:rsidRDefault="0027028A" w:rsidP="00BF134B">
            <w:pPr>
              <w:pStyle w:val="ListDash"/>
              <w:numPr>
                <w:ilvl w:val="0"/>
                <w:numId w:val="0"/>
              </w:numPr>
              <w:spacing w:after="0"/>
              <w:jc w:val="center"/>
              <w:rPr>
                <w:sz w:val="18"/>
                <w:szCs w:val="18"/>
              </w:rPr>
            </w:pPr>
            <w:r w:rsidRPr="00B87054">
              <w:rPr>
                <w:sz w:val="18"/>
                <w:szCs w:val="18"/>
              </w:rPr>
              <w:t>19</w:t>
            </w:r>
          </w:p>
        </w:tc>
        <w:tc>
          <w:tcPr>
            <w:tcW w:w="783" w:type="pct"/>
            <w:shd w:val="clear" w:color="auto" w:fill="auto"/>
            <w:vAlign w:val="center"/>
          </w:tcPr>
          <w:p w14:paraId="6591E966" w14:textId="42B26019" w:rsidR="0041051F" w:rsidRPr="00B87054" w:rsidRDefault="0041051F" w:rsidP="00BF134B">
            <w:pPr>
              <w:pStyle w:val="ListDash"/>
              <w:numPr>
                <w:ilvl w:val="0"/>
                <w:numId w:val="0"/>
              </w:numPr>
              <w:spacing w:after="0"/>
              <w:jc w:val="center"/>
              <w:rPr>
                <w:sz w:val="18"/>
                <w:szCs w:val="18"/>
              </w:rPr>
            </w:pPr>
            <w:r w:rsidRPr="00B87054">
              <w:rPr>
                <w:sz w:val="18"/>
                <w:szCs w:val="18"/>
              </w:rPr>
              <w:t>Доклади на бенефициентите, Доклади за напредък по програмата</w:t>
            </w:r>
            <w:r w:rsidR="00BF7DBB" w:rsidRPr="00BF7DBB">
              <w:rPr>
                <w:sz w:val="18"/>
                <w:szCs w:val="18"/>
              </w:rPr>
              <w:t>;</w:t>
            </w:r>
            <w:r w:rsidR="00BF7DBB" w:rsidRPr="00DC6B4E">
              <w:rPr>
                <w:rFonts w:eastAsia="Calibri"/>
                <w:sz w:val="20"/>
              </w:rPr>
              <w:t xml:space="preserve"> </w:t>
            </w:r>
            <w:r w:rsidR="00BF7DBB" w:rsidRPr="00BF7DBB">
              <w:rPr>
                <w:sz w:val="18"/>
                <w:szCs w:val="18"/>
              </w:rPr>
              <w:t>УО на ОПОС</w:t>
            </w:r>
          </w:p>
        </w:tc>
        <w:tc>
          <w:tcPr>
            <w:tcW w:w="577" w:type="pct"/>
            <w:vAlign w:val="center"/>
          </w:tcPr>
          <w:p w14:paraId="29B3DE99" w14:textId="77777777" w:rsidR="0041051F" w:rsidRPr="00B87054" w:rsidDel="004F0C5A" w:rsidRDefault="0041051F" w:rsidP="00BF134B">
            <w:pPr>
              <w:pStyle w:val="ListDash"/>
              <w:numPr>
                <w:ilvl w:val="0"/>
                <w:numId w:val="0"/>
              </w:numPr>
              <w:spacing w:after="0"/>
              <w:jc w:val="center"/>
              <w:rPr>
                <w:sz w:val="18"/>
                <w:szCs w:val="18"/>
              </w:rPr>
            </w:pPr>
            <w:r w:rsidRPr="00B87054">
              <w:rPr>
                <w:sz w:val="18"/>
                <w:szCs w:val="18"/>
              </w:rPr>
              <w:t>Годишно</w:t>
            </w:r>
          </w:p>
        </w:tc>
      </w:tr>
    </w:tbl>
    <w:p w14:paraId="70C2E58B" w14:textId="77777777" w:rsidR="002D2DBF" w:rsidRPr="00B87054" w:rsidRDefault="002D2DBF" w:rsidP="002D2DBF"/>
    <w:p w14:paraId="7FECF882" w14:textId="77777777" w:rsidR="002D2DBF" w:rsidRPr="00B87054" w:rsidRDefault="002D2DBF" w:rsidP="002D2DBF"/>
    <w:p w14:paraId="41068C89" w14:textId="77777777" w:rsidR="002D2DBF" w:rsidRPr="00B87054" w:rsidRDefault="002D2DBF" w:rsidP="002D2DBF">
      <w:pPr>
        <w:ind w:left="1418" w:hanging="1418"/>
        <w:rPr>
          <w:b/>
        </w:rPr>
      </w:pPr>
      <w:r w:rsidRPr="00B87054">
        <w:rPr>
          <w:b/>
        </w:rPr>
        <w:t xml:space="preserve">2.А.7 </w:t>
      </w:r>
      <w:r w:rsidRPr="00B87054">
        <w:tab/>
      </w:r>
      <w:r w:rsidRPr="00B87054">
        <w:rPr>
          <w:b/>
        </w:rPr>
        <w:t>Социални иновации, транснационално сътрудничество и принос по тематични цели 1—7</w:t>
      </w:r>
      <w:r w:rsidRPr="00B87054">
        <w:rPr>
          <w:rStyle w:val="FootnoteReference"/>
          <w:b/>
        </w:rPr>
        <w:footnoteReference w:id="71"/>
      </w:r>
    </w:p>
    <w:p w14:paraId="334A409B" w14:textId="77777777" w:rsidR="002D2DBF" w:rsidRPr="00B87054" w:rsidRDefault="002D2DBF" w:rsidP="002D2DBF">
      <w:r w:rsidRPr="00B87054">
        <w:t>Специфични разпоредби за ЕСФ</w:t>
      </w:r>
      <w:r w:rsidRPr="00B87054">
        <w:rPr>
          <w:rStyle w:val="FootnoteReference"/>
        </w:rPr>
        <w:footnoteReference w:id="72"/>
      </w:r>
      <w:r w:rsidRPr="00B87054">
        <w:t>, когато е приложимо (по приоритетни оси и когато е уместно — категории региони): социални иновации, транснационално сътрудничество и принос от ЕСФ по тематични цели 1—7.</w:t>
      </w:r>
    </w:p>
    <w:p w14:paraId="429D562C" w14:textId="77777777" w:rsidR="002D2DBF" w:rsidRPr="00B87054" w:rsidRDefault="002D2DBF" w:rsidP="002D2DBF">
      <w:r w:rsidRPr="00B87054">
        <w:t xml:space="preserve">Описание на приноса на планираните действия по приоритетната ос за: </w:t>
      </w:r>
    </w:p>
    <w:p w14:paraId="28FFA3FD" w14:textId="77777777" w:rsidR="002D2DBF" w:rsidRPr="00B87054" w:rsidRDefault="002D2DBF" w:rsidP="002D2DBF">
      <w:pPr>
        <w:pStyle w:val="ListDash"/>
        <w:tabs>
          <w:tab w:val="clear" w:pos="283"/>
          <w:tab w:val="num" w:pos="851"/>
        </w:tabs>
        <w:spacing w:before="120" w:after="120"/>
        <w:ind w:left="851"/>
      </w:pPr>
      <w:r w:rsidRPr="00B87054">
        <w:lastRenderedPageBreak/>
        <w:t>социалните иновации (ако не са включени в специално предвидена за тях приоритетна ос);</w:t>
      </w:r>
    </w:p>
    <w:p w14:paraId="7242D7C1" w14:textId="77777777" w:rsidR="002D2DBF" w:rsidRPr="00B87054" w:rsidRDefault="002D2DBF" w:rsidP="002D2DBF">
      <w:pPr>
        <w:pStyle w:val="ListDash"/>
        <w:tabs>
          <w:tab w:val="clear" w:pos="283"/>
          <w:tab w:val="num" w:pos="851"/>
        </w:tabs>
        <w:spacing w:before="120" w:after="120"/>
        <w:ind w:left="851"/>
      </w:pPr>
      <w:r w:rsidRPr="00B87054">
        <w:t xml:space="preserve"> транснационалното сътрудничество (ако не е включено в специално предвидена за него приоритетна ос);</w:t>
      </w:r>
    </w:p>
    <w:p w14:paraId="2A5802C3" w14:textId="2E340675" w:rsidR="002D2DBF" w:rsidRPr="00B87054" w:rsidRDefault="002D2DBF" w:rsidP="002A51D1">
      <w:pPr>
        <w:pStyle w:val="ListDash"/>
        <w:tabs>
          <w:tab w:val="clear" w:pos="283"/>
          <w:tab w:val="num" w:pos="851"/>
        </w:tabs>
        <w:spacing w:before="120" w:after="120"/>
        <w:ind w:left="851"/>
      </w:pPr>
      <w:r w:rsidRPr="00B87054">
        <w:t>тематични цели, посочени в член 9, първа алинея, точки 1) — 7) от Регламент (ЕС) № 1303/2013.</w:t>
      </w:r>
    </w:p>
    <w:tbl>
      <w:tblPr>
        <w:tblW w:w="86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443"/>
      </w:tblGrid>
      <w:tr w:rsidR="002D2DBF" w:rsidRPr="00B87054" w14:paraId="74C35BA6" w14:textId="77777777" w:rsidTr="002D2DBF">
        <w:trPr>
          <w:trHeight w:val="518"/>
        </w:trPr>
        <w:tc>
          <w:tcPr>
            <w:tcW w:w="2235" w:type="dxa"/>
            <w:shd w:val="clear" w:color="auto" w:fill="auto"/>
          </w:tcPr>
          <w:p w14:paraId="0D6EB288" w14:textId="77777777" w:rsidR="002D2DBF" w:rsidRPr="00B87054" w:rsidRDefault="002D2DBF" w:rsidP="002D2DBF">
            <w:pPr>
              <w:rPr>
                <w:i/>
                <w:color w:val="8DB3E2"/>
                <w:sz w:val="18"/>
                <w:szCs w:val="18"/>
              </w:rPr>
            </w:pPr>
            <w:r w:rsidRPr="00B87054">
              <w:rPr>
                <w:i/>
              </w:rPr>
              <w:t>Приоритетна ос</w:t>
            </w:r>
          </w:p>
        </w:tc>
        <w:tc>
          <w:tcPr>
            <w:tcW w:w="6443" w:type="dxa"/>
            <w:shd w:val="clear" w:color="auto" w:fill="auto"/>
          </w:tcPr>
          <w:p w14:paraId="6AC3CE04" w14:textId="77777777" w:rsidR="002D2DBF" w:rsidRPr="00B87054" w:rsidRDefault="002D2DBF" w:rsidP="002D2DBF">
            <w:pPr>
              <w:rPr>
                <w:i/>
                <w:color w:val="8DB3E2"/>
                <w:sz w:val="18"/>
                <w:szCs w:val="18"/>
              </w:rPr>
            </w:pPr>
            <w:r w:rsidRPr="00B87054">
              <w:rPr>
                <w:i/>
                <w:color w:val="8DB3E2"/>
                <w:sz w:val="18"/>
              </w:rPr>
              <w:t xml:space="preserve">&lt;2A.3.1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r>
      <w:tr w:rsidR="002D2DBF" w:rsidRPr="00B87054" w14:paraId="441CE39D" w14:textId="77777777" w:rsidTr="002D2DBF">
        <w:trPr>
          <w:trHeight w:val="1154"/>
        </w:trPr>
        <w:tc>
          <w:tcPr>
            <w:tcW w:w="8678" w:type="dxa"/>
            <w:gridSpan w:val="2"/>
            <w:shd w:val="clear" w:color="auto" w:fill="auto"/>
          </w:tcPr>
          <w:p w14:paraId="059FD43D" w14:textId="77777777" w:rsidR="002D2DBF" w:rsidRPr="00B87054" w:rsidRDefault="002D2DBF" w:rsidP="002D2DBF">
            <w:pPr>
              <w:rPr>
                <w:i/>
                <w:color w:val="8DB3E2"/>
                <w:sz w:val="18"/>
              </w:rPr>
            </w:pPr>
            <w:r w:rsidRPr="00B87054">
              <w:rPr>
                <w:i/>
                <w:color w:val="8DB3E2"/>
                <w:sz w:val="18"/>
              </w:rPr>
              <w:t xml:space="preserve">&lt;2A.3.2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5F9DCF0C" w14:textId="77777777" w:rsidR="00E8079A" w:rsidRPr="00B87054" w:rsidRDefault="00E8079A" w:rsidP="002D2DBF">
            <w:pPr>
              <w:rPr>
                <w:i/>
                <w:sz w:val="18"/>
                <w:szCs w:val="18"/>
              </w:rPr>
            </w:pPr>
            <w:r w:rsidRPr="00B87054">
              <w:rPr>
                <w:b/>
              </w:rPr>
              <w:t>НЕПРИЛОЖИМО</w:t>
            </w:r>
          </w:p>
        </w:tc>
      </w:tr>
    </w:tbl>
    <w:p w14:paraId="2354D93A" w14:textId="77777777" w:rsidR="002D2DBF" w:rsidRPr="00B87054" w:rsidRDefault="002D2DBF" w:rsidP="002D2DBF"/>
    <w:p w14:paraId="091E3BB9" w14:textId="77777777" w:rsidR="002D2DBF" w:rsidRPr="00B87054" w:rsidRDefault="002D2DBF" w:rsidP="002D2DBF">
      <w:pPr>
        <w:suppressAutoHyphens/>
        <w:rPr>
          <w:b/>
        </w:rPr>
        <w:sectPr w:rsidR="002D2DBF" w:rsidRPr="00B87054" w:rsidSect="00C50033">
          <w:headerReference w:type="default" r:id="rId86"/>
          <w:footerReference w:type="default" r:id="rId87"/>
          <w:headerReference w:type="first" r:id="rId88"/>
          <w:footerReference w:type="first" r:id="rId89"/>
          <w:pgSz w:w="11906" w:h="16838"/>
          <w:pgMar w:top="1021" w:right="1418" w:bottom="1021" w:left="1418" w:header="601" w:footer="1077" w:gutter="0"/>
          <w:cols w:space="720"/>
          <w:docGrid w:linePitch="326"/>
        </w:sectPr>
      </w:pPr>
    </w:p>
    <w:p w14:paraId="67E5DDC7" w14:textId="77777777" w:rsidR="002D2DBF" w:rsidRPr="00B87054" w:rsidRDefault="002D2DBF" w:rsidP="002D2DBF">
      <w:pPr>
        <w:ind w:left="1418" w:hanging="1418"/>
        <w:rPr>
          <w:b/>
        </w:rPr>
      </w:pPr>
      <w:r w:rsidRPr="00B87054">
        <w:rPr>
          <w:b/>
        </w:rPr>
        <w:lastRenderedPageBreak/>
        <w:t xml:space="preserve">2.А.8 </w:t>
      </w:r>
      <w:r w:rsidRPr="00B87054">
        <w:tab/>
      </w:r>
      <w:r w:rsidRPr="00B87054">
        <w:rPr>
          <w:b/>
        </w:rPr>
        <w:t xml:space="preserve">Рамка на изпълнението </w:t>
      </w:r>
    </w:p>
    <w:p w14:paraId="787A169F" w14:textId="77777777" w:rsidR="002D2DBF" w:rsidRPr="00B87054" w:rsidRDefault="002D2DBF" w:rsidP="002D2DBF">
      <w:pPr>
        <w:ind w:left="1418" w:hanging="1418"/>
      </w:pPr>
      <w:r w:rsidRPr="00B87054">
        <w:t>(Позоваване: член 96, параграф 2, първа алинея, буква б), подточка v) и приложение II към Регламент (EС) № 1303/2013)</w:t>
      </w:r>
    </w:p>
    <w:p w14:paraId="7EC2D136" w14:textId="77777777" w:rsidR="002D2DBF" w:rsidRPr="00B87054" w:rsidRDefault="002D2DBF" w:rsidP="002D2DBF">
      <w:pPr>
        <w:rPr>
          <w:b/>
        </w:rPr>
      </w:pPr>
      <w:r w:rsidRPr="00B87054">
        <w:rPr>
          <w:b/>
        </w:rPr>
        <w:t xml:space="preserve">Таблица 6: </w:t>
      </w:r>
      <w:r w:rsidRPr="00B87054">
        <w:tab/>
      </w:r>
      <w:r w:rsidRPr="00B87054">
        <w:rPr>
          <w:b/>
        </w:rPr>
        <w:t>Рамка на изпълнението на приоритетната ос</w:t>
      </w:r>
    </w:p>
    <w:p w14:paraId="12E103C6" w14:textId="77777777" w:rsidR="002D2DBF" w:rsidRPr="00B87054" w:rsidRDefault="002D2DBF" w:rsidP="002D2DBF">
      <w:pPr>
        <w:pStyle w:val="TableTitle"/>
        <w:jc w:val="left"/>
        <w:rPr>
          <w:b w:val="0"/>
        </w:rPr>
      </w:pPr>
      <w:r w:rsidRPr="00B87054">
        <w:rPr>
          <w:b w:val="0"/>
        </w:rPr>
        <w:t xml:space="preserve"> (по фондове и, за ЕФРР и ЕСФ, по категории региони)</w:t>
      </w:r>
      <w:r w:rsidRPr="00B87054">
        <w:rPr>
          <w:rStyle w:val="FootnoteReference"/>
          <w:b w:val="0"/>
        </w:rPr>
        <w:footnoteReference w:id="73"/>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1257"/>
        <w:gridCol w:w="694"/>
        <w:gridCol w:w="1538"/>
        <w:gridCol w:w="1395"/>
        <w:gridCol w:w="838"/>
        <w:gridCol w:w="1395"/>
        <w:gridCol w:w="422"/>
        <w:gridCol w:w="89"/>
        <w:gridCol w:w="192"/>
        <w:gridCol w:w="321"/>
        <w:gridCol w:w="514"/>
        <w:gridCol w:w="281"/>
        <w:gridCol w:w="141"/>
        <w:gridCol w:w="138"/>
        <w:gridCol w:w="141"/>
        <w:gridCol w:w="981"/>
        <w:gridCol w:w="1257"/>
        <w:gridCol w:w="1811"/>
      </w:tblGrid>
      <w:tr w:rsidR="002D2DBF" w:rsidRPr="00B87054" w14:paraId="4D7EEF8C" w14:textId="77777777" w:rsidTr="00736D31">
        <w:trPr>
          <w:trHeight w:val="913"/>
        </w:trPr>
        <w:tc>
          <w:tcPr>
            <w:tcW w:w="329" w:type="pct"/>
            <w:vMerge w:val="restart"/>
          </w:tcPr>
          <w:p w14:paraId="5D5A7FD8" w14:textId="77777777" w:rsidR="002D2DBF" w:rsidRPr="00B87054" w:rsidRDefault="002D2DBF" w:rsidP="002D2DBF">
            <w:pPr>
              <w:pStyle w:val="Text1"/>
              <w:ind w:left="0"/>
              <w:rPr>
                <w:b/>
                <w:i/>
                <w:sz w:val="18"/>
                <w:szCs w:val="18"/>
              </w:rPr>
            </w:pPr>
            <w:r w:rsidRPr="00B87054">
              <w:rPr>
                <w:b/>
                <w:i/>
                <w:sz w:val="18"/>
              </w:rPr>
              <w:t>Приоритетна ос</w:t>
            </w:r>
          </w:p>
        </w:tc>
        <w:tc>
          <w:tcPr>
            <w:tcW w:w="438" w:type="pct"/>
            <w:vMerge w:val="restart"/>
          </w:tcPr>
          <w:p w14:paraId="73E77528" w14:textId="77777777" w:rsidR="002D2DBF" w:rsidRPr="00B87054" w:rsidRDefault="002D2DBF" w:rsidP="002D2DBF">
            <w:pPr>
              <w:pStyle w:val="Text1"/>
              <w:ind w:left="0"/>
              <w:rPr>
                <w:b/>
                <w:i/>
                <w:sz w:val="18"/>
                <w:szCs w:val="18"/>
              </w:rPr>
            </w:pPr>
            <w:r w:rsidRPr="00B87054">
              <w:rPr>
                <w:b/>
                <w:i/>
                <w:sz w:val="18"/>
              </w:rPr>
              <w:t>Вид показател</w:t>
            </w:r>
          </w:p>
          <w:p w14:paraId="11866AC2" w14:textId="77777777" w:rsidR="002D2DBF" w:rsidRPr="00B87054" w:rsidRDefault="002D2DBF" w:rsidP="002D2DBF">
            <w:pPr>
              <w:pStyle w:val="Text1"/>
              <w:ind w:left="0"/>
              <w:rPr>
                <w:b/>
                <w:i/>
                <w:sz w:val="18"/>
                <w:szCs w:val="18"/>
              </w:rPr>
            </w:pPr>
            <w:r w:rsidRPr="00B87054">
              <w:rPr>
                <w:b/>
                <w:i/>
                <w:sz w:val="18"/>
              </w:rPr>
              <w:t>(Основна стъпка за изпълнението, финансов показател, показател за изпълнението или когато е целесъобразно — показател за резултатите)</w:t>
            </w:r>
          </w:p>
        </w:tc>
        <w:tc>
          <w:tcPr>
            <w:tcW w:w="242" w:type="pct"/>
            <w:vMerge w:val="restart"/>
          </w:tcPr>
          <w:p w14:paraId="6CBA4541" w14:textId="77777777" w:rsidR="002D2DBF" w:rsidRPr="00B87054" w:rsidRDefault="002D2DBF" w:rsidP="002D2DBF">
            <w:pPr>
              <w:pStyle w:val="Text1"/>
              <w:ind w:left="0"/>
              <w:rPr>
                <w:b/>
                <w:i/>
                <w:sz w:val="20"/>
              </w:rPr>
            </w:pPr>
            <w:r w:rsidRPr="00B87054">
              <w:rPr>
                <w:b/>
                <w:i/>
                <w:sz w:val="20"/>
              </w:rPr>
              <w:t>Идентификация</w:t>
            </w:r>
          </w:p>
        </w:tc>
        <w:tc>
          <w:tcPr>
            <w:tcW w:w="536" w:type="pct"/>
            <w:vMerge w:val="restart"/>
            <w:shd w:val="clear" w:color="auto" w:fill="auto"/>
          </w:tcPr>
          <w:p w14:paraId="40FFB1F8" w14:textId="77777777" w:rsidR="002D2DBF" w:rsidRPr="00B87054" w:rsidRDefault="002D2DBF" w:rsidP="002D2DBF">
            <w:pPr>
              <w:pStyle w:val="Text1"/>
              <w:ind w:left="0"/>
              <w:rPr>
                <w:b/>
                <w:i/>
                <w:sz w:val="20"/>
              </w:rPr>
            </w:pPr>
            <w:r w:rsidRPr="00B87054">
              <w:rPr>
                <w:b/>
                <w:i/>
                <w:sz w:val="20"/>
              </w:rPr>
              <w:t xml:space="preserve">Показател или основна стъпка за изпълнението </w:t>
            </w:r>
          </w:p>
        </w:tc>
        <w:tc>
          <w:tcPr>
            <w:tcW w:w="486" w:type="pct"/>
            <w:vMerge w:val="restart"/>
          </w:tcPr>
          <w:p w14:paraId="2C5B4B8A" w14:textId="77777777" w:rsidR="002D2DBF" w:rsidRPr="00B87054" w:rsidRDefault="002D2DBF" w:rsidP="002D2DBF">
            <w:pPr>
              <w:pStyle w:val="Text1"/>
              <w:ind w:left="0"/>
              <w:rPr>
                <w:b/>
                <w:i/>
                <w:sz w:val="20"/>
              </w:rPr>
            </w:pPr>
            <w:r w:rsidRPr="00B87054">
              <w:rPr>
                <w:b/>
                <w:i/>
                <w:sz w:val="20"/>
              </w:rPr>
              <w:t xml:space="preserve">Мерна единица, когато е целесъобразно </w:t>
            </w:r>
          </w:p>
        </w:tc>
        <w:tc>
          <w:tcPr>
            <w:tcW w:w="292" w:type="pct"/>
            <w:vMerge w:val="restart"/>
          </w:tcPr>
          <w:p w14:paraId="456DBBCF" w14:textId="77777777" w:rsidR="002D2DBF" w:rsidRPr="00B87054" w:rsidRDefault="002D2DBF" w:rsidP="002D2DBF">
            <w:pPr>
              <w:pStyle w:val="Text1"/>
              <w:ind w:left="0"/>
              <w:rPr>
                <w:b/>
                <w:i/>
                <w:sz w:val="20"/>
              </w:rPr>
            </w:pPr>
            <w:r w:rsidRPr="00B87054">
              <w:rPr>
                <w:b/>
                <w:i/>
                <w:sz w:val="20"/>
              </w:rPr>
              <w:t>Фонд</w:t>
            </w:r>
          </w:p>
        </w:tc>
        <w:tc>
          <w:tcPr>
            <w:tcW w:w="486" w:type="pct"/>
            <w:vMerge w:val="restart"/>
          </w:tcPr>
          <w:p w14:paraId="1DCAC367" w14:textId="77777777" w:rsidR="002D2DBF" w:rsidRPr="00B87054" w:rsidRDefault="002D2DBF" w:rsidP="002D2DBF">
            <w:pPr>
              <w:pStyle w:val="Text1"/>
              <w:ind w:left="0"/>
              <w:rPr>
                <w:b/>
                <w:i/>
                <w:sz w:val="20"/>
              </w:rPr>
            </w:pPr>
            <w:r w:rsidRPr="00B87054">
              <w:rPr>
                <w:b/>
                <w:i/>
                <w:sz w:val="20"/>
              </w:rPr>
              <w:t>Категория региони</w:t>
            </w:r>
          </w:p>
        </w:tc>
        <w:tc>
          <w:tcPr>
            <w:tcW w:w="536" w:type="pct"/>
            <w:gridSpan w:val="5"/>
            <w:shd w:val="clear" w:color="auto" w:fill="auto"/>
          </w:tcPr>
          <w:p w14:paraId="06B6F9AC" w14:textId="77777777" w:rsidR="002D2DBF" w:rsidRPr="00B87054" w:rsidRDefault="002D2DBF" w:rsidP="002D2DBF">
            <w:pPr>
              <w:pStyle w:val="Text1"/>
              <w:ind w:left="0"/>
              <w:rPr>
                <w:b/>
                <w:i/>
                <w:sz w:val="20"/>
              </w:rPr>
            </w:pPr>
            <w:r w:rsidRPr="00B87054">
              <w:rPr>
                <w:b/>
                <w:i/>
                <w:sz w:val="20"/>
              </w:rPr>
              <w:t xml:space="preserve">Етапна цел за 2018 г. </w:t>
            </w:r>
            <w:r w:rsidRPr="00B87054">
              <w:rPr>
                <w:rStyle w:val="FootnoteReference"/>
                <w:b/>
                <w:i/>
                <w:sz w:val="20"/>
              </w:rPr>
              <w:footnoteReference w:id="74"/>
            </w:r>
            <w:r w:rsidRPr="00B87054">
              <w:rPr>
                <w:b/>
                <w:i/>
                <w:sz w:val="20"/>
              </w:rPr>
              <w:t> .</w:t>
            </w:r>
          </w:p>
        </w:tc>
        <w:tc>
          <w:tcPr>
            <w:tcW w:w="586" w:type="pct"/>
            <w:gridSpan w:val="5"/>
            <w:shd w:val="clear" w:color="auto" w:fill="auto"/>
          </w:tcPr>
          <w:p w14:paraId="3494F841" w14:textId="77777777" w:rsidR="002D2DBF" w:rsidRPr="00B87054" w:rsidRDefault="002D2DBF" w:rsidP="002D2DBF">
            <w:pPr>
              <w:pStyle w:val="Text1"/>
              <w:ind w:left="0"/>
              <w:rPr>
                <w:b/>
                <w:i/>
                <w:sz w:val="20"/>
              </w:rPr>
            </w:pPr>
            <w:r w:rsidRPr="00B87054">
              <w:rPr>
                <w:b/>
                <w:i/>
                <w:sz w:val="20"/>
              </w:rPr>
              <w:t>Крайна цел (2023 г.)</w:t>
            </w:r>
            <w:r w:rsidRPr="00B87054">
              <w:rPr>
                <w:rStyle w:val="FootnoteReference"/>
                <w:b/>
                <w:i/>
                <w:sz w:val="20"/>
              </w:rPr>
              <w:footnoteReference w:id="75"/>
            </w:r>
          </w:p>
        </w:tc>
        <w:tc>
          <w:tcPr>
            <w:tcW w:w="438" w:type="pct"/>
            <w:vMerge w:val="restart"/>
            <w:shd w:val="clear" w:color="auto" w:fill="auto"/>
          </w:tcPr>
          <w:p w14:paraId="52049500" w14:textId="77777777" w:rsidR="002D2DBF" w:rsidRPr="00B87054" w:rsidRDefault="002D2DBF" w:rsidP="002D2DBF">
            <w:pPr>
              <w:pStyle w:val="Text1"/>
              <w:spacing w:line="480" w:lineRule="auto"/>
              <w:ind w:left="0"/>
              <w:rPr>
                <w:b/>
                <w:i/>
                <w:sz w:val="20"/>
              </w:rPr>
            </w:pPr>
            <w:r w:rsidRPr="00B87054">
              <w:rPr>
                <w:b/>
                <w:i/>
                <w:sz w:val="20"/>
              </w:rPr>
              <w:t>Източник на данните</w:t>
            </w:r>
          </w:p>
        </w:tc>
        <w:tc>
          <w:tcPr>
            <w:tcW w:w="631" w:type="pct"/>
            <w:vMerge w:val="restart"/>
          </w:tcPr>
          <w:p w14:paraId="14D51478" w14:textId="77777777" w:rsidR="002D2DBF" w:rsidRPr="00B87054" w:rsidRDefault="002D2DBF" w:rsidP="002D2DBF">
            <w:pPr>
              <w:rPr>
                <w:b/>
                <w:i/>
                <w:sz w:val="20"/>
              </w:rPr>
            </w:pPr>
            <w:r w:rsidRPr="00B87054">
              <w:rPr>
                <w:b/>
                <w:i/>
                <w:sz w:val="20"/>
              </w:rPr>
              <w:t>Обяснение за значението на показателя, по целесъобразност</w:t>
            </w:r>
          </w:p>
        </w:tc>
      </w:tr>
      <w:tr w:rsidR="002D2DBF" w:rsidRPr="00B87054" w14:paraId="0715D93B" w14:textId="77777777" w:rsidTr="00736D31">
        <w:trPr>
          <w:trHeight w:val="912"/>
        </w:trPr>
        <w:tc>
          <w:tcPr>
            <w:tcW w:w="329" w:type="pct"/>
            <w:vMerge/>
          </w:tcPr>
          <w:p w14:paraId="19B8B14B" w14:textId="77777777" w:rsidR="002D2DBF" w:rsidRPr="00B87054" w:rsidRDefault="002D2DBF" w:rsidP="002D2DBF">
            <w:pPr>
              <w:pStyle w:val="Text1"/>
              <w:ind w:left="0"/>
              <w:jc w:val="left"/>
              <w:rPr>
                <w:b/>
                <w:sz w:val="18"/>
                <w:szCs w:val="18"/>
              </w:rPr>
            </w:pPr>
          </w:p>
        </w:tc>
        <w:tc>
          <w:tcPr>
            <w:tcW w:w="438" w:type="pct"/>
            <w:vMerge/>
          </w:tcPr>
          <w:p w14:paraId="5D763F25" w14:textId="77777777" w:rsidR="002D2DBF" w:rsidRPr="00B87054" w:rsidRDefault="002D2DBF" w:rsidP="002D2DBF">
            <w:pPr>
              <w:pStyle w:val="Text1"/>
              <w:ind w:left="0"/>
              <w:jc w:val="left"/>
              <w:rPr>
                <w:b/>
                <w:sz w:val="18"/>
                <w:szCs w:val="18"/>
              </w:rPr>
            </w:pPr>
          </w:p>
        </w:tc>
        <w:tc>
          <w:tcPr>
            <w:tcW w:w="242" w:type="pct"/>
            <w:vMerge/>
          </w:tcPr>
          <w:p w14:paraId="1C61516D" w14:textId="77777777" w:rsidR="002D2DBF" w:rsidRPr="00B87054" w:rsidRDefault="002D2DBF" w:rsidP="002D2DBF">
            <w:pPr>
              <w:pStyle w:val="Text1"/>
              <w:ind w:left="0"/>
              <w:rPr>
                <w:b/>
                <w:sz w:val="20"/>
              </w:rPr>
            </w:pPr>
          </w:p>
        </w:tc>
        <w:tc>
          <w:tcPr>
            <w:tcW w:w="536" w:type="pct"/>
            <w:vMerge/>
            <w:shd w:val="clear" w:color="auto" w:fill="auto"/>
          </w:tcPr>
          <w:p w14:paraId="5C7D740D" w14:textId="77777777" w:rsidR="002D2DBF" w:rsidRPr="00B87054" w:rsidRDefault="002D2DBF" w:rsidP="002D2DBF">
            <w:pPr>
              <w:pStyle w:val="Text1"/>
              <w:ind w:left="0"/>
              <w:rPr>
                <w:b/>
                <w:sz w:val="20"/>
              </w:rPr>
            </w:pPr>
          </w:p>
        </w:tc>
        <w:tc>
          <w:tcPr>
            <w:tcW w:w="486" w:type="pct"/>
            <w:vMerge/>
          </w:tcPr>
          <w:p w14:paraId="53D9EC11" w14:textId="77777777" w:rsidR="002D2DBF" w:rsidRPr="00B87054" w:rsidRDefault="002D2DBF" w:rsidP="002D2DBF">
            <w:pPr>
              <w:pStyle w:val="Text1"/>
              <w:ind w:left="0"/>
              <w:rPr>
                <w:b/>
                <w:sz w:val="20"/>
              </w:rPr>
            </w:pPr>
          </w:p>
        </w:tc>
        <w:tc>
          <w:tcPr>
            <w:tcW w:w="292" w:type="pct"/>
            <w:vMerge/>
          </w:tcPr>
          <w:p w14:paraId="6A421DBE" w14:textId="77777777" w:rsidR="002D2DBF" w:rsidRPr="00B87054" w:rsidRDefault="002D2DBF" w:rsidP="002D2DBF">
            <w:pPr>
              <w:pStyle w:val="Text1"/>
              <w:ind w:left="0"/>
              <w:rPr>
                <w:b/>
                <w:sz w:val="20"/>
              </w:rPr>
            </w:pPr>
          </w:p>
        </w:tc>
        <w:tc>
          <w:tcPr>
            <w:tcW w:w="486" w:type="pct"/>
            <w:vMerge/>
          </w:tcPr>
          <w:p w14:paraId="057BEC80" w14:textId="77777777" w:rsidR="002D2DBF" w:rsidRPr="00B87054" w:rsidRDefault="002D2DBF" w:rsidP="002D2DBF">
            <w:pPr>
              <w:pStyle w:val="Text1"/>
              <w:ind w:left="0"/>
              <w:rPr>
                <w:b/>
                <w:sz w:val="20"/>
              </w:rPr>
            </w:pPr>
          </w:p>
        </w:tc>
        <w:tc>
          <w:tcPr>
            <w:tcW w:w="147" w:type="pct"/>
            <w:shd w:val="clear" w:color="auto" w:fill="auto"/>
          </w:tcPr>
          <w:p w14:paraId="7E2CA23E" w14:textId="77777777" w:rsidR="002D2DBF" w:rsidRPr="00B87054" w:rsidRDefault="002D2DBF" w:rsidP="002D2DBF">
            <w:pPr>
              <w:pStyle w:val="Text1"/>
              <w:ind w:left="0"/>
              <w:rPr>
                <w:b/>
                <w:sz w:val="20"/>
              </w:rPr>
            </w:pPr>
            <w:r w:rsidRPr="00B87054">
              <w:rPr>
                <w:b/>
                <w:sz w:val="20"/>
              </w:rPr>
              <w:t>М</w:t>
            </w:r>
          </w:p>
        </w:tc>
        <w:tc>
          <w:tcPr>
            <w:tcW w:w="98" w:type="pct"/>
            <w:gridSpan w:val="2"/>
            <w:shd w:val="clear" w:color="auto" w:fill="auto"/>
          </w:tcPr>
          <w:p w14:paraId="11592A20" w14:textId="77777777" w:rsidR="002D2DBF" w:rsidRPr="00B87054" w:rsidRDefault="002D2DBF" w:rsidP="002D2DBF">
            <w:pPr>
              <w:pStyle w:val="Text1"/>
              <w:ind w:left="0"/>
              <w:rPr>
                <w:b/>
                <w:sz w:val="20"/>
              </w:rPr>
            </w:pPr>
            <w:r w:rsidRPr="00B87054">
              <w:rPr>
                <w:b/>
                <w:sz w:val="20"/>
              </w:rPr>
              <w:t>Ж</w:t>
            </w:r>
          </w:p>
        </w:tc>
        <w:tc>
          <w:tcPr>
            <w:tcW w:w="291" w:type="pct"/>
            <w:gridSpan w:val="2"/>
            <w:shd w:val="clear" w:color="auto" w:fill="auto"/>
          </w:tcPr>
          <w:p w14:paraId="24B1BC02" w14:textId="77777777" w:rsidR="002D2DBF" w:rsidRPr="00B87054" w:rsidRDefault="002D2DBF" w:rsidP="002D2DBF">
            <w:pPr>
              <w:pStyle w:val="Text1"/>
              <w:ind w:left="0"/>
              <w:rPr>
                <w:b/>
                <w:sz w:val="20"/>
              </w:rPr>
            </w:pPr>
            <w:r w:rsidRPr="00B87054">
              <w:rPr>
                <w:b/>
                <w:sz w:val="20"/>
              </w:rPr>
              <w:t>О</w:t>
            </w:r>
          </w:p>
        </w:tc>
        <w:tc>
          <w:tcPr>
            <w:tcW w:w="147" w:type="pct"/>
            <w:gridSpan w:val="2"/>
            <w:shd w:val="clear" w:color="auto" w:fill="auto"/>
          </w:tcPr>
          <w:p w14:paraId="51865CE9" w14:textId="77777777" w:rsidR="002D2DBF" w:rsidRPr="00B87054" w:rsidRDefault="002D2DBF" w:rsidP="002D2DBF">
            <w:pPr>
              <w:pStyle w:val="Text1"/>
              <w:ind w:left="0"/>
              <w:rPr>
                <w:b/>
                <w:sz w:val="20"/>
              </w:rPr>
            </w:pPr>
            <w:r w:rsidRPr="00B87054">
              <w:rPr>
                <w:b/>
                <w:sz w:val="20"/>
              </w:rPr>
              <w:t>M</w:t>
            </w:r>
          </w:p>
        </w:tc>
        <w:tc>
          <w:tcPr>
            <w:tcW w:w="97" w:type="pct"/>
            <w:gridSpan w:val="2"/>
            <w:shd w:val="clear" w:color="auto" w:fill="auto"/>
          </w:tcPr>
          <w:p w14:paraId="2AA73BB9" w14:textId="77777777" w:rsidR="002D2DBF" w:rsidRPr="00B87054" w:rsidRDefault="002D2DBF" w:rsidP="002D2DBF">
            <w:pPr>
              <w:pStyle w:val="Text1"/>
              <w:ind w:left="0"/>
              <w:rPr>
                <w:b/>
                <w:sz w:val="20"/>
              </w:rPr>
            </w:pPr>
            <w:r w:rsidRPr="00B87054">
              <w:rPr>
                <w:b/>
                <w:sz w:val="20"/>
              </w:rPr>
              <w:t>Ж</w:t>
            </w:r>
          </w:p>
        </w:tc>
        <w:tc>
          <w:tcPr>
            <w:tcW w:w="342" w:type="pct"/>
            <w:shd w:val="clear" w:color="auto" w:fill="auto"/>
          </w:tcPr>
          <w:p w14:paraId="6CAB0351" w14:textId="77777777" w:rsidR="002D2DBF" w:rsidRPr="00B87054" w:rsidRDefault="002D2DBF" w:rsidP="002D2DBF">
            <w:pPr>
              <w:pStyle w:val="Text1"/>
              <w:ind w:left="0"/>
              <w:rPr>
                <w:b/>
                <w:sz w:val="20"/>
              </w:rPr>
            </w:pPr>
            <w:r w:rsidRPr="00B87054">
              <w:rPr>
                <w:b/>
                <w:sz w:val="20"/>
              </w:rPr>
              <w:t>О</w:t>
            </w:r>
          </w:p>
        </w:tc>
        <w:tc>
          <w:tcPr>
            <w:tcW w:w="438" w:type="pct"/>
            <w:vMerge/>
            <w:shd w:val="clear" w:color="auto" w:fill="auto"/>
          </w:tcPr>
          <w:p w14:paraId="77AB35D4" w14:textId="77777777" w:rsidR="002D2DBF" w:rsidRPr="00B87054" w:rsidRDefault="002D2DBF" w:rsidP="002D2DBF">
            <w:pPr>
              <w:pStyle w:val="Text1"/>
              <w:spacing w:line="480" w:lineRule="auto"/>
              <w:ind w:left="0"/>
              <w:rPr>
                <w:b/>
                <w:sz w:val="20"/>
              </w:rPr>
            </w:pPr>
          </w:p>
        </w:tc>
        <w:tc>
          <w:tcPr>
            <w:tcW w:w="631" w:type="pct"/>
            <w:vMerge/>
          </w:tcPr>
          <w:p w14:paraId="7E3D0C82" w14:textId="77777777" w:rsidR="002D2DBF" w:rsidRPr="00B87054" w:rsidRDefault="002D2DBF" w:rsidP="002D2DBF">
            <w:pPr>
              <w:rPr>
                <w:b/>
                <w:sz w:val="20"/>
              </w:rPr>
            </w:pPr>
          </w:p>
        </w:tc>
      </w:tr>
      <w:tr w:rsidR="002D2DBF" w:rsidRPr="00B87054" w14:paraId="61FA2A93" w14:textId="77777777" w:rsidTr="00736D31">
        <w:tc>
          <w:tcPr>
            <w:tcW w:w="329" w:type="pct"/>
          </w:tcPr>
          <w:p w14:paraId="6C3B659A" w14:textId="77777777" w:rsidR="002D2DBF" w:rsidRPr="00B87054" w:rsidRDefault="002D2DBF" w:rsidP="002D2DBF">
            <w:pPr>
              <w:pStyle w:val="Text1"/>
              <w:ind w:left="0"/>
              <w:jc w:val="left"/>
              <w:rPr>
                <w:sz w:val="20"/>
              </w:rPr>
            </w:pPr>
            <w:r w:rsidRPr="00B87054">
              <w:rPr>
                <w:i/>
                <w:color w:val="8DB3E2"/>
                <w:sz w:val="18"/>
              </w:rPr>
              <w:t xml:space="preserve">&lt;2A.4.1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438" w:type="pct"/>
          </w:tcPr>
          <w:p w14:paraId="3DB5B57D" w14:textId="77777777" w:rsidR="002D2DBF" w:rsidRPr="00B87054" w:rsidRDefault="002D2DBF" w:rsidP="002D2DBF">
            <w:pPr>
              <w:pStyle w:val="Text1"/>
              <w:ind w:left="0"/>
              <w:jc w:val="left"/>
              <w:rPr>
                <w:i/>
                <w:color w:val="8DB3E2"/>
                <w:sz w:val="18"/>
                <w:szCs w:val="18"/>
              </w:rPr>
            </w:pPr>
            <w:r w:rsidRPr="00B87054">
              <w:rPr>
                <w:i/>
                <w:color w:val="8DB3E2"/>
                <w:sz w:val="18"/>
              </w:rPr>
              <w:t xml:space="preserve">&lt;2A.4.2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242" w:type="pct"/>
          </w:tcPr>
          <w:p w14:paraId="7F004FA7" w14:textId="77777777" w:rsidR="002D2DBF" w:rsidRPr="00B87054" w:rsidRDefault="002D2DBF" w:rsidP="002D2DBF">
            <w:pPr>
              <w:pStyle w:val="Text1"/>
              <w:ind w:left="0"/>
              <w:jc w:val="left"/>
              <w:rPr>
                <w:i/>
                <w:color w:val="8DB3E2"/>
                <w:sz w:val="18"/>
                <w:szCs w:val="18"/>
              </w:rPr>
            </w:pPr>
            <w:r w:rsidRPr="00B87054">
              <w:rPr>
                <w:i/>
                <w:color w:val="8DB3E2"/>
                <w:sz w:val="18"/>
              </w:rPr>
              <w:t xml:space="preserve">Стъпка за изпълнение или </w:t>
            </w:r>
            <w:r w:rsidRPr="00B87054">
              <w:rPr>
                <w:i/>
                <w:color w:val="8DB3E2"/>
                <w:sz w:val="18"/>
              </w:rPr>
              <w:lastRenderedPageBreak/>
              <w:t xml:space="preserve">финансов показател &lt;2A.4.3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="M"&gt;</w:t>
            </w:r>
          </w:p>
          <w:p w14:paraId="49FCB24D" w14:textId="77777777" w:rsidR="002D2DBF" w:rsidRPr="00B87054" w:rsidRDefault="002D2DBF" w:rsidP="002D2DBF">
            <w:pPr>
              <w:pStyle w:val="Text1"/>
              <w:ind w:left="0"/>
              <w:rPr>
                <w:b/>
                <w:sz w:val="20"/>
              </w:rPr>
            </w:pPr>
            <w:r w:rsidRPr="00B87054">
              <w:rPr>
                <w:i/>
                <w:color w:val="8DB3E2"/>
                <w:sz w:val="18"/>
              </w:rPr>
              <w:t xml:space="preserve">Изпълнение или резултат&lt;2A.4.3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36" w:type="pct"/>
            <w:shd w:val="clear" w:color="auto" w:fill="auto"/>
          </w:tcPr>
          <w:p w14:paraId="7E511EE4" w14:textId="77777777" w:rsidR="002D2DBF" w:rsidRPr="00B87054" w:rsidRDefault="002D2DBF" w:rsidP="002D2DBF">
            <w:pPr>
              <w:pStyle w:val="Text1"/>
              <w:ind w:left="0"/>
              <w:jc w:val="left"/>
              <w:rPr>
                <w:i/>
                <w:color w:val="8DB3E2"/>
                <w:sz w:val="18"/>
                <w:szCs w:val="18"/>
              </w:rPr>
            </w:pPr>
            <w:r w:rsidRPr="00B87054">
              <w:rPr>
                <w:i/>
                <w:color w:val="8DB3E2"/>
                <w:sz w:val="18"/>
              </w:rPr>
              <w:lastRenderedPageBreak/>
              <w:t xml:space="preserve">Стъпка за изпълнение или финансов показател &lt;2A.4.4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lastRenderedPageBreak/>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091B18C0" w14:textId="77777777" w:rsidR="002D2DBF" w:rsidRPr="00B87054" w:rsidRDefault="002D2DBF" w:rsidP="002D2DBF">
            <w:pPr>
              <w:pStyle w:val="Text1"/>
              <w:ind w:left="0"/>
              <w:rPr>
                <w:b/>
                <w:sz w:val="20"/>
              </w:rPr>
            </w:pPr>
            <w:r w:rsidRPr="00B87054">
              <w:rPr>
                <w:i/>
                <w:color w:val="8DB3E2"/>
                <w:sz w:val="18"/>
              </w:rPr>
              <w:t xml:space="preserve">Изпълнение или резултат &lt;2A.4.4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="G" </w:t>
            </w:r>
            <w:proofErr w:type="spellStart"/>
            <w:r w:rsidRPr="00B87054">
              <w:rPr>
                <w:i/>
                <w:color w:val="8DB3E2"/>
                <w:sz w:val="18"/>
              </w:rPr>
              <w:t>or</w:t>
            </w:r>
            <w:proofErr w:type="spellEnd"/>
            <w:r w:rsidRPr="00B87054">
              <w:rPr>
                <w:i/>
                <w:color w:val="8DB3E2"/>
                <w:sz w:val="18"/>
              </w:rPr>
              <w:t xml:space="preserve"> “M”&gt;</w:t>
            </w:r>
          </w:p>
        </w:tc>
        <w:tc>
          <w:tcPr>
            <w:tcW w:w="486" w:type="pct"/>
          </w:tcPr>
          <w:p w14:paraId="6F914468" w14:textId="77777777" w:rsidR="002D2DBF" w:rsidRPr="00B87054" w:rsidRDefault="002D2DBF" w:rsidP="002D2DBF">
            <w:pPr>
              <w:pStyle w:val="Text1"/>
              <w:ind w:left="0"/>
              <w:jc w:val="left"/>
              <w:rPr>
                <w:i/>
                <w:color w:val="8DB3E2"/>
                <w:sz w:val="18"/>
                <w:szCs w:val="18"/>
              </w:rPr>
            </w:pPr>
            <w:r w:rsidRPr="00B87054">
              <w:rPr>
                <w:i/>
                <w:color w:val="8DB3E2"/>
                <w:sz w:val="18"/>
              </w:rPr>
              <w:lastRenderedPageBreak/>
              <w:t>Стъпка за изпълнение или финансов показател&lt;2A.</w:t>
            </w:r>
            <w:r w:rsidRPr="00B87054">
              <w:rPr>
                <w:i/>
                <w:color w:val="8DB3E2"/>
                <w:sz w:val="18"/>
              </w:rPr>
              <w:lastRenderedPageBreak/>
              <w:t xml:space="preserve">4.5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32FA2EA3" w14:textId="77777777" w:rsidR="002D2DBF" w:rsidRPr="00B87054" w:rsidRDefault="002D2DBF" w:rsidP="002D2DBF">
            <w:pPr>
              <w:pStyle w:val="Text1"/>
              <w:ind w:left="0"/>
              <w:rPr>
                <w:b/>
                <w:sz w:val="20"/>
              </w:rPr>
            </w:pPr>
            <w:r w:rsidRPr="00B87054">
              <w:rPr>
                <w:i/>
                <w:color w:val="8DB3E2"/>
                <w:sz w:val="18"/>
              </w:rPr>
              <w:t xml:space="preserve">Изпълнение или резултат&lt;2A.4.5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="G" </w:t>
            </w:r>
            <w:proofErr w:type="spellStart"/>
            <w:r w:rsidRPr="00B87054">
              <w:rPr>
                <w:i/>
                <w:color w:val="8DB3E2"/>
                <w:sz w:val="18"/>
              </w:rPr>
              <w:t>or</w:t>
            </w:r>
            <w:proofErr w:type="spellEnd"/>
            <w:r w:rsidRPr="00B87054">
              <w:rPr>
                <w:i/>
                <w:color w:val="8DB3E2"/>
                <w:sz w:val="18"/>
              </w:rPr>
              <w:t xml:space="preserve"> “M”&gt;</w:t>
            </w:r>
          </w:p>
        </w:tc>
        <w:tc>
          <w:tcPr>
            <w:tcW w:w="292" w:type="pct"/>
          </w:tcPr>
          <w:p w14:paraId="42DBE993" w14:textId="77777777" w:rsidR="002D2DBF" w:rsidRPr="00B87054" w:rsidRDefault="002D2DBF" w:rsidP="002D2DBF">
            <w:pPr>
              <w:pStyle w:val="ListDash"/>
              <w:numPr>
                <w:ilvl w:val="0"/>
                <w:numId w:val="0"/>
              </w:numPr>
              <w:jc w:val="left"/>
              <w:rPr>
                <w:b/>
                <w:sz w:val="20"/>
              </w:rPr>
            </w:pPr>
            <w:r w:rsidRPr="00B87054">
              <w:rPr>
                <w:i/>
                <w:color w:val="8DB3E2"/>
                <w:sz w:val="18"/>
              </w:rPr>
              <w:lastRenderedPageBreak/>
              <w:t xml:space="preserve">&lt;2A.4.6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lastRenderedPageBreak/>
              <w:t>input</w:t>
            </w:r>
            <w:proofErr w:type="spellEnd"/>
            <w:r w:rsidRPr="00B87054">
              <w:rPr>
                <w:i/>
                <w:color w:val="8DB3E2"/>
                <w:sz w:val="18"/>
              </w:rPr>
              <w:t>="S"&gt;</w:t>
            </w:r>
          </w:p>
        </w:tc>
        <w:tc>
          <w:tcPr>
            <w:tcW w:w="486" w:type="pct"/>
          </w:tcPr>
          <w:p w14:paraId="099C7563" w14:textId="77777777" w:rsidR="002D2DBF" w:rsidRPr="00B87054" w:rsidRDefault="002D2DBF" w:rsidP="002D2DBF">
            <w:pPr>
              <w:pStyle w:val="ListDash"/>
              <w:numPr>
                <w:ilvl w:val="0"/>
                <w:numId w:val="0"/>
              </w:numPr>
              <w:jc w:val="left"/>
              <w:rPr>
                <w:b/>
                <w:sz w:val="20"/>
              </w:rPr>
            </w:pPr>
            <w:r w:rsidRPr="00B87054">
              <w:rPr>
                <w:i/>
                <w:color w:val="8DB3E2"/>
                <w:sz w:val="18"/>
              </w:rPr>
              <w:lastRenderedPageBreak/>
              <w:t xml:space="preserve">&lt;2A.4.7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c>
          <w:tcPr>
            <w:tcW w:w="536" w:type="pct"/>
            <w:gridSpan w:val="5"/>
            <w:shd w:val="clear" w:color="auto" w:fill="auto"/>
          </w:tcPr>
          <w:p w14:paraId="5250074B" w14:textId="77777777" w:rsidR="002D2DBF" w:rsidRPr="00B87054" w:rsidRDefault="002D2DBF" w:rsidP="002D2DBF">
            <w:pPr>
              <w:pStyle w:val="Text1"/>
              <w:ind w:left="0"/>
              <w:rPr>
                <w:b/>
                <w:sz w:val="20"/>
              </w:rPr>
            </w:pPr>
            <w:r w:rsidRPr="00B87054">
              <w:rPr>
                <w:i/>
                <w:color w:val="8DB3E2"/>
                <w:sz w:val="18"/>
              </w:rPr>
              <w:t xml:space="preserve">&lt;2A.4.8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tc>
        <w:tc>
          <w:tcPr>
            <w:tcW w:w="586" w:type="pct"/>
            <w:gridSpan w:val="5"/>
            <w:shd w:val="clear" w:color="auto" w:fill="auto"/>
          </w:tcPr>
          <w:p w14:paraId="6334A827" w14:textId="77777777" w:rsidR="002D2DBF" w:rsidRPr="00B87054" w:rsidRDefault="002D2DBF" w:rsidP="002D2DBF">
            <w:pPr>
              <w:pStyle w:val="Text1"/>
              <w:ind w:left="0"/>
              <w:jc w:val="left"/>
              <w:rPr>
                <w:i/>
                <w:color w:val="8DB3E2"/>
                <w:sz w:val="18"/>
                <w:szCs w:val="18"/>
              </w:rPr>
            </w:pPr>
            <w:r w:rsidRPr="00B87054">
              <w:rPr>
                <w:i/>
                <w:color w:val="8DB3E2"/>
                <w:sz w:val="18"/>
              </w:rPr>
              <w:t xml:space="preserve">Стъпка за изпълнение или финансов показател &lt;2A.4.9 </w:t>
            </w:r>
            <w:proofErr w:type="spellStart"/>
            <w:r w:rsidRPr="00B87054">
              <w:rPr>
                <w:i/>
                <w:color w:val="8DB3E2"/>
                <w:sz w:val="18"/>
              </w:rPr>
              <w:lastRenderedPageBreak/>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p w14:paraId="7623CD30" w14:textId="77777777" w:rsidR="002D2DBF" w:rsidRPr="00B87054" w:rsidRDefault="002D2DBF" w:rsidP="002D2DBF">
            <w:pPr>
              <w:pStyle w:val="Text1"/>
              <w:ind w:left="0"/>
              <w:rPr>
                <w:b/>
                <w:sz w:val="20"/>
              </w:rPr>
            </w:pPr>
            <w:r w:rsidRPr="00B87054">
              <w:rPr>
                <w:i/>
                <w:color w:val="8DB3E2"/>
                <w:sz w:val="18"/>
              </w:rPr>
              <w:t xml:space="preserve">Изпълнение или резултат &lt;2A.4.8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438" w:type="pct"/>
            <w:shd w:val="clear" w:color="auto" w:fill="auto"/>
          </w:tcPr>
          <w:p w14:paraId="56838F4A" w14:textId="77777777" w:rsidR="002D2DBF" w:rsidRPr="00B87054" w:rsidRDefault="002D2DBF" w:rsidP="002D2DBF">
            <w:pPr>
              <w:pStyle w:val="Text1"/>
              <w:ind w:left="0"/>
              <w:jc w:val="left"/>
              <w:rPr>
                <w:i/>
                <w:color w:val="8DB3E2"/>
                <w:sz w:val="18"/>
                <w:szCs w:val="18"/>
              </w:rPr>
            </w:pPr>
            <w:r w:rsidRPr="00B87054">
              <w:rPr>
                <w:i/>
                <w:color w:val="8DB3E2"/>
                <w:sz w:val="18"/>
              </w:rPr>
              <w:lastRenderedPageBreak/>
              <w:t xml:space="preserve">Стъпка за изпълнение или финансов показател &lt;2A.4.10 </w:t>
            </w:r>
            <w:proofErr w:type="spellStart"/>
            <w:r w:rsidRPr="00B87054">
              <w:rPr>
                <w:i/>
                <w:color w:val="8DB3E2"/>
                <w:sz w:val="18"/>
              </w:rPr>
              <w:lastRenderedPageBreak/>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p w14:paraId="101CF69B" w14:textId="77777777" w:rsidR="002D2DBF" w:rsidRPr="00B87054" w:rsidRDefault="002D2DBF" w:rsidP="002D2DBF">
            <w:pPr>
              <w:pStyle w:val="Text1"/>
              <w:ind w:left="0"/>
              <w:jc w:val="left"/>
              <w:rPr>
                <w:b/>
                <w:sz w:val="20"/>
              </w:rPr>
            </w:pPr>
            <w:r w:rsidRPr="00B87054">
              <w:rPr>
                <w:i/>
                <w:color w:val="8DB3E2"/>
                <w:sz w:val="18"/>
              </w:rPr>
              <w:t xml:space="preserve">Изпълнение или резултат &lt;2A.4.10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631" w:type="pct"/>
          </w:tcPr>
          <w:p w14:paraId="422D614A" w14:textId="77777777" w:rsidR="002D2DBF" w:rsidRPr="00B87054" w:rsidRDefault="002D2DBF" w:rsidP="002D2DBF">
            <w:pPr>
              <w:rPr>
                <w:b/>
                <w:sz w:val="20"/>
              </w:rPr>
            </w:pPr>
            <w:r w:rsidRPr="00B87054">
              <w:rPr>
                <w:i/>
                <w:color w:val="8DB3E2"/>
                <w:sz w:val="18"/>
              </w:rPr>
              <w:lastRenderedPageBreak/>
              <w:t xml:space="preserve">&lt;2A.4.11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="M"&gt;</w:t>
            </w:r>
          </w:p>
        </w:tc>
      </w:tr>
      <w:tr w:rsidR="00240A2D" w:rsidRPr="00B87054" w14:paraId="6B3E1945" w14:textId="77777777" w:rsidTr="00736D31">
        <w:trPr>
          <w:trHeight w:val="397"/>
        </w:trPr>
        <w:tc>
          <w:tcPr>
            <w:tcW w:w="329" w:type="pct"/>
            <w:vAlign w:val="center"/>
          </w:tcPr>
          <w:p w14:paraId="5540294F" w14:textId="77777777" w:rsidR="00240A2D" w:rsidRPr="00B87054" w:rsidRDefault="00240A2D" w:rsidP="00BC0F1C">
            <w:pPr>
              <w:pStyle w:val="Text1"/>
              <w:ind w:left="0"/>
              <w:jc w:val="center"/>
              <w:rPr>
                <w:sz w:val="20"/>
              </w:rPr>
            </w:pPr>
          </w:p>
        </w:tc>
        <w:tc>
          <w:tcPr>
            <w:tcW w:w="438" w:type="pct"/>
            <w:vAlign w:val="center"/>
          </w:tcPr>
          <w:p w14:paraId="197DA8B9" w14:textId="77777777" w:rsidR="00240A2D" w:rsidRPr="00B87054" w:rsidRDefault="00240A2D" w:rsidP="00221CEB">
            <w:pPr>
              <w:pStyle w:val="Text1"/>
              <w:spacing w:before="0" w:after="0"/>
              <w:ind w:left="0"/>
              <w:jc w:val="center"/>
              <w:rPr>
                <w:sz w:val="20"/>
              </w:rPr>
            </w:pPr>
            <w:r w:rsidRPr="00B87054">
              <w:rPr>
                <w:sz w:val="20"/>
              </w:rPr>
              <w:t>Финансов показател</w:t>
            </w:r>
          </w:p>
        </w:tc>
        <w:tc>
          <w:tcPr>
            <w:tcW w:w="242" w:type="pct"/>
            <w:vAlign w:val="center"/>
          </w:tcPr>
          <w:p w14:paraId="04BE7FB4" w14:textId="77777777" w:rsidR="00240A2D" w:rsidRPr="00B87054" w:rsidRDefault="00E50F3B" w:rsidP="00221CEB">
            <w:pPr>
              <w:pStyle w:val="Text1"/>
              <w:spacing w:before="0" w:after="0"/>
              <w:ind w:left="0"/>
              <w:jc w:val="center"/>
              <w:rPr>
                <w:sz w:val="20"/>
                <w:lang w:val="en-US"/>
              </w:rPr>
            </w:pPr>
            <w:r w:rsidRPr="00B87054">
              <w:rPr>
                <w:sz w:val="20"/>
                <w:lang w:val="en-US"/>
              </w:rPr>
              <w:t>7</w:t>
            </w:r>
          </w:p>
        </w:tc>
        <w:tc>
          <w:tcPr>
            <w:tcW w:w="536" w:type="pct"/>
            <w:shd w:val="clear" w:color="auto" w:fill="auto"/>
            <w:vAlign w:val="center"/>
          </w:tcPr>
          <w:p w14:paraId="1B35BC3D" w14:textId="77777777" w:rsidR="00240A2D" w:rsidRPr="00B87054" w:rsidRDefault="00240A2D" w:rsidP="00221CEB">
            <w:pPr>
              <w:pStyle w:val="Text1"/>
              <w:spacing w:before="0" w:after="0"/>
              <w:ind w:left="0"/>
              <w:jc w:val="center"/>
              <w:rPr>
                <w:sz w:val="20"/>
              </w:rPr>
            </w:pPr>
            <w:r w:rsidRPr="00B87054">
              <w:rPr>
                <w:sz w:val="20"/>
              </w:rPr>
              <w:t>Общ размер на сертифицираните разходи от Сертифицира</w:t>
            </w:r>
            <w:r w:rsidR="00221CEB" w:rsidRPr="00B87054">
              <w:rPr>
                <w:sz w:val="20"/>
              </w:rPr>
              <w:t xml:space="preserve"> </w:t>
            </w:r>
            <w:proofErr w:type="spellStart"/>
            <w:r w:rsidRPr="00B87054">
              <w:rPr>
                <w:sz w:val="20"/>
              </w:rPr>
              <w:t>щия</w:t>
            </w:r>
            <w:proofErr w:type="spellEnd"/>
            <w:r w:rsidRPr="00B87054">
              <w:rPr>
                <w:sz w:val="20"/>
              </w:rPr>
              <w:t xml:space="preserve"> орган</w:t>
            </w:r>
          </w:p>
        </w:tc>
        <w:tc>
          <w:tcPr>
            <w:tcW w:w="486" w:type="pct"/>
            <w:vAlign w:val="center"/>
          </w:tcPr>
          <w:p w14:paraId="77832B33" w14:textId="77777777" w:rsidR="00240A2D" w:rsidRPr="00B87054" w:rsidRDefault="00240A2D" w:rsidP="00221CEB">
            <w:pPr>
              <w:pStyle w:val="Text1"/>
              <w:spacing w:before="0" w:after="0"/>
              <w:ind w:left="0"/>
              <w:jc w:val="center"/>
              <w:rPr>
                <w:sz w:val="20"/>
              </w:rPr>
            </w:pPr>
            <w:r w:rsidRPr="00B87054">
              <w:rPr>
                <w:sz w:val="20"/>
              </w:rPr>
              <w:t>Евро</w:t>
            </w:r>
          </w:p>
        </w:tc>
        <w:tc>
          <w:tcPr>
            <w:tcW w:w="292" w:type="pct"/>
            <w:vAlign w:val="center"/>
          </w:tcPr>
          <w:p w14:paraId="7E1D48D2" w14:textId="77777777" w:rsidR="00240A2D" w:rsidRPr="00B87054" w:rsidRDefault="00240A2D" w:rsidP="00221CEB">
            <w:pPr>
              <w:pStyle w:val="Text1"/>
              <w:spacing w:before="0" w:after="0"/>
              <w:ind w:left="0"/>
              <w:jc w:val="center"/>
              <w:rPr>
                <w:sz w:val="20"/>
              </w:rPr>
            </w:pPr>
            <w:r w:rsidRPr="00B87054">
              <w:rPr>
                <w:sz w:val="20"/>
              </w:rPr>
              <w:t>КФ</w:t>
            </w:r>
          </w:p>
        </w:tc>
        <w:tc>
          <w:tcPr>
            <w:tcW w:w="486" w:type="pct"/>
            <w:vAlign w:val="center"/>
          </w:tcPr>
          <w:p w14:paraId="447FA5E3" w14:textId="77777777" w:rsidR="00240A2D" w:rsidRPr="00B87054" w:rsidRDefault="00240A2D" w:rsidP="00221CEB">
            <w:pPr>
              <w:pStyle w:val="Text1"/>
              <w:spacing w:before="0" w:after="0"/>
              <w:ind w:left="0"/>
              <w:jc w:val="center"/>
              <w:rPr>
                <w:sz w:val="20"/>
              </w:rPr>
            </w:pPr>
            <w:r w:rsidRPr="00B87054">
              <w:rPr>
                <w:sz w:val="20"/>
              </w:rPr>
              <w:t>Н.П.</w:t>
            </w:r>
          </w:p>
        </w:tc>
        <w:tc>
          <w:tcPr>
            <w:tcW w:w="178" w:type="pct"/>
            <w:gridSpan w:val="2"/>
            <w:shd w:val="clear" w:color="auto" w:fill="auto"/>
            <w:vAlign w:val="center"/>
          </w:tcPr>
          <w:p w14:paraId="700BCA35" w14:textId="77777777" w:rsidR="00240A2D" w:rsidRPr="00B87054" w:rsidRDefault="00240A2D" w:rsidP="00221CEB">
            <w:pPr>
              <w:pStyle w:val="Text1"/>
              <w:spacing w:before="0" w:after="0"/>
              <w:ind w:left="0"/>
              <w:jc w:val="center"/>
              <w:rPr>
                <w:sz w:val="20"/>
              </w:rPr>
            </w:pPr>
          </w:p>
        </w:tc>
        <w:tc>
          <w:tcPr>
            <w:tcW w:w="179" w:type="pct"/>
            <w:gridSpan w:val="2"/>
            <w:shd w:val="clear" w:color="auto" w:fill="auto"/>
            <w:vAlign w:val="center"/>
          </w:tcPr>
          <w:p w14:paraId="0F593DCE" w14:textId="77777777" w:rsidR="00240A2D" w:rsidRPr="00B87054" w:rsidRDefault="00240A2D" w:rsidP="00221CEB">
            <w:pPr>
              <w:pStyle w:val="Text1"/>
              <w:spacing w:before="0" w:after="0"/>
              <w:ind w:left="0"/>
              <w:jc w:val="center"/>
              <w:rPr>
                <w:sz w:val="20"/>
              </w:rPr>
            </w:pPr>
          </w:p>
        </w:tc>
        <w:tc>
          <w:tcPr>
            <w:tcW w:w="179" w:type="pct"/>
            <w:shd w:val="clear" w:color="auto" w:fill="auto"/>
            <w:vAlign w:val="center"/>
          </w:tcPr>
          <w:p w14:paraId="6DA4C6B3" w14:textId="77777777" w:rsidR="00240A2D" w:rsidRPr="00B87054" w:rsidRDefault="00F469F7" w:rsidP="00221CEB">
            <w:pPr>
              <w:pStyle w:val="Text1"/>
              <w:spacing w:before="0" w:after="0"/>
              <w:ind w:left="0"/>
              <w:jc w:val="center"/>
              <w:rPr>
                <w:sz w:val="20"/>
              </w:rPr>
            </w:pPr>
            <w:r w:rsidRPr="00B87054">
              <w:rPr>
                <w:sz w:val="20"/>
              </w:rPr>
              <w:t>743 151</w:t>
            </w:r>
          </w:p>
        </w:tc>
        <w:tc>
          <w:tcPr>
            <w:tcW w:w="98" w:type="pct"/>
            <w:shd w:val="clear" w:color="auto" w:fill="auto"/>
            <w:vAlign w:val="center"/>
          </w:tcPr>
          <w:p w14:paraId="6567AA13" w14:textId="77777777" w:rsidR="00240A2D" w:rsidRPr="00B87054" w:rsidRDefault="00240A2D" w:rsidP="00221CEB">
            <w:pPr>
              <w:pStyle w:val="Text1"/>
              <w:spacing w:before="0" w:after="0"/>
              <w:ind w:left="0"/>
              <w:jc w:val="center"/>
              <w:rPr>
                <w:sz w:val="20"/>
              </w:rPr>
            </w:pPr>
          </w:p>
        </w:tc>
        <w:tc>
          <w:tcPr>
            <w:tcW w:w="97" w:type="pct"/>
            <w:gridSpan w:val="2"/>
            <w:shd w:val="clear" w:color="auto" w:fill="auto"/>
            <w:vAlign w:val="center"/>
          </w:tcPr>
          <w:p w14:paraId="54F48E37" w14:textId="77777777" w:rsidR="00240A2D" w:rsidRPr="00B87054" w:rsidRDefault="00240A2D" w:rsidP="00221CEB">
            <w:pPr>
              <w:pStyle w:val="Text1"/>
              <w:spacing w:before="0" w:after="0"/>
              <w:ind w:left="0"/>
              <w:jc w:val="center"/>
              <w:rPr>
                <w:sz w:val="20"/>
              </w:rPr>
            </w:pPr>
          </w:p>
        </w:tc>
        <w:tc>
          <w:tcPr>
            <w:tcW w:w="391" w:type="pct"/>
            <w:gridSpan w:val="2"/>
            <w:shd w:val="clear" w:color="auto" w:fill="auto"/>
            <w:vAlign w:val="center"/>
          </w:tcPr>
          <w:p w14:paraId="4500C2B9" w14:textId="7F150201" w:rsidR="00240A2D" w:rsidRPr="00B87054" w:rsidRDefault="00D42C73" w:rsidP="00221CEB">
            <w:pPr>
              <w:pStyle w:val="Text1"/>
              <w:spacing w:before="0" w:after="0"/>
              <w:ind w:left="34"/>
              <w:jc w:val="center"/>
              <w:rPr>
                <w:sz w:val="20"/>
              </w:rPr>
            </w:pPr>
            <w:ins w:id="187" w:author="Author">
              <w:r w:rsidRPr="00D42C73">
                <w:rPr>
                  <w:sz w:val="20"/>
                </w:rPr>
                <w:t>311 369 631,00</w:t>
              </w:r>
              <w:r w:rsidR="000328C0">
                <w:rPr>
                  <w:sz w:val="20"/>
                </w:rPr>
                <w:t xml:space="preserve"> </w:t>
              </w:r>
            </w:ins>
            <w:del w:id="188" w:author="Author">
              <w:r w:rsidR="00BA364C" w:rsidRPr="00B87054" w:rsidDel="00D42C73">
                <w:rPr>
                  <w:sz w:val="20"/>
                </w:rPr>
                <w:delText>295 008 291,00</w:delText>
              </w:r>
            </w:del>
          </w:p>
        </w:tc>
        <w:tc>
          <w:tcPr>
            <w:tcW w:w="438" w:type="pct"/>
            <w:shd w:val="clear" w:color="auto" w:fill="auto"/>
            <w:vAlign w:val="center"/>
          </w:tcPr>
          <w:p w14:paraId="493B1EE1" w14:textId="7A874AE2" w:rsidR="00240A2D" w:rsidRPr="00B87054" w:rsidRDefault="00894962" w:rsidP="00221CEB">
            <w:pPr>
              <w:pStyle w:val="Text1"/>
              <w:spacing w:before="0" w:after="0"/>
              <w:ind w:left="0"/>
              <w:jc w:val="center"/>
              <w:rPr>
                <w:sz w:val="20"/>
              </w:rPr>
            </w:pPr>
            <w:r w:rsidRPr="00894962">
              <w:rPr>
                <w:sz w:val="20"/>
              </w:rPr>
              <w:t xml:space="preserve">Сертифициращ орган; </w:t>
            </w:r>
            <w:r w:rsidR="00240A2D" w:rsidRPr="00B87054">
              <w:rPr>
                <w:sz w:val="20"/>
              </w:rPr>
              <w:t>УО</w:t>
            </w:r>
            <w:r w:rsidRPr="00894962">
              <w:rPr>
                <w:sz w:val="20"/>
              </w:rPr>
              <w:t xml:space="preserve"> на ОПОС</w:t>
            </w:r>
          </w:p>
        </w:tc>
        <w:tc>
          <w:tcPr>
            <w:tcW w:w="631" w:type="pct"/>
            <w:vAlign w:val="center"/>
          </w:tcPr>
          <w:p w14:paraId="7C1C7840" w14:textId="77777777" w:rsidR="00240A2D" w:rsidRPr="00B87054" w:rsidRDefault="00240A2D" w:rsidP="00221CEB">
            <w:pPr>
              <w:pStyle w:val="Text1"/>
              <w:spacing w:before="0" w:after="0"/>
              <w:ind w:left="0"/>
              <w:jc w:val="center"/>
              <w:rPr>
                <w:sz w:val="20"/>
              </w:rPr>
            </w:pPr>
            <w:r w:rsidRPr="00B87054">
              <w:rPr>
                <w:sz w:val="20"/>
              </w:rPr>
              <w:t>Етапната цел е заложена на база опита от програмен период 2007 – 2013 г.</w:t>
            </w:r>
          </w:p>
        </w:tc>
      </w:tr>
      <w:tr w:rsidR="00240A2D" w:rsidRPr="00B87054" w14:paraId="0402BFD4" w14:textId="77777777" w:rsidTr="00736D31">
        <w:tc>
          <w:tcPr>
            <w:tcW w:w="329" w:type="pct"/>
          </w:tcPr>
          <w:p w14:paraId="485C6D2B" w14:textId="77777777" w:rsidR="00240A2D" w:rsidRPr="00B87054" w:rsidRDefault="00240A2D" w:rsidP="005F08EC">
            <w:pPr>
              <w:pStyle w:val="Text1"/>
              <w:ind w:left="0"/>
              <w:rPr>
                <w:sz w:val="20"/>
              </w:rPr>
            </w:pPr>
          </w:p>
        </w:tc>
        <w:tc>
          <w:tcPr>
            <w:tcW w:w="438" w:type="pct"/>
            <w:vAlign w:val="center"/>
          </w:tcPr>
          <w:p w14:paraId="1CD4E344" w14:textId="77777777" w:rsidR="00240A2D" w:rsidRPr="00B87054" w:rsidRDefault="00240A2D" w:rsidP="00221CEB">
            <w:pPr>
              <w:pStyle w:val="Text1"/>
              <w:spacing w:before="0" w:after="0"/>
              <w:ind w:left="0"/>
              <w:jc w:val="center"/>
              <w:rPr>
                <w:sz w:val="20"/>
              </w:rPr>
            </w:pPr>
            <w:r w:rsidRPr="00B87054">
              <w:rPr>
                <w:sz w:val="20"/>
              </w:rPr>
              <w:t>Показател за изпълнение</w:t>
            </w:r>
          </w:p>
        </w:tc>
        <w:tc>
          <w:tcPr>
            <w:tcW w:w="242" w:type="pct"/>
            <w:vAlign w:val="center"/>
          </w:tcPr>
          <w:p w14:paraId="2E1F569C" w14:textId="77777777" w:rsidR="00240A2D" w:rsidRPr="00B87054" w:rsidRDefault="00E50F3B" w:rsidP="00B905EF">
            <w:pPr>
              <w:pStyle w:val="Text1"/>
              <w:spacing w:before="0" w:after="0"/>
              <w:ind w:left="0"/>
              <w:jc w:val="center"/>
              <w:rPr>
                <w:sz w:val="20"/>
                <w:lang w:val="en-US"/>
              </w:rPr>
            </w:pPr>
            <w:r w:rsidRPr="00B87054">
              <w:rPr>
                <w:sz w:val="20"/>
                <w:lang w:val="en-US"/>
              </w:rPr>
              <w:t>5.4</w:t>
            </w:r>
          </w:p>
        </w:tc>
        <w:tc>
          <w:tcPr>
            <w:tcW w:w="536" w:type="pct"/>
            <w:shd w:val="clear" w:color="auto" w:fill="auto"/>
            <w:vAlign w:val="center"/>
          </w:tcPr>
          <w:p w14:paraId="034A6D47" w14:textId="77777777" w:rsidR="00240A2D" w:rsidRPr="00B87054" w:rsidDel="00015126" w:rsidRDefault="00240A2D" w:rsidP="00225DF9">
            <w:pPr>
              <w:pStyle w:val="Text1"/>
              <w:spacing w:before="0" w:after="0"/>
              <w:ind w:left="0"/>
              <w:jc w:val="center"/>
              <w:rPr>
                <w:sz w:val="20"/>
              </w:rPr>
            </w:pPr>
            <w:r w:rsidRPr="00B87054">
              <w:rPr>
                <w:sz w:val="20"/>
              </w:rPr>
              <w:t>Проекти, насочени към намаляване количествата на ФПЧ</w:t>
            </w:r>
            <w:r w:rsidRPr="00B87054">
              <w:rPr>
                <w:sz w:val="20"/>
                <w:vertAlign w:val="subscript"/>
              </w:rPr>
              <w:t>10</w:t>
            </w:r>
            <w:r w:rsidRPr="00B87054">
              <w:rPr>
                <w:sz w:val="20"/>
              </w:rPr>
              <w:t xml:space="preserve"> и NOx</w:t>
            </w:r>
          </w:p>
        </w:tc>
        <w:tc>
          <w:tcPr>
            <w:tcW w:w="486" w:type="pct"/>
            <w:vAlign w:val="center"/>
          </w:tcPr>
          <w:p w14:paraId="594EDEA9" w14:textId="77777777" w:rsidR="00240A2D" w:rsidRPr="00B87054" w:rsidRDefault="00240A2D" w:rsidP="0004539D">
            <w:pPr>
              <w:pStyle w:val="Text1"/>
              <w:spacing w:before="0" w:after="0"/>
              <w:ind w:left="0"/>
              <w:jc w:val="center"/>
              <w:rPr>
                <w:sz w:val="20"/>
              </w:rPr>
            </w:pPr>
            <w:r w:rsidRPr="00B87054">
              <w:rPr>
                <w:sz w:val="20"/>
              </w:rPr>
              <w:t>Брой</w:t>
            </w:r>
          </w:p>
        </w:tc>
        <w:tc>
          <w:tcPr>
            <w:tcW w:w="292" w:type="pct"/>
            <w:vAlign w:val="center"/>
          </w:tcPr>
          <w:p w14:paraId="41C0D722" w14:textId="77777777" w:rsidR="00240A2D" w:rsidRPr="00B87054" w:rsidRDefault="00240A2D" w:rsidP="00A219E4">
            <w:pPr>
              <w:pStyle w:val="Text1"/>
              <w:spacing w:before="0" w:after="0"/>
              <w:ind w:left="0"/>
              <w:jc w:val="center"/>
              <w:rPr>
                <w:sz w:val="20"/>
              </w:rPr>
            </w:pPr>
            <w:r w:rsidRPr="00B87054">
              <w:rPr>
                <w:sz w:val="20"/>
              </w:rPr>
              <w:t>КФ</w:t>
            </w:r>
          </w:p>
        </w:tc>
        <w:tc>
          <w:tcPr>
            <w:tcW w:w="486" w:type="pct"/>
            <w:vAlign w:val="center"/>
          </w:tcPr>
          <w:p w14:paraId="1E0A06C0" w14:textId="77777777" w:rsidR="00240A2D" w:rsidRPr="00B87054" w:rsidRDefault="00240A2D" w:rsidP="004B5165">
            <w:pPr>
              <w:pStyle w:val="Text1"/>
              <w:spacing w:before="0" w:after="0"/>
              <w:ind w:left="0"/>
              <w:jc w:val="center"/>
              <w:rPr>
                <w:sz w:val="20"/>
              </w:rPr>
            </w:pPr>
            <w:r w:rsidRPr="00B87054">
              <w:rPr>
                <w:sz w:val="20"/>
              </w:rPr>
              <w:t>Н.П.</w:t>
            </w:r>
          </w:p>
        </w:tc>
        <w:tc>
          <w:tcPr>
            <w:tcW w:w="178" w:type="pct"/>
            <w:gridSpan w:val="2"/>
            <w:shd w:val="clear" w:color="auto" w:fill="auto"/>
            <w:vAlign w:val="center"/>
          </w:tcPr>
          <w:p w14:paraId="01B1AD99" w14:textId="77777777" w:rsidR="00240A2D" w:rsidRPr="00B87054" w:rsidDel="00446FAA" w:rsidRDefault="00240A2D" w:rsidP="00221CEB">
            <w:pPr>
              <w:pStyle w:val="Text1"/>
              <w:spacing w:before="0" w:after="0"/>
              <w:ind w:left="0"/>
              <w:jc w:val="center"/>
              <w:rPr>
                <w:sz w:val="20"/>
              </w:rPr>
            </w:pPr>
          </w:p>
        </w:tc>
        <w:tc>
          <w:tcPr>
            <w:tcW w:w="179" w:type="pct"/>
            <w:gridSpan w:val="2"/>
            <w:shd w:val="clear" w:color="auto" w:fill="auto"/>
            <w:vAlign w:val="center"/>
          </w:tcPr>
          <w:p w14:paraId="185D82C1" w14:textId="77777777" w:rsidR="00240A2D" w:rsidRPr="00B87054" w:rsidDel="00446FAA" w:rsidRDefault="00240A2D" w:rsidP="00221CEB">
            <w:pPr>
              <w:pStyle w:val="Text1"/>
              <w:spacing w:before="0" w:after="0"/>
              <w:ind w:left="0"/>
              <w:jc w:val="center"/>
              <w:rPr>
                <w:sz w:val="20"/>
              </w:rPr>
            </w:pPr>
          </w:p>
        </w:tc>
        <w:tc>
          <w:tcPr>
            <w:tcW w:w="179" w:type="pct"/>
            <w:shd w:val="clear" w:color="auto" w:fill="auto"/>
            <w:vAlign w:val="center"/>
          </w:tcPr>
          <w:p w14:paraId="566DD41F" w14:textId="77777777" w:rsidR="00240A2D" w:rsidRPr="00B87054" w:rsidDel="00446FAA" w:rsidRDefault="00240A2D" w:rsidP="00221CEB">
            <w:pPr>
              <w:pStyle w:val="Text1"/>
              <w:spacing w:before="0" w:after="0"/>
              <w:ind w:left="0"/>
              <w:jc w:val="center"/>
              <w:rPr>
                <w:sz w:val="20"/>
              </w:rPr>
            </w:pPr>
            <w:r w:rsidRPr="00B87054">
              <w:rPr>
                <w:sz w:val="20"/>
              </w:rPr>
              <w:t>0</w:t>
            </w:r>
          </w:p>
        </w:tc>
        <w:tc>
          <w:tcPr>
            <w:tcW w:w="98" w:type="pct"/>
            <w:shd w:val="clear" w:color="auto" w:fill="auto"/>
            <w:vAlign w:val="center"/>
          </w:tcPr>
          <w:p w14:paraId="4E6F87F8" w14:textId="77777777" w:rsidR="00240A2D" w:rsidRPr="00B87054" w:rsidRDefault="00240A2D" w:rsidP="00B905EF">
            <w:pPr>
              <w:pStyle w:val="Text1"/>
              <w:spacing w:before="0" w:after="0"/>
              <w:ind w:left="0"/>
              <w:jc w:val="center"/>
              <w:rPr>
                <w:sz w:val="20"/>
              </w:rPr>
            </w:pPr>
          </w:p>
        </w:tc>
        <w:tc>
          <w:tcPr>
            <w:tcW w:w="97" w:type="pct"/>
            <w:gridSpan w:val="2"/>
            <w:shd w:val="clear" w:color="auto" w:fill="auto"/>
            <w:vAlign w:val="center"/>
          </w:tcPr>
          <w:p w14:paraId="27C025B6" w14:textId="77777777" w:rsidR="00240A2D" w:rsidRPr="00B87054" w:rsidRDefault="00240A2D" w:rsidP="00225DF9">
            <w:pPr>
              <w:pStyle w:val="Text1"/>
              <w:spacing w:before="0" w:after="0"/>
              <w:ind w:left="0"/>
              <w:jc w:val="center"/>
              <w:rPr>
                <w:sz w:val="20"/>
              </w:rPr>
            </w:pPr>
          </w:p>
        </w:tc>
        <w:tc>
          <w:tcPr>
            <w:tcW w:w="391" w:type="pct"/>
            <w:gridSpan w:val="2"/>
            <w:shd w:val="clear" w:color="auto" w:fill="auto"/>
            <w:vAlign w:val="center"/>
          </w:tcPr>
          <w:p w14:paraId="1173912F" w14:textId="0169E3AD" w:rsidR="00240A2D" w:rsidRPr="00B87054" w:rsidDel="004036B0" w:rsidRDefault="0027028A" w:rsidP="0004539D">
            <w:pPr>
              <w:pStyle w:val="Text1"/>
              <w:spacing w:before="0" w:after="0"/>
              <w:ind w:left="0"/>
              <w:jc w:val="center"/>
              <w:rPr>
                <w:sz w:val="20"/>
              </w:rPr>
            </w:pPr>
            <w:r w:rsidRPr="00B87054">
              <w:rPr>
                <w:sz w:val="20"/>
              </w:rPr>
              <w:t>19</w:t>
            </w:r>
          </w:p>
        </w:tc>
        <w:tc>
          <w:tcPr>
            <w:tcW w:w="438" w:type="pct"/>
            <w:shd w:val="clear" w:color="auto" w:fill="auto"/>
            <w:vAlign w:val="center"/>
          </w:tcPr>
          <w:p w14:paraId="1995784A" w14:textId="3FA8603F" w:rsidR="00240A2D" w:rsidRPr="00B87054" w:rsidRDefault="00240A2D" w:rsidP="00A219E4">
            <w:pPr>
              <w:pStyle w:val="Text1"/>
              <w:spacing w:before="0" w:after="0"/>
              <w:ind w:left="0"/>
              <w:jc w:val="center"/>
              <w:rPr>
                <w:sz w:val="20"/>
              </w:rPr>
            </w:pPr>
            <w:r w:rsidRPr="00B87054">
              <w:rPr>
                <w:sz w:val="20"/>
              </w:rPr>
              <w:t>УО</w:t>
            </w:r>
            <w:r w:rsidR="00894962">
              <w:rPr>
                <w:sz w:val="20"/>
              </w:rPr>
              <w:t xml:space="preserve"> на ОПОС</w:t>
            </w:r>
          </w:p>
        </w:tc>
        <w:tc>
          <w:tcPr>
            <w:tcW w:w="631" w:type="pct"/>
            <w:vAlign w:val="center"/>
          </w:tcPr>
          <w:p w14:paraId="16347BE9" w14:textId="77777777" w:rsidR="00240A2D" w:rsidRPr="00B87054" w:rsidRDefault="00240A2D" w:rsidP="00221CEB">
            <w:pPr>
              <w:pStyle w:val="FootnoteText"/>
              <w:ind w:left="56" w:firstLine="0"/>
              <w:jc w:val="center"/>
            </w:pPr>
          </w:p>
          <w:p w14:paraId="768268FE" w14:textId="77777777" w:rsidR="00240A2D" w:rsidRPr="00B87054" w:rsidRDefault="00240A2D" w:rsidP="00221CEB">
            <w:pPr>
              <w:spacing w:before="0" w:after="0"/>
              <w:jc w:val="center"/>
            </w:pPr>
          </w:p>
        </w:tc>
      </w:tr>
      <w:tr w:rsidR="00240A2D" w:rsidRPr="00B87054" w14:paraId="0D0AB4A0" w14:textId="77777777" w:rsidTr="00736D31">
        <w:tc>
          <w:tcPr>
            <w:tcW w:w="329" w:type="pct"/>
            <w:vAlign w:val="center"/>
          </w:tcPr>
          <w:p w14:paraId="7885DCB0" w14:textId="77777777" w:rsidR="00240A2D" w:rsidRPr="00B87054" w:rsidRDefault="00240A2D" w:rsidP="00BC0F1C">
            <w:pPr>
              <w:pStyle w:val="Text1"/>
              <w:ind w:left="0"/>
              <w:jc w:val="center"/>
              <w:rPr>
                <w:sz w:val="20"/>
              </w:rPr>
            </w:pPr>
          </w:p>
        </w:tc>
        <w:tc>
          <w:tcPr>
            <w:tcW w:w="438" w:type="pct"/>
            <w:vAlign w:val="center"/>
          </w:tcPr>
          <w:p w14:paraId="42704060" w14:textId="77777777" w:rsidR="00240A2D" w:rsidRPr="00B87054" w:rsidRDefault="00240A2D" w:rsidP="00221CEB">
            <w:pPr>
              <w:pStyle w:val="Text1"/>
              <w:spacing w:before="0" w:after="0"/>
              <w:ind w:left="0"/>
              <w:jc w:val="center"/>
              <w:rPr>
                <w:sz w:val="20"/>
              </w:rPr>
            </w:pPr>
            <w:r w:rsidRPr="00B87054">
              <w:rPr>
                <w:sz w:val="20"/>
              </w:rPr>
              <w:t>Стъпка за изпълнение</w:t>
            </w:r>
          </w:p>
        </w:tc>
        <w:tc>
          <w:tcPr>
            <w:tcW w:w="242" w:type="pct"/>
            <w:vAlign w:val="center"/>
          </w:tcPr>
          <w:p w14:paraId="67628734" w14:textId="77777777" w:rsidR="00240A2D" w:rsidRPr="00B87054" w:rsidRDefault="00E50F3B" w:rsidP="00221CEB">
            <w:pPr>
              <w:pStyle w:val="Text1"/>
              <w:spacing w:before="0" w:after="0"/>
              <w:ind w:left="0"/>
              <w:jc w:val="center"/>
              <w:rPr>
                <w:sz w:val="20"/>
                <w:lang w:val="en-US"/>
              </w:rPr>
            </w:pPr>
            <w:r w:rsidRPr="00B87054">
              <w:rPr>
                <w:sz w:val="20"/>
                <w:lang w:val="en-US"/>
              </w:rPr>
              <w:t>5.5</w:t>
            </w:r>
          </w:p>
        </w:tc>
        <w:tc>
          <w:tcPr>
            <w:tcW w:w="536" w:type="pct"/>
            <w:shd w:val="clear" w:color="auto" w:fill="auto"/>
            <w:vAlign w:val="center"/>
          </w:tcPr>
          <w:p w14:paraId="49E9B80C" w14:textId="77777777" w:rsidR="00240A2D" w:rsidRPr="00B87054" w:rsidRDefault="00240A2D" w:rsidP="00221CEB">
            <w:pPr>
              <w:pStyle w:val="Text1"/>
              <w:spacing w:before="0" w:after="0"/>
              <w:ind w:left="0"/>
              <w:jc w:val="center"/>
              <w:rPr>
                <w:sz w:val="20"/>
              </w:rPr>
            </w:pPr>
            <w:r w:rsidRPr="00B87054">
              <w:rPr>
                <w:sz w:val="20"/>
              </w:rPr>
              <w:t xml:space="preserve">Подадени проекти, </w:t>
            </w:r>
            <w:r w:rsidRPr="00B87054">
              <w:rPr>
                <w:sz w:val="20"/>
              </w:rPr>
              <w:lastRenderedPageBreak/>
              <w:t>насочени към намаляване количествата на ФПЧ</w:t>
            </w:r>
            <w:r w:rsidRPr="00B87054">
              <w:rPr>
                <w:sz w:val="20"/>
                <w:vertAlign w:val="subscript"/>
              </w:rPr>
              <w:t>10</w:t>
            </w:r>
            <w:r w:rsidRPr="00B87054">
              <w:rPr>
                <w:sz w:val="20"/>
              </w:rPr>
              <w:t xml:space="preserve"> и NOx</w:t>
            </w:r>
          </w:p>
        </w:tc>
        <w:tc>
          <w:tcPr>
            <w:tcW w:w="486" w:type="pct"/>
            <w:vAlign w:val="center"/>
          </w:tcPr>
          <w:p w14:paraId="26467C41" w14:textId="77777777" w:rsidR="00240A2D" w:rsidRPr="00B87054" w:rsidRDefault="00240A2D" w:rsidP="00221CEB">
            <w:pPr>
              <w:pStyle w:val="Text1"/>
              <w:spacing w:before="0" w:after="0"/>
              <w:ind w:left="0"/>
              <w:jc w:val="center"/>
              <w:rPr>
                <w:sz w:val="20"/>
              </w:rPr>
            </w:pPr>
            <w:r w:rsidRPr="00B87054">
              <w:rPr>
                <w:sz w:val="20"/>
              </w:rPr>
              <w:lastRenderedPageBreak/>
              <w:t>Брой</w:t>
            </w:r>
          </w:p>
        </w:tc>
        <w:tc>
          <w:tcPr>
            <w:tcW w:w="292" w:type="pct"/>
            <w:vAlign w:val="center"/>
          </w:tcPr>
          <w:p w14:paraId="79197F8F" w14:textId="77777777" w:rsidR="00240A2D" w:rsidRPr="00B87054" w:rsidRDefault="00240A2D" w:rsidP="00221CEB">
            <w:pPr>
              <w:pStyle w:val="Text1"/>
              <w:spacing w:before="0" w:after="0"/>
              <w:ind w:left="0"/>
              <w:jc w:val="center"/>
              <w:rPr>
                <w:sz w:val="20"/>
              </w:rPr>
            </w:pPr>
            <w:r w:rsidRPr="00B87054">
              <w:rPr>
                <w:sz w:val="20"/>
              </w:rPr>
              <w:t>КФ</w:t>
            </w:r>
          </w:p>
        </w:tc>
        <w:tc>
          <w:tcPr>
            <w:tcW w:w="486" w:type="pct"/>
            <w:vAlign w:val="center"/>
          </w:tcPr>
          <w:p w14:paraId="623F88C2" w14:textId="77777777" w:rsidR="00240A2D" w:rsidRPr="00B87054" w:rsidRDefault="00240A2D" w:rsidP="00221CEB">
            <w:pPr>
              <w:pStyle w:val="Text1"/>
              <w:spacing w:before="0" w:after="0"/>
              <w:ind w:left="0"/>
              <w:jc w:val="center"/>
              <w:rPr>
                <w:sz w:val="20"/>
              </w:rPr>
            </w:pPr>
            <w:r w:rsidRPr="00B87054">
              <w:rPr>
                <w:sz w:val="20"/>
              </w:rPr>
              <w:t>Н.П.</w:t>
            </w:r>
          </w:p>
        </w:tc>
        <w:tc>
          <w:tcPr>
            <w:tcW w:w="178" w:type="pct"/>
            <w:gridSpan w:val="2"/>
            <w:shd w:val="clear" w:color="auto" w:fill="auto"/>
            <w:vAlign w:val="center"/>
          </w:tcPr>
          <w:p w14:paraId="3A6E6566" w14:textId="77777777" w:rsidR="00240A2D" w:rsidRPr="00B87054" w:rsidDel="00446FAA" w:rsidRDefault="00240A2D" w:rsidP="00221CEB">
            <w:pPr>
              <w:pStyle w:val="Text1"/>
              <w:spacing w:before="0" w:after="0"/>
              <w:ind w:left="0"/>
              <w:jc w:val="center"/>
              <w:rPr>
                <w:sz w:val="20"/>
              </w:rPr>
            </w:pPr>
          </w:p>
        </w:tc>
        <w:tc>
          <w:tcPr>
            <w:tcW w:w="179" w:type="pct"/>
            <w:gridSpan w:val="2"/>
            <w:shd w:val="clear" w:color="auto" w:fill="auto"/>
            <w:vAlign w:val="center"/>
          </w:tcPr>
          <w:p w14:paraId="3834DB9D" w14:textId="77777777" w:rsidR="00240A2D" w:rsidRPr="00B87054" w:rsidDel="00446FAA" w:rsidRDefault="00240A2D" w:rsidP="00221CEB">
            <w:pPr>
              <w:pStyle w:val="Text1"/>
              <w:spacing w:before="0" w:after="0"/>
              <w:ind w:left="0"/>
              <w:jc w:val="center"/>
              <w:rPr>
                <w:sz w:val="20"/>
              </w:rPr>
            </w:pPr>
          </w:p>
        </w:tc>
        <w:tc>
          <w:tcPr>
            <w:tcW w:w="179" w:type="pct"/>
            <w:shd w:val="clear" w:color="auto" w:fill="auto"/>
            <w:vAlign w:val="center"/>
          </w:tcPr>
          <w:p w14:paraId="5ED9DC8B" w14:textId="77777777" w:rsidR="00240A2D" w:rsidRPr="00B87054" w:rsidDel="00446FAA" w:rsidRDefault="00240A2D" w:rsidP="00221CEB">
            <w:pPr>
              <w:pStyle w:val="Text1"/>
              <w:spacing w:before="0" w:after="0"/>
              <w:ind w:left="0"/>
              <w:jc w:val="center"/>
              <w:rPr>
                <w:sz w:val="20"/>
              </w:rPr>
            </w:pPr>
            <w:r w:rsidRPr="00B87054">
              <w:rPr>
                <w:sz w:val="20"/>
              </w:rPr>
              <w:t>2</w:t>
            </w:r>
          </w:p>
        </w:tc>
        <w:tc>
          <w:tcPr>
            <w:tcW w:w="98" w:type="pct"/>
            <w:shd w:val="clear" w:color="auto" w:fill="auto"/>
            <w:vAlign w:val="center"/>
          </w:tcPr>
          <w:p w14:paraId="66EE9769" w14:textId="77777777" w:rsidR="00240A2D" w:rsidRPr="00B87054" w:rsidRDefault="00240A2D" w:rsidP="00221CEB">
            <w:pPr>
              <w:pStyle w:val="Text1"/>
              <w:spacing w:before="0" w:after="0"/>
              <w:ind w:left="0"/>
              <w:jc w:val="center"/>
              <w:rPr>
                <w:sz w:val="20"/>
              </w:rPr>
            </w:pPr>
          </w:p>
        </w:tc>
        <w:tc>
          <w:tcPr>
            <w:tcW w:w="97" w:type="pct"/>
            <w:gridSpan w:val="2"/>
            <w:shd w:val="clear" w:color="auto" w:fill="auto"/>
            <w:vAlign w:val="center"/>
          </w:tcPr>
          <w:p w14:paraId="6A338BF5" w14:textId="77777777" w:rsidR="00240A2D" w:rsidRPr="00B87054" w:rsidRDefault="00240A2D" w:rsidP="00221CEB">
            <w:pPr>
              <w:pStyle w:val="Text1"/>
              <w:spacing w:before="0" w:after="0"/>
              <w:ind w:left="0"/>
              <w:jc w:val="center"/>
              <w:rPr>
                <w:sz w:val="20"/>
              </w:rPr>
            </w:pPr>
          </w:p>
        </w:tc>
        <w:tc>
          <w:tcPr>
            <w:tcW w:w="391" w:type="pct"/>
            <w:gridSpan w:val="2"/>
            <w:shd w:val="clear" w:color="auto" w:fill="auto"/>
            <w:vAlign w:val="center"/>
          </w:tcPr>
          <w:p w14:paraId="568D16A9" w14:textId="565007E3" w:rsidR="00240A2D" w:rsidRPr="00B87054" w:rsidRDefault="0027028A" w:rsidP="00221CEB">
            <w:pPr>
              <w:pStyle w:val="Text1"/>
              <w:spacing w:before="0" w:after="0"/>
              <w:ind w:left="0"/>
              <w:jc w:val="center"/>
              <w:rPr>
                <w:sz w:val="20"/>
              </w:rPr>
            </w:pPr>
            <w:r w:rsidRPr="00B87054">
              <w:rPr>
                <w:sz w:val="20"/>
              </w:rPr>
              <w:t>19</w:t>
            </w:r>
          </w:p>
        </w:tc>
        <w:tc>
          <w:tcPr>
            <w:tcW w:w="438" w:type="pct"/>
            <w:shd w:val="clear" w:color="auto" w:fill="auto"/>
            <w:vAlign w:val="center"/>
          </w:tcPr>
          <w:p w14:paraId="7DAB375E" w14:textId="5A0BAC7E" w:rsidR="00240A2D" w:rsidRPr="00B87054" w:rsidRDefault="00240A2D" w:rsidP="00221CEB">
            <w:pPr>
              <w:pStyle w:val="Text1"/>
              <w:spacing w:before="0" w:after="0"/>
              <w:ind w:left="0"/>
              <w:jc w:val="center"/>
              <w:rPr>
                <w:sz w:val="20"/>
              </w:rPr>
            </w:pPr>
            <w:r w:rsidRPr="00B87054">
              <w:rPr>
                <w:sz w:val="20"/>
              </w:rPr>
              <w:t>УО</w:t>
            </w:r>
            <w:r w:rsidR="00894962">
              <w:rPr>
                <w:sz w:val="20"/>
              </w:rPr>
              <w:t xml:space="preserve"> на ОПОС</w:t>
            </w:r>
          </w:p>
        </w:tc>
        <w:tc>
          <w:tcPr>
            <w:tcW w:w="631" w:type="pct"/>
            <w:vAlign w:val="center"/>
          </w:tcPr>
          <w:p w14:paraId="2C781985" w14:textId="77777777" w:rsidR="00240A2D" w:rsidRPr="00B87054" w:rsidRDefault="00240A2D" w:rsidP="00221CEB">
            <w:pPr>
              <w:pStyle w:val="FootnoteText"/>
              <w:ind w:left="56" w:firstLine="0"/>
              <w:jc w:val="center"/>
            </w:pPr>
            <w:r w:rsidRPr="00B87054">
              <w:t xml:space="preserve">Етапната цел отчита </w:t>
            </w:r>
            <w:r w:rsidRPr="00B87054">
              <w:lastRenderedPageBreak/>
              <w:t>намеренията на УО за обявяване на процедура през 2016 г.</w:t>
            </w:r>
          </w:p>
          <w:p w14:paraId="1677CD46" w14:textId="3A5E9924" w:rsidR="00240A2D" w:rsidRPr="00B87054" w:rsidRDefault="0027028A" w:rsidP="00221CEB">
            <w:pPr>
              <w:pStyle w:val="FootnoteText"/>
              <w:ind w:left="56" w:firstLine="0"/>
              <w:jc w:val="center"/>
            </w:pPr>
            <w:bookmarkStart w:id="189" w:name="_Hlk30604487"/>
            <w:r w:rsidRPr="00B87054">
              <w:t>Целевата стойност отразява подадените проекти, с изпълнението на които ще се намалят  нивата на ФПЧ</w:t>
            </w:r>
            <w:r w:rsidRPr="00B87054">
              <w:rPr>
                <w:vertAlign w:val="subscript"/>
              </w:rPr>
              <w:t>10</w:t>
            </w:r>
            <w:r w:rsidRPr="00B87054">
              <w:t xml:space="preserve"> и NOx.</w:t>
            </w:r>
            <w:bookmarkEnd w:id="189"/>
          </w:p>
        </w:tc>
      </w:tr>
    </w:tbl>
    <w:p w14:paraId="6EC00875" w14:textId="77777777" w:rsidR="002D2DBF" w:rsidRPr="00B87054" w:rsidRDefault="002D2DBF" w:rsidP="002D2DBF">
      <w:pPr>
        <w:suppressAutoHyphens/>
      </w:pPr>
      <w:r w:rsidRPr="00B87054">
        <w:lastRenderedPageBreak/>
        <w:t xml:space="preserve">Допълнителна информация за качествени показатели относно създаването на рамката на изпълнението </w:t>
      </w:r>
    </w:p>
    <w:p w14:paraId="58116265" w14:textId="77777777" w:rsidR="002D2DBF" w:rsidRPr="00B87054" w:rsidRDefault="002D2DBF" w:rsidP="002D2DBF">
      <w:pPr>
        <w:suppressAutoHyphens/>
        <w:rPr>
          <w:b/>
        </w:rPr>
      </w:pPr>
      <w:r w:rsidRPr="00B87054">
        <w:t>(незадължително)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2D2DBF" w:rsidRPr="00B87054" w14:paraId="19D10069" w14:textId="77777777" w:rsidTr="002D2DBF">
        <w:trPr>
          <w:trHeight w:val="678"/>
        </w:trPr>
        <w:tc>
          <w:tcPr>
            <w:tcW w:w="14567" w:type="dxa"/>
            <w:shd w:val="clear" w:color="auto" w:fill="auto"/>
          </w:tcPr>
          <w:p w14:paraId="2DF89A21" w14:textId="77777777" w:rsidR="002D2DBF" w:rsidRPr="00B87054" w:rsidRDefault="002D2DBF" w:rsidP="002D2DBF">
            <w:pPr>
              <w:pStyle w:val="Text1"/>
              <w:ind w:left="0"/>
              <w:rPr>
                <w:i/>
                <w:color w:val="8DB3E2"/>
                <w:sz w:val="18"/>
              </w:rPr>
            </w:pPr>
            <w:r w:rsidRPr="00B87054">
              <w:rPr>
                <w:i/>
                <w:color w:val="8DB3E2"/>
                <w:sz w:val="18"/>
              </w:rPr>
              <w:t xml:space="preserve">&lt;2A.4.12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353DAADF" w14:textId="77777777" w:rsidR="00692ABE" w:rsidRPr="00B87054" w:rsidRDefault="00692ABE" w:rsidP="002D2DBF">
            <w:pPr>
              <w:pStyle w:val="Text1"/>
              <w:ind w:left="0"/>
              <w:rPr>
                <w:i/>
                <w:color w:val="8DB3E2"/>
                <w:sz w:val="18"/>
                <w:szCs w:val="18"/>
              </w:rPr>
            </w:pPr>
          </w:p>
        </w:tc>
      </w:tr>
    </w:tbl>
    <w:p w14:paraId="020975FE" w14:textId="77777777" w:rsidR="002D2DBF" w:rsidRPr="00B87054" w:rsidRDefault="002D2DBF" w:rsidP="002D2DBF">
      <w:pPr>
        <w:suppressAutoHyphens/>
        <w:rPr>
          <w:b/>
        </w:rPr>
      </w:pPr>
    </w:p>
    <w:p w14:paraId="40004D71" w14:textId="77777777" w:rsidR="002D2DBF" w:rsidRPr="00B87054" w:rsidRDefault="002D2DBF" w:rsidP="002D2DBF">
      <w:pPr>
        <w:suppressAutoHyphens/>
        <w:rPr>
          <w:b/>
        </w:rPr>
        <w:sectPr w:rsidR="002D2DBF" w:rsidRPr="00B87054" w:rsidSect="00C50033">
          <w:headerReference w:type="default" r:id="rId90"/>
          <w:footerReference w:type="default" r:id="rId91"/>
          <w:headerReference w:type="first" r:id="rId92"/>
          <w:footerReference w:type="first" r:id="rId93"/>
          <w:pgSz w:w="16838" w:h="11906" w:orient="landscape"/>
          <w:pgMar w:top="1418" w:right="1021" w:bottom="1418" w:left="1021" w:header="601" w:footer="1077" w:gutter="0"/>
          <w:cols w:space="720"/>
          <w:docGrid w:linePitch="326"/>
        </w:sectPr>
      </w:pPr>
    </w:p>
    <w:p w14:paraId="66A7BC6C" w14:textId="77777777" w:rsidR="002D2DBF" w:rsidRPr="00B87054" w:rsidRDefault="002D2DBF" w:rsidP="002D2DBF">
      <w:pPr>
        <w:suppressAutoHyphens/>
        <w:ind w:left="1418" w:hanging="1418"/>
        <w:rPr>
          <w:b/>
        </w:rPr>
      </w:pPr>
      <w:r w:rsidRPr="00B87054">
        <w:rPr>
          <w:b/>
        </w:rPr>
        <w:lastRenderedPageBreak/>
        <w:t xml:space="preserve">2.А.9 </w:t>
      </w:r>
      <w:r w:rsidRPr="00B87054">
        <w:tab/>
      </w:r>
      <w:r w:rsidRPr="00B87054">
        <w:rPr>
          <w:b/>
        </w:rPr>
        <w:t xml:space="preserve">Категории интервенции </w:t>
      </w:r>
    </w:p>
    <w:p w14:paraId="4BF459F1" w14:textId="77777777" w:rsidR="002D2DBF" w:rsidRPr="00B87054" w:rsidRDefault="002D2DBF" w:rsidP="002D2DBF">
      <w:pPr>
        <w:suppressAutoHyphens/>
        <w:ind w:left="1418" w:hanging="1418"/>
      </w:pPr>
      <w:r w:rsidRPr="00B87054">
        <w:t>(Позоваване: член 96, параграф 2, буква б), подточка vi) от Регламент (EС) № 1303/2013)</w:t>
      </w:r>
    </w:p>
    <w:p w14:paraId="782B632A" w14:textId="77777777" w:rsidR="002D2DBF" w:rsidRPr="00B87054" w:rsidRDefault="002D2DBF" w:rsidP="002D2DBF">
      <w:pPr>
        <w:suppressAutoHyphens/>
        <w:rPr>
          <w:szCs w:val="24"/>
        </w:rPr>
      </w:pPr>
      <w:r w:rsidRPr="00B87054">
        <w:t>Категории интервенции, съответстващи на съдържанието на приоритетната ос, въз основа на номенклатура, приета от Комисията, и ориентировъчно разпределение на подкрепата от Съюза.</w:t>
      </w:r>
    </w:p>
    <w:p w14:paraId="338842B0" w14:textId="77777777" w:rsidR="002D2DBF" w:rsidRPr="00B87054" w:rsidRDefault="002D2DBF" w:rsidP="002D2DBF">
      <w:pPr>
        <w:suppressAutoHyphens/>
        <w:ind w:left="1418" w:hanging="1418"/>
        <w:rPr>
          <w:b/>
        </w:rPr>
      </w:pPr>
    </w:p>
    <w:p w14:paraId="0D731A4E" w14:textId="77777777" w:rsidR="002D2DBF" w:rsidRPr="00B87054" w:rsidRDefault="002D2DBF" w:rsidP="002D2DBF">
      <w:pPr>
        <w:suppressAutoHyphens/>
        <w:ind w:left="1418" w:hanging="1418"/>
        <w:rPr>
          <w:b/>
          <w:szCs w:val="24"/>
        </w:rPr>
      </w:pPr>
      <w:r w:rsidRPr="00B87054">
        <w:rPr>
          <w:b/>
        </w:rPr>
        <w:t xml:space="preserve">Таблици 7—11: </w:t>
      </w:r>
      <w:r w:rsidRPr="00B87054">
        <w:tab/>
      </w:r>
      <w:r w:rsidRPr="00B87054">
        <w:rPr>
          <w:b/>
        </w:rPr>
        <w:t>Категории интервенции</w:t>
      </w:r>
      <w:r w:rsidRPr="00B87054">
        <w:rPr>
          <w:rStyle w:val="FootnoteReference"/>
          <w:b/>
        </w:rPr>
        <w:footnoteReference w:id="76"/>
      </w:r>
      <w:r w:rsidRPr="00B87054">
        <w:rPr>
          <w:b/>
        </w:rPr>
        <w:t xml:space="preserve"> </w:t>
      </w:r>
    </w:p>
    <w:p w14:paraId="13C4D6F0" w14:textId="77777777" w:rsidR="002D2DBF" w:rsidRPr="00B87054" w:rsidRDefault="002D2DBF" w:rsidP="002D2DBF">
      <w:pPr>
        <w:suppressAutoHyphens/>
        <w:ind w:left="1418" w:hanging="1418"/>
        <w:rPr>
          <w:szCs w:val="24"/>
        </w:rPr>
      </w:pPr>
      <w:r w:rsidRPr="00B87054">
        <w:t xml:space="preserve">(по фондове и категории региони, ако приоритетна ос обхваща повече от един фонд/категория региони)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398B318C" w14:textId="77777777" w:rsidTr="002D2DBF">
        <w:trPr>
          <w:trHeight w:val="364"/>
        </w:trPr>
        <w:tc>
          <w:tcPr>
            <w:tcW w:w="8472" w:type="dxa"/>
            <w:gridSpan w:val="3"/>
            <w:shd w:val="clear" w:color="auto" w:fill="auto"/>
          </w:tcPr>
          <w:p w14:paraId="01767C4C"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7: Измерение 1 – Област на интервенция</w:t>
            </w:r>
          </w:p>
        </w:tc>
      </w:tr>
      <w:tr w:rsidR="002D2DBF" w:rsidRPr="00B87054" w14:paraId="1AB05E61" w14:textId="77777777" w:rsidTr="002D2DBF">
        <w:trPr>
          <w:trHeight w:val="364"/>
        </w:trPr>
        <w:tc>
          <w:tcPr>
            <w:tcW w:w="2802" w:type="dxa"/>
            <w:shd w:val="clear" w:color="auto" w:fill="auto"/>
          </w:tcPr>
          <w:p w14:paraId="2BF89BB5"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7B7A3782"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36ABBE98" w14:textId="77777777" w:rsidTr="002D2DBF">
        <w:trPr>
          <w:trHeight w:val="364"/>
        </w:trPr>
        <w:tc>
          <w:tcPr>
            <w:tcW w:w="2802" w:type="dxa"/>
            <w:shd w:val="clear" w:color="auto" w:fill="auto"/>
          </w:tcPr>
          <w:p w14:paraId="7B21754B"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4D9DB814"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38BC1108" w14:textId="77777777" w:rsidTr="002D2DBF">
        <w:trPr>
          <w:trHeight w:val="267"/>
        </w:trPr>
        <w:tc>
          <w:tcPr>
            <w:tcW w:w="2802" w:type="dxa"/>
            <w:shd w:val="clear" w:color="auto" w:fill="auto"/>
          </w:tcPr>
          <w:p w14:paraId="75BB9333"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380AFE65"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18CE2DB4" w14:textId="77777777" w:rsidR="002D2DBF" w:rsidRPr="00B87054" w:rsidRDefault="002D2DBF" w:rsidP="002D2DBF">
            <w:pPr>
              <w:jc w:val="center"/>
              <w:rPr>
                <w:sz w:val="20"/>
              </w:rPr>
            </w:pPr>
            <w:r w:rsidRPr="00B87054">
              <w:rPr>
                <w:b/>
                <w:sz w:val="18"/>
              </w:rPr>
              <w:t>Сума (в евро)</w:t>
            </w:r>
          </w:p>
        </w:tc>
      </w:tr>
      <w:tr w:rsidR="002D2DBF" w:rsidRPr="00B87054" w14:paraId="6E8EC4EB" w14:textId="77777777" w:rsidTr="002D2DBF">
        <w:tc>
          <w:tcPr>
            <w:tcW w:w="2802" w:type="dxa"/>
            <w:shd w:val="clear" w:color="auto" w:fill="auto"/>
          </w:tcPr>
          <w:p w14:paraId="21E6340E" w14:textId="77777777" w:rsidR="002D2DBF" w:rsidRPr="00B87054" w:rsidRDefault="002D2DBF" w:rsidP="002D2DBF">
            <w:pPr>
              <w:suppressAutoHyphens/>
              <w:rPr>
                <w:i/>
                <w:color w:val="8DB3E2"/>
                <w:sz w:val="18"/>
                <w:szCs w:val="18"/>
              </w:rPr>
            </w:pPr>
            <w:r w:rsidRPr="00B87054">
              <w:rPr>
                <w:i/>
                <w:color w:val="8DB3E2"/>
                <w:sz w:val="18"/>
              </w:rPr>
              <w:t xml:space="preserve">&lt;2A.5.1.3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1767AFE4" w14:textId="77777777" w:rsidR="002D2DBF" w:rsidRPr="00B87054" w:rsidRDefault="002D2DBF" w:rsidP="002D2DBF">
            <w:pPr>
              <w:suppressAutoHyphens/>
              <w:rPr>
                <w:sz w:val="20"/>
              </w:rPr>
            </w:pPr>
            <w:r w:rsidRPr="00B87054">
              <w:rPr>
                <w:i/>
                <w:color w:val="8DB3E2"/>
                <w:sz w:val="18"/>
              </w:rPr>
              <w:t xml:space="preserve">&lt;2A.5.1.4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7FD37725" w14:textId="77777777" w:rsidR="002D2DBF" w:rsidRPr="00B87054" w:rsidRDefault="002D2DBF" w:rsidP="002D2DBF">
            <w:pPr>
              <w:suppressAutoHyphens/>
              <w:rPr>
                <w:sz w:val="20"/>
              </w:rPr>
            </w:pPr>
            <w:r w:rsidRPr="00B87054">
              <w:rPr>
                <w:i/>
                <w:color w:val="8DB3E2"/>
                <w:sz w:val="18"/>
              </w:rPr>
              <w:t xml:space="preserve">&lt;2A.5.1.5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9D1706" w:rsidRPr="00B87054" w14:paraId="49C6CEAE" w14:textId="77777777" w:rsidTr="002D2DBF">
        <w:tc>
          <w:tcPr>
            <w:tcW w:w="2802" w:type="dxa"/>
            <w:shd w:val="clear" w:color="auto" w:fill="auto"/>
          </w:tcPr>
          <w:p w14:paraId="76255C96" w14:textId="77777777" w:rsidR="009D1706" w:rsidRPr="00B87054" w:rsidRDefault="009D1706" w:rsidP="002D2DBF">
            <w:pPr>
              <w:pStyle w:val="Text1"/>
              <w:ind w:left="0"/>
              <w:jc w:val="left"/>
              <w:rPr>
                <w:sz w:val="18"/>
                <w:szCs w:val="18"/>
              </w:rPr>
            </w:pPr>
            <w:r w:rsidRPr="00B87054">
              <w:rPr>
                <w:sz w:val="18"/>
                <w:szCs w:val="18"/>
              </w:rPr>
              <w:t>Подобряване качеството на атмосферния въздух</w:t>
            </w:r>
          </w:p>
        </w:tc>
        <w:tc>
          <w:tcPr>
            <w:tcW w:w="2693" w:type="dxa"/>
            <w:shd w:val="clear" w:color="auto" w:fill="auto"/>
          </w:tcPr>
          <w:p w14:paraId="125DD204" w14:textId="77777777" w:rsidR="009D1706" w:rsidRPr="00B87054" w:rsidRDefault="009D1706" w:rsidP="00240A2D">
            <w:pPr>
              <w:rPr>
                <w:color w:val="000000"/>
                <w:sz w:val="16"/>
                <w:szCs w:val="16"/>
              </w:rPr>
            </w:pPr>
            <w:r w:rsidRPr="00B87054">
              <w:rPr>
                <w:color w:val="000000"/>
                <w:sz w:val="16"/>
                <w:szCs w:val="16"/>
              </w:rPr>
              <w:t>08</w:t>
            </w:r>
            <w:r w:rsidR="003653BA" w:rsidRPr="00B87054">
              <w:rPr>
                <w:color w:val="000000"/>
                <w:sz w:val="16"/>
                <w:szCs w:val="16"/>
              </w:rPr>
              <w:t>3</w:t>
            </w:r>
            <w:r w:rsidRPr="00B87054">
              <w:rPr>
                <w:color w:val="000000"/>
                <w:sz w:val="16"/>
                <w:szCs w:val="16"/>
              </w:rPr>
              <w:t xml:space="preserve"> </w:t>
            </w:r>
            <w:r w:rsidR="00240A2D" w:rsidRPr="00B87054">
              <w:rPr>
                <w:color w:val="000000"/>
                <w:sz w:val="16"/>
                <w:szCs w:val="16"/>
              </w:rPr>
              <w:t>–</w:t>
            </w:r>
            <w:r w:rsidRPr="00B87054">
              <w:rPr>
                <w:color w:val="000000"/>
                <w:sz w:val="16"/>
                <w:szCs w:val="16"/>
              </w:rPr>
              <w:t xml:space="preserve"> Мерки</w:t>
            </w:r>
            <w:r w:rsidR="00240A2D" w:rsidRPr="00B87054">
              <w:rPr>
                <w:color w:val="000000"/>
                <w:sz w:val="16"/>
                <w:szCs w:val="16"/>
              </w:rPr>
              <w:t>, свързани с качеството</w:t>
            </w:r>
            <w:r w:rsidRPr="00B87054">
              <w:rPr>
                <w:color w:val="000000"/>
                <w:sz w:val="16"/>
                <w:szCs w:val="16"/>
              </w:rPr>
              <w:t xml:space="preserve"> на въздуха</w:t>
            </w:r>
          </w:p>
        </w:tc>
        <w:tc>
          <w:tcPr>
            <w:tcW w:w="2977" w:type="dxa"/>
            <w:shd w:val="clear" w:color="auto" w:fill="auto"/>
          </w:tcPr>
          <w:p w14:paraId="344EB01B" w14:textId="576FC6A6" w:rsidR="009D1706" w:rsidRPr="00B87054" w:rsidRDefault="00D42C73" w:rsidP="004202BA">
            <w:pPr>
              <w:rPr>
                <w:rFonts w:ascii="TimesNewRoman" w:hAnsi="TimesNewRoman"/>
                <w:color w:val="000000"/>
                <w:sz w:val="16"/>
                <w:szCs w:val="16"/>
              </w:rPr>
            </w:pPr>
            <w:ins w:id="190" w:author="Author">
              <w:r w:rsidRPr="00D42C73">
                <w:rPr>
                  <w:rFonts w:ascii="TimesNewRoman" w:hAnsi="TimesNewRoman"/>
                  <w:color w:val="000000"/>
                  <w:sz w:val="16"/>
                  <w:szCs w:val="16"/>
                </w:rPr>
                <w:t>264 664 186,00</w:t>
              </w:r>
            </w:ins>
            <w:del w:id="191" w:author="Author">
              <w:r w:rsidR="00BA364C" w:rsidRPr="00B87054" w:rsidDel="00D42C73">
                <w:rPr>
                  <w:rFonts w:ascii="TimesNewRoman" w:hAnsi="TimesNewRoman"/>
                  <w:color w:val="000000"/>
                  <w:sz w:val="16"/>
                  <w:szCs w:val="16"/>
                </w:rPr>
                <w:delText>250 757 047,00</w:delText>
              </w:r>
            </w:del>
          </w:p>
        </w:tc>
      </w:tr>
    </w:tbl>
    <w:p w14:paraId="6AF3BF00"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4B11F4FC" w14:textId="77777777" w:rsidTr="002D2DBF">
        <w:trPr>
          <w:trHeight w:val="364"/>
        </w:trPr>
        <w:tc>
          <w:tcPr>
            <w:tcW w:w="8472" w:type="dxa"/>
            <w:gridSpan w:val="3"/>
            <w:shd w:val="clear" w:color="auto" w:fill="auto"/>
          </w:tcPr>
          <w:p w14:paraId="23F36261"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8: Измерение 2 – Форма на финансиране</w:t>
            </w:r>
          </w:p>
        </w:tc>
      </w:tr>
      <w:tr w:rsidR="002D2DBF" w:rsidRPr="00B87054" w14:paraId="7E88F717" w14:textId="77777777" w:rsidTr="002D2DBF">
        <w:trPr>
          <w:trHeight w:val="364"/>
        </w:trPr>
        <w:tc>
          <w:tcPr>
            <w:tcW w:w="2802" w:type="dxa"/>
            <w:shd w:val="clear" w:color="auto" w:fill="auto"/>
          </w:tcPr>
          <w:p w14:paraId="0AF047E9"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3F035963"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1CDACE64" w14:textId="77777777" w:rsidTr="002D2DBF">
        <w:trPr>
          <w:trHeight w:val="364"/>
        </w:trPr>
        <w:tc>
          <w:tcPr>
            <w:tcW w:w="2802" w:type="dxa"/>
            <w:shd w:val="clear" w:color="auto" w:fill="auto"/>
          </w:tcPr>
          <w:p w14:paraId="677C1C2C"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1F51B6B4"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08DACA5D" w14:textId="77777777" w:rsidTr="002D2DBF">
        <w:trPr>
          <w:trHeight w:val="267"/>
        </w:trPr>
        <w:tc>
          <w:tcPr>
            <w:tcW w:w="2802" w:type="dxa"/>
            <w:shd w:val="clear" w:color="auto" w:fill="auto"/>
          </w:tcPr>
          <w:p w14:paraId="112C923F"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75F32C09"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0CED5B78" w14:textId="77777777" w:rsidR="002D2DBF" w:rsidRPr="00B87054" w:rsidRDefault="002D2DBF" w:rsidP="002D2DBF">
            <w:pPr>
              <w:jc w:val="center"/>
              <w:rPr>
                <w:sz w:val="20"/>
              </w:rPr>
            </w:pPr>
            <w:r w:rsidRPr="00B87054">
              <w:rPr>
                <w:b/>
                <w:sz w:val="18"/>
              </w:rPr>
              <w:t>Сума (в евро)</w:t>
            </w:r>
          </w:p>
        </w:tc>
      </w:tr>
      <w:tr w:rsidR="002D2DBF" w:rsidRPr="00B87054" w14:paraId="17ACB1E9" w14:textId="77777777" w:rsidTr="002D2DBF">
        <w:tc>
          <w:tcPr>
            <w:tcW w:w="2802" w:type="dxa"/>
            <w:shd w:val="clear" w:color="auto" w:fill="auto"/>
          </w:tcPr>
          <w:p w14:paraId="4C91F500" w14:textId="77777777" w:rsidR="002D2DBF" w:rsidRPr="00B87054" w:rsidRDefault="002D2DBF" w:rsidP="002D2DBF">
            <w:pPr>
              <w:suppressAutoHyphens/>
              <w:rPr>
                <w:i/>
                <w:color w:val="8DB3E2"/>
                <w:sz w:val="18"/>
                <w:szCs w:val="18"/>
              </w:rPr>
            </w:pPr>
            <w:r w:rsidRPr="00B87054">
              <w:rPr>
                <w:i/>
                <w:color w:val="8DB3E2"/>
                <w:sz w:val="18"/>
              </w:rPr>
              <w:t xml:space="preserve">&lt;2A.5.2.3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1670E914" w14:textId="77777777" w:rsidR="002D2DBF" w:rsidRPr="00B87054" w:rsidRDefault="002D2DBF" w:rsidP="002D2DBF">
            <w:pPr>
              <w:suppressAutoHyphens/>
              <w:rPr>
                <w:sz w:val="20"/>
              </w:rPr>
            </w:pPr>
            <w:r w:rsidRPr="00B87054">
              <w:rPr>
                <w:i/>
                <w:color w:val="8DB3E2"/>
                <w:sz w:val="18"/>
              </w:rPr>
              <w:t xml:space="preserve">&lt;2A.5.2.4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04AA6336" w14:textId="77777777" w:rsidR="002D2DBF" w:rsidRPr="00B87054" w:rsidRDefault="002D2DBF" w:rsidP="002D2DBF">
            <w:pPr>
              <w:suppressAutoHyphens/>
              <w:rPr>
                <w:sz w:val="20"/>
              </w:rPr>
            </w:pPr>
            <w:r w:rsidRPr="00B87054">
              <w:rPr>
                <w:i/>
                <w:color w:val="8DB3E2"/>
                <w:sz w:val="18"/>
              </w:rPr>
              <w:t xml:space="preserve">&lt;2A.5.2.5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9D1706" w:rsidRPr="00B87054" w14:paraId="6DC0B496" w14:textId="77777777" w:rsidTr="002D2DBF">
        <w:tc>
          <w:tcPr>
            <w:tcW w:w="2802" w:type="dxa"/>
            <w:shd w:val="clear" w:color="auto" w:fill="auto"/>
          </w:tcPr>
          <w:p w14:paraId="57320053" w14:textId="77777777" w:rsidR="009D1706" w:rsidRPr="00B87054" w:rsidRDefault="009D1706" w:rsidP="002D2DBF">
            <w:pPr>
              <w:pStyle w:val="Text1"/>
              <w:ind w:left="0"/>
              <w:jc w:val="left"/>
              <w:rPr>
                <w:sz w:val="18"/>
                <w:szCs w:val="18"/>
              </w:rPr>
            </w:pPr>
            <w:r w:rsidRPr="00B87054">
              <w:rPr>
                <w:sz w:val="18"/>
                <w:szCs w:val="18"/>
              </w:rPr>
              <w:t>Подобряване качеството на атмосферния въздух</w:t>
            </w:r>
          </w:p>
        </w:tc>
        <w:tc>
          <w:tcPr>
            <w:tcW w:w="2693" w:type="dxa"/>
            <w:shd w:val="clear" w:color="auto" w:fill="auto"/>
          </w:tcPr>
          <w:p w14:paraId="34435156" w14:textId="77777777" w:rsidR="009D1706" w:rsidRPr="00B87054" w:rsidRDefault="009D1706" w:rsidP="0072016B">
            <w:pPr>
              <w:rPr>
                <w:color w:val="000000"/>
                <w:sz w:val="16"/>
                <w:szCs w:val="16"/>
              </w:rPr>
            </w:pPr>
            <w:r w:rsidRPr="00B87054">
              <w:rPr>
                <w:color w:val="000000"/>
                <w:sz w:val="16"/>
                <w:szCs w:val="16"/>
              </w:rPr>
              <w:t xml:space="preserve">01 - </w:t>
            </w:r>
            <w:proofErr w:type="spellStart"/>
            <w:r w:rsidRPr="00B87054">
              <w:rPr>
                <w:color w:val="000000"/>
                <w:sz w:val="16"/>
                <w:szCs w:val="16"/>
              </w:rPr>
              <w:t>Безвъмездн</w:t>
            </w:r>
            <w:r w:rsidR="0072016B" w:rsidRPr="00B87054">
              <w:rPr>
                <w:color w:val="000000"/>
                <w:sz w:val="16"/>
                <w:szCs w:val="16"/>
              </w:rPr>
              <w:t>и</w:t>
            </w:r>
            <w:proofErr w:type="spellEnd"/>
            <w:r w:rsidRPr="00B87054">
              <w:rPr>
                <w:color w:val="000000"/>
                <w:sz w:val="16"/>
                <w:szCs w:val="16"/>
              </w:rPr>
              <w:t xml:space="preserve"> </w:t>
            </w:r>
            <w:r w:rsidR="0072016B" w:rsidRPr="00B87054">
              <w:rPr>
                <w:color w:val="000000"/>
                <w:sz w:val="16"/>
                <w:szCs w:val="16"/>
              </w:rPr>
              <w:t>средства</w:t>
            </w:r>
          </w:p>
        </w:tc>
        <w:tc>
          <w:tcPr>
            <w:tcW w:w="2977" w:type="dxa"/>
            <w:shd w:val="clear" w:color="auto" w:fill="auto"/>
          </w:tcPr>
          <w:p w14:paraId="15941A46" w14:textId="2E8280EA" w:rsidR="009D1706" w:rsidRPr="00B87054" w:rsidRDefault="00D42C73" w:rsidP="004202BA">
            <w:pPr>
              <w:rPr>
                <w:rFonts w:ascii="TimesNewRoman" w:hAnsi="TimesNewRoman"/>
                <w:color w:val="000000"/>
                <w:sz w:val="16"/>
                <w:szCs w:val="16"/>
              </w:rPr>
            </w:pPr>
            <w:ins w:id="192" w:author="Author">
              <w:r w:rsidRPr="00D42C73">
                <w:rPr>
                  <w:rFonts w:ascii="TimesNewRoman" w:hAnsi="TimesNewRoman"/>
                  <w:color w:val="000000"/>
                  <w:sz w:val="16"/>
                  <w:szCs w:val="16"/>
                </w:rPr>
                <w:t>264 664 186,00</w:t>
              </w:r>
            </w:ins>
            <w:del w:id="193" w:author="Author">
              <w:r w:rsidR="00BA364C" w:rsidRPr="00B87054" w:rsidDel="00D42C73">
                <w:rPr>
                  <w:rFonts w:ascii="TimesNewRoman" w:hAnsi="TimesNewRoman"/>
                  <w:color w:val="000000"/>
                  <w:sz w:val="16"/>
                  <w:szCs w:val="16"/>
                </w:rPr>
                <w:delText>250 757 047,00</w:delText>
              </w:r>
            </w:del>
          </w:p>
        </w:tc>
      </w:tr>
    </w:tbl>
    <w:p w14:paraId="14DCD16F"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29CD59BA" w14:textId="77777777" w:rsidTr="002D2DBF">
        <w:trPr>
          <w:trHeight w:val="364"/>
        </w:trPr>
        <w:tc>
          <w:tcPr>
            <w:tcW w:w="8472" w:type="dxa"/>
            <w:gridSpan w:val="3"/>
            <w:shd w:val="clear" w:color="auto" w:fill="auto"/>
          </w:tcPr>
          <w:p w14:paraId="765B5B60"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9: Измерение 3 – Вид територия</w:t>
            </w:r>
          </w:p>
        </w:tc>
      </w:tr>
      <w:tr w:rsidR="002D2DBF" w:rsidRPr="00B87054" w14:paraId="4B7717DF" w14:textId="77777777" w:rsidTr="002D2DBF">
        <w:trPr>
          <w:trHeight w:val="364"/>
        </w:trPr>
        <w:tc>
          <w:tcPr>
            <w:tcW w:w="2802" w:type="dxa"/>
            <w:shd w:val="clear" w:color="auto" w:fill="auto"/>
          </w:tcPr>
          <w:p w14:paraId="45F8051E"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56E933DA"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316BFFD0" w14:textId="77777777" w:rsidTr="002D2DBF">
        <w:trPr>
          <w:trHeight w:val="364"/>
        </w:trPr>
        <w:tc>
          <w:tcPr>
            <w:tcW w:w="2802" w:type="dxa"/>
            <w:shd w:val="clear" w:color="auto" w:fill="auto"/>
          </w:tcPr>
          <w:p w14:paraId="32DBB282"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315BFFAB"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1097AAFF" w14:textId="77777777" w:rsidTr="002D2DBF">
        <w:trPr>
          <w:trHeight w:val="267"/>
        </w:trPr>
        <w:tc>
          <w:tcPr>
            <w:tcW w:w="2802" w:type="dxa"/>
            <w:shd w:val="clear" w:color="auto" w:fill="auto"/>
          </w:tcPr>
          <w:p w14:paraId="1741AD59"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4DA4008E"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27B61D88" w14:textId="77777777" w:rsidR="002D2DBF" w:rsidRPr="00B87054" w:rsidRDefault="002D2DBF" w:rsidP="002D2DBF">
            <w:pPr>
              <w:jc w:val="center"/>
              <w:rPr>
                <w:sz w:val="20"/>
              </w:rPr>
            </w:pPr>
            <w:r w:rsidRPr="00B87054">
              <w:rPr>
                <w:b/>
                <w:sz w:val="18"/>
              </w:rPr>
              <w:t>Сума (в евро)</w:t>
            </w:r>
          </w:p>
        </w:tc>
      </w:tr>
      <w:tr w:rsidR="002D2DBF" w:rsidRPr="00B87054" w14:paraId="11D55BC8" w14:textId="77777777" w:rsidTr="002D2DBF">
        <w:tc>
          <w:tcPr>
            <w:tcW w:w="2802" w:type="dxa"/>
            <w:shd w:val="clear" w:color="auto" w:fill="auto"/>
          </w:tcPr>
          <w:p w14:paraId="2587C225" w14:textId="77777777" w:rsidR="002D2DBF" w:rsidRPr="00B87054" w:rsidRDefault="002D2DBF" w:rsidP="002D2DBF">
            <w:pPr>
              <w:suppressAutoHyphens/>
              <w:rPr>
                <w:i/>
                <w:color w:val="8DB3E2"/>
                <w:sz w:val="18"/>
                <w:szCs w:val="18"/>
              </w:rPr>
            </w:pPr>
            <w:r w:rsidRPr="00B87054">
              <w:rPr>
                <w:i/>
                <w:color w:val="8DB3E2"/>
                <w:sz w:val="18"/>
              </w:rPr>
              <w:t xml:space="preserve">&lt;2A.5.3.3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642FC02F" w14:textId="77777777" w:rsidR="002D2DBF" w:rsidRPr="00B87054" w:rsidRDefault="002D2DBF" w:rsidP="002D2DBF">
            <w:pPr>
              <w:suppressAutoHyphens/>
              <w:rPr>
                <w:sz w:val="20"/>
              </w:rPr>
            </w:pPr>
            <w:r w:rsidRPr="00B87054">
              <w:rPr>
                <w:i/>
                <w:color w:val="8DB3E2"/>
                <w:sz w:val="18"/>
              </w:rPr>
              <w:t xml:space="preserve">&lt;2A.5.3.4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16ECB480" w14:textId="77777777" w:rsidR="002D2DBF" w:rsidRPr="00B87054" w:rsidRDefault="002D2DBF" w:rsidP="002D2DBF">
            <w:pPr>
              <w:suppressAutoHyphens/>
              <w:rPr>
                <w:sz w:val="20"/>
              </w:rPr>
            </w:pPr>
            <w:r w:rsidRPr="00B87054">
              <w:rPr>
                <w:i/>
                <w:color w:val="8DB3E2"/>
                <w:sz w:val="18"/>
              </w:rPr>
              <w:t xml:space="preserve">&lt;2A.5.3.5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9D1706" w:rsidRPr="00B87054" w14:paraId="33AED62E" w14:textId="77777777" w:rsidTr="002D2DBF">
        <w:tc>
          <w:tcPr>
            <w:tcW w:w="2802" w:type="dxa"/>
            <w:shd w:val="clear" w:color="auto" w:fill="auto"/>
          </w:tcPr>
          <w:p w14:paraId="412ED3DC" w14:textId="77777777" w:rsidR="009D1706" w:rsidRPr="00B87054" w:rsidRDefault="009D1706" w:rsidP="002D2DBF">
            <w:pPr>
              <w:pStyle w:val="Text1"/>
              <w:ind w:left="0"/>
              <w:jc w:val="left"/>
              <w:rPr>
                <w:sz w:val="18"/>
                <w:szCs w:val="18"/>
              </w:rPr>
            </w:pPr>
            <w:r w:rsidRPr="00B87054">
              <w:rPr>
                <w:sz w:val="18"/>
                <w:szCs w:val="18"/>
              </w:rPr>
              <w:t>Подобряване качеството на атмосферния въздух</w:t>
            </w:r>
          </w:p>
        </w:tc>
        <w:tc>
          <w:tcPr>
            <w:tcW w:w="2693" w:type="dxa"/>
            <w:shd w:val="clear" w:color="auto" w:fill="auto"/>
          </w:tcPr>
          <w:p w14:paraId="3C826E59" w14:textId="77777777" w:rsidR="009D1706" w:rsidRPr="00B87054" w:rsidRDefault="009D1706" w:rsidP="00081A96">
            <w:pPr>
              <w:rPr>
                <w:sz w:val="18"/>
                <w:szCs w:val="18"/>
              </w:rPr>
            </w:pPr>
            <w:r w:rsidRPr="00B87054">
              <w:rPr>
                <w:sz w:val="18"/>
                <w:szCs w:val="18"/>
              </w:rPr>
              <w:t>0</w:t>
            </w:r>
            <w:r w:rsidR="002959B9" w:rsidRPr="00B87054">
              <w:rPr>
                <w:sz w:val="18"/>
                <w:szCs w:val="18"/>
              </w:rPr>
              <w:t>7</w:t>
            </w:r>
            <w:r w:rsidRPr="00B87054">
              <w:rPr>
                <w:sz w:val="18"/>
                <w:szCs w:val="18"/>
              </w:rPr>
              <w:t xml:space="preserve"> </w:t>
            </w:r>
            <w:r w:rsidR="00081A96" w:rsidRPr="00B87054">
              <w:rPr>
                <w:sz w:val="18"/>
                <w:szCs w:val="18"/>
              </w:rPr>
              <w:t>–</w:t>
            </w:r>
            <w:r w:rsidRPr="00B87054">
              <w:rPr>
                <w:sz w:val="18"/>
                <w:szCs w:val="18"/>
              </w:rPr>
              <w:t xml:space="preserve"> </w:t>
            </w:r>
            <w:r w:rsidR="00081A96" w:rsidRPr="00B87054">
              <w:rPr>
                <w:sz w:val="18"/>
                <w:szCs w:val="18"/>
              </w:rPr>
              <w:t>Не се прилага</w:t>
            </w:r>
          </w:p>
        </w:tc>
        <w:tc>
          <w:tcPr>
            <w:tcW w:w="2977" w:type="dxa"/>
            <w:shd w:val="clear" w:color="auto" w:fill="auto"/>
          </w:tcPr>
          <w:p w14:paraId="72D0147C" w14:textId="742571C4" w:rsidR="009D1706" w:rsidRPr="00B87054" w:rsidRDefault="00D42C73" w:rsidP="004202BA">
            <w:pPr>
              <w:rPr>
                <w:rFonts w:ascii="TimesNewRoman" w:hAnsi="TimesNewRoman"/>
                <w:color w:val="000000"/>
                <w:sz w:val="16"/>
                <w:szCs w:val="16"/>
              </w:rPr>
            </w:pPr>
            <w:ins w:id="194" w:author="Author">
              <w:r w:rsidRPr="00D42C73">
                <w:rPr>
                  <w:rFonts w:ascii="TimesNewRoman" w:hAnsi="TimesNewRoman"/>
                  <w:color w:val="000000"/>
                  <w:sz w:val="16"/>
                  <w:szCs w:val="16"/>
                </w:rPr>
                <w:t>264 664 186,00</w:t>
              </w:r>
            </w:ins>
            <w:del w:id="195" w:author="Author">
              <w:r w:rsidR="00BA364C" w:rsidRPr="00B87054" w:rsidDel="00D42C73">
                <w:rPr>
                  <w:rFonts w:ascii="TimesNewRoman" w:hAnsi="TimesNewRoman"/>
                  <w:color w:val="000000"/>
                  <w:sz w:val="16"/>
                  <w:szCs w:val="16"/>
                </w:rPr>
                <w:delText>250 757 047,00</w:delText>
              </w:r>
            </w:del>
          </w:p>
        </w:tc>
      </w:tr>
    </w:tbl>
    <w:p w14:paraId="555B6360"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57657551" w14:textId="77777777" w:rsidTr="002D2DBF">
        <w:trPr>
          <w:trHeight w:val="364"/>
        </w:trPr>
        <w:tc>
          <w:tcPr>
            <w:tcW w:w="8472" w:type="dxa"/>
            <w:gridSpan w:val="3"/>
            <w:shd w:val="clear" w:color="auto" w:fill="auto"/>
          </w:tcPr>
          <w:p w14:paraId="2E002A59" w14:textId="77777777" w:rsidR="002D2DBF" w:rsidRPr="00B87054" w:rsidRDefault="002D2DBF" w:rsidP="002D2DBF">
            <w:pPr>
              <w:autoSpaceDE w:val="0"/>
              <w:autoSpaceDN w:val="0"/>
              <w:adjustRightInd w:val="0"/>
              <w:spacing w:after="0"/>
              <w:jc w:val="left"/>
              <w:rPr>
                <w:b/>
                <w:color w:val="000000"/>
                <w:sz w:val="20"/>
              </w:rPr>
            </w:pPr>
            <w:r w:rsidRPr="00B87054">
              <w:rPr>
                <w:b/>
                <w:color w:val="000000"/>
                <w:sz w:val="20"/>
              </w:rPr>
              <w:t>Таблица 10: Измерение 4 – Териториални механизми за изпълнение</w:t>
            </w:r>
          </w:p>
        </w:tc>
      </w:tr>
      <w:tr w:rsidR="002D2DBF" w:rsidRPr="00B87054" w14:paraId="0123FEFB" w14:textId="77777777" w:rsidTr="002D2DBF">
        <w:trPr>
          <w:trHeight w:val="364"/>
        </w:trPr>
        <w:tc>
          <w:tcPr>
            <w:tcW w:w="2802" w:type="dxa"/>
            <w:shd w:val="clear" w:color="auto" w:fill="auto"/>
          </w:tcPr>
          <w:p w14:paraId="6A528E39"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7C270CD3"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104F5447" w14:textId="77777777" w:rsidTr="002D2DBF">
        <w:trPr>
          <w:trHeight w:val="364"/>
        </w:trPr>
        <w:tc>
          <w:tcPr>
            <w:tcW w:w="2802" w:type="dxa"/>
            <w:shd w:val="clear" w:color="auto" w:fill="auto"/>
          </w:tcPr>
          <w:p w14:paraId="5CF98E44"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6CD3B18D"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200E5564" w14:textId="77777777" w:rsidTr="002D2DBF">
        <w:trPr>
          <w:trHeight w:val="267"/>
        </w:trPr>
        <w:tc>
          <w:tcPr>
            <w:tcW w:w="2802" w:type="dxa"/>
            <w:shd w:val="clear" w:color="auto" w:fill="auto"/>
          </w:tcPr>
          <w:p w14:paraId="4E60EA8E"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77131D5A"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335A08BF" w14:textId="77777777" w:rsidR="002D2DBF" w:rsidRPr="00B87054" w:rsidRDefault="002D2DBF" w:rsidP="002D2DBF">
            <w:pPr>
              <w:jc w:val="center"/>
              <w:rPr>
                <w:sz w:val="20"/>
              </w:rPr>
            </w:pPr>
            <w:r w:rsidRPr="00B87054">
              <w:rPr>
                <w:b/>
                <w:sz w:val="18"/>
              </w:rPr>
              <w:t>Сума (в евро)</w:t>
            </w:r>
          </w:p>
        </w:tc>
      </w:tr>
      <w:tr w:rsidR="002D2DBF" w:rsidRPr="00B87054" w14:paraId="322B18C0" w14:textId="77777777" w:rsidTr="002D2DBF">
        <w:tc>
          <w:tcPr>
            <w:tcW w:w="2802" w:type="dxa"/>
            <w:shd w:val="clear" w:color="auto" w:fill="auto"/>
          </w:tcPr>
          <w:p w14:paraId="60EE942D" w14:textId="77777777" w:rsidR="002D2DBF" w:rsidRPr="00B87054" w:rsidRDefault="002D2DBF" w:rsidP="002D2DBF">
            <w:pPr>
              <w:suppressAutoHyphens/>
              <w:rPr>
                <w:i/>
                <w:color w:val="8DB3E2"/>
                <w:sz w:val="18"/>
                <w:szCs w:val="18"/>
              </w:rPr>
            </w:pPr>
            <w:r w:rsidRPr="00B87054">
              <w:rPr>
                <w:i/>
                <w:color w:val="8DB3E2"/>
                <w:sz w:val="18"/>
              </w:rPr>
              <w:t xml:space="preserve">&lt;2A.5.4.2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3BB75AB0" w14:textId="77777777" w:rsidR="002D2DBF" w:rsidRPr="00B87054" w:rsidRDefault="002D2DBF" w:rsidP="002D2DBF">
            <w:pPr>
              <w:suppressAutoHyphens/>
              <w:rPr>
                <w:sz w:val="20"/>
              </w:rPr>
            </w:pPr>
            <w:r w:rsidRPr="00B87054">
              <w:rPr>
                <w:i/>
                <w:color w:val="8DB3E2"/>
                <w:sz w:val="18"/>
              </w:rPr>
              <w:t xml:space="preserve">&lt;2A.5.4.4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041EF1B3" w14:textId="77777777" w:rsidR="002D2DBF" w:rsidRPr="00B87054" w:rsidRDefault="002D2DBF" w:rsidP="002D2DBF">
            <w:pPr>
              <w:suppressAutoHyphens/>
              <w:rPr>
                <w:sz w:val="20"/>
              </w:rPr>
            </w:pPr>
            <w:r w:rsidRPr="00B87054">
              <w:rPr>
                <w:i/>
                <w:color w:val="8DB3E2"/>
                <w:sz w:val="18"/>
              </w:rPr>
              <w:t xml:space="preserve">&lt;2A.5.4.5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9D1706" w:rsidRPr="00B87054" w14:paraId="02F305D9" w14:textId="77777777" w:rsidTr="002D2DBF">
        <w:tc>
          <w:tcPr>
            <w:tcW w:w="2802" w:type="dxa"/>
            <w:shd w:val="clear" w:color="auto" w:fill="auto"/>
          </w:tcPr>
          <w:p w14:paraId="3A61447C" w14:textId="77777777" w:rsidR="009D1706" w:rsidRPr="00B87054" w:rsidRDefault="009D1706" w:rsidP="002D2DBF">
            <w:pPr>
              <w:pStyle w:val="Text1"/>
              <w:ind w:left="0"/>
              <w:jc w:val="left"/>
              <w:rPr>
                <w:sz w:val="18"/>
                <w:szCs w:val="18"/>
              </w:rPr>
            </w:pPr>
            <w:r w:rsidRPr="00B87054">
              <w:rPr>
                <w:sz w:val="18"/>
                <w:szCs w:val="18"/>
              </w:rPr>
              <w:t>Подобряване качеството на атмосферния въздух</w:t>
            </w:r>
          </w:p>
        </w:tc>
        <w:tc>
          <w:tcPr>
            <w:tcW w:w="2693" w:type="dxa"/>
            <w:shd w:val="clear" w:color="auto" w:fill="auto"/>
          </w:tcPr>
          <w:p w14:paraId="408D0E81" w14:textId="77777777" w:rsidR="009D1706" w:rsidRPr="00B87054" w:rsidRDefault="009D1706" w:rsidP="002959B9">
            <w:pPr>
              <w:rPr>
                <w:sz w:val="18"/>
                <w:szCs w:val="18"/>
              </w:rPr>
            </w:pPr>
            <w:r w:rsidRPr="00B87054">
              <w:rPr>
                <w:sz w:val="18"/>
                <w:szCs w:val="18"/>
              </w:rPr>
              <w:t>0</w:t>
            </w:r>
            <w:r w:rsidR="002959B9" w:rsidRPr="00B87054">
              <w:rPr>
                <w:sz w:val="18"/>
                <w:szCs w:val="18"/>
              </w:rPr>
              <w:t>7</w:t>
            </w:r>
            <w:r w:rsidRPr="00B87054">
              <w:rPr>
                <w:sz w:val="18"/>
                <w:szCs w:val="18"/>
              </w:rPr>
              <w:t xml:space="preserve"> - </w:t>
            </w:r>
            <w:r w:rsidR="00081A96" w:rsidRPr="00B87054">
              <w:rPr>
                <w:sz w:val="18"/>
                <w:szCs w:val="18"/>
              </w:rPr>
              <w:t>Не се прилага</w:t>
            </w:r>
          </w:p>
        </w:tc>
        <w:tc>
          <w:tcPr>
            <w:tcW w:w="2977" w:type="dxa"/>
            <w:shd w:val="clear" w:color="auto" w:fill="auto"/>
          </w:tcPr>
          <w:p w14:paraId="7E72534F" w14:textId="279B5423" w:rsidR="009D1706" w:rsidRPr="00B87054" w:rsidRDefault="00D42C73" w:rsidP="004202BA">
            <w:pPr>
              <w:rPr>
                <w:rFonts w:ascii="TimesNewRoman" w:hAnsi="TimesNewRoman"/>
                <w:color w:val="000000"/>
                <w:sz w:val="16"/>
                <w:szCs w:val="16"/>
              </w:rPr>
            </w:pPr>
            <w:ins w:id="196" w:author="Author">
              <w:r w:rsidRPr="00D42C73">
                <w:rPr>
                  <w:rFonts w:ascii="TimesNewRoman" w:hAnsi="TimesNewRoman"/>
                  <w:color w:val="000000"/>
                  <w:sz w:val="16"/>
                  <w:szCs w:val="16"/>
                </w:rPr>
                <w:t>264 664 186,00</w:t>
              </w:r>
            </w:ins>
            <w:del w:id="197" w:author="Author">
              <w:r w:rsidR="00BA364C" w:rsidRPr="00B87054" w:rsidDel="00D42C73">
                <w:rPr>
                  <w:rFonts w:ascii="TimesNewRoman" w:hAnsi="TimesNewRoman"/>
                  <w:color w:val="000000"/>
                  <w:sz w:val="16"/>
                  <w:szCs w:val="16"/>
                </w:rPr>
                <w:delText>250 757 047,00</w:delText>
              </w:r>
            </w:del>
          </w:p>
        </w:tc>
      </w:tr>
    </w:tbl>
    <w:p w14:paraId="40340AF5" w14:textId="77777777" w:rsidR="002D2DBF" w:rsidRPr="00B87054" w:rsidRDefault="002D2DBF" w:rsidP="002D2DBF">
      <w:pPr>
        <w:suppressAutoHyphens/>
        <w:rPr>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2D2DBF" w:rsidRPr="00B87054" w14:paraId="208D5F80" w14:textId="77777777" w:rsidTr="002D2DBF">
        <w:trPr>
          <w:trHeight w:val="364"/>
        </w:trPr>
        <w:tc>
          <w:tcPr>
            <w:tcW w:w="8472" w:type="dxa"/>
            <w:gridSpan w:val="3"/>
            <w:shd w:val="clear" w:color="auto" w:fill="auto"/>
          </w:tcPr>
          <w:p w14:paraId="27952A88" w14:textId="77777777" w:rsidR="002D2DBF" w:rsidRPr="00B87054" w:rsidRDefault="002D2DBF" w:rsidP="002D2DBF">
            <w:pPr>
              <w:autoSpaceDE w:val="0"/>
              <w:autoSpaceDN w:val="0"/>
              <w:adjustRightInd w:val="0"/>
              <w:spacing w:after="0"/>
              <w:jc w:val="left"/>
              <w:rPr>
                <w:rFonts w:ascii="TimesNewRoman" w:hAnsi="TimesNewRoman" w:cs="TimesNewRoman"/>
                <w:b/>
                <w:color w:val="000000"/>
                <w:sz w:val="20"/>
              </w:rPr>
            </w:pPr>
            <w:r w:rsidRPr="00B87054">
              <w:rPr>
                <w:rFonts w:ascii="TimesNewRoman,Bold" w:hAnsi="TimesNewRoman,Bold"/>
                <w:b/>
                <w:color w:val="000000"/>
                <w:sz w:val="20"/>
              </w:rPr>
              <w:t xml:space="preserve">Таблица 11: </w:t>
            </w:r>
            <w:r w:rsidRPr="00B87054">
              <w:rPr>
                <w:b/>
              </w:rPr>
              <w:t>Измерение 6 – Допълнителна тема за ЕСФ</w:t>
            </w:r>
            <w:r w:rsidRPr="00B87054">
              <w:rPr>
                <w:rStyle w:val="FootnoteReference"/>
                <w:b/>
              </w:rPr>
              <w:footnoteReference w:id="77"/>
            </w:r>
            <w:r w:rsidRPr="00B87054">
              <w:rPr>
                <w:b/>
              </w:rPr>
              <w:t xml:space="preserve"> (само за ЕСФ)</w:t>
            </w:r>
          </w:p>
        </w:tc>
      </w:tr>
      <w:tr w:rsidR="002D2DBF" w:rsidRPr="00B87054" w14:paraId="145E8556" w14:textId="77777777" w:rsidTr="002D2DBF">
        <w:trPr>
          <w:trHeight w:val="364"/>
        </w:trPr>
        <w:tc>
          <w:tcPr>
            <w:tcW w:w="2802" w:type="dxa"/>
            <w:shd w:val="clear" w:color="auto" w:fill="auto"/>
          </w:tcPr>
          <w:p w14:paraId="6A957EE6" w14:textId="77777777" w:rsidR="002D2DBF" w:rsidRPr="00B87054" w:rsidRDefault="002D2DBF" w:rsidP="002D2DBF">
            <w:pPr>
              <w:autoSpaceDE w:val="0"/>
              <w:autoSpaceDN w:val="0"/>
              <w:adjustRightInd w:val="0"/>
              <w:spacing w:after="0"/>
              <w:jc w:val="left"/>
              <w:rPr>
                <w:bCs/>
                <w:sz w:val="20"/>
              </w:rPr>
            </w:pPr>
            <w:r w:rsidRPr="00B87054">
              <w:rPr>
                <w:sz w:val="20"/>
              </w:rPr>
              <w:t>Фонд</w:t>
            </w:r>
          </w:p>
        </w:tc>
        <w:tc>
          <w:tcPr>
            <w:tcW w:w="5670" w:type="dxa"/>
            <w:gridSpan w:val="2"/>
            <w:shd w:val="clear" w:color="auto" w:fill="auto"/>
          </w:tcPr>
          <w:p w14:paraId="04322FC0" w14:textId="77777777" w:rsidR="002D2DBF" w:rsidRPr="00B87054" w:rsidRDefault="002D2DBF" w:rsidP="002D2DBF">
            <w:pPr>
              <w:autoSpaceDE w:val="0"/>
              <w:autoSpaceDN w:val="0"/>
              <w:adjustRightInd w:val="0"/>
              <w:spacing w:after="0"/>
              <w:jc w:val="left"/>
              <w:rPr>
                <w:bCs/>
                <w:sz w:val="20"/>
              </w:rPr>
            </w:pPr>
            <w:r w:rsidRPr="00B87054">
              <w:rPr>
                <w:i/>
                <w:color w:val="8DB3E2"/>
                <w:sz w:val="18"/>
              </w:rPr>
              <w:t xml:space="preserve">&lt;2A.5.5.1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35F47614" w14:textId="77777777" w:rsidTr="002D2DBF">
        <w:trPr>
          <w:trHeight w:val="364"/>
        </w:trPr>
        <w:tc>
          <w:tcPr>
            <w:tcW w:w="2802" w:type="dxa"/>
            <w:shd w:val="clear" w:color="auto" w:fill="auto"/>
          </w:tcPr>
          <w:p w14:paraId="092DEAA5" w14:textId="77777777" w:rsidR="002D2DBF" w:rsidRPr="00B87054" w:rsidRDefault="002D2DBF" w:rsidP="002D2DBF">
            <w:pPr>
              <w:autoSpaceDE w:val="0"/>
              <w:autoSpaceDN w:val="0"/>
              <w:adjustRightInd w:val="0"/>
              <w:spacing w:after="0"/>
              <w:jc w:val="left"/>
              <w:rPr>
                <w:bCs/>
                <w:sz w:val="20"/>
              </w:rPr>
            </w:pPr>
            <w:r w:rsidRPr="00B87054">
              <w:rPr>
                <w:sz w:val="20"/>
              </w:rPr>
              <w:t>Категория региони</w:t>
            </w:r>
          </w:p>
        </w:tc>
        <w:tc>
          <w:tcPr>
            <w:tcW w:w="5670" w:type="dxa"/>
            <w:gridSpan w:val="2"/>
            <w:shd w:val="clear" w:color="auto" w:fill="auto"/>
          </w:tcPr>
          <w:p w14:paraId="418F6A79" w14:textId="77777777" w:rsidR="002D2DBF" w:rsidRPr="00B87054" w:rsidRDefault="002D2DBF" w:rsidP="002D2DBF">
            <w:pPr>
              <w:autoSpaceDE w:val="0"/>
              <w:autoSpaceDN w:val="0"/>
              <w:adjustRightInd w:val="0"/>
              <w:spacing w:after="0"/>
              <w:jc w:val="left"/>
              <w:rPr>
                <w:i/>
                <w:color w:val="8DB3E2"/>
                <w:sz w:val="18"/>
                <w:szCs w:val="18"/>
              </w:rPr>
            </w:pPr>
            <w:r w:rsidRPr="00B87054">
              <w:rPr>
                <w:i/>
                <w:color w:val="8DB3E2"/>
                <w:sz w:val="18"/>
              </w:rPr>
              <w:t xml:space="preserve">&lt;2A.5.5.2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2D2DBF" w:rsidRPr="00B87054" w14:paraId="205B2EFB" w14:textId="77777777" w:rsidTr="002D2DBF">
        <w:trPr>
          <w:trHeight w:val="267"/>
        </w:trPr>
        <w:tc>
          <w:tcPr>
            <w:tcW w:w="2802" w:type="dxa"/>
            <w:shd w:val="clear" w:color="auto" w:fill="auto"/>
          </w:tcPr>
          <w:p w14:paraId="7E62BA19" w14:textId="77777777" w:rsidR="002D2DBF" w:rsidRPr="00B87054" w:rsidRDefault="002D2DBF" w:rsidP="002D2DBF">
            <w:pPr>
              <w:jc w:val="center"/>
              <w:rPr>
                <w:b/>
                <w:sz w:val="18"/>
                <w:szCs w:val="18"/>
              </w:rPr>
            </w:pPr>
            <w:r w:rsidRPr="00B87054">
              <w:rPr>
                <w:b/>
                <w:sz w:val="18"/>
              </w:rPr>
              <w:t>Приоритетна ос</w:t>
            </w:r>
          </w:p>
        </w:tc>
        <w:tc>
          <w:tcPr>
            <w:tcW w:w="2693" w:type="dxa"/>
            <w:shd w:val="clear" w:color="auto" w:fill="auto"/>
          </w:tcPr>
          <w:p w14:paraId="2C8A534F" w14:textId="77777777" w:rsidR="002D2DBF" w:rsidRPr="00B87054" w:rsidRDefault="002D2DBF" w:rsidP="002D2DBF">
            <w:pPr>
              <w:jc w:val="center"/>
              <w:rPr>
                <w:sz w:val="20"/>
              </w:rPr>
            </w:pPr>
            <w:r w:rsidRPr="00B87054">
              <w:rPr>
                <w:b/>
                <w:sz w:val="18"/>
              </w:rPr>
              <w:t>Код</w:t>
            </w:r>
          </w:p>
        </w:tc>
        <w:tc>
          <w:tcPr>
            <w:tcW w:w="2977" w:type="dxa"/>
            <w:shd w:val="clear" w:color="auto" w:fill="auto"/>
          </w:tcPr>
          <w:p w14:paraId="51AACBD9" w14:textId="77777777" w:rsidR="002D2DBF" w:rsidRPr="00B87054" w:rsidRDefault="002D2DBF" w:rsidP="002D2DBF">
            <w:pPr>
              <w:jc w:val="center"/>
              <w:rPr>
                <w:sz w:val="20"/>
              </w:rPr>
            </w:pPr>
            <w:r w:rsidRPr="00B87054">
              <w:rPr>
                <w:b/>
                <w:sz w:val="18"/>
              </w:rPr>
              <w:t>Сума (в евро)</w:t>
            </w:r>
          </w:p>
        </w:tc>
      </w:tr>
      <w:tr w:rsidR="002D2DBF" w:rsidRPr="00B87054" w14:paraId="5A4A125C" w14:textId="77777777" w:rsidTr="002D2DBF">
        <w:tc>
          <w:tcPr>
            <w:tcW w:w="2802" w:type="dxa"/>
            <w:shd w:val="clear" w:color="auto" w:fill="auto"/>
          </w:tcPr>
          <w:p w14:paraId="65262348" w14:textId="77777777" w:rsidR="002D2DBF" w:rsidRPr="00B87054" w:rsidRDefault="002D2DBF" w:rsidP="002D2DBF">
            <w:pPr>
              <w:suppressAutoHyphens/>
              <w:rPr>
                <w:i/>
                <w:color w:val="8DB3E2"/>
                <w:sz w:val="18"/>
                <w:szCs w:val="18"/>
              </w:rPr>
            </w:pPr>
            <w:r w:rsidRPr="00B87054">
              <w:rPr>
                <w:i/>
                <w:color w:val="8DB3E2"/>
                <w:sz w:val="18"/>
              </w:rPr>
              <w:t xml:space="preserve">&lt;2A.5.5.3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032461AB" w14:textId="77777777" w:rsidR="002D2DBF" w:rsidRPr="00B87054" w:rsidRDefault="002D2DBF" w:rsidP="002D2DBF">
            <w:pPr>
              <w:suppressAutoHyphens/>
              <w:rPr>
                <w:sz w:val="20"/>
              </w:rPr>
            </w:pPr>
            <w:r w:rsidRPr="00B87054">
              <w:rPr>
                <w:i/>
                <w:color w:val="8DB3E2"/>
                <w:sz w:val="18"/>
              </w:rPr>
              <w:t xml:space="preserve">&lt;2A.5.5.4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c>
          <w:tcPr>
            <w:tcW w:w="2977" w:type="dxa"/>
            <w:shd w:val="clear" w:color="auto" w:fill="auto"/>
          </w:tcPr>
          <w:p w14:paraId="25C38ECD" w14:textId="77777777" w:rsidR="002D2DBF" w:rsidRPr="00B87054" w:rsidRDefault="002D2DBF" w:rsidP="002D2DBF">
            <w:pPr>
              <w:suppressAutoHyphens/>
              <w:rPr>
                <w:sz w:val="20"/>
              </w:rPr>
            </w:pPr>
            <w:r w:rsidRPr="00B87054">
              <w:rPr>
                <w:i/>
                <w:color w:val="8DB3E2"/>
                <w:sz w:val="18"/>
              </w:rPr>
              <w:t xml:space="preserve">&lt;2A.5.5.5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r>
      <w:tr w:rsidR="002D2DBF" w:rsidRPr="00B87054" w14:paraId="3D851725" w14:textId="77777777" w:rsidTr="002D2DBF">
        <w:tc>
          <w:tcPr>
            <w:tcW w:w="2802" w:type="dxa"/>
            <w:shd w:val="clear" w:color="auto" w:fill="auto"/>
          </w:tcPr>
          <w:p w14:paraId="66AF33A1" w14:textId="77777777" w:rsidR="002D2DBF" w:rsidRPr="00B87054" w:rsidRDefault="000E2F7E" w:rsidP="00C6104A">
            <w:pPr>
              <w:pStyle w:val="Text1"/>
              <w:ind w:left="0"/>
              <w:jc w:val="center"/>
              <w:rPr>
                <w:sz w:val="18"/>
                <w:szCs w:val="18"/>
              </w:rPr>
            </w:pPr>
            <w:r w:rsidRPr="00B87054">
              <w:rPr>
                <w:sz w:val="18"/>
                <w:szCs w:val="18"/>
              </w:rPr>
              <w:t>НЕПРИЛОЖИМО</w:t>
            </w:r>
          </w:p>
        </w:tc>
        <w:tc>
          <w:tcPr>
            <w:tcW w:w="2693" w:type="dxa"/>
            <w:shd w:val="clear" w:color="auto" w:fill="auto"/>
          </w:tcPr>
          <w:p w14:paraId="6A5C8A04" w14:textId="77777777" w:rsidR="002D2DBF" w:rsidRPr="00B87054" w:rsidRDefault="000E2F7E" w:rsidP="00C6104A">
            <w:pPr>
              <w:pStyle w:val="Text1"/>
              <w:ind w:left="0"/>
              <w:jc w:val="center"/>
              <w:rPr>
                <w:sz w:val="18"/>
                <w:szCs w:val="18"/>
              </w:rPr>
            </w:pPr>
            <w:r w:rsidRPr="00B87054">
              <w:rPr>
                <w:sz w:val="18"/>
                <w:szCs w:val="18"/>
              </w:rPr>
              <w:t>НЕПРИЛОЖИМО</w:t>
            </w:r>
          </w:p>
        </w:tc>
        <w:tc>
          <w:tcPr>
            <w:tcW w:w="2977" w:type="dxa"/>
            <w:shd w:val="clear" w:color="auto" w:fill="auto"/>
          </w:tcPr>
          <w:p w14:paraId="7B27B62F" w14:textId="77777777" w:rsidR="002D2DBF" w:rsidRPr="00B87054" w:rsidRDefault="000E2F7E" w:rsidP="00C6104A">
            <w:pPr>
              <w:pStyle w:val="Text1"/>
              <w:ind w:left="0"/>
              <w:jc w:val="center"/>
              <w:rPr>
                <w:sz w:val="18"/>
                <w:szCs w:val="18"/>
              </w:rPr>
            </w:pPr>
            <w:r w:rsidRPr="00B87054">
              <w:rPr>
                <w:sz w:val="18"/>
                <w:szCs w:val="18"/>
              </w:rPr>
              <w:t>НЕПРИЛОЖИМО</w:t>
            </w:r>
          </w:p>
        </w:tc>
      </w:tr>
    </w:tbl>
    <w:p w14:paraId="35D5B9D6" w14:textId="77777777" w:rsidR="002D2DBF" w:rsidRPr="00B87054" w:rsidRDefault="002D2DBF" w:rsidP="002D2DBF"/>
    <w:p w14:paraId="634726F3" w14:textId="77777777" w:rsidR="002D2DBF" w:rsidRPr="00B87054" w:rsidRDefault="002D2DBF" w:rsidP="002D2DBF">
      <w:r w:rsidRPr="00B87054">
        <w:rPr>
          <w:b/>
        </w:rPr>
        <w:t xml:space="preserve">2.A.10 </w:t>
      </w:r>
      <w:r w:rsidRPr="00B87054">
        <w:tab/>
      </w:r>
      <w:r w:rsidRPr="00B87054">
        <w:rPr>
          <w:b/>
        </w:rPr>
        <w:t xml:space="preserve">Резюме на планираното използване на техническа помощ, включващо при необходимост действията за укрепване на административния капацитет на органите, които участват в управлението и контрола на програмите, и на </w:t>
      </w:r>
      <w:proofErr w:type="spellStart"/>
      <w:r w:rsidRPr="00B87054">
        <w:rPr>
          <w:b/>
        </w:rPr>
        <w:t>бенефициерите</w:t>
      </w:r>
      <w:proofErr w:type="spellEnd"/>
      <w:r w:rsidRPr="00B87054">
        <w:t xml:space="preserve"> (когато е целесъобразно)</w:t>
      </w:r>
    </w:p>
    <w:p w14:paraId="3BAE1ACF" w14:textId="77777777" w:rsidR="002D2DBF" w:rsidRPr="00B87054" w:rsidRDefault="002D2DBF" w:rsidP="002D2DBF">
      <w:r w:rsidRPr="00B87054">
        <w:t>(по приоритетни оси)</w:t>
      </w:r>
    </w:p>
    <w:p w14:paraId="21474B92" w14:textId="77777777" w:rsidR="002D2DBF" w:rsidRPr="00B87054" w:rsidRDefault="002D2DBF" w:rsidP="002D2DBF">
      <w:r w:rsidRPr="00B87054">
        <w:t>(Позоваване: член 96, параграф 2, буква б), подточка vii) от Регламент (EС) № 1303/2013)</w:t>
      </w:r>
    </w:p>
    <w:p w14:paraId="472AE7BF" w14:textId="77777777" w:rsidR="002D2DBF" w:rsidRPr="00B87054" w:rsidRDefault="002D2DBF" w:rsidP="002D2DBF">
      <w:pPr>
        <w:suppressAutoHyphens/>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2D2DBF" w:rsidRPr="00B87054" w14:paraId="05883F19" w14:textId="77777777" w:rsidTr="002A51D1">
        <w:trPr>
          <w:trHeight w:val="518"/>
        </w:trPr>
        <w:tc>
          <w:tcPr>
            <w:tcW w:w="2235" w:type="dxa"/>
            <w:shd w:val="clear" w:color="auto" w:fill="auto"/>
          </w:tcPr>
          <w:p w14:paraId="54095DB5" w14:textId="77777777" w:rsidR="002D2DBF" w:rsidRPr="00B87054" w:rsidRDefault="002D2DBF" w:rsidP="002D2DBF">
            <w:pPr>
              <w:rPr>
                <w:i/>
                <w:color w:val="8DB3E2"/>
                <w:sz w:val="18"/>
                <w:szCs w:val="18"/>
              </w:rPr>
            </w:pPr>
            <w:r w:rsidRPr="00B87054">
              <w:rPr>
                <w:i/>
              </w:rPr>
              <w:t>Приоритетна ос</w:t>
            </w:r>
          </w:p>
        </w:tc>
        <w:tc>
          <w:tcPr>
            <w:tcW w:w="6832" w:type="dxa"/>
            <w:shd w:val="clear" w:color="auto" w:fill="auto"/>
          </w:tcPr>
          <w:p w14:paraId="065CC1FF" w14:textId="77777777" w:rsidR="00023295" w:rsidRPr="00B87054" w:rsidRDefault="002D2DBF" w:rsidP="00B66804">
            <w:pPr>
              <w:rPr>
                <w:i/>
                <w:color w:val="8DB3E2"/>
                <w:sz w:val="18"/>
              </w:rPr>
            </w:pPr>
            <w:r w:rsidRPr="00B87054">
              <w:rPr>
                <w:i/>
                <w:color w:val="8DB3E2"/>
                <w:sz w:val="18"/>
              </w:rPr>
              <w:t xml:space="preserve">&lt;3A.6.1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r w:rsidR="00B66804" w:rsidRPr="00B87054">
              <w:rPr>
                <w:i/>
                <w:color w:val="8DB3E2"/>
                <w:sz w:val="18"/>
              </w:rPr>
              <w:t xml:space="preserve"> </w:t>
            </w:r>
          </w:p>
          <w:p w14:paraId="2F8B13ED" w14:textId="77777777" w:rsidR="002D2DBF" w:rsidRPr="00B87054" w:rsidRDefault="00B66804" w:rsidP="00B66804">
            <w:pPr>
              <w:rPr>
                <w:i/>
                <w:color w:val="8DB3E2"/>
                <w:sz w:val="18"/>
                <w:szCs w:val="18"/>
              </w:rPr>
            </w:pPr>
            <w:r w:rsidRPr="00B87054">
              <w:rPr>
                <w:szCs w:val="24"/>
              </w:rPr>
              <w:t>Подобряване качеството на атмосферния въздух</w:t>
            </w:r>
          </w:p>
        </w:tc>
      </w:tr>
      <w:tr w:rsidR="002D2DBF" w:rsidRPr="00B87054" w14:paraId="7841A478" w14:textId="77777777" w:rsidTr="002A51D1">
        <w:trPr>
          <w:trHeight w:val="1662"/>
        </w:trPr>
        <w:tc>
          <w:tcPr>
            <w:tcW w:w="9067" w:type="dxa"/>
            <w:gridSpan w:val="2"/>
            <w:shd w:val="clear" w:color="auto" w:fill="auto"/>
          </w:tcPr>
          <w:p w14:paraId="56E946F2" w14:textId="77777777" w:rsidR="002D2DBF" w:rsidRPr="00B87054" w:rsidRDefault="002D2DBF" w:rsidP="002D2DBF">
            <w:pPr>
              <w:suppressAutoHyphens/>
              <w:rPr>
                <w:i/>
                <w:color w:val="8DB3E2"/>
                <w:sz w:val="18"/>
              </w:rPr>
            </w:pPr>
            <w:r w:rsidRPr="00B87054">
              <w:rPr>
                <w:i/>
                <w:color w:val="8DB3E2"/>
                <w:sz w:val="18"/>
              </w:rPr>
              <w:t xml:space="preserve">&lt;2A.6.2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="2000" </w:t>
            </w:r>
            <w:proofErr w:type="spellStart"/>
            <w:r w:rsidRPr="00B87054">
              <w:rPr>
                <w:i/>
                <w:color w:val="8DB3E2"/>
                <w:sz w:val="18"/>
              </w:rPr>
              <w:t>input</w:t>
            </w:r>
            <w:proofErr w:type="spellEnd"/>
            <w:r w:rsidRPr="00B87054">
              <w:rPr>
                <w:i/>
                <w:color w:val="8DB3E2"/>
                <w:sz w:val="18"/>
              </w:rPr>
              <w:t>="M"&gt;</w:t>
            </w:r>
          </w:p>
          <w:p w14:paraId="4E5399D7" w14:textId="77777777" w:rsidR="00AF3B25" w:rsidRPr="00B87054" w:rsidRDefault="005F03C4" w:rsidP="007A064E">
            <w:pPr>
              <w:rPr>
                <w:szCs w:val="24"/>
              </w:rPr>
            </w:pPr>
            <w:r w:rsidRPr="00B87054">
              <w:rPr>
                <w:szCs w:val="24"/>
              </w:rPr>
              <w:t xml:space="preserve">Със средства от приоритетната ос ще бъде осигурено финансиране в рамките на проектите за изготвяне на необходимата документация, включително изготвяне/актуализиране на предпроектни проучвания, финансови и икономически анализи, анализи ползи-разходи, изготвяне на документация за провеждане на обществени поръчки за мерките, предвидени в проектите. </w:t>
            </w:r>
          </w:p>
        </w:tc>
      </w:tr>
    </w:tbl>
    <w:p w14:paraId="094F87DB" w14:textId="77777777" w:rsidR="002D2DBF" w:rsidRPr="00B87054" w:rsidRDefault="002D2DBF" w:rsidP="002D2DBF"/>
    <w:p w14:paraId="4B1BA490" w14:textId="77777777" w:rsidR="00A44429" w:rsidRPr="00B87054" w:rsidRDefault="00AD4AED" w:rsidP="00261A02">
      <w:pPr>
        <w:tabs>
          <w:tab w:val="left" w:pos="1843"/>
        </w:tabs>
        <w:ind w:left="1843" w:hanging="1843"/>
        <w:rPr>
          <w:b/>
        </w:rPr>
      </w:pPr>
      <w:r w:rsidRPr="00B87054">
        <w:rPr>
          <w:b/>
        </w:rPr>
        <w:lastRenderedPageBreak/>
        <w:t xml:space="preserve">2.Б Описание на приоритетните оси, засягащи техническа помощ </w:t>
      </w:r>
    </w:p>
    <w:p w14:paraId="52E39EFB" w14:textId="1CE87A3E" w:rsidR="00AD4AED" w:rsidRPr="00B87054" w:rsidRDefault="00AD4AED" w:rsidP="002A51D1">
      <w:pPr>
        <w:tabs>
          <w:tab w:val="left" w:pos="0"/>
        </w:tabs>
        <w:rPr>
          <w:b/>
        </w:rPr>
      </w:pPr>
      <w:r w:rsidRPr="00B87054">
        <w:t>(Позоваване: член 96, параграф 2, първа алинея, буква в) от Регламент (EС) № 1303/2013)</w:t>
      </w:r>
    </w:p>
    <w:p w14:paraId="0156EB6A" w14:textId="77777777" w:rsidR="00635BB0" w:rsidRPr="00B87054" w:rsidRDefault="00A32B47" w:rsidP="00635BB0">
      <w:r w:rsidRPr="00B87054">
        <w:rPr>
          <w:b/>
        </w:rPr>
        <w:t>2.Б.1 Приоритетна ос</w:t>
      </w:r>
      <w:r w:rsidRPr="00B87054">
        <w:t xml:space="preserve"> (повтаря се за всяка приоритетна ос за техническа помощ)</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812"/>
      </w:tblGrid>
      <w:tr w:rsidR="00635BB0" w:rsidRPr="00B87054" w14:paraId="594B3D66" w14:textId="77777777" w:rsidTr="00527C26">
        <w:trPr>
          <w:trHeight w:val="491"/>
        </w:trPr>
        <w:tc>
          <w:tcPr>
            <w:tcW w:w="3510" w:type="dxa"/>
            <w:shd w:val="clear" w:color="auto" w:fill="auto"/>
          </w:tcPr>
          <w:p w14:paraId="7E91E804" w14:textId="77777777" w:rsidR="00635BB0" w:rsidRPr="00B87054" w:rsidRDefault="00635BB0" w:rsidP="00527C26">
            <w:pPr>
              <w:rPr>
                <w:i/>
              </w:rPr>
            </w:pPr>
            <w:r w:rsidRPr="00B87054">
              <w:rPr>
                <w:i/>
              </w:rPr>
              <w:t>Идентификация на приоритетната ос</w:t>
            </w:r>
          </w:p>
        </w:tc>
        <w:tc>
          <w:tcPr>
            <w:tcW w:w="5812" w:type="dxa"/>
            <w:shd w:val="clear" w:color="auto" w:fill="auto"/>
          </w:tcPr>
          <w:p w14:paraId="3E7EEF98" w14:textId="77777777" w:rsidR="00635BB0" w:rsidRPr="00B87054" w:rsidRDefault="00635BB0" w:rsidP="00527C26">
            <w:pPr>
              <w:pStyle w:val="Text1"/>
              <w:ind w:left="0"/>
              <w:jc w:val="left"/>
              <w:rPr>
                <w:i/>
                <w:color w:val="8DB3E2"/>
                <w:sz w:val="18"/>
              </w:rPr>
            </w:pPr>
            <w:r w:rsidRPr="00B87054">
              <w:rPr>
                <w:i/>
                <w:color w:val="8DB3E2"/>
                <w:sz w:val="18"/>
              </w:rPr>
              <w:t xml:space="preserve">&lt;2B.0.2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="G"&gt;</w:t>
            </w:r>
          </w:p>
          <w:p w14:paraId="26BA6F44" w14:textId="77777777" w:rsidR="00CF47ED" w:rsidRPr="00B87054" w:rsidRDefault="00CF47ED" w:rsidP="00157770">
            <w:pPr>
              <w:pStyle w:val="Text1"/>
              <w:ind w:left="0"/>
              <w:jc w:val="left"/>
              <w:rPr>
                <w:i/>
                <w:color w:val="8DB3E2"/>
                <w:sz w:val="18"/>
                <w:szCs w:val="18"/>
              </w:rPr>
            </w:pPr>
            <w:r w:rsidRPr="00B87054">
              <w:t xml:space="preserve">ПРИОРИТЕТНА ОС </w:t>
            </w:r>
            <w:r w:rsidR="00157770" w:rsidRPr="00B87054">
              <w:t>6</w:t>
            </w:r>
          </w:p>
        </w:tc>
      </w:tr>
      <w:tr w:rsidR="00635BB0" w:rsidRPr="00B87054" w14:paraId="3CD5B0E1" w14:textId="77777777" w:rsidTr="00527C26">
        <w:trPr>
          <w:trHeight w:val="466"/>
        </w:trPr>
        <w:tc>
          <w:tcPr>
            <w:tcW w:w="3510" w:type="dxa"/>
            <w:shd w:val="clear" w:color="auto" w:fill="auto"/>
          </w:tcPr>
          <w:p w14:paraId="367F46A6" w14:textId="77777777" w:rsidR="00635BB0" w:rsidRPr="00B87054" w:rsidRDefault="00635BB0" w:rsidP="00527C26">
            <w:pPr>
              <w:rPr>
                <w:i/>
              </w:rPr>
            </w:pPr>
            <w:r w:rsidRPr="00B87054">
              <w:rPr>
                <w:i/>
              </w:rPr>
              <w:t>Наименование на приоритетната ос</w:t>
            </w:r>
          </w:p>
        </w:tc>
        <w:tc>
          <w:tcPr>
            <w:tcW w:w="5812" w:type="dxa"/>
            <w:shd w:val="clear" w:color="auto" w:fill="auto"/>
          </w:tcPr>
          <w:p w14:paraId="4BC62AEA" w14:textId="77777777" w:rsidR="00635BB0" w:rsidRPr="00B87054" w:rsidRDefault="00635BB0" w:rsidP="00527C26">
            <w:pPr>
              <w:pStyle w:val="Text1"/>
              <w:ind w:left="0"/>
              <w:jc w:val="left"/>
              <w:rPr>
                <w:i/>
                <w:color w:val="8DB3E2"/>
                <w:sz w:val="18"/>
              </w:rPr>
            </w:pPr>
            <w:r w:rsidRPr="00B87054">
              <w:rPr>
                <w:i/>
                <w:color w:val="8DB3E2"/>
                <w:sz w:val="18"/>
              </w:rPr>
              <w:t xml:space="preserve">&lt;2B.0.3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p w14:paraId="0C694055" w14:textId="77777777" w:rsidR="00CF47ED" w:rsidRPr="00B87054" w:rsidRDefault="00CF47ED" w:rsidP="00527C26">
            <w:pPr>
              <w:pStyle w:val="Text1"/>
              <w:ind w:left="0"/>
              <w:jc w:val="left"/>
              <w:rPr>
                <w:b/>
                <w:i/>
                <w:color w:val="8DB3E2"/>
                <w:sz w:val="18"/>
                <w:szCs w:val="18"/>
              </w:rPr>
            </w:pPr>
            <w:r w:rsidRPr="00B87054">
              <w:rPr>
                <w:b/>
              </w:rPr>
              <w:t>ТЕХНИЧЕСКА ПОМОЩ</w:t>
            </w:r>
          </w:p>
        </w:tc>
      </w:tr>
    </w:tbl>
    <w:p w14:paraId="3BA1188F" w14:textId="77777777" w:rsidR="00A44429" w:rsidRPr="00B87054" w:rsidRDefault="00A44429" w:rsidP="002A51D1">
      <w:r w:rsidRPr="00B87054">
        <w:rPr>
          <w:b/>
        </w:rPr>
        <w:t xml:space="preserve">2.Б.2 </w:t>
      </w:r>
      <w:r w:rsidRPr="00B87054">
        <w:tab/>
      </w:r>
      <w:r w:rsidRPr="00B87054">
        <w:rPr>
          <w:b/>
        </w:rPr>
        <w:t>О</w:t>
      </w:r>
      <w:r w:rsidR="003541C2" w:rsidRPr="00B87054">
        <w:rPr>
          <w:b/>
        </w:rPr>
        <w:t>босновка</w:t>
      </w:r>
      <w:r w:rsidRPr="00B87054">
        <w:rPr>
          <w:b/>
        </w:rPr>
        <w:t xml:space="preserve"> за определяне на приоритетна ос, включваща повече от една категория региони</w:t>
      </w:r>
      <w:r w:rsidRPr="00B87054">
        <w:t xml:space="preserve"> (където е приложимо)</w:t>
      </w:r>
    </w:p>
    <w:p w14:paraId="3403C993" w14:textId="1DA657CB" w:rsidR="00A44429" w:rsidRPr="00B87054" w:rsidRDefault="00E017FB" w:rsidP="00A44429">
      <w:pPr>
        <w:pStyle w:val="Text1"/>
        <w:ind w:left="0"/>
      </w:pPr>
      <w:r w:rsidRPr="00B87054">
        <w:t>(Позоваване: член 96, параграф 1 от Регламент (ЕС) № 1303/2013)</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A44429" w:rsidRPr="00B87054" w14:paraId="16D17456" w14:textId="77777777" w:rsidTr="002A51D1">
        <w:trPr>
          <w:trHeight w:val="978"/>
          <w:jc w:val="center"/>
        </w:trPr>
        <w:tc>
          <w:tcPr>
            <w:tcW w:w="9351" w:type="dxa"/>
            <w:shd w:val="clear" w:color="auto" w:fill="auto"/>
          </w:tcPr>
          <w:p w14:paraId="1058E199" w14:textId="77777777" w:rsidR="00A44429" w:rsidRPr="00B87054" w:rsidRDefault="00A44429" w:rsidP="007F21D2">
            <w:pPr>
              <w:tabs>
                <w:tab w:val="left" w:pos="1787"/>
              </w:tabs>
              <w:rPr>
                <w:b/>
                <w:i/>
                <w:color w:val="8DB3E2"/>
                <w:sz w:val="18"/>
              </w:rPr>
            </w:pPr>
            <w:r w:rsidRPr="00B87054">
              <w:rPr>
                <w:b/>
                <w:i/>
                <w:color w:val="8DB3E2"/>
                <w:sz w:val="18"/>
              </w:rPr>
              <w:t xml:space="preserve">&lt;2B.0.1 </w:t>
            </w:r>
            <w:proofErr w:type="spellStart"/>
            <w:r w:rsidRPr="00B87054">
              <w:rPr>
                <w:b/>
                <w:i/>
                <w:color w:val="8DB3E2"/>
                <w:sz w:val="18"/>
              </w:rPr>
              <w:t>type</w:t>
            </w:r>
            <w:proofErr w:type="spellEnd"/>
            <w:r w:rsidRPr="00B87054">
              <w:rPr>
                <w:b/>
                <w:i/>
                <w:color w:val="8DB3E2"/>
                <w:sz w:val="18"/>
              </w:rPr>
              <w:t xml:space="preserve">="S" </w:t>
            </w:r>
            <w:proofErr w:type="spellStart"/>
            <w:r w:rsidRPr="00B87054">
              <w:rPr>
                <w:b/>
                <w:i/>
                <w:color w:val="8DB3E2"/>
                <w:sz w:val="18"/>
              </w:rPr>
              <w:t>maxlength</w:t>
            </w:r>
            <w:proofErr w:type="spellEnd"/>
            <w:r w:rsidRPr="00B87054">
              <w:rPr>
                <w:b/>
                <w:i/>
                <w:color w:val="8DB3E2"/>
                <w:sz w:val="18"/>
              </w:rPr>
              <w:t xml:space="preserve">="3500" </w:t>
            </w:r>
            <w:proofErr w:type="spellStart"/>
            <w:r w:rsidRPr="00B87054">
              <w:rPr>
                <w:b/>
                <w:i/>
                <w:color w:val="8DB3E2"/>
                <w:sz w:val="18"/>
              </w:rPr>
              <w:t>input</w:t>
            </w:r>
            <w:proofErr w:type="spellEnd"/>
            <w:r w:rsidRPr="00B87054">
              <w:rPr>
                <w:b/>
                <w:i/>
                <w:color w:val="8DB3E2"/>
                <w:sz w:val="18"/>
              </w:rPr>
              <w:t>="M"&gt;</w:t>
            </w:r>
          </w:p>
          <w:p w14:paraId="3CD37237" w14:textId="77777777" w:rsidR="00873FF4" w:rsidRPr="00B87054" w:rsidRDefault="00926F0B" w:rsidP="00164C0A">
            <w:pPr>
              <w:tabs>
                <w:tab w:val="left" w:pos="1787"/>
              </w:tabs>
              <w:rPr>
                <w:b/>
                <w:i/>
              </w:rPr>
            </w:pPr>
            <w:r w:rsidRPr="00B87054">
              <w:rPr>
                <w:b/>
              </w:rPr>
              <w:t xml:space="preserve">НЕПРИЛОЖИМО. </w:t>
            </w:r>
          </w:p>
        </w:tc>
      </w:tr>
    </w:tbl>
    <w:p w14:paraId="59571070" w14:textId="77777777" w:rsidR="00AD4AED" w:rsidRPr="00B87054" w:rsidRDefault="00E058A3" w:rsidP="00445D2B">
      <w:pPr>
        <w:pStyle w:val="Text1"/>
        <w:ind w:left="0"/>
        <w:rPr>
          <w:b/>
        </w:rPr>
      </w:pPr>
      <w:r w:rsidRPr="00B87054">
        <w:rPr>
          <w:b/>
        </w:rPr>
        <w:t>2.Б.3 Фонд и категория региони (повтаря се за всяка комбинация в рамките на приоритетната ос)</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4"/>
        <w:gridCol w:w="6532"/>
      </w:tblGrid>
      <w:tr w:rsidR="00AD4AED" w:rsidRPr="00B87054" w14:paraId="62928A27" w14:textId="77777777" w:rsidTr="00BF3391">
        <w:tc>
          <w:tcPr>
            <w:tcW w:w="2824" w:type="dxa"/>
            <w:shd w:val="clear" w:color="auto" w:fill="auto"/>
          </w:tcPr>
          <w:p w14:paraId="7C1E7046" w14:textId="77777777" w:rsidR="00AD4AED" w:rsidRPr="00B87054" w:rsidRDefault="00AD4AED" w:rsidP="00F03C1E">
            <w:pPr>
              <w:rPr>
                <w:i/>
              </w:rPr>
            </w:pPr>
            <w:r w:rsidRPr="00B87054">
              <w:rPr>
                <w:i/>
              </w:rPr>
              <w:t>Фонд</w:t>
            </w:r>
          </w:p>
        </w:tc>
        <w:tc>
          <w:tcPr>
            <w:tcW w:w="6532" w:type="dxa"/>
            <w:shd w:val="clear" w:color="auto" w:fill="auto"/>
          </w:tcPr>
          <w:p w14:paraId="36C63A98" w14:textId="77777777" w:rsidR="00AD4AED" w:rsidRPr="00B87054" w:rsidRDefault="00AD4AED" w:rsidP="00F03C1E">
            <w:pPr>
              <w:pStyle w:val="Text1"/>
              <w:ind w:left="0"/>
              <w:jc w:val="left"/>
              <w:rPr>
                <w:i/>
                <w:color w:val="8DB3E2"/>
                <w:sz w:val="18"/>
              </w:rPr>
            </w:pPr>
            <w:r w:rsidRPr="00B87054">
              <w:rPr>
                <w:i/>
                <w:color w:val="8DB3E2"/>
                <w:sz w:val="18"/>
              </w:rPr>
              <w:t xml:space="preserve">&lt;2B.0.4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6DC2BB26" w14:textId="77777777" w:rsidR="00164C0A" w:rsidRPr="00B87054" w:rsidRDefault="00164C0A" w:rsidP="00164C0A">
            <w:pPr>
              <w:pStyle w:val="Text1"/>
              <w:ind w:left="0"/>
              <w:jc w:val="left"/>
              <w:rPr>
                <w:i/>
                <w:color w:val="8DB3E2"/>
                <w:sz w:val="18"/>
                <w:szCs w:val="18"/>
              </w:rPr>
            </w:pPr>
            <w:r w:rsidRPr="00B87054">
              <w:rPr>
                <w:szCs w:val="24"/>
              </w:rPr>
              <w:t>Европейски фонд за регионално развитие</w:t>
            </w:r>
          </w:p>
        </w:tc>
      </w:tr>
      <w:tr w:rsidR="00E058A3" w:rsidRPr="00B87054" w14:paraId="0B099832" w14:textId="77777777" w:rsidTr="00BF3391">
        <w:tc>
          <w:tcPr>
            <w:tcW w:w="2824" w:type="dxa"/>
            <w:shd w:val="clear" w:color="auto" w:fill="auto"/>
          </w:tcPr>
          <w:p w14:paraId="2ACAE2FF" w14:textId="77777777" w:rsidR="00E058A3" w:rsidRPr="00B87054" w:rsidRDefault="00E058A3" w:rsidP="00F03C1E">
            <w:pPr>
              <w:rPr>
                <w:i/>
              </w:rPr>
            </w:pPr>
            <w:r w:rsidRPr="00B87054">
              <w:rPr>
                <w:i/>
              </w:rPr>
              <w:t>Категория региони</w:t>
            </w:r>
          </w:p>
        </w:tc>
        <w:tc>
          <w:tcPr>
            <w:tcW w:w="6532" w:type="dxa"/>
            <w:shd w:val="clear" w:color="auto" w:fill="auto"/>
          </w:tcPr>
          <w:p w14:paraId="44730889" w14:textId="77777777" w:rsidR="00E058A3" w:rsidRPr="00B87054" w:rsidRDefault="00E058A3" w:rsidP="00F03C1E">
            <w:pPr>
              <w:pStyle w:val="Text1"/>
              <w:ind w:left="0"/>
              <w:jc w:val="left"/>
              <w:rPr>
                <w:i/>
                <w:color w:val="8DB3E2"/>
                <w:sz w:val="18"/>
              </w:rPr>
            </w:pPr>
            <w:r w:rsidRPr="00B87054">
              <w:rPr>
                <w:i/>
                <w:color w:val="8DB3E2"/>
                <w:sz w:val="18"/>
              </w:rPr>
              <w:t xml:space="preserve">&lt;2B.0.5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0C1B3695" w14:textId="77777777" w:rsidR="00524E9E" w:rsidRPr="00B87054" w:rsidRDefault="00A61528" w:rsidP="00F03C1E">
            <w:pPr>
              <w:pStyle w:val="Text1"/>
              <w:ind w:left="0"/>
              <w:jc w:val="left"/>
              <w:rPr>
                <w:i/>
                <w:color w:val="8DB3E2"/>
                <w:sz w:val="18"/>
                <w:szCs w:val="18"/>
              </w:rPr>
            </w:pPr>
            <w:r w:rsidRPr="00B87054">
              <w:rPr>
                <w:szCs w:val="24"/>
              </w:rPr>
              <w:t>По-слабо развит регион</w:t>
            </w:r>
          </w:p>
        </w:tc>
      </w:tr>
      <w:tr w:rsidR="00BC69FB" w:rsidRPr="00B87054" w14:paraId="6B3F4830" w14:textId="77777777" w:rsidTr="00BC69FB">
        <w:tc>
          <w:tcPr>
            <w:tcW w:w="2824" w:type="dxa"/>
            <w:tcBorders>
              <w:top w:val="single" w:sz="4" w:space="0" w:color="auto"/>
              <w:left w:val="single" w:sz="4" w:space="0" w:color="auto"/>
              <w:bottom w:val="single" w:sz="4" w:space="0" w:color="auto"/>
              <w:right w:val="single" w:sz="4" w:space="0" w:color="auto"/>
            </w:tcBorders>
            <w:shd w:val="clear" w:color="auto" w:fill="auto"/>
          </w:tcPr>
          <w:p w14:paraId="0A207422" w14:textId="77777777" w:rsidR="00BC69FB" w:rsidRPr="00B87054" w:rsidRDefault="00A50E4F" w:rsidP="00D4256D">
            <w:pPr>
              <w:rPr>
                <w:i/>
              </w:rPr>
            </w:pPr>
            <w:r w:rsidRPr="00B87054">
              <w:rPr>
                <w:i/>
              </w:rPr>
              <w:t xml:space="preserve">Основа </w:t>
            </w:r>
            <w:r w:rsidR="00BC69FB" w:rsidRPr="00B87054">
              <w:rPr>
                <w:i/>
              </w:rPr>
              <w:t>за изчисляване</w:t>
            </w:r>
            <w:r w:rsidR="003541C2" w:rsidRPr="00B87054">
              <w:rPr>
                <w:i/>
              </w:rPr>
              <w:t xml:space="preserve"> (общо допустими разходи или допустими публични разходи)</w:t>
            </w:r>
          </w:p>
        </w:tc>
        <w:tc>
          <w:tcPr>
            <w:tcW w:w="6532" w:type="dxa"/>
            <w:tcBorders>
              <w:top w:val="single" w:sz="4" w:space="0" w:color="auto"/>
              <w:left w:val="single" w:sz="4" w:space="0" w:color="auto"/>
              <w:bottom w:val="single" w:sz="4" w:space="0" w:color="auto"/>
              <w:right w:val="single" w:sz="4" w:space="0" w:color="auto"/>
            </w:tcBorders>
            <w:shd w:val="clear" w:color="auto" w:fill="auto"/>
          </w:tcPr>
          <w:p w14:paraId="1A13F826" w14:textId="77777777" w:rsidR="00A50E4F" w:rsidRPr="00B87054" w:rsidRDefault="00BC69FB" w:rsidP="00D4256D">
            <w:pPr>
              <w:pStyle w:val="Text1"/>
              <w:ind w:left="0"/>
              <w:jc w:val="left"/>
            </w:pPr>
            <w:r w:rsidRPr="00B87054">
              <w:rPr>
                <w:i/>
                <w:color w:val="8DB3E2"/>
                <w:sz w:val="18"/>
              </w:rPr>
              <w:t xml:space="preserve">&lt;2B.0.6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r w:rsidR="00A50E4F" w:rsidRPr="00B87054">
              <w:t xml:space="preserve"> </w:t>
            </w:r>
          </w:p>
          <w:p w14:paraId="0B237B56" w14:textId="77777777" w:rsidR="00BC69FB" w:rsidRPr="00B87054" w:rsidRDefault="000C7DC4" w:rsidP="00D4256D">
            <w:pPr>
              <w:pStyle w:val="Text1"/>
              <w:ind w:left="0"/>
              <w:jc w:val="left"/>
              <w:rPr>
                <w:i/>
                <w:color w:val="8DB3E2"/>
                <w:sz w:val="18"/>
                <w:szCs w:val="18"/>
              </w:rPr>
            </w:pPr>
            <w:r w:rsidRPr="00B87054">
              <w:t xml:space="preserve">Допустими публични </w:t>
            </w:r>
            <w:r w:rsidR="00A50E4F" w:rsidRPr="00B87054">
              <w:t>разходи</w:t>
            </w:r>
          </w:p>
        </w:tc>
      </w:tr>
    </w:tbl>
    <w:p w14:paraId="1456C8D0" w14:textId="77777777" w:rsidR="00E017FB" w:rsidRPr="00B87054" w:rsidRDefault="00AD4AED" w:rsidP="00E017FB">
      <w:r w:rsidRPr="00B87054">
        <w:rPr>
          <w:b/>
        </w:rPr>
        <w:t xml:space="preserve">2.Б.4 </w:t>
      </w:r>
      <w:r w:rsidRPr="00B87054">
        <w:tab/>
      </w:r>
      <w:r w:rsidRPr="00B87054">
        <w:rPr>
          <w:b/>
        </w:rPr>
        <w:t>Специфични цели и очаквани резултати</w:t>
      </w:r>
      <w:r w:rsidRPr="00B87054">
        <w:t xml:space="preserve"> </w:t>
      </w:r>
    </w:p>
    <w:p w14:paraId="60628ED4" w14:textId="77777777" w:rsidR="00B15A05" w:rsidRPr="00B87054" w:rsidRDefault="00E017FB" w:rsidP="009F2641">
      <w:r w:rsidRPr="00B87054">
        <w:t>(повтаря се за всяка специфична цел в рамките на приоритетната ос)</w:t>
      </w:r>
    </w:p>
    <w:p w14:paraId="7FF3FA5A" w14:textId="1182D43A" w:rsidR="00AD4AED" w:rsidRPr="00B87054" w:rsidRDefault="00AD4AED" w:rsidP="00A14D00">
      <w:r w:rsidRPr="00B87054">
        <w:t>(Позоваване: член 96, параграф 2, първа алинея, буква в), подточки i) и ii) от Регламент (EС) № 1303/2013)</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258"/>
      </w:tblGrid>
      <w:tr w:rsidR="00AD4AED" w:rsidRPr="00B87054" w14:paraId="43CA6870" w14:textId="77777777" w:rsidTr="002A51D1">
        <w:trPr>
          <w:trHeight w:val="491"/>
        </w:trPr>
        <w:tc>
          <w:tcPr>
            <w:tcW w:w="2093" w:type="dxa"/>
            <w:shd w:val="clear" w:color="auto" w:fill="auto"/>
          </w:tcPr>
          <w:p w14:paraId="4DD843E2" w14:textId="77777777" w:rsidR="00AD4AED" w:rsidRPr="00B87054" w:rsidRDefault="00AD4AED" w:rsidP="00F03C1E">
            <w:pPr>
              <w:rPr>
                <w:i/>
              </w:rPr>
            </w:pPr>
            <w:r w:rsidRPr="00B87054">
              <w:rPr>
                <w:i/>
              </w:rPr>
              <w:t>Идентификация</w:t>
            </w:r>
          </w:p>
        </w:tc>
        <w:tc>
          <w:tcPr>
            <w:tcW w:w="7258" w:type="dxa"/>
            <w:shd w:val="clear" w:color="auto" w:fill="auto"/>
          </w:tcPr>
          <w:p w14:paraId="7CB1123C" w14:textId="77777777" w:rsidR="00AD4AED" w:rsidRPr="00B87054" w:rsidRDefault="00AD4AED" w:rsidP="00F03C1E">
            <w:pPr>
              <w:pStyle w:val="Text1"/>
              <w:ind w:left="0"/>
              <w:jc w:val="left"/>
              <w:rPr>
                <w:i/>
                <w:color w:val="8DB3E2"/>
                <w:sz w:val="18"/>
              </w:rPr>
            </w:pPr>
            <w:r w:rsidRPr="00B87054">
              <w:rPr>
                <w:i/>
                <w:color w:val="8DB3E2"/>
                <w:sz w:val="18"/>
              </w:rPr>
              <w:t xml:space="preserve">&lt;2B.1.1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="G"&gt;</w:t>
            </w:r>
          </w:p>
          <w:p w14:paraId="30157F89" w14:textId="77777777" w:rsidR="00981986" w:rsidRPr="00B87054" w:rsidRDefault="00BC0F1C" w:rsidP="00981986">
            <w:pPr>
              <w:pStyle w:val="Text1"/>
              <w:ind w:left="0"/>
            </w:pPr>
            <w:r w:rsidRPr="00B87054">
              <w:t xml:space="preserve">СПЕЦИФИЧНА ЦЕЛ </w:t>
            </w:r>
            <w:r w:rsidR="00981986" w:rsidRPr="00B87054">
              <w:t>1</w:t>
            </w:r>
          </w:p>
        </w:tc>
      </w:tr>
      <w:tr w:rsidR="00AD4AED" w:rsidRPr="00B87054" w14:paraId="39490351" w14:textId="77777777" w:rsidTr="002A51D1">
        <w:trPr>
          <w:trHeight w:val="360"/>
        </w:trPr>
        <w:tc>
          <w:tcPr>
            <w:tcW w:w="2093" w:type="dxa"/>
            <w:shd w:val="clear" w:color="auto" w:fill="auto"/>
          </w:tcPr>
          <w:p w14:paraId="471556F8" w14:textId="77777777" w:rsidR="00AD4AED" w:rsidRPr="00B87054" w:rsidRDefault="00AD4AED" w:rsidP="00F03C1E">
            <w:pPr>
              <w:rPr>
                <w:i/>
              </w:rPr>
            </w:pPr>
            <w:r w:rsidRPr="00B87054">
              <w:rPr>
                <w:i/>
              </w:rPr>
              <w:t xml:space="preserve">Специфична цел </w:t>
            </w:r>
          </w:p>
        </w:tc>
        <w:tc>
          <w:tcPr>
            <w:tcW w:w="7258" w:type="dxa"/>
            <w:shd w:val="clear" w:color="auto" w:fill="auto"/>
          </w:tcPr>
          <w:p w14:paraId="18B65079" w14:textId="77777777" w:rsidR="00AD4AED" w:rsidRPr="00B87054" w:rsidRDefault="00AD4AED" w:rsidP="00F03C1E">
            <w:pPr>
              <w:pStyle w:val="Text1"/>
              <w:ind w:left="0"/>
              <w:jc w:val="left"/>
              <w:rPr>
                <w:i/>
                <w:color w:val="8DB3E2"/>
                <w:sz w:val="18"/>
              </w:rPr>
            </w:pPr>
            <w:r w:rsidRPr="00B87054">
              <w:rPr>
                <w:i/>
                <w:color w:val="8DB3E2"/>
                <w:sz w:val="18"/>
              </w:rPr>
              <w:t xml:space="preserve">&lt;2B.1.2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="M"&gt;</w:t>
            </w:r>
          </w:p>
          <w:p w14:paraId="2539E669" w14:textId="77777777" w:rsidR="00396852" w:rsidRPr="00B87054" w:rsidRDefault="001823DD" w:rsidP="00D91C56">
            <w:pPr>
              <w:pStyle w:val="Text1"/>
              <w:ind w:left="0"/>
              <w:rPr>
                <w:i/>
                <w:color w:val="8DB3E2"/>
                <w:sz w:val="18"/>
                <w:szCs w:val="18"/>
              </w:rPr>
            </w:pPr>
            <w:r w:rsidRPr="00B87054">
              <w:t>Укрепване на административния капацитет на отговорните структури с цел ефективно и ефикасно изпълнение на дейностите, свързани с програмирането, управлението, наблюдението, оценката и контрола на ОПОС</w:t>
            </w:r>
            <w:r w:rsidR="00D91C56" w:rsidRPr="00B87054">
              <w:t>.</w:t>
            </w:r>
            <w:r w:rsidRPr="00B87054">
              <w:t xml:space="preserve"> </w:t>
            </w:r>
          </w:p>
        </w:tc>
      </w:tr>
      <w:tr w:rsidR="00AD4AED" w:rsidRPr="00B87054" w14:paraId="109ECC80" w14:textId="77777777" w:rsidTr="002A51D1">
        <w:trPr>
          <w:trHeight w:val="360"/>
        </w:trPr>
        <w:tc>
          <w:tcPr>
            <w:tcW w:w="2093" w:type="dxa"/>
            <w:shd w:val="clear" w:color="auto" w:fill="auto"/>
          </w:tcPr>
          <w:p w14:paraId="4111049B" w14:textId="77777777" w:rsidR="00AD4AED" w:rsidRPr="00B87054" w:rsidRDefault="008C66F2" w:rsidP="008C66F2">
            <w:pPr>
              <w:rPr>
                <w:i/>
              </w:rPr>
            </w:pPr>
            <w:r w:rsidRPr="00B87054">
              <w:rPr>
                <w:i/>
              </w:rPr>
              <w:t xml:space="preserve">Резултатите, които </w:t>
            </w:r>
            <w:r w:rsidRPr="00B87054">
              <w:rPr>
                <w:i/>
              </w:rPr>
              <w:lastRenderedPageBreak/>
              <w:t>държавата членка се стреми да постигне с подкрепа от Съюза</w:t>
            </w:r>
            <w:r w:rsidRPr="00B87054">
              <w:rPr>
                <w:rStyle w:val="FootnoteReference"/>
                <w:i/>
              </w:rPr>
              <w:footnoteReference w:id="78"/>
            </w:r>
          </w:p>
        </w:tc>
        <w:tc>
          <w:tcPr>
            <w:tcW w:w="7258" w:type="dxa"/>
            <w:shd w:val="clear" w:color="auto" w:fill="auto"/>
          </w:tcPr>
          <w:p w14:paraId="44EA8167" w14:textId="77777777" w:rsidR="00AD4AED" w:rsidRPr="00B87054" w:rsidRDefault="00AD4AED" w:rsidP="00F03C1E">
            <w:pPr>
              <w:pStyle w:val="Text1"/>
              <w:ind w:left="0"/>
              <w:jc w:val="left"/>
              <w:rPr>
                <w:i/>
                <w:color w:val="8DB3E2"/>
                <w:sz w:val="18"/>
              </w:rPr>
            </w:pPr>
            <w:r w:rsidRPr="00B87054">
              <w:rPr>
                <w:i/>
                <w:color w:val="8DB3E2"/>
                <w:sz w:val="18"/>
              </w:rPr>
              <w:lastRenderedPageBreak/>
              <w:t xml:space="preserve">&lt;2B.1.3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="M"&gt;</w:t>
            </w:r>
          </w:p>
          <w:p w14:paraId="7373371D" w14:textId="77777777" w:rsidR="00BC2CD5" w:rsidRPr="00B87054" w:rsidRDefault="00BC2CD5" w:rsidP="00BC2CD5">
            <w:pPr>
              <w:pStyle w:val="Text1"/>
              <w:ind w:left="34"/>
            </w:pPr>
            <w:r w:rsidRPr="00B87054">
              <w:lastRenderedPageBreak/>
              <w:t>През програмен период 2014-2020 г. приоритетната ос ще бъде насочена още по-</w:t>
            </w:r>
            <w:r w:rsidR="005C291B" w:rsidRPr="00B87054">
              <w:t>задълбочено</w:t>
            </w:r>
            <w:r w:rsidRPr="00B87054">
              <w:t xml:space="preserve"> към дейности, надграждащи установения административен капацитет на служителите в УО и членовете на Комитета за наблюдение</w:t>
            </w:r>
            <w:r w:rsidR="00D91C56" w:rsidRPr="00B87054">
              <w:t xml:space="preserve"> </w:t>
            </w:r>
            <w:r w:rsidR="00D91C56" w:rsidRPr="00B87054">
              <w:rPr>
                <w:lang w:val="ru-RU"/>
              </w:rPr>
              <w:t>(</w:t>
            </w:r>
            <w:r w:rsidR="00D91C56" w:rsidRPr="00B87054">
              <w:t>КН</w:t>
            </w:r>
            <w:r w:rsidR="00D91C56" w:rsidRPr="00B87054">
              <w:rPr>
                <w:lang w:val="ru-RU"/>
              </w:rPr>
              <w:t>)</w:t>
            </w:r>
            <w:r w:rsidRPr="00B87054">
              <w:t>, което ще допринесе за успешното управление на програмата.</w:t>
            </w:r>
            <w:r w:rsidR="009C5605" w:rsidRPr="00B87054">
              <w:t xml:space="preserve"> У</w:t>
            </w:r>
            <w:r w:rsidR="0072751C" w:rsidRPr="00B87054">
              <w:t>крепването</w:t>
            </w:r>
            <w:r w:rsidR="009C5605" w:rsidRPr="00B87054">
              <w:t xml:space="preserve"> на капацитета на УО и на членовете на КН ще бъде ориентирано както към управлението на програмен период 2014-2020</w:t>
            </w:r>
            <w:r w:rsidR="0072751C" w:rsidRPr="00B87054">
              <w:t xml:space="preserve"> г.</w:t>
            </w:r>
            <w:r w:rsidR="009C5605" w:rsidRPr="00B87054">
              <w:t xml:space="preserve">, затваряне на </w:t>
            </w:r>
            <w:r w:rsidR="00C734A7" w:rsidRPr="00B87054">
              <w:t>програмен период 2007-2013 г. и подготовка на програмен период 2021-2027 г</w:t>
            </w:r>
            <w:r w:rsidR="009C5605" w:rsidRPr="00B87054">
              <w:t>.</w:t>
            </w:r>
          </w:p>
          <w:p w14:paraId="2616468D" w14:textId="77777777" w:rsidR="00CE1CFD" w:rsidRPr="00B87054" w:rsidRDefault="00BC2CD5" w:rsidP="00BC2CD5">
            <w:pPr>
              <w:pStyle w:val="Text1"/>
              <w:ind w:left="34"/>
            </w:pPr>
            <w:r w:rsidRPr="00B87054">
              <w:t>В началото на програмния период и до края на 2015 г., УО на ОПОС ще се изправи пред предизвикателството да управлява две програми</w:t>
            </w:r>
            <w:r w:rsidR="0056223B" w:rsidRPr="00B87054">
              <w:t xml:space="preserve"> – </w:t>
            </w:r>
            <w:r w:rsidRPr="00B87054">
              <w:t xml:space="preserve">ОПОС 2007-2013 г. и ОПОС 2014-2020 г. Липсата на опит от предхождащ 2007-2013 г. програмен период в България, значителният набор от документи, които следва да бъдат изготвени, във връзка с приключване на период 2007-2013 г. и възможно най-ранният старт на изпълнението на ОПОС 2014-2020 г., налагат запазване и допълнително укрепване на капацитета на УО. </w:t>
            </w:r>
          </w:p>
          <w:p w14:paraId="3F9D622B" w14:textId="77777777" w:rsidR="00CE1CFD" w:rsidRPr="00B87054" w:rsidRDefault="00BC2CD5" w:rsidP="00BC2CD5">
            <w:pPr>
              <w:pStyle w:val="Text1"/>
              <w:ind w:left="34"/>
            </w:pPr>
            <w:r w:rsidRPr="00B87054">
              <w:t xml:space="preserve">От съществено значение ще бъде набелязването на мерки за ограничаване на текучеството на човешките ресурси. След извършената административна реформа през 2012 г., с която се установяват нови модели на оценяване и заплащане на служителите в държавната администрация, УО на ОПОС следва единния подход за възнаграждение на персонала, основан на обективни критерии и изпълнение, съгласно посоченото в Споразумението за партньорство на Република България. </w:t>
            </w:r>
          </w:p>
          <w:p w14:paraId="13CBE863" w14:textId="77777777" w:rsidR="00511429" w:rsidRPr="00B87054" w:rsidRDefault="00BC2CD5" w:rsidP="00CE1CFD">
            <w:pPr>
              <w:pStyle w:val="Text1"/>
              <w:ind w:left="34"/>
            </w:pPr>
            <w:r w:rsidRPr="00B87054">
              <w:t>Допълнителното повишаване на квалификацията и мотивацията на служителите в УО ще бъде постигнато чрез съхранение и поддържане на стабилността на структурите и надграждане на натрупаното ноу-хау и добри практики на УO. През периода 2007-2013 г. на национално ниво са идентифицирани слабости в процедурите, свързани с обществените поръчки, борбата с измамите и анти-корупционни мерки, което засяга и ОПОС 2014-2020 г. В рамките на обученията по техническа помощ на отговорните служители в УО ще бъдат предоставени задълбочени обучения, вкл. добри практики и научени уроци за адресиране на тези нужди, като напр. превенция на нередностите, измамите и прилагане на антикорупционни мерки. Тези мерки ще бъдат координирани със съответните УО, компетентни органи и Централното координацион</w:t>
            </w:r>
            <w:r w:rsidR="00CE1CFD" w:rsidRPr="00B87054">
              <w:t xml:space="preserve">но звено в Министерски съвет.  </w:t>
            </w:r>
          </w:p>
        </w:tc>
      </w:tr>
    </w:tbl>
    <w:p w14:paraId="3717F642" w14:textId="77777777" w:rsidR="00AD4AED" w:rsidRPr="00B87054" w:rsidRDefault="00AD4AED" w:rsidP="003B600B"/>
    <w:p w14:paraId="2D4F1ED0" w14:textId="77777777" w:rsidR="00AD4AED" w:rsidRPr="00B87054" w:rsidRDefault="00AD4AED" w:rsidP="00BF3391">
      <w:pPr>
        <w:ind w:left="1418" w:hanging="1418"/>
        <w:rPr>
          <w:b/>
        </w:rPr>
      </w:pPr>
      <w:r w:rsidRPr="00B87054">
        <w:rPr>
          <w:b/>
        </w:rPr>
        <w:t xml:space="preserve">2.Б.5 </w:t>
      </w:r>
      <w:r w:rsidRPr="00B87054">
        <w:tab/>
      </w:r>
      <w:r w:rsidRPr="00B87054">
        <w:rPr>
          <w:b/>
        </w:rPr>
        <w:t>Показатели за резултатите</w:t>
      </w:r>
      <w:r w:rsidRPr="00B87054">
        <w:rPr>
          <w:rStyle w:val="FootnoteReference"/>
          <w:b/>
        </w:rPr>
        <w:footnoteReference w:id="79"/>
      </w:r>
      <w:r w:rsidRPr="00B87054">
        <w:rPr>
          <w:b/>
        </w:rPr>
        <w:t xml:space="preserve"> </w:t>
      </w:r>
    </w:p>
    <w:p w14:paraId="4F5DED6D" w14:textId="77777777" w:rsidR="00A44429" w:rsidRPr="00B87054" w:rsidRDefault="00AD4AED" w:rsidP="00593B3C">
      <w:pPr>
        <w:ind w:firstLine="1"/>
      </w:pPr>
      <w:r w:rsidRPr="00B87054">
        <w:rPr>
          <w:b/>
        </w:rPr>
        <w:lastRenderedPageBreak/>
        <w:t>Таблица 12:</w:t>
      </w:r>
      <w:r w:rsidRPr="00B87054">
        <w:tab/>
      </w:r>
      <w:r w:rsidRPr="00B87054">
        <w:rPr>
          <w:b/>
        </w:rPr>
        <w:t>Специфични за програмата показатели за резултатите</w:t>
      </w:r>
      <w:r w:rsidRPr="00B87054">
        <w:t xml:space="preserve"> (по специфични цели)</w:t>
      </w:r>
    </w:p>
    <w:p w14:paraId="616A3C99" w14:textId="77777777" w:rsidR="00E017FB" w:rsidRPr="00B87054" w:rsidRDefault="0021498D" w:rsidP="00E017FB">
      <w:pPr>
        <w:ind w:firstLine="1"/>
      </w:pPr>
      <w:r w:rsidRPr="00B87054">
        <w:t>(за ЕФРР/ЕСФ/Кохезионен фонд)</w:t>
      </w:r>
    </w:p>
    <w:p w14:paraId="43A396CB" w14:textId="77777777" w:rsidR="00AD4AED" w:rsidRPr="00B87054" w:rsidRDefault="00E017FB" w:rsidP="00E017FB">
      <w:pPr>
        <w:ind w:firstLine="1"/>
      </w:pPr>
      <w:r w:rsidRPr="00B87054">
        <w:t>(Позоваване: член 96, параграф 2, първа алинея, буква в), подточка ii) от Регламент (EС) № 1303/2013)</w:t>
      </w:r>
      <w:r w:rsidRPr="00B87054">
        <w:rPr>
          <w:rStyle w:val="FootnoteReference"/>
        </w:rPr>
        <w:t xml:space="preserve"> </w:t>
      </w:r>
    </w:p>
    <w:p w14:paraId="75DCC215" w14:textId="77777777" w:rsidR="00593B3C" w:rsidRPr="00B87054" w:rsidRDefault="00593B3C" w:rsidP="00593B3C">
      <w:pPr>
        <w:ind w:firstLine="1"/>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389"/>
        <w:gridCol w:w="851"/>
        <w:gridCol w:w="283"/>
        <w:gridCol w:w="284"/>
        <w:gridCol w:w="47"/>
        <w:gridCol w:w="520"/>
        <w:gridCol w:w="708"/>
        <w:gridCol w:w="236"/>
        <w:gridCol w:w="48"/>
        <w:gridCol w:w="236"/>
        <w:gridCol w:w="47"/>
        <w:gridCol w:w="709"/>
        <w:gridCol w:w="1418"/>
        <w:gridCol w:w="1588"/>
      </w:tblGrid>
      <w:tr w:rsidR="00A44429" w:rsidRPr="00B87054" w14:paraId="0436AF27" w14:textId="77777777" w:rsidTr="008224C1">
        <w:trPr>
          <w:trHeight w:val="578"/>
        </w:trPr>
        <w:tc>
          <w:tcPr>
            <w:tcW w:w="562" w:type="dxa"/>
            <w:vMerge w:val="restart"/>
          </w:tcPr>
          <w:p w14:paraId="310EA5C0" w14:textId="77777777" w:rsidR="00A44429" w:rsidRPr="00B87054" w:rsidRDefault="00A44429" w:rsidP="00F03C1E">
            <w:pPr>
              <w:rPr>
                <w:b/>
                <w:i/>
                <w:sz w:val="18"/>
                <w:szCs w:val="18"/>
              </w:rPr>
            </w:pPr>
            <w:r w:rsidRPr="00B87054">
              <w:rPr>
                <w:b/>
                <w:i/>
                <w:sz w:val="18"/>
              </w:rPr>
              <w:t>Идентификация</w:t>
            </w:r>
          </w:p>
        </w:tc>
        <w:tc>
          <w:tcPr>
            <w:tcW w:w="1389" w:type="dxa"/>
            <w:vMerge w:val="restart"/>
            <w:shd w:val="clear" w:color="auto" w:fill="auto"/>
          </w:tcPr>
          <w:p w14:paraId="19F995FD" w14:textId="77777777" w:rsidR="00A44429" w:rsidRPr="00B87054" w:rsidRDefault="00A44429" w:rsidP="00F03C1E">
            <w:pPr>
              <w:rPr>
                <w:b/>
                <w:i/>
                <w:sz w:val="18"/>
                <w:szCs w:val="18"/>
              </w:rPr>
            </w:pPr>
            <w:r w:rsidRPr="00B87054">
              <w:rPr>
                <w:b/>
                <w:i/>
                <w:sz w:val="18"/>
              </w:rPr>
              <w:t xml:space="preserve">Показател </w:t>
            </w:r>
          </w:p>
        </w:tc>
        <w:tc>
          <w:tcPr>
            <w:tcW w:w="851" w:type="dxa"/>
            <w:vMerge w:val="restart"/>
            <w:shd w:val="clear" w:color="auto" w:fill="auto"/>
          </w:tcPr>
          <w:p w14:paraId="16FBB938" w14:textId="77777777" w:rsidR="00A44429" w:rsidRPr="00B87054" w:rsidRDefault="00A44429" w:rsidP="005C0259">
            <w:pPr>
              <w:rPr>
                <w:b/>
                <w:i/>
                <w:sz w:val="18"/>
                <w:szCs w:val="18"/>
              </w:rPr>
            </w:pPr>
            <w:r w:rsidRPr="00B87054">
              <w:rPr>
                <w:b/>
                <w:i/>
                <w:sz w:val="18"/>
              </w:rPr>
              <w:t>Мерна единица</w:t>
            </w:r>
          </w:p>
        </w:tc>
        <w:tc>
          <w:tcPr>
            <w:tcW w:w="1134" w:type="dxa"/>
            <w:gridSpan w:val="4"/>
            <w:shd w:val="clear" w:color="auto" w:fill="auto"/>
          </w:tcPr>
          <w:p w14:paraId="51FD568F" w14:textId="77777777" w:rsidR="00A44429" w:rsidRPr="00B87054" w:rsidRDefault="00A44429" w:rsidP="005C0259">
            <w:pPr>
              <w:snapToGrid w:val="0"/>
              <w:rPr>
                <w:b/>
                <w:i/>
                <w:sz w:val="18"/>
                <w:szCs w:val="18"/>
              </w:rPr>
            </w:pPr>
            <w:r w:rsidRPr="00B87054">
              <w:rPr>
                <w:b/>
                <w:i/>
                <w:sz w:val="18"/>
              </w:rPr>
              <w:t xml:space="preserve">Базова стойност </w:t>
            </w:r>
          </w:p>
        </w:tc>
        <w:tc>
          <w:tcPr>
            <w:tcW w:w="708" w:type="dxa"/>
            <w:vMerge w:val="restart"/>
            <w:shd w:val="clear" w:color="auto" w:fill="auto"/>
          </w:tcPr>
          <w:p w14:paraId="7EEE9525" w14:textId="77777777" w:rsidR="00A44429" w:rsidRPr="00B87054" w:rsidRDefault="00A44429" w:rsidP="005C0259">
            <w:pPr>
              <w:rPr>
                <w:b/>
                <w:i/>
                <w:sz w:val="18"/>
                <w:szCs w:val="18"/>
              </w:rPr>
            </w:pPr>
            <w:r w:rsidRPr="00B87054">
              <w:rPr>
                <w:b/>
                <w:i/>
                <w:sz w:val="18"/>
              </w:rPr>
              <w:t>Базова година</w:t>
            </w:r>
          </w:p>
        </w:tc>
        <w:tc>
          <w:tcPr>
            <w:tcW w:w="1276" w:type="dxa"/>
            <w:gridSpan w:val="5"/>
            <w:shd w:val="clear" w:color="auto" w:fill="auto"/>
          </w:tcPr>
          <w:p w14:paraId="21DCAD8C" w14:textId="77777777" w:rsidR="00A44429" w:rsidRPr="00B87054" w:rsidRDefault="00A44429" w:rsidP="005C0259">
            <w:pPr>
              <w:snapToGrid w:val="0"/>
              <w:rPr>
                <w:b/>
                <w:i/>
                <w:sz w:val="18"/>
                <w:szCs w:val="18"/>
              </w:rPr>
            </w:pPr>
            <w:r w:rsidRPr="00B87054">
              <w:rPr>
                <w:b/>
                <w:i/>
                <w:sz w:val="18"/>
              </w:rPr>
              <w:t>Целева стойност</w:t>
            </w:r>
            <w:r w:rsidRPr="00B87054">
              <w:rPr>
                <w:rStyle w:val="FootnoteReference"/>
                <w:b/>
                <w:i/>
                <w:sz w:val="18"/>
              </w:rPr>
              <w:footnoteReference w:id="80"/>
            </w:r>
            <w:r w:rsidRPr="00B87054">
              <w:rPr>
                <w:b/>
                <w:i/>
                <w:sz w:val="18"/>
              </w:rPr>
              <w:t xml:space="preserve"> (2023 г.) </w:t>
            </w:r>
          </w:p>
        </w:tc>
        <w:tc>
          <w:tcPr>
            <w:tcW w:w="1418" w:type="dxa"/>
            <w:shd w:val="clear" w:color="auto" w:fill="auto"/>
          </w:tcPr>
          <w:p w14:paraId="29FA8623" w14:textId="77777777" w:rsidR="00A44429" w:rsidRPr="00B87054" w:rsidRDefault="00A44429" w:rsidP="005C0259">
            <w:pPr>
              <w:rPr>
                <w:b/>
                <w:i/>
                <w:sz w:val="18"/>
                <w:szCs w:val="18"/>
              </w:rPr>
            </w:pPr>
            <w:r w:rsidRPr="00B87054">
              <w:rPr>
                <w:b/>
                <w:i/>
                <w:sz w:val="18"/>
              </w:rPr>
              <w:t>Източник на данните</w:t>
            </w:r>
          </w:p>
        </w:tc>
        <w:tc>
          <w:tcPr>
            <w:tcW w:w="1588" w:type="dxa"/>
            <w:shd w:val="clear" w:color="auto" w:fill="auto"/>
          </w:tcPr>
          <w:p w14:paraId="0AF8C1FD" w14:textId="77777777" w:rsidR="00A44429" w:rsidRPr="00B87054" w:rsidRDefault="00A44429" w:rsidP="00F03C1E">
            <w:pPr>
              <w:rPr>
                <w:b/>
                <w:i/>
                <w:sz w:val="18"/>
                <w:szCs w:val="18"/>
              </w:rPr>
            </w:pPr>
            <w:r w:rsidRPr="00B87054">
              <w:rPr>
                <w:b/>
                <w:i/>
                <w:sz w:val="18"/>
              </w:rPr>
              <w:t>Честота на отчитане</w:t>
            </w:r>
          </w:p>
        </w:tc>
      </w:tr>
      <w:tr w:rsidR="00A44429" w:rsidRPr="00B87054" w14:paraId="3C56D14F" w14:textId="77777777" w:rsidTr="008224C1">
        <w:trPr>
          <w:trHeight w:val="577"/>
        </w:trPr>
        <w:tc>
          <w:tcPr>
            <w:tcW w:w="562" w:type="dxa"/>
            <w:vMerge/>
          </w:tcPr>
          <w:p w14:paraId="40EA0D09" w14:textId="77777777" w:rsidR="00A44429" w:rsidRPr="00B87054" w:rsidRDefault="00A44429" w:rsidP="00F03C1E">
            <w:pPr>
              <w:rPr>
                <w:b/>
                <w:sz w:val="18"/>
                <w:szCs w:val="18"/>
              </w:rPr>
            </w:pPr>
          </w:p>
        </w:tc>
        <w:tc>
          <w:tcPr>
            <w:tcW w:w="1389" w:type="dxa"/>
            <w:vMerge/>
            <w:shd w:val="clear" w:color="auto" w:fill="auto"/>
          </w:tcPr>
          <w:p w14:paraId="6E02F001" w14:textId="77777777" w:rsidR="00A44429" w:rsidRPr="00B87054" w:rsidRDefault="00A44429" w:rsidP="00F03C1E">
            <w:pPr>
              <w:rPr>
                <w:b/>
                <w:sz w:val="18"/>
                <w:szCs w:val="18"/>
              </w:rPr>
            </w:pPr>
          </w:p>
        </w:tc>
        <w:tc>
          <w:tcPr>
            <w:tcW w:w="851" w:type="dxa"/>
            <w:vMerge/>
            <w:shd w:val="clear" w:color="auto" w:fill="auto"/>
          </w:tcPr>
          <w:p w14:paraId="01BE391F" w14:textId="77777777" w:rsidR="00A44429" w:rsidRPr="00B87054" w:rsidRDefault="00A44429" w:rsidP="00F03C1E">
            <w:pPr>
              <w:rPr>
                <w:b/>
                <w:sz w:val="18"/>
                <w:szCs w:val="18"/>
              </w:rPr>
            </w:pPr>
          </w:p>
        </w:tc>
        <w:tc>
          <w:tcPr>
            <w:tcW w:w="283" w:type="dxa"/>
            <w:shd w:val="clear" w:color="auto" w:fill="auto"/>
          </w:tcPr>
          <w:p w14:paraId="79A21D52" w14:textId="77777777" w:rsidR="00A44429" w:rsidRPr="00B87054" w:rsidRDefault="00A44429" w:rsidP="00F03C1E">
            <w:pPr>
              <w:snapToGrid w:val="0"/>
              <w:rPr>
                <w:b/>
                <w:sz w:val="18"/>
                <w:szCs w:val="18"/>
              </w:rPr>
            </w:pPr>
            <w:r w:rsidRPr="00B87054">
              <w:rPr>
                <w:b/>
                <w:sz w:val="18"/>
              </w:rPr>
              <w:t>M</w:t>
            </w:r>
          </w:p>
        </w:tc>
        <w:tc>
          <w:tcPr>
            <w:tcW w:w="331" w:type="dxa"/>
            <w:gridSpan w:val="2"/>
            <w:shd w:val="clear" w:color="auto" w:fill="auto"/>
          </w:tcPr>
          <w:p w14:paraId="5B4BC26F" w14:textId="77777777" w:rsidR="00A44429" w:rsidRPr="00B87054" w:rsidRDefault="00A44429" w:rsidP="00F03C1E">
            <w:pPr>
              <w:snapToGrid w:val="0"/>
              <w:rPr>
                <w:b/>
                <w:sz w:val="18"/>
                <w:szCs w:val="18"/>
              </w:rPr>
            </w:pPr>
            <w:r w:rsidRPr="00B87054">
              <w:rPr>
                <w:b/>
                <w:sz w:val="18"/>
              </w:rPr>
              <w:t>Ж</w:t>
            </w:r>
          </w:p>
        </w:tc>
        <w:tc>
          <w:tcPr>
            <w:tcW w:w="520" w:type="dxa"/>
            <w:shd w:val="clear" w:color="auto" w:fill="auto"/>
          </w:tcPr>
          <w:p w14:paraId="046EFF9C" w14:textId="77777777" w:rsidR="00A44429" w:rsidRPr="00B87054" w:rsidRDefault="00A44429" w:rsidP="00F03C1E">
            <w:pPr>
              <w:snapToGrid w:val="0"/>
              <w:rPr>
                <w:b/>
                <w:sz w:val="18"/>
                <w:szCs w:val="18"/>
              </w:rPr>
            </w:pPr>
            <w:r w:rsidRPr="00B87054">
              <w:rPr>
                <w:b/>
                <w:sz w:val="18"/>
              </w:rPr>
              <w:t>О</w:t>
            </w:r>
          </w:p>
        </w:tc>
        <w:tc>
          <w:tcPr>
            <w:tcW w:w="708" w:type="dxa"/>
            <w:vMerge/>
            <w:shd w:val="clear" w:color="auto" w:fill="auto"/>
          </w:tcPr>
          <w:p w14:paraId="3150AAA3" w14:textId="77777777" w:rsidR="00A44429" w:rsidRPr="00B87054" w:rsidRDefault="00A44429" w:rsidP="00F03C1E">
            <w:pPr>
              <w:rPr>
                <w:b/>
                <w:sz w:val="18"/>
                <w:szCs w:val="18"/>
              </w:rPr>
            </w:pPr>
          </w:p>
        </w:tc>
        <w:tc>
          <w:tcPr>
            <w:tcW w:w="236" w:type="dxa"/>
            <w:shd w:val="clear" w:color="auto" w:fill="auto"/>
          </w:tcPr>
          <w:p w14:paraId="7EAEF412" w14:textId="77777777" w:rsidR="00A44429" w:rsidRPr="00B87054" w:rsidRDefault="00A44429" w:rsidP="00F03C1E">
            <w:pPr>
              <w:snapToGrid w:val="0"/>
              <w:rPr>
                <w:b/>
                <w:sz w:val="18"/>
                <w:szCs w:val="18"/>
              </w:rPr>
            </w:pPr>
            <w:r w:rsidRPr="00B87054">
              <w:rPr>
                <w:b/>
                <w:sz w:val="18"/>
              </w:rPr>
              <w:t>M</w:t>
            </w:r>
          </w:p>
        </w:tc>
        <w:tc>
          <w:tcPr>
            <w:tcW w:w="284" w:type="dxa"/>
            <w:gridSpan w:val="2"/>
            <w:shd w:val="clear" w:color="auto" w:fill="auto"/>
          </w:tcPr>
          <w:p w14:paraId="18D653F9" w14:textId="77777777" w:rsidR="00A44429" w:rsidRPr="00B87054" w:rsidRDefault="00A44429" w:rsidP="00F03C1E">
            <w:pPr>
              <w:snapToGrid w:val="0"/>
              <w:rPr>
                <w:b/>
                <w:sz w:val="18"/>
                <w:szCs w:val="18"/>
              </w:rPr>
            </w:pPr>
            <w:r w:rsidRPr="00B87054">
              <w:rPr>
                <w:b/>
                <w:sz w:val="18"/>
              </w:rPr>
              <w:t>Ж</w:t>
            </w:r>
          </w:p>
        </w:tc>
        <w:tc>
          <w:tcPr>
            <w:tcW w:w="756" w:type="dxa"/>
            <w:gridSpan w:val="2"/>
            <w:shd w:val="clear" w:color="auto" w:fill="auto"/>
          </w:tcPr>
          <w:p w14:paraId="71602DA1" w14:textId="77777777" w:rsidR="00A44429" w:rsidRPr="00B87054" w:rsidRDefault="00A44429" w:rsidP="00F03C1E">
            <w:pPr>
              <w:snapToGrid w:val="0"/>
              <w:rPr>
                <w:b/>
                <w:sz w:val="18"/>
                <w:szCs w:val="18"/>
              </w:rPr>
            </w:pPr>
            <w:r w:rsidRPr="00B87054">
              <w:rPr>
                <w:b/>
                <w:sz w:val="18"/>
              </w:rPr>
              <w:t>О</w:t>
            </w:r>
          </w:p>
        </w:tc>
        <w:tc>
          <w:tcPr>
            <w:tcW w:w="1418" w:type="dxa"/>
            <w:shd w:val="clear" w:color="auto" w:fill="auto"/>
          </w:tcPr>
          <w:p w14:paraId="11C35FD8" w14:textId="77777777" w:rsidR="00A44429" w:rsidRPr="00B87054" w:rsidRDefault="00A44429" w:rsidP="00F03C1E">
            <w:pPr>
              <w:rPr>
                <w:b/>
                <w:sz w:val="18"/>
                <w:szCs w:val="18"/>
              </w:rPr>
            </w:pPr>
          </w:p>
        </w:tc>
        <w:tc>
          <w:tcPr>
            <w:tcW w:w="1588" w:type="dxa"/>
            <w:shd w:val="clear" w:color="auto" w:fill="auto"/>
          </w:tcPr>
          <w:p w14:paraId="0F4099BE" w14:textId="77777777" w:rsidR="00A44429" w:rsidRPr="00B87054" w:rsidRDefault="00A44429" w:rsidP="00F03C1E">
            <w:pPr>
              <w:rPr>
                <w:b/>
                <w:sz w:val="18"/>
                <w:szCs w:val="18"/>
              </w:rPr>
            </w:pPr>
          </w:p>
        </w:tc>
      </w:tr>
      <w:tr w:rsidR="00AD4AED" w:rsidRPr="00B87054" w14:paraId="481470F9" w14:textId="77777777" w:rsidTr="008224C1">
        <w:trPr>
          <w:trHeight w:val="856"/>
        </w:trPr>
        <w:tc>
          <w:tcPr>
            <w:tcW w:w="562" w:type="dxa"/>
          </w:tcPr>
          <w:p w14:paraId="69A8A1E2" w14:textId="77777777" w:rsidR="00AD4AED" w:rsidRPr="00B87054" w:rsidRDefault="00AD4AED" w:rsidP="00F03C1E">
            <w:pPr>
              <w:pStyle w:val="ListBullet"/>
              <w:numPr>
                <w:ilvl w:val="0"/>
                <w:numId w:val="0"/>
              </w:numPr>
              <w:tabs>
                <w:tab w:val="left" w:pos="720"/>
              </w:tabs>
              <w:rPr>
                <w:b/>
                <w:sz w:val="18"/>
                <w:szCs w:val="18"/>
              </w:rPr>
            </w:pPr>
            <w:r w:rsidRPr="00B87054">
              <w:rPr>
                <w:i/>
                <w:color w:val="8DB3E2"/>
                <w:sz w:val="18"/>
              </w:rPr>
              <w:t xml:space="preserve">&lt;2.B.2.1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="M"&gt;</w:t>
            </w:r>
          </w:p>
        </w:tc>
        <w:tc>
          <w:tcPr>
            <w:tcW w:w="1389" w:type="dxa"/>
            <w:shd w:val="clear" w:color="auto" w:fill="auto"/>
          </w:tcPr>
          <w:p w14:paraId="0557414F" w14:textId="77777777" w:rsidR="00AD4AED" w:rsidRPr="00B87054" w:rsidRDefault="00AD4AED" w:rsidP="00F03C1E">
            <w:pPr>
              <w:pStyle w:val="ListBullet"/>
              <w:numPr>
                <w:ilvl w:val="0"/>
                <w:numId w:val="0"/>
              </w:numPr>
              <w:tabs>
                <w:tab w:val="left" w:pos="720"/>
              </w:tabs>
              <w:rPr>
                <w:b/>
                <w:sz w:val="18"/>
                <w:szCs w:val="18"/>
              </w:rPr>
            </w:pPr>
            <w:r w:rsidRPr="00B87054">
              <w:rPr>
                <w:i/>
                <w:color w:val="8DB3E2"/>
                <w:sz w:val="18"/>
              </w:rPr>
              <w:t xml:space="preserve">&lt;2.B.2.2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tc>
        <w:tc>
          <w:tcPr>
            <w:tcW w:w="851" w:type="dxa"/>
            <w:shd w:val="clear" w:color="auto" w:fill="auto"/>
          </w:tcPr>
          <w:p w14:paraId="7F711DE1" w14:textId="77777777" w:rsidR="00AD4AED" w:rsidRPr="00B87054" w:rsidRDefault="00AD4AED" w:rsidP="00F03C1E">
            <w:pPr>
              <w:snapToGrid w:val="0"/>
              <w:rPr>
                <w:b/>
                <w:sz w:val="18"/>
                <w:szCs w:val="18"/>
              </w:rPr>
            </w:pPr>
            <w:r w:rsidRPr="00B87054">
              <w:rPr>
                <w:i/>
                <w:color w:val="8DB3E2"/>
                <w:sz w:val="18"/>
              </w:rPr>
              <w:t xml:space="preserve">&lt;2.B.2.3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1134" w:type="dxa"/>
            <w:gridSpan w:val="4"/>
            <w:shd w:val="clear" w:color="auto" w:fill="auto"/>
          </w:tcPr>
          <w:p w14:paraId="31944B0F" w14:textId="77777777" w:rsidR="00AD4AED" w:rsidRPr="00B87054" w:rsidRDefault="00AD4AED" w:rsidP="00F03C1E">
            <w:pPr>
              <w:snapToGrid w:val="0"/>
              <w:rPr>
                <w:i/>
                <w:color w:val="8DB3E2"/>
                <w:sz w:val="18"/>
                <w:szCs w:val="18"/>
              </w:rPr>
            </w:pPr>
            <w:r w:rsidRPr="00B87054">
              <w:rPr>
                <w:i/>
                <w:color w:val="8DB3E2"/>
                <w:sz w:val="18"/>
              </w:rPr>
              <w:t xml:space="preserve">Количествени &lt;2.B.2.4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21103DEA" w14:textId="77777777" w:rsidR="00AD4AED" w:rsidRPr="00B87054" w:rsidRDefault="00AD4AED" w:rsidP="00F03C1E">
            <w:pPr>
              <w:pStyle w:val="ListBullet"/>
              <w:numPr>
                <w:ilvl w:val="0"/>
                <w:numId w:val="0"/>
              </w:numPr>
              <w:tabs>
                <w:tab w:val="left" w:pos="720"/>
              </w:tabs>
              <w:rPr>
                <w:b/>
                <w:sz w:val="18"/>
                <w:szCs w:val="18"/>
              </w:rPr>
            </w:pPr>
          </w:p>
        </w:tc>
        <w:tc>
          <w:tcPr>
            <w:tcW w:w="708" w:type="dxa"/>
            <w:shd w:val="clear" w:color="auto" w:fill="auto"/>
          </w:tcPr>
          <w:p w14:paraId="07240E15" w14:textId="77777777" w:rsidR="00AD4AED" w:rsidRPr="00B87054" w:rsidRDefault="00AD4AED" w:rsidP="00F03C1E">
            <w:pPr>
              <w:snapToGrid w:val="0"/>
              <w:rPr>
                <w:b/>
                <w:sz w:val="18"/>
                <w:szCs w:val="18"/>
              </w:rPr>
            </w:pPr>
            <w:r w:rsidRPr="00B87054">
              <w:rPr>
                <w:i/>
                <w:color w:val="8DB3E2"/>
                <w:sz w:val="18"/>
              </w:rPr>
              <w:t xml:space="preserve">&lt;2.B.2.5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1276" w:type="dxa"/>
            <w:gridSpan w:val="5"/>
            <w:shd w:val="clear" w:color="auto" w:fill="auto"/>
          </w:tcPr>
          <w:p w14:paraId="0D3CE777" w14:textId="77777777" w:rsidR="00AD4AED" w:rsidRPr="00B87054" w:rsidRDefault="00AD4AED" w:rsidP="00F03C1E">
            <w:pPr>
              <w:snapToGrid w:val="0"/>
              <w:spacing w:after="0"/>
              <w:rPr>
                <w:i/>
                <w:color w:val="8DB3E2"/>
                <w:sz w:val="18"/>
                <w:szCs w:val="18"/>
              </w:rPr>
            </w:pPr>
            <w:r w:rsidRPr="00B87054">
              <w:rPr>
                <w:i/>
                <w:color w:val="8DB3E2"/>
                <w:sz w:val="18"/>
              </w:rPr>
              <w:t xml:space="preserve">Количествени &lt;2.B.2.6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74887DAB" w14:textId="77777777" w:rsidR="00AD4AED" w:rsidRPr="00B87054" w:rsidRDefault="00AD4AED" w:rsidP="00F03C1E">
            <w:pPr>
              <w:pStyle w:val="ListBullet"/>
              <w:numPr>
                <w:ilvl w:val="0"/>
                <w:numId w:val="0"/>
              </w:numPr>
              <w:tabs>
                <w:tab w:val="left" w:pos="720"/>
              </w:tabs>
              <w:rPr>
                <w:b/>
                <w:sz w:val="18"/>
                <w:szCs w:val="18"/>
              </w:rPr>
            </w:pPr>
            <w:r w:rsidRPr="00B87054">
              <w:rPr>
                <w:i/>
                <w:color w:val="8DB3E2"/>
                <w:sz w:val="18"/>
              </w:rPr>
              <w:t xml:space="preserve">Качествени&lt;2.B.2.6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1418" w:type="dxa"/>
            <w:shd w:val="clear" w:color="auto" w:fill="auto"/>
          </w:tcPr>
          <w:p w14:paraId="334A073A" w14:textId="77777777" w:rsidR="00AD4AED" w:rsidRPr="00B87054" w:rsidRDefault="00AD4AED" w:rsidP="00F03C1E">
            <w:pPr>
              <w:pStyle w:val="ListBullet"/>
              <w:numPr>
                <w:ilvl w:val="0"/>
                <w:numId w:val="0"/>
              </w:numPr>
              <w:rPr>
                <w:b/>
                <w:sz w:val="20"/>
              </w:rPr>
            </w:pPr>
            <w:r w:rsidRPr="00B87054">
              <w:rPr>
                <w:i/>
                <w:color w:val="8DB3E2"/>
                <w:sz w:val="18"/>
              </w:rPr>
              <w:t xml:space="preserve">&lt;2.B.2.7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1588" w:type="dxa"/>
            <w:shd w:val="clear" w:color="auto" w:fill="auto"/>
          </w:tcPr>
          <w:p w14:paraId="3A040A85" w14:textId="77777777" w:rsidR="00AD4AED" w:rsidRPr="00B87054" w:rsidRDefault="00AD4AED" w:rsidP="00F03C1E">
            <w:pPr>
              <w:pStyle w:val="ListBullet"/>
              <w:numPr>
                <w:ilvl w:val="0"/>
                <w:numId w:val="0"/>
              </w:numPr>
              <w:rPr>
                <w:b/>
                <w:sz w:val="20"/>
              </w:rPr>
            </w:pPr>
            <w:r w:rsidRPr="00B87054">
              <w:rPr>
                <w:i/>
                <w:color w:val="8DB3E2"/>
                <w:sz w:val="18"/>
              </w:rPr>
              <w:t xml:space="preserve">&lt;2.B.2.8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A24CC6" w:rsidRPr="00B87054" w14:paraId="448938D0" w14:textId="77777777" w:rsidTr="008224C1">
        <w:trPr>
          <w:trHeight w:val="443"/>
        </w:trPr>
        <w:tc>
          <w:tcPr>
            <w:tcW w:w="562" w:type="dxa"/>
            <w:vAlign w:val="center"/>
          </w:tcPr>
          <w:p w14:paraId="533EE66F" w14:textId="77777777" w:rsidR="00A24CC6" w:rsidRPr="00B87054" w:rsidRDefault="00E50F3B" w:rsidP="00BC0F1C">
            <w:pPr>
              <w:jc w:val="center"/>
              <w:rPr>
                <w:sz w:val="20"/>
                <w:lang w:val="en-US"/>
              </w:rPr>
            </w:pPr>
            <w:r w:rsidRPr="00B87054">
              <w:rPr>
                <w:sz w:val="20"/>
                <w:lang w:val="en-US"/>
              </w:rPr>
              <w:t>6.1</w:t>
            </w:r>
          </w:p>
        </w:tc>
        <w:tc>
          <w:tcPr>
            <w:tcW w:w="1389" w:type="dxa"/>
            <w:shd w:val="clear" w:color="auto" w:fill="auto"/>
            <w:vAlign w:val="center"/>
          </w:tcPr>
          <w:p w14:paraId="2F1B1255" w14:textId="77777777" w:rsidR="00A24CC6" w:rsidRPr="00B87054" w:rsidDel="00A24CC6" w:rsidRDefault="00A24CC6" w:rsidP="00EA1465">
            <w:pPr>
              <w:pStyle w:val="Text1"/>
              <w:ind w:left="0"/>
              <w:jc w:val="center"/>
              <w:rPr>
                <w:sz w:val="20"/>
              </w:rPr>
            </w:pPr>
            <w:r w:rsidRPr="00B87054">
              <w:rPr>
                <w:sz w:val="20"/>
              </w:rPr>
              <w:t>Средно време за одобр</w:t>
            </w:r>
            <w:r w:rsidR="00EA1465" w:rsidRPr="00B87054">
              <w:rPr>
                <w:sz w:val="20"/>
              </w:rPr>
              <w:t>я</w:t>
            </w:r>
            <w:r w:rsidRPr="00B87054">
              <w:rPr>
                <w:sz w:val="20"/>
              </w:rPr>
              <w:t>в</w:t>
            </w:r>
            <w:r w:rsidR="00EA1465" w:rsidRPr="00B87054">
              <w:rPr>
                <w:sz w:val="20"/>
              </w:rPr>
              <w:t>а</w:t>
            </w:r>
            <w:r w:rsidRPr="00B87054">
              <w:rPr>
                <w:sz w:val="20"/>
              </w:rPr>
              <w:t>не на проектно предложение</w:t>
            </w:r>
          </w:p>
        </w:tc>
        <w:tc>
          <w:tcPr>
            <w:tcW w:w="851" w:type="dxa"/>
            <w:shd w:val="clear" w:color="auto" w:fill="auto"/>
            <w:vAlign w:val="center"/>
          </w:tcPr>
          <w:p w14:paraId="3C9B10D5" w14:textId="77777777" w:rsidR="00A24CC6" w:rsidRPr="00B87054" w:rsidDel="00A24CC6" w:rsidRDefault="00A41336" w:rsidP="00BC0F1C">
            <w:pPr>
              <w:jc w:val="center"/>
              <w:rPr>
                <w:sz w:val="20"/>
              </w:rPr>
            </w:pPr>
            <w:r w:rsidRPr="00B87054">
              <w:rPr>
                <w:sz w:val="20"/>
              </w:rPr>
              <w:t>Брой</w:t>
            </w:r>
            <w:r w:rsidR="00A24CC6" w:rsidRPr="00B87054">
              <w:rPr>
                <w:sz w:val="20"/>
              </w:rPr>
              <w:t xml:space="preserve"> дни</w:t>
            </w:r>
          </w:p>
        </w:tc>
        <w:tc>
          <w:tcPr>
            <w:tcW w:w="283" w:type="dxa"/>
            <w:shd w:val="clear" w:color="auto" w:fill="auto"/>
            <w:vAlign w:val="center"/>
          </w:tcPr>
          <w:p w14:paraId="23E19FEF" w14:textId="77777777" w:rsidR="00A24CC6" w:rsidRPr="00B87054" w:rsidDel="0013070F" w:rsidRDefault="00A24CC6" w:rsidP="00BC0F1C">
            <w:pPr>
              <w:jc w:val="center"/>
              <w:rPr>
                <w:sz w:val="20"/>
              </w:rPr>
            </w:pPr>
          </w:p>
        </w:tc>
        <w:tc>
          <w:tcPr>
            <w:tcW w:w="284" w:type="dxa"/>
            <w:shd w:val="clear" w:color="auto" w:fill="auto"/>
            <w:vAlign w:val="center"/>
          </w:tcPr>
          <w:p w14:paraId="21C16486" w14:textId="77777777" w:rsidR="00A24CC6" w:rsidRPr="00B87054" w:rsidDel="0013070F" w:rsidRDefault="00A24CC6" w:rsidP="00BC0F1C">
            <w:pPr>
              <w:jc w:val="center"/>
              <w:rPr>
                <w:sz w:val="20"/>
              </w:rPr>
            </w:pPr>
          </w:p>
        </w:tc>
        <w:tc>
          <w:tcPr>
            <w:tcW w:w="567" w:type="dxa"/>
            <w:gridSpan w:val="2"/>
            <w:shd w:val="clear" w:color="auto" w:fill="auto"/>
            <w:vAlign w:val="center"/>
          </w:tcPr>
          <w:p w14:paraId="133A3436" w14:textId="77777777" w:rsidR="00A24CC6" w:rsidRPr="00B87054" w:rsidDel="00A24CC6" w:rsidRDefault="00A24CC6" w:rsidP="00BC0F1C">
            <w:pPr>
              <w:jc w:val="center"/>
              <w:rPr>
                <w:sz w:val="20"/>
              </w:rPr>
            </w:pPr>
            <w:r w:rsidRPr="00B87054">
              <w:rPr>
                <w:sz w:val="20"/>
              </w:rPr>
              <w:t>1</w:t>
            </w:r>
            <w:r w:rsidR="00BF103B" w:rsidRPr="00B87054">
              <w:rPr>
                <w:sz w:val="20"/>
              </w:rPr>
              <w:t>55</w:t>
            </w:r>
          </w:p>
        </w:tc>
        <w:tc>
          <w:tcPr>
            <w:tcW w:w="708" w:type="dxa"/>
            <w:shd w:val="clear" w:color="auto" w:fill="auto"/>
            <w:vAlign w:val="center"/>
          </w:tcPr>
          <w:p w14:paraId="3AF1B2B1" w14:textId="77777777" w:rsidR="00A24CC6" w:rsidRPr="00B87054" w:rsidDel="00A24CC6" w:rsidRDefault="00A24CC6" w:rsidP="00BC0F1C">
            <w:pPr>
              <w:jc w:val="center"/>
              <w:rPr>
                <w:sz w:val="20"/>
              </w:rPr>
            </w:pPr>
            <w:r w:rsidRPr="00B87054">
              <w:rPr>
                <w:sz w:val="20"/>
              </w:rPr>
              <w:t>2013</w:t>
            </w:r>
          </w:p>
        </w:tc>
        <w:tc>
          <w:tcPr>
            <w:tcW w:w="284" w:type="dxa"/>
            <w:gridSpan w:val="2"/>
            <w:shd w:val="clear" w:color="auto" w:fill="auto"/>
            <w:vAlign w:val="center"/>
          </w:tcPr>
          <w:p w14:paraId="6560F72E" w14:textId="77777777" w:rsidR="00A24CC6" w:rsidRPr="00B87054" w:rsidDel="00C45BB1" w:rsidRDefault="00A24CC6" w:rsidP="00BC0F1C">
            <w:pPr>
              <w:jc w:val="center"/>
              <w:rPr>
                <w:sz w:val="20"/>
              </w:rPr>
            </w:pPr>
          </w:p>
        </w:tc>
        <w:tc>
          <w:tcPr>
            <w:tcW w:w="283" w:type="dxa"/>
            <w:gridSpan w:val="2"/>
            <w:shd w:val="clear" w:color="auto" w:fill="auto"/>
            <w:vAlign w:val="center"/>
          </w:tcPr>
          <w:p w14:paraId="53F79978" w14:textId="77777777" w:rsidR="00A24CC6" w:rsidRPr="00B87054" w:rsidDel="00C45BB1" w:rsidRDefault="00A24CC6" w:rsidP="00BC0F1C">
            <w:pPr>
              <w:jc w:val="center"/>
              <w:rPr>
                <w:sz w:val="20"/>
              </w:rPr>
            </w:pPr>
          </w:p>
        </w:tc>
        <w:tc>
          <w:tcPr>
            <w:tcW w:w="709" w:type="dxa"/>
            <w:shd w:val="clear" w:color="auto" w:fill="auto"/>
            <w:vAlign w:val="center"/>
          </w:tcPr>
          <w:p w14:paraId="5CC770CD" w14:textId="543B1D2B" w:rsidR="00A24CC6" w:rsidRPr="00B87054" w:rsidDel="00A24CC6" w:rsidRDefault="0027028A" w:rsidP="00BC0F1C">
            <w:pPr>
              <w:jc w:val="center"/>
              <w:rPr>
                <w:sz w:val="20"/>
              </w:rPr>
            </w:pPr>
            <w:r w:rsidRPr="00B87054">
              <w:rPr>
                <w:sz w:val="20"/>
              </w:rPr>
              <w:t>90</w:t>
            </w:r>
          </w:p>
        </w:tc>
        <w:tc>
          <w:tcPr>
            <w:tcW w:w="1418" w:type="dxa"/>
            <w:shd w:val="clear" w:color="auto" w:fill="auto"/>
            <w:vAlign w:val="center"/>
          </w:tcPr>
          <w:p w14:paraId="5B8663E0" w14:textId="7100453E" w:rsidR="00E64AB5" w:rsidRPr="00B87054" w:rsidRDefault="00E64AB5" w:rsidP="00BC0F1C">
            <w:pPr>
              <w:autoSpaceDE w:val="0"/>
              <w:autoSpaceDN w:val="0"/>
              <w:adjustRightInd w:val="0"/>
              <w:snapToGrid w:val="0"/>
              <w:jc w:val="center"/>
              <w:rPr>
                <w:sz w:val="20"/>
              </w:rPr>
            </w:pPr>
            <w:r w:rsidRPr="00B87054">
              <w:rPr>
                <w:sz w:val="20"/>
              </w:rPr>
              <w:t>УО</w:t>
            </w:r>
            <w:r w:rsidR="00894962">
              <w:rPr>
                <w:sz w:val="20"/>
              </w:rPr>
              <w:t xml:space="preserve"> на ОПОС</w:t>
            </w:r>
          </w:p>
          <w:p w14:paraId="6A3F4B00" w14:textId="7ADADF65" w:rsidR="00A24CC6" w:rsidRPr="00B87054" w:rsidDel="00A24CC6" w:rsidRDefault="00A24CC6" w:rsidP="00BC0F1C">
            <w:pPr>
              <w:autoSpaceDE w:val="0"/>
              <w:autoSpaceDN w:val="0"/>
              <w:adjustRightInd w:val="0"/>
              <w:snapToGrid w:val="0"/>
              <w:jc w:val="center"/>
              <w:rPr>
                <w:sz w:val="20"/>
              </w:rPr>
            </w:pPr>
          </w:p>
        </w:tc>
        <w:tc>
          <w:tcPr>
            <w:tcW w:w="1588" w:type="dxa"/>
            <w:shd w:val="clear" w:color="auto" w:fill="auto"/>
            <w:vAlign w:val="center"/>
          </w:tcPr>
          <w:p w14:paraId="192D39BC" w14:textId="77777777" w:rsidR="00A24CC6" w:rsidRPr="00B87054" w:rsidRDefault="00A24CC6" w:rsidP="00BC0F1C">
            <w:pPr>
              <w:autoSpaceDE w:val="0"/>
              <w:autoSpaceDN w:val="0"/>
              <w:adjustRightInd w:val="0"/>
              <w:snapToGrid w:val="0"/>
              <w:jc w:val="center"/>
              <w:rPr>
                <w:sz w:val="20"/>
              </w:rPr>
            </w:pPr>
            <w:r w:rsidRPr="00B87054">
              <w:rPr>
                <w:sz w:val="20"/>
              </w:rPr>
              <w:t>2019</w:t>
            </w:r>
          </w:p>
          <w:p w14:paraId="770CA900" w14:textId="77777777" w:rsidR="00A24CC6" w:rsidRPr="00B87054" w:rsidRDefault="00A24CC6" w:rsidP="00BC0F1C">
            <w:pPr>
              <w:autoSpaceDE w:val="0"/>
              <w:autoSpaceDN w:val="0"/>
              <w:adjustRightInd w:val="0"/>
              <w:snapToGrid w:val="0"/>
              <w:jc w:val="center"/>
              <w:rPr>
                <w:sz w:val="20"/>
              </w:rPr>
            </w:pPr>
            <w:r w:rsidRPr="00B87054">
              <w:rPr>
                <w:sz w:val="20"/>
              </w:rPr>
              <w:t>2021</w:t>
            </w:r>
          </w:p>
          <w:p w14:paraId="3BBC5EAF" w14:textId="77777777" w:rsidR="00A24CC6" w:rsidRPr="00B87054" w:rsidDel="00A24CC6" w:rsidRDefault="00A24CC6" w:rsidP="00BC0F1C">
            <w:pPr>
              <w:autoSpaceDE w:val="0"/>
              <w:autoSpaceDN w:val="0"/>
              <w:adjustRightInd w:val="0"/>
              <w:snapToGrid w:val="0"/>
              <w:jc w:val="center"/>
              <w:rPr>
                <w:sz w:val="20"/>
              </w:rPr>
            </w:pPr>
            <w:r w:rsidRPr="00B87054">
              <w:rPr>
                <w:sz w:val="20"/>
              </w:rPr>
              <w:t>2023</w:t>
            </w:r>
          </w:p>
        </w:tc>
      </w:tr>
      <w:tr w:rsidR="00A24CC6" w:rsidRPr="00B87054" w14:paraId="5715C25E" w14:textId="77777777" w:rsidTr="008224C1">
        <w:trPr>
          <w:trHeight w:val="443"/>
        </w:trPr>
        <w:tc>
          <w:tcPr>
            <w:tcW w:w="562" w:type="dxa"/>
            <w:vAlign w:val="center"/>
          </w:tcPr>
          <w:p w14:paraId="5F556A36" w14:textId="77777777" w:rsidR="00A24CC6" w:rsidRPr="00B87054" w:rsidRDefault="00E50F3B" w:rsidP="00BC0F1C">
            <w:pPr>
              <w:jc w:val="center"/>
              <w:rPr>
                <w:sz w:val="18"/>
                <w:szCs w:val="18"/>
                <w:lang w:val="en-US"/>
              </w:rPr>
            </w:pPr>
            <w:r w:rsidRPr="00B87054">
              <w:rPr>
                <w:sz w:val="18"/>
                <w:szCs w:val="18"/>
                <w:lang w:val="en-US"/>
              </w:rPr>
              <w:t>6.2</w:t>
            </w:r>
          </w:p>
        </w:tc>
        <w:tc>
          <w:tcPr>
            <w:tcW w:w="1389" w:type="dxa"/>
            <w:shd w:val="clear" w:color="auto" w:fill="auto"/>
            <w:vAlign w:val="center"/>
          </w:tcPr>
          <w:p w14:paraId="6AD893F9" w14:textId="77777777" w:rsidR="00A24CC6" w:rsidRPr="00B87054" w:rsidRDefault="00A24CC6" w:rsidP="00BC0F1C">
            <w:pPr>
              <w:pStyle w:val="Text1"/>
              <w:ind w:left="0"/>
              <w:jc w:val="center"/>
              <w:rPr>
                <w:sz w:val="20"/>
              </w:rPr>
            </w:pPr>
            <w:r w:rsidRPr="00B87054">
              <w:rPr>
                <w:sz w:val="20"/>
              </w:rPr>
              <w:t>Средно време за верификация на искане за средства</w:t>
            </w:r>
          </w:p>
        </w:tc>
        <w:tc>
          <w:tcPr>
            <w:tcW w:w="851" w:type="dxa"/>
            <w:shd w:val="clear" w:color="auto" w:fill="auto"/>
            <w:vAlign w:val="center"/>
          </w:tcPr>
          <w:p w14:paraId="11B1A90D" w14:textId="77777777" w:rsidR="00A24CC6" w:rsidRPr="00B87054" w:rsidRDefault="00A41336" w:rsidP="00BC0F1C">
            <w:pPr>
              <w:jc w:val="center"/>
              <w:rPr>
                <w:sz w:val="20"/>
              </w:rPr>
            </w:pPr>
            <w:r w:rsidRPr="00B87054">
              <w:rPr>
                <w:sz w:val="20"/>
              </w:rPr>
              <w:t>Брой</w:t>
            </w:r>
            <w:r w:rsidR="00A24CC6" w:rsidRPr="00B87054">
              <w:rPr>
                <w:sz w:val="20"/>
              </w:rPr>
              <w:t xml:space="preserve"> дни</w:t>
            </w:r>
          </w:p>
        </w:tc>
        <w:tc>
          <w:tcPr>
            <w:tcW w:w="283" w:type="dxa"/>
            <w:shd w:val="clear" w:color="auto" w:fill="auto"/>
            <w:vAlign w:val="center"/>
          </w:tcPr>
          <w:p w14:paraId="67AF1948" w14:textId="77777777" w:rsidR="00A24CC6" w:rsidRPr="00B87054" w:rsidDel="0013070F" w:rsidRDefault="00A24CC6" w:rsidP="00BC0F1C">
            <w:pPr>
              <w:jc w:val="center"/>
              <w:rPr>
                <w:sz w:val="20"/>
              </w:rPr>
            </w:pPr>
          </w:p>
        </w:tc>
        <w:tc>
          <w:tcPr>
            <w:tcW w:w="284" w:type="dxa"/>
            <w:shd w:val="clear" w:color="auto" w:fill="auto"/>
            <w:vAlign w:val="center"/>
          </w:tcPr>
          <w:p w14:paraId="4369DCE3" w14:textId="77777777" w:rsidR="00A24CC6" w:rsidRPr="00B87054" w:rsidDel="0013070F" w:rsidRDefault="00A24CC6" w:rsidP="00BC0F1C">
            <w:pPr>
              <w:jc w:val="center"/>
              <w:rPr>
                <w:sz w:val="20"/>
              </w:rPr>
            </w:pPr>
          </w:p>
        </w:tc>
        <w:tc>
          <w:tcPr>
            <w:tcW w:w="567" w:type="dxa"/>
            <w:gridSpan w:val="2"/>
            <w:shd w:val="clear" w:color="auto" w:fill="auto"/>
            <w:vAlign w:val="center"/>
          </w:tcPr>
          <w:p w14:paraId="4F4BC25C" w14:textId="77777777" w:rsidR="00A24CC6" w:rsidRPr="00B87054" w:rsidRDefault="00A96CC4" w:rsidP="00BC0F1C">
            <w:pPr>
              <w:jc w:val="center"/>
              <w:rPr>
                <w:sz w:val="20"/>
              </w:rPr>
            </w:pPr>
            <w:r w:rsidRPr="00B87054">
              <w:rPr>
                <w:sz w:val="20"/>
              </w:rPr>
              <w:t>9</w:t>
            </w:r>
            <w:r w:rsidR="00A24CC6" w:rsidRPr="00B87054">
              <w:rPr>
                <w:sz w:val="20"/>
              </w:rPr>
              <w:t>0</w:t>
            </w:r>
          </w:p>
        </w:tc>
        <w:tc>
          <w:tcPr>
            <w:tcW w:w="708" w:type="dxa"/>
            <w:shd w:val="clear" w:color="auto" w:fill="auto"/>
            <w:vAlign w:val="center"/>
          </w:tcPr>
          <w:p w14:paraId="286C31B8" w14:textId="77777777" w:rsidR="00A24CC6" w:rsidRPr="00B87054" w:rsidRDefault="00A24CC6" w:rsidP="00BC0F1C">
            <w:pPr>
              <w:jc w:val="center"/>
              <w:rPr>
                <w:sz w:val="20"/>
              </w:rPr>
            </w:pPr>
            <w:r w:rsidRPr="00B87054">
              <w:rPr>
                <w:sz w:val="20"/>
              </w:rPr>
              <w:t>2013</w:t>
            </w:r>
          </w:p>
        </w:tc>
        <w:tc>
          <w:tcPr>
            <w:tcW w:w="284" w:type="dxa"/>
            <w:gridSpan w:val="2"/>
            <w:shd w:val="clear" w:color="auto" w:fill="auto"/>
            <w:vAlign w:val="center"/>
          </w:tcPr>
          <w:p w14:paraId="59BC21B4" w14:textId="77777777" w:rsidR="00A24CC6" w:rsidRPr="00B87054" w:rsidDel="00C45BB1" w:rsidRDefault="00A24CC6" w:rsidP="00BC0F1C">
            <w:pPr>
              <w:jc w:val="center"/>
              <w:rPr>
                <w:sz w:val="20"/>
              </w:rPr>
            </w:pPr>
          </w:p>
        </w:tc>
        <w:tc>
          <w:tcPr>
            <w:tcW w:w="283" w:type="dxa"/>
            <w:gridSpan w:val="2"/>
            <w:shd w:val="clear" w:color="auto" w:fill="auto"/>
            <w:vAlign w:val="center"/>
          </w:tcPr>
          <w:p w14:paraId="2165E9A2" w14:textId="77777777" w:rsidR="00A24CC6" w:rsidRPr="00B87054" w:rsidDel="00C45BB1" w:rsidRDefault="00A24CC6" w:rsidP="00BC0F1C">
            <w:pPr>
              <w:jc w:val="center"/>
              <w:rPr>
                <w:sz w:val="20"/>
              </w:rPr>
            </w:pPr>
          </w:p>
        </w:tc>
        <w:tc>
          <w:tcPr>
            <w:tcW w:w="709" w:type="dxa"/>
            <w:shd w:val="clear" w:color="auto" w:fill="auto"/>
            <w:vAlign w:val="center"/>
          </w:tcPr>
          <w:p w14:paraId="5DC0AD43" w14:textId="77777777" w:rsidR="00A24CC6" w:rsidRPr="00B87054" w:rsidRDefault="00AD1859" w:rsidP="00BC0F1C">
            <w:pPr>
              <w:jc w:val="center"/>
              <w:rPr>
                <w:sz w:val="20"/>
              </w:rPr>
            </w:pPr>
            <w:r w:rsidRPr="00B87054">
              <w:rPr>
                <w:sz w:val="20"/>
              </w:rPr>
              <w:t>85</w:t>
            </w:r>
          </w:p>
        </w:tc>
        <w:tc>
          <w:tcPr>
            <w:tcW w:w="1418" w:type="dxa"/>
            <w:shd w:val="clear" w:color="auto" w:fill="auto"/>
            <w:vAlign w:val="center"/>
          </w:tcPr>
          <w:p w14:paraId="43C3D322" w14:textId="39B931A8" w:rsidR="00A24CC6" w:rsidRPr="00B87054" w:rsidRDefault="00894962" w:rsidP="00DC6B4E">
            <w:pPr>
              <w:autoSpaceDE w:val="0"/>
              <w:autoSpaceDN w:val="0"/>
              <w:adjustRightInd w:val="0"/>
              <w:snapToGrid w:val="0"/>
              <w:rPr>
                <w:sz w:val="20"/>
              </w:rPr>
            </w:pPr>
            <w:r>
              <w:rPr>
                <w:sz w:val="20"/>
              </w:rPr>
              <w:t>УО на ОПОС</w:t>
            </w:r>
          </w:p>
        </w:tc>
        <w:tc>
          <w:tcPr>
            <w:tcW w:w="1588" w:type="dxa"/>
            <w:shd w:val="clear" w:color="auto" w:fill="auto"/>
            <w:vAlign w:val="center"/>
          </w:tcPr>
          <w:p w14:paraId="4A87997D" w14:textId="77777777" w:rsidR="00A24CC6" w:rsidRPr="00B87054" w:rsidRDefault="00A24CC6" w:rsidP="00BC0F1C">
            <w:pPr>
              <w:autoSpaceDE w:val="0"/>
              <w:autoSpaceDN w:val="0"/>
              <w:adjustRightInd w:val="0"/>
              <w:snapToGrid w:val="0"/>
              <w:jc w:val="center"/>
              <w:rPr>
                <w:sz w:val="20"/>
              </w:rPr>
            </w:pPr>
            <w:r w:rsidRPr="00B87054">
              <w:rPr>
                <w:sz w:val="20"/>
              </w:rPr>
              <w:t>2019</w:t>
            </w:r>
          </w:p>
          <w:p w14:paraId="4F183DF4" w14:textId="77777777" w:rsidR="00A24CC6" w:rsidRPr="00B87054" w:rsidRDefault="00A24CC6" w:rsidP="00BC0F1C">
            <w:pPr>
              <w:autoSpaceDE w:val="0"/>
              <w:autoSpaceDN w:val="0"/>
              <w:adjustRightInd w:val="0"/>
              <w:snapToGrid w:val="0"/>
              <w:jc w:val="center"/>
              <w:rPr>
                <w:sz w:val="20"/>
              </w:rPr>
            </w:pPr>
            <w:r w:rsidRPr="00B87054">
              <w:rPr>
                <w:sz w:val="20"/>
              </w:rPr>
              <w:t>2021</w:t>
            </w:r>
          </w:p>
          <w:p w14:paraId="700DA8E8" w14:textId="77777777" w:rsidR="00A24CC6" w:rsidRPr="00B87054" w:rsidRDefault="00A24CC6" w:rsidP="00BC0F1C">
            <w:pPr>
              <w:autoSpaceDE w:val="0"/>
              <w:autoSpaceDN w:val="0"/>
              <w:adjustRightInd w:val="0"/>
              <w:snapToGrid w:val="0"/>
              <w:jc w:val="center"/>
              <w:rPr>
                <w:sz w:val="20"/>
              </w:rPr>
            </w:pPr>
            <w:r w:rsidRPr="00B87054">
              <w:rPr>
                <w:sz w:val="20"/>
              </w:rPr>
              <w:t>2023</w:t>
            </w:r>
          </w:p>
        </w:tc>
      </w:tr>
    </w:tbl>
    <w:p w14:paraId="78CE742D" w14:textId="77777777" w:rsidR="00845B0B" w:rsidRPr="00B87054" w:rsidRDefault="00845B0B" w:rsidP="001823DD">
      <w:pPr>
        <w:suppressAutoHyphens/>
        <w:rPr>
          <w:b/>
        </w:rPr>
      </w:pPr>
    </w:p>
    <w:p w14:paraId="234BCEFF" w14:textId="77777777" w:rsidR="001823DD" w:rsidRPr="00B87054" w:rsidRDefault="001823DD" w:rsidP="001823DD">
      <w:pPr>
        <w:suppressAutoHyphens/>
      </w:pPr>
      <w:r w:rsidRPr="00B87054">
        <w:rPr>
          <w:b/>
        </w:rPr>
        <w:t xml:space="preserve">2.Б.4 </w:t>
      </w:r>
      <w:r w:rsidRPr="00B87054">
        <w:tab/>
      </w:r>
      <w:r w:rsidRPr="00B87054">
        <w:rPr>
          <w:b/>
        </w:rPr>
        <w:t>Специфични цели и очаквани резултати</w:t>
      </w:r>
      <w:r w:rsidRPr="00B87054">
        <w:t xml:space="preserve"> </w:t>
      </w:r>
    </w:p>
    <w:p w14:paraId="2E50CECD" w14:textId="77777777" w:rsidR="001823DD" w:rsidRPr="00B87054" w:rsidRDefault="001823DD" w:rsidP="001823DD">
      <w:pPr>
        <w:suppressAutoHyphens/>
      </w:pPr>
      <w:r w:rsidRPr="00B87054">
        <w:t>(повтаря се за всяка специфична цел в рамките на приоритетната ос)</w:t>
      </w:r>
    </w:p>
    <w:p w14:paraId="6D1A50DB" w14:textId="77777777" w:rsidR="001823DD" w:rsidRPr="00B87054" w:rsidRDefault="001823DD" w:rsidP="00845B0B">
      <w:pPr>
        <w:suppressAutoHyphens/>
        <w:spacing w:after="240"/>
      </w:pPr>
      <w:r w:rsidRPr="00B87054">
        <w:t>(Позоваване: член 96, параграф 2, първа алинея, буква в), подточки i) и 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4"/>
      </w:tblGrid>
      <w:tr w:rsidR="001823DD" w:rsidRPr="00B87054" w14:paraId="587ABF67" w14:textId="77777777" w:rsidTr="002A51D1">
        <w:trPr>
          <w:trHeight w:val="491"/>
        </w:trPr>
        <w:tc>
          <w:tcPr>
            <w:tcW w:w="2093" w:type="dxa"/>
            <w:shd w:val="clear" w:color="auto" w:fill="auto"/>
          </w:tcPr>
          <w:p w14:paraId="259CDF37" w14:textId="77777777" w:rsidR="001823DD" w:rsidRPr="00B87054" w:rsidRDefault="001823DD" w:rsidP="001823DD">
            <w:pPr>
              <w:suppressAutoHyphens/>
              <w:rPr>
                <w:i/>
              </w:rPr>
            </w:pPr>
            <w:r w:rsidRPr="00B87054">
              <w:rPr>
                <w:i/>
              </w:rPr>
              <w:t>Идентификация</w:t>
            </w:r>
          </w:p>
        </w:tc>
        <w:tc>
          <w:tcPr>
            <w:tcW w:w="6974" w:type="dxa"/>
            <w:shd w:val="clear" w:color="auto" w:fill="auto"/>
          </w:tcPr>
          <w:p w14:paraId="0E2C0BFD" w14:textId="77777777" w:rsidR="001823DD" w:rsidRPr="00B87054" w:rsidRDefault="001823DD" w:rsidP="00845B0B">
            <w:pPr>
              <w:pStyle w:val="ListBullet"/>
              <w:numPr>
                <w:ilvl w:val="0"/>
                <w:numId w:val="0"/>
              </w:numPr>
              <w:tabs>
                <w:tab w:val="left" w:pos="720"/>
              </w:tabs>
              <w:rPr>
                <w:i/>
                <w:color w:val="8DB3E2"/>
                <w:sz w:val="18"/>
              </w:rPr>
            </w:pPr>
            <w:r w:rsidRPr="00B87054">
              <w:rPr>
                <w:i/>
                <w:color w:val="8DB3E2"/>
                <w:sz w:val="18"/>
              </w:rPr>
              <w:t xml:space="preserve">&lt;2B.1.1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="G"&gt;</w:t>
            </w:r>
          </w:p>
          <w:p w14:paraId="4AD49591" w14:textId="77777777" w:rsidR="001823DD" w:rsidRPr="00B87054" w:rsidRDefault="001823DD" w:rsidP="001823DD">
            <w:pPr>
              <w:suppressAutoHyphens/>
            </w:pPr>
            <w:r w:rsidRPr="00B87054">
              <w:t>Специфична цел 2</w:t>
            </w:r>
          </w:p>
        </w:tc>
      </w:tr>
      <w:tr w:rsidR="001823DD" w:rsidRPr="00B87054" w14:paraId="78FC880A" w14:textId="77777777" w:rsidTr="002A51D1">
        <w:trPr>
          <w:trHeight w:val="360"/>
        </w:trPr>
        <w:tc>
          <w:tcPr>
            <w:tcW w:w="2093" w:type="dxa"/>
            <w:shd w:val="clear" w:color="auto" w:fill="auto"/>
          </w:tcPr>
          <w:p w14:paraId="780DC98D" w14:textId="77777777" w:rsidR="001823DD" w:rsidRPr="00B87054" w:rsidRDefault="001823DD" w:rsidP="001823DD">
            <w:pPr>
              <w:suppressAutoHyphens/>
              <w:rPr>
                <w:i/>
              </w:rPr>
            </w:pPr>
            <w:r w:rsidRPr="00B87054">
              <w:rPr>
                <w:i/>
              </w:rPr>
              <w:lastRenderedPageBreak/>
              <w:t xml:space="preserve">Специфична цел </w:t>
            </w:r>
          </w:p>
        </w:tc>
        <w:tc>
          <w:tcPr>
            <w:tcW w:w="6974" w:type="dxa"/>
            <w:shd w:val="clear" w:color="auto" w:fill="auto"/>
          </w:tcPr>
          <w:p w14:paraId="43FA1F15" w14:textId="77777777" w:rsidR="001823DD" w:rsidRPr="00B87054" w:rsidRDefault="001823DD" w:rsidP="00845B0B">
            <w:pPr>
              <w:pStyle w:val="ListBullet"/>
              <w:numPr>
                <w:ilvl w:val="0"/>
                <w:numId w:val="0"/>
              </w:numPr>
              <w:tabs>
                <w:tab w:val="left" w:pos="720"/>
              </w:tabs>
              <w:rPr>
                <w:i/>
                <w:color w:val="8DB3E2"/>
                <w:sz w:val="18"/>
              </w:rPr>
            </w:pPr>
            <w:r w:rsidRPr="00B87054">
              <w:rPr>
                <w:i/>
                <w:color w:val="8DB3E2"/>
                <w:sz w:val="18"/>
              </w:rPr>
              <w:t xml:space="preserve">&lt;2B.1.2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="M"&gt;</w:t>
            </w:r>
          </w:p>
          <w:p w14:paraId="6D874204" w14:textId="77777777" w:rsidR="001823DD" w:rsidRPr="00B87054" w:rsidRDefault="00FD0A10" w:rsidP="00FD0A10">
            <w:pPr>
              <w:suppressAutoHyphens/>
            </w:pPr>
            <w:r w:rsidRPr="00B87054">
              <w:t>Повишаване на осведомеността сред широката общественост за програмата и за приноса на ЕСИФ и осигуряване на прозрачност и информация от практическо значение за всички идентифицирани целеви групи</w:t>
            </w:r>
            <w:r w:rsidR="001823DD" w:rsidRPr="00B87054">
              <w:t>.</w:t>
            </w:r>
          </w:p>
        </w:tc>
      </w:tr>
      <w:tr w:rsidR="001823DD" w:rsidRPr="00B87054" w14:paraId="50C01229" w14:textId="77777777" w:rsidTr="002A51D1">
        <w:trPr>
          <w:trHeight w:val="360"/>
        </w:trPr>
        <w:tc>
          <w:tcPr>
            <w:tcW w:w="2093" w:type="dxa"/>
            <w:shd w:val="clear" w:color="auto" w:fill="auto"/>
          </w:tcPr>
          <w:p w14:paraId="0AFBD9C1" w14:textId="77777777" w:rsidR="001823DD" w:rsidRPr="00B87054" w:rsidRDefault="001823DD" w:rsidP="001823DD">
            <w:pPr>
              <w:suppressAutoHyphens/>
              <w:rPr>
                <w:i/>
              </w:rPr>
            </w:pPr>
            <w:r w:rsidRPr="00B87054">
              <w:rPr>
                <w:i/>
              </w:rPr>
              <w:t>Резултатите, които държавата членка се стреми да постигне с подкрепа от Съюза</w:t>
            </w:r>
            <w:r w:rsidRPr="00B87054">
              <w:rPr>
                <w:i/>
                <w:vertAlign w:val="superscript"/>
              </w:rPr>
              <w:footnoteReference w:id="81"/>
            </w:r>
          </w:p>
        </w:tc>
        <w:tc>
          <w:tcPr>
            <w:tcW w:w="6974" w:type="dxa"/>
            <w:shd w:val="clear" w:color="auto" w:fill="auto"/>
          </w:tcPr>
          <w:p w14:paraId="7ADD66CD" w14:textId="77777777" w:rsidR="001823DD" w:rsidRPr="00B87054" w:rsidRDefault="001823DD" w:rsidP="00845B0B">
            <w:pPr>
              <w:pStyle w:val="ListBullet"/>
              <w:numPr>
                <w:ilvl w:val="0"/>
                <w:numId w:val="0"/>
              </w:numPr>
              <w:tabs>
                <w:tab w:val="left" w:pos="720"/>
              </w:tabs>
              <w:rPr>
                <w:i/>
                <w:color w:val="8DB3E2"/>
                <w:sz w:val="18"/>
              </w:rPr>
            </w:pPr>
            <w:r w:rsidRPr="00B87054">
              <w:rPr>
                <w:i/>
                <w:color w:val="8DB3E2"/>
                <w:sz w:val="18"/>
              </w:rPr>
              <w:t xml:space="preserve">&lt;2B.1.3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="M"&gt;</w:t>
            </w:r>
          </w:p>
          <w:p w14:paraId="1ABDAE53" w14:textId="77777777" w:rsidR="00B03AE6" w:rsidRPr="00B87054" w:rsidRDefault="00B03AE6" w:rsidP="00B03AE6">
            <w:pPr>
              <w:suppressAutoHyphens/>
              <w:rPr>
                <w:bCs/>
              </w:rPr>
            </w:pPr>
            <w:r w:rsidRPr="00B87054">
              <w:rPr>
                <w:bCs/>
              </w:rPr>
              <w:t xml:space="preserve">В резултат от интервенциите ще се търси по-висока осведоменост на обществеността както за напредъка по изпълнението на програмата като цяло, така и за постигнатите резултати от проектите в отделните сектори -води, отпадъци, биоразнообразие, въздух и др. </w:t>
            </w:r>
          </w:p>
          <w:p w14:paraId="79D576B2" w14:textId="77777777" w:rsidR="00EA5CAC" w:rsidRPr="00B87054" w:rsidRDefault="00B03AE6" w:rsidP="00B03AE6">
            <w:pPr>
              <w:suppressAutoHyphens/>
              <w:rPr>
                <w:bCs/>
              </w:rPr>
            </w:pPr>
            <w:r w:rsidRPr="00B87054">
              <w:rPr>
                <w:bCs/>
              </w:rPr>
              <w:t>В допълнение, бенефициентите ще бъдат информирани за възможностите за финансиране.</w:t>
            </w:r>
            <w:r w:rsidRPr="00B87054">
              <w:rPr>
                <w:bCs/>
                <w:lang w:val="ru-RU"/>
              </w:rPr>
              <w:t xml:space="preserve"> </w:t>
            </w:r>
            <w:r w:rsidR="00EA5CAC" w:rsidRPr="00B87054">
              <w:rPr>
                <w:bCs/>
              </w:rPr>
              <w:t>Ще бъде осигурено популяризиране на фондовете на ЕС сред широката общественост с предоставяне на информация по отношение на основните аспекти, свързани с изпълнението на програмата.</w:t>
            </w:r>
          </w:p>
          <w:p w14:paraId="0D3794FC" w14:textId="77777777" w:rsidR="003F449D" w:rsidRPr="00B87054" w:rsidRDefault="003F449D" w:rsidP="003F449D">
            <w:pPr>
              <w:suppressAutoHyphens/>
              <w:rPr>
                <w:bCs/>
              </w:rPr>
            </w:pPr>
            <w:r w:rsidRPr="00B87054">
              <w:rPr>
                <w:bCs/>
              </w:rPr>
              <w:t xml:space="preserve">Комуникационните канали, които </w:t>
            </w:r>
            <w:r w:rsidR="008B4AE5" w:rsidRPr="00B87054">
              <w:rPr>
                <w:bCs/>
              </w:rPr>
              <w:t xml:space="preserve">основно </w:t>
            </w:r>
            <w:r w:rsidRPr="00B87054">
              <w:rPr>
                <w:bCs/>
              </w:rPr>
              <w:t>ще се използват</w:t>
            </w:r>
            <w:r w:rsidR="00615C66" w:rsidRPr="00B87054">
              <w:rPr>
                <w:bCs/>
              </w:rPr>
              <w:t>,</w:t>
            </w:r>
            <w:r w:rsidRPr="00B87054">
              <w:rPr>
                <w:bCs/>
              </w:rPr>
              <w:t xml:space="preserve"> са националните електронни медии (радио и телевизия), които трайно се задържат като най-използвани, най-ефективни и най-предпочитани канали за информация относно ОПОС, а интернет като цяло е третият най-често посочван комуникационен канал.</w:t>
            </w:r>
          </w:p>
          <w:p w14:paraId="285B4703" w14:textId="77777777" w:rsidR="001823DD" w:rsidRPr="00B87054" w:rsidRDefault="003F449D" w:rsidP="003F449D">
            <w:pPr>
              <w:suppressAutoHyphens/>
              <w:rPr>
                <w:bCs/>
              </w:rPr>
            </w:pPr>
            <w:r w:rsidRPr="00B87054">
              <w:rPr>
                <w:bCs/>
              </w:rPr>
              <w:t xml:space="preserve">На национално ниво ще се изпълнява Национална комуникационна стратегия (НКС) на Споразумението за партньорство. В изпълнение на НКС, всеки УО ще разработи </w:t>
            </w:r>
            <w:r w:rsidR="00615C66" w:rsidRPr="00B87054">
              <w:rPr>
                <w:bCs/>
              </w:rPr>
              <w:t>г</w:t>
            </w:r>
            <w:r w:rsidRPr="00B87054">
              <w:rPr>
                <w:bCs/>
              </w:rPr>
              <w:t xml:space="preserve">одишен план за действие, в който да бъдат конкретизирани мерките за популяризиране и публичност на програмата. В зависимост от вида дейност, ще се търси сътрудничество и с Областните информационни центрове чрез Централния информационен офис и Централния информационен и координационен офис. </w:t>
            </w:r>
          </w:p>
        </w:tc>
      </w:tr>
    </w:tbl>
    <w:p w14:paraId="73858117" w14:textId="77777777" w:rsidR="006C1529" w:rsidRPr="00B87054" w:rsidRDefault="006C1529" w:rsidP="001823DD">
      <w:pPr>
        <w:suppressAutoHyphens/>
        <w:rPr>
          <w:b/>
        </w:rPr>
      </w:pPr>
    </w:p>
    <w:p w14:paraId="5FD583A2" w14:textId="63146180" w:rsidR="006C1529" w:rsidRPr="00B87054" w:rsidRDefault="001823DD" w:rsidP="001823DD">
      <w:pPr>
        <w:suppressAutoHyphens/>
        <w:rPr>
          <w:b/>
        </w:rPr>
      </w:pPr>
      <w:r w:rsidRPr="00B87054">
        <w:rPr>
          <w:b/>
        </w:rPr>
        <w:t xml:space="preserve">2.Б.5 </w:t>
      </w:r>
      <w:r w:rsidRPr="00B87054">
        <w:tab/>
      </w:r>
      <w:r w:rsidRPr="00B87054">
        <w:rPr>
          <w:b/>
        </w:rPr>
        <w:t>Показатели за резултатите</w:t>
      </w:r>
      <w:r w:rsidRPr="00B87054">
        <w:rPr>
          <w:b/>
          <w:vertAlign w:val="superscript"/>
        </w:rPr>
        <w:footnoteReference w:id="82"/>
      </w:r>
      <w:r w:rsidRPr="00B87054">
        <w:rPr>
          <w:b/>
        </w:rPr>
        <w:t xml:space="preserve"> </w:t>
      </w:r>
    </w:p>
    <w:p w14:paraId="1D27D298" w14:textId="77777777" w:rsidR="001823DD" w:rsidRPr="00B87054" w:rsidRDefault="001823DD" w:rsidP="006C1529">
      <w:pPr>
        <w:suppressAutoHyphens/>
        <w:spacing w:after="240"/>
      </w:pPr>
      <w:r w:rsidRPr="00B87054">
        <w:rPr>
          <w:b/>
        </w:rPr>
        <w:t>Таблица 12:</w:t>
      </w:r>
      <w:r w:rsidRPr="00B87054">
        <w:tab/>
      </w:r>
      <w:r w:rsidRPr="00B87054">
        <w:rPr>
          <w:b/>
        </w:rPr>
        <w:t>Специфични за програмата показатели за резултатите</w:t>
      </w:r>
      <w:r w:rsidRPr="00B87054">
        <w:t xml:space="preserve"> (по специфични цели) (за ЕФРР/ЕСФ/Кохезионен фонд)</w:t>
      </w:r>
    </w:p>
    <w:p w14:paraId="1BC6C48C" w14:textId="77777777" w:rsidR="001823DD" w:rsidRPr="00B87054" w:rsidRDefault="001823DD" w:rsidP="006C1529">
      <w:pPr>
        <w:suppressAutoHyphens/>
        <w:spacing w:after="240"/>
      </w:pPr>
      <w:r w:rsidRPr="00B87054">
        <w:t>(Позоваване: член 96, параграф 2, първа алинея, буква в), подточка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276"/>
        <w:gridCol w:w="567"/>
        <w:gridCol w:w="283"/>
        <w:gridCol w:w="284"/>
        <w:gridCol w:w="567"/>
        <w:gridCol w:w="709"/>
        <w:gridCol w:w="236"/>
        <w:gridCol w:w="236"/>
        <w:gridCol w:w="48"/>
        <w:gridCol w:w="614"/>
        <w:gridCol w:w="1417"/>
        <w:gridCol w:w="1419"/>
      </w:tblGrid>
      <w:tr w:rsidR="00591257" w:rsidRPr="00B87054" w14:paraId="166A3662" w14:textId="77777777" w:rsidTr="00450C57">
        <w:trPr>
          <w:trHeight w:val="578"/>
        </w:trPr>
        <w:tc>
          <w:tcPr>
            <w:tcW w:w="1384" w:type="dxa"/>
            <w:vMerge w:val="restart"/>
          </w:tcPr>
          <w:p w14:paraId="336EF298" w14:textId="77777777" w:rsidR="001823DD" w:rsidRPr="00B87054" w:rsidRDefault="001823DD" w:rsidP="001823DD">
            <w:pPr>
              <w:suppressAutoHyphens/>
              <w:rPr>
                <w:b/>
                <w:i/>
                <w:sz w:val="18"/>
              </w:rPr>
            </w:pPr>
            <w:r w:rsidRPr="00B87054">
              <w:rPr>
                <w:b/>
                <w:i/>
                <w:sz w:val="18"/>
              </w:rPr>
              <w:lastRenderedPageBreak/>
              <w:t>Идентификация</w:t>
            </w:r>
          </w:p>
        </w:tc>
        <w:tc>
          <w:tcPr>
            <w:tcW w:w="1276" w:type="dxa"/>
            <w:vMerge w:val="restart"/>
            <w:shd w:val="clear" w:color="auto" w:fill="auto"/>
          </w:tcPr>
          <w:p w14:paraId="425D92DA" w14:textId="77777777" w:rsidR="001823DD" w:rsidRPr="00B87054" w:rsidRDefault="001823DD" w:rsidP="001823DD">
            <w:pPr>
              <w:suppressAutoHyphens/>
              <w:rPr>
                <w:b/>
                <w:i/>
                <w:sz w:val="18"/>
              </w:rPr>
            </w:pPr>
            <w:r w:rsidRPr="00B87054">
              <w:rPr>
                <w:b/>
                <w:i/>
                <w:sz w:val="18"/>
              </w:rPr>
              <w:t>Показател</w:t>
            </w:r>
          </w:p>
        </w:tc>
        <w:tc>
          <w:tcPr>
            <w:tcW w:w="567" w:type="dxa"/>
            <w:vMerge w:val="restart"/>
            <w:shd w:val="clear" w:color="auto" w:fill="auto"/>
          </w:tcPr>
          <w:p w14:paraId="1AD782AC" w14:textId="77777777" w:rsidR="001823DD" w:rsidRPr="00B87054" w:rsidRDefault="001823DD" w:rsidP="001823DD">
            <w:pPr>
              <w:suppressAutoHyphens/>
              <w:rPr>
                <w:b/>
                <w:i/>
                <w:sz w:val="18"/>
              </w:rPr>
            </w:pPr>
            <w:r w:rsidRPr="00B87054">
              <w:rPr>
                <w:b/>
                <w:i/>
                <w:sz w:val="18"/>
              </w:rPr>
              <w:t>Мерна единица</w:t>
            </w:r>
          </w:p>
        </w:tc>
        <w:tc>
          <w:tcPr>
            <w:tcW w:w="1134" w:type="dxa"/>
            <w:gridSpan w:val="3"/>
            <w:shd w:val="clear" w:color="auto" w:fill="auto"/>
          </w:tcPr>
          <w:p w14:paraId="58BCD347" w14:textId="77777777" w:rsidR="001823DD" w:rsidRPr="00B87054" w:rsidRDefault="001823DD" w:rsidP="001823DD">
            <w:pPr>
              <w:suppressAutoHyphens/>
              <w:rPr>
                <w:b/>
                <w:i/>
                <w:sz w:val="18"/>
              </w:rPr>
            </w:pPr>
            <w:r w:rsidRPr="00B87054">
              <w:rPr>
                <w:b/>
                <w:i/>
                <w:sz w:val="18"/>
              </w:rPr>
              <w:t>Базова стойност</w:t>
            </w:r>
          </w:p>
        </w:tc>
        <w:tc>
          <w:tcPr>
            <w:tcW w:w="709" w:type="dxa"/>
            <w:shd w:val="clear" w:color="auto" w:fill="auto"/>
          </w:tcPr>
          <w:p w14:paraId="5F023FFB" w14:textId="77777777" w:rsidR="001823DD" w:rsidRPr="00B87054" w:rsidRDefault="001823DD" w:rsidP="001823DD">
            <w:pPr>
              <w:suppressAutoHyphens/>
              <w:rPr>
                <w:b/>
                <w:i/>
                <w:sz w:val="18"/>
              </w:rPr>
            </w:pPr>
            <w:r w:rsidRPr="00B87054">
              <w:rPr>
                <w:b/>
                <w:i/>
                <w:sz w:val="18"/>
              </w:rPr>
              <w:t>Базова година</w:t>
            </w:r>
          </w:p>
        </w:tc>
        <w:tc>
          <w:tcPr>
            <w:tcW w:w="1134" w:type="dxa"/>
            <w:gridSpan w:val="4"/>
            <w:shd w:val="clear" w:color="auto" w:fill="auto"/>
          </w:tcPr>
          <w:p w14:paraId="745D5D51" w14:textId="77777777" w:rsidR="001823DD" w:rsidRPr="00B87054" w:rsidRDefault="001823DD" w:rsidP="001823DD">
            <w:pPr>
              <w:suppressAutoHyphens/>
              <w:rPr>
                <w:b/>
                <w:i/>
                <w:sz w:val="18"/>
              </w:rPr>
            </w:pPr>
            <w:r w:rsidRPr="00B87054">
              <w:rPr>
                <w:b/>
                <w:i/>
                <w:sz w:val="18"/>
              </w:rPr>
              <w:t>Целева стойност</w:t>
            </w:r>
            <w:r w:rsidRPr="00B87054">
              <w:rPr>
                <w:b/>
                <w:i/>
                <w:sz w:val="18"/>
              </w:rPr>
              <w:footnoteReference w:id="83"/>
            </w:r>
            <w:r w:rsidRPr="00B87054">
              <w:rPr>
                <w:b/>
                <w:i/>
                <w:sz w:val="18"/>
              </w:rPr>
              <w:t xml:space="preserve"> (2023 г.)</w:t>
            </w:r>
          </w:p>
        </w:tc>
        <w:tc>
          <w:tcPr>
            <w:tcW w:w="1417" w:type="dxa"/>
            <w:shd w:val="clear" w:color="auto" w:fill="auto"/>
          </w:tcPr>
          <w:p w14:paraId="3CD1E429" w14:textId="77777777" w:rsidR="001823DD" w:rsidRPr="00B87054" w:rsidRDefault="001823DD" w:rsidP="001823DD">
            <w:pPr>
              <w:suppressAutoHyphens/>
              <w:rPr>
                <w:b/>
                <w:i/>
                <w:sz w:val="18"/>
              </w:rPr>
            </w:pPr>
            <w:r w:rsidRPr="00B87054">
              <w:rPr>
                <w:b/>
                <w:i/>
                <w:sz w:val="18"/>
              </w:rPr>
              <w:t>Източник на данните</w:t>
            </w:r>
          </w:p>
        </w:tc>
        <w:tc>
          <w:tcPr>
            <w:tcW w:w="1419" w:type="dxa"/>
            <w:shd w:val="clear" w:color="auto" w:fill="auto"/>
          </w:tcPr>
          <w:p w14:paraId="5B2ADCEC" w14:textId="77777777" w:rsidR="001823DD" w:rsidRPr="00B87054" w:rsidRDefault="001823DD" w:rsidP="001823DD">
            <w:pPr>
              <w:suppressAutoHyphens/>
              <w:rPr>
                <w:b/>
                <w:i/>
                <w:sz w:val="18"/>
              </w:rPr>
            </w:pPr>
            <w:r w:rsidRPr="00B87054">
              <w:rPr>
                <w:b/>
                <w:i/>
                <w:sz w:val="18"/>
              </w:rPr>
              <w:t>Честота на отчитане</w:t>
            </w:r>
          </w:p>
        </w:tc>
      </w:tr>
      <w:tr w:rsidR="00591257" w:rsidRPr="00B87054" w14:paraId="604C53B8" w14:textId="77777777" w:rsidTr="00BE540E">
        <w:trPr>
          <w:trHeight w:val="299"/>
        </w:trPr>
        <w:tc>
          <w:tcPr>
            <w:tcW w:w="1384" w:type="dxa"/>
            <w:vMerge/>
          </w:tcPr>
          <w:p w14:paraId="03B50F9E" w14:textId="77777777" w:rsidR="001823DD" w:rsidRPr="00B87054" w:rsidRDefault="001823DD" w:rsidP="001823DD">
            <w:pPr>
              <w:suppressAutoHyphens/>
              <w:rPr>
                <w:b/>
                <w:i/>
                <w:sz w:val="18"/>
              </w:rPr>
            </w:pPr>
          </w:p>
        </w:tc>
        <w:tc>
          <w:tcPr>
            <w:tcW w:w="1276" w:type="dxa"/>
            <w:vMerge/>
            <w:shd w:val="clear" w:color="auto" w:fill="auto"/>
          </w:tcPr>
          <w:p w14:paraId="5424D4D9" w14:textId="77777777" w:rsidR="001823DD" w:rsidRPr="00B87054" w:rsidRDefault="001823DD" w:rsidP="001823DD">
            <w:pPr>
              <w:suppressAutoHyphens/>
              <w:rPr>
                <w:b/>
                <w:i/>
                <w:sz w:val="18"/>
              </w:rPr>
            </w:pPr>
          </w:p>
        </w:tc>
        <w:tc>
          <w:tcPr>
            <w:tcW w:w="567" w:type="dxa"/>
            <w:vMerge/>
            <w:shd w:val="clear" w:color="auto" w:fill="auto"/>
          </w:tcPr>
          <w:p w14:paraId="2406685E" w14:textId="77777777" w:rsidR="001823DD" w:rsidRPr="00B87054" w:rsidRDefault="001823DD" w:rsidP="001823DD">
            <w:pPr>
              <w:suppressAutoHyphens/>
              <w:rPr>
                <w:b/>
                <w:i/>
                <w:sz w:val="18"/>
              </w:rPr>
            </w:pPr>
          </w:p>
        </w:tc>
        <w:tc>
          <w:tcPr>
            <w:tcW w:w="283" w:type="dxa"/>
            <w:shd w:val="clear" w:color="auto" w:fill="auto"/>
          </w:tcPr>
          <w:p w14:paraId="24DEA854" w14:textId="77777777" w:rsidR="001823DD" w:rsidRPr="00B87054" w:rsidRDefault="001823DD" w:rsidP="001823DD">
            <w:pPr>
              <w:suppressAutoHyphens/>
              <w:rPr>
                <w:b/>
                <w:i/>
                <w:sz w:val="18"/>
              </w:rPr>
            </w:pPr>
            <w:r w:rsidRPr="00B87054">
              <w:rPr>
                <w:b/>
                <w:i/>
                <w:sz w:val="18"/>
              </w:rPr>
              <w:t>M</w:t>
            </w:r>
          </w:p>
        </w:tc>
        <w:tc>
          <w:tcPr>
            <w:tcW w:w="284" w:type="dxa"/>
            <w:shd w:val="clear" w:color="auto" w:fill="auto"/>
          </w:tcPr>
          <w:p w14:paraId="0CEC719D" w14:textId="77777777" w:rsidR="001823DD" w:rsidRPr="00B87054" w:rsidRDefault="001823DD" w:rsidP="001823DD">
            <w:pPr>
              <w:suppressAutoHyphens/>
              <w:rPr>
                <w:b/>
                <w:i/>
                <w:sz w:val="18"/>
              </w:rPr>
            </w:pPr>
            <w:r w:rsidRPr="00B87054">
              <w:rPr>
                <w:b/>
                <w:i/>
                <w:sz w:val="18"/>
              </w:rPr>
              <w:t>Ж</w:t>
            </w:r>
          </w:p>
        </w:tc>
        <w:tc>
          <w:tcPr>
            <w:tcW w:w="567" w:type="dxa"/>
            <w:shd w:val="clear" w:color="auto" w:fill="auto"/>
          </w:tcPr>
          <w:p w14:paraId="65CF585E" w14:textId="77777777" w:rsidR="001823DD" w:rsidRPr="00B87054" w:rsidRDefault="001823DD" w:rsidP="001823DD">
            <w:pPr>
              <w:suppressAutoHyphens/>
              <w:rPr>
                <w:b/>
                <w:i/>
                <w:sz w:val="18"/>
              </w:rPr>
            </w:pPr>
            <w:r w:rsidRPr="00B87054">
              <w:rPr>
                <w:b/>
                <w:i/>
                <w:sz w:val="18"/>
              </w:rPr>
              <w:t>О</w:t>
            </w:r>
          </w:p>
        </w:tc>
        <w:tc>
          <w:tcPr>
            <w:tcW w:w="709" w:type="dxa"/>
            <w:shd w:val="clear" w:color="auto" w:fill="auto"/>
          </w:tcPr>
          <w:p w14:paraId="5E7E0129" w14:textId="77777777" w:rsidR="001823DD" w:rsidRPr="00B87054" w:rsidRDefault="001823DD" w:rsidP="001823DD">
            <w:pPr>
              <w:suppressAutoHyphens/>
              <w:rPr>
                <w:b/>
                <w:i/>
                <w:sz w:val="18"/>
              </w:rPr>
            </w:pPr>
          </w:p>
        </w:tc>
        <w:tc>
          <w:tcPr>
            <w:tcW w:w="236" w:type="dxa"/>
            <w:shd w:val="clear" w:color="auto" w:fill="auto"/>
          </w:tcPr>
          <w:p w14:paraId="22FF7B21" w14:textId="77777777" w:rsidR="001823DD" w:rsidRPr="00B87054" w:rsidRDefault="001823DD" w:rsidP="001823DD">
            <w:pPr>
              <w:suppressAutoHyphens/>
              <w:rPr>
                <w:b/>
                <w:i/>
                <w:sz w:val="18"/>
              </w:rPr>
            </w:pPr>
            <w:r w:rsidRPr="00B87054">
              <w:rPr>
                <w:b/>
                <w:i/>
                <w:sz w:val="18"/>
              </w:rPr>
              <w:t>M</w:t>
            </w:r>
          </w:p>
        </w:tc>
        <w:tc>
          <w:tcPr>
            <w:tcW w:w="236" w:type="dxa"/>
            <w:shd w:val="clear" w:color="auto" w:fill="auto"/>
          </w:tcPr>
          <w:p w14:paraId="3E2376C8" w14:textId="77777777" w:rsidR="001823DD" w:rsidRPr="00B87054" w:rsidRDefault="001823DD" w:rsidP="001823DD">
            <w:pPr>
              <w:suppressAutoHyphens/>
              <w:rPr>
                <w:b/>
                <w:i/>
                <w:sz w:val="18"/>
              </w:rPr>
            </w:pPr>
            <w:r w:rsidRPr="00B87054">
              <w:rPr>
                <w:b/>
                <w:i/>
                <w:sz w:val="18"/>
              </w:rPr>
              <w:t>Ж</w:t>
            </w:r>
          </w:p>
        </w:tc>
        <w:tc>
          <w:tcPr>
            <w:tcW w:w="662" w:type="dxa"/>
            <w:gridSpan w:val="2"/>
            <w:shd w:val="clear" w:color="auto" w:fill="auto"/>
          </w:tcPr>
          <w:p w14:paraId="7190AFAB" w14:textId="77777777" w:rsidR="001823DD" w:rsidRPr="00B87054" w:rsidRDefault="001823DD" w:rsidP="001823DD">
            <w:pPr>
              <w:suppressAutoHyphens/>
              <w:rPr>
                <w:b/>
                <w:i/>
                <w:sz w:val="18"/>
              </w:rPr>
            </w:pPr>
            <w:r w:rsidRPr="00B87054">
              <w:rPr>
                <w:b/>
                <w:i/>
                <w:sz w:val="18"/>
              </w:rPr>
              <w:t>О</w:t>
            </w:r>
          </w:p>
        </w:tc>
        <w:tc>
          <w:tcPr>
            <w:tcW w:w="1417" w:type="dxa"/>
            <w:shd w:val="clear" w:color="auto" w:fill="auto"/>
          </w:tcPr>
          <w:p w14:paraId="56B02B3B" w14:textId="77777777" w:rsidR="001823DD" w:rsidRPr="00B87054" w:rsidRDefault="001823DD" w:rsidP="001823DD">
            <w:pPr>
              <w:suppressAutoHyphens/>
              <w:rPr>
                <w:b/>
                <w:i/>
                <w:sz w:val="18"/>
              </w:rPr>
            </w:pPr>
          </w:p>
        </w:tc>
        <w:tc>
          <w:tcPr>
            <w:tcW w:w="1419" w:type="dxa"/>
            <w:shd w:val="clear" w:color="auto" w:fill="auto"/>
          </w:tcPr>
          <w:p w14:paraId="3F7756DE" w14:textId="77777777" w:rsidR="001823DD" w:rsidRPr="00B87054" w:rsidRDefault="001823DD" w:rsidP="001823DD">
            <w:pPr>
              <w:suppressAutoHyphens/>
              <w:rPr>
                <w:b/>
                <w:i/>
                <w:sz w:val="18"/>
              </w:rPr>
            </w:pPr>
          </w:p>
        </w:tc>
      </w:tr>
      <w:tr w:rsidR="00591257" w:rsidRPr="00B87054" w14:paraId="39D00183" w14:textId="77777777" w:rsidTr="00450C57">
        <w:trPr>
          <w:trHeight w:val="856"/>
        </w:trPr>
        <w:tc>
          <w:tcPr>
            <w:tcW w:w="1384" w:type="dxa"/>
          </w:tcPr>
          <w:p w14:paraId="6B34A836" w14:textId="77777777" w:rsidR="001823DD" w:rsidRPr="00B87054" w:rsidRDefault="001823DD" w:rsidP="00845B0B">
            <w:pPr>
              <w:pStyle w:val="ListBullet"/>
              <w:numPr>
                <w:ilvl w:val="0"/>
                <w:numId w:val="0"/>
              </w:numPr>
              <w:tabs>
                <w:tab w:val="left" w:pos="720"/>
              </w:tabs>
              <w:rPr>
                <w:i/>
                <w:color w:val="8DB3E2"/>
                <w:sz w:val="18"/>
              </w:rPr>
            </w:pPr>
            <w:r w:rsidRPr="00B87054">
              <w:rPr>
                <w:i/>
                <w:color w:val="8DB3E2"/>
                <w:sz w:val="18"/>
              </w:rPr>
              <w:t xml:space="preserve">&lt;2.B.2.1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="M"&gt;</w:t>
            </w:r>
          </w:p>
        </w:tc>
        <w:tc>
          <w:tcPr>
            <w:tcW w:w="1276" w:type="dxa"/>
            <w:shd w:val="clear" w:color="auto" w:fill="auto"/>
          </w:tcPr>
          <w:p w14:paraId="5E260ECF" w14:textId="77777777" w:rsidR="001823DD" w:rsidRPr="00B87054" w:rsidRDefault="001823DD" w:rsidP="00845B0B">
            <w:pPr>
              <w:pStyle w:val="ListBullet"/>
              <w:numPr>
                <w:ilvl w:val="0"/>
                <w:numId w:val="0"/>
              </w:numPr>
              <w:tabs>
                <w:tab w:val="left" w:pos="720"/>
              </w:tabs>
              <w:rPr>
                <w:i/>
                <w:color w:val="8DB3E2"/>
                <w:sz w:val="18"/>
              </w:rPr>
            </w:pPr>
            <w:r w:rsidRPr="00B87054">
              <w:rPr>
                <w:i/>
                <w:color w:val="8DB3E2"/>
                <w:sz w:val="18"/>
              </w:rPr>
              <w:t xml:space="preserve">&lt;2.B.2.2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tc>
        <w:tc>
          <w:tcPr>
            <w:tcW w:w="567" w:type="dxa"/>
            <w:shd w:val="clear" w:color="auto" w:fill="auto"/>
          </w:tcPr>
          <w:p w14:paraId="75130A51" w14:textId="77777777" w:rsidR="001823DD" w:rsidRPr="00B87054" w:rsidRDefault="001823DD" w:rsidP="00845B0B">
            <w:pPr>
              <w:pStyle w:val="ListBullet"/>
              <w:numPr>
                <w:ilvl w:val="0"/>
                <w:numId w:val="0"/>
              </w:numPr>
              <w:tabs>
                <w:tab w:val="left" w:pos="720"/>
              </w:tabs>
              <w:rPr>
                <w:i/>
                <w:color w:val="8DB3E2"/>
                <w:sz w:val="18"/>
              </w:rPr>
            </w:pPr>
            <w:r w:rsidRPr="00B87054">
              <w:rPr>
                <w:i/>
                <w:color w:val="8DB3E2"/>
                <w:sz w:val="18"/>
              </w:rPr>
              <w:t xml:space="preserve">&lt;2.B.2.3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1134" w:type="dxa"/>
            <w:gridSpan w:val="3"/>
            <w:shd w:val="clear" w:color="auto" w:fill="auto"/>
          </w:tcPr>
          <w:p w14:paraId="767FAD93" w14:textId="77777777" w:rsidR="001823DD" w:rsidRPr="00B87054" w:rsidRDefault="001823DD" w:rsidP="00845B0B">
            <w:pPr>
              <w:pStyle w:val="ListBullet"/>
              <w:numPr>
                <w:ilvl w:val="0"/>
                <w:numId w:val="0"/>
              </w:numPr>
              <w:tabs>
                <w:tab w:val="left" w:pos="720"/>
              </w:tabs>
              <w:rPr>
                <w:i/>
                <w:color w:val="8DB3E2"/>
                <w:sz w:val="18"/>
              </w:rPr>
            </w:pPr>
            <w:r w:rsidRPr="00B87054">
              <w:rPr>
                <w:i/>
                <w:color w:val="8DB3E2"/>
                <w:sz w:val="18"/>
              </w:rPr>
              <w:t xml:space="preserve">Количествени &lt;2.B.2.4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1B32CCD3" w14:textId="77777777" w:rsidR="001823DD" w:rsidRPr="00B87054" w:rsidRDefault="001823DD" w:rsidP="00845B0B">
            <w:pPr>
              <w:pStyle w:val="ListBullet"/>
              <w:numPr>
                <w:ilvl w:val="0"/>
                <w:numId w:val="0"/>
              </w:numPr>
              <w:tabs>
                <w:tab w:val="left" w:pos="720"/>
              </w:tabs>
              <w:rPr>
                <w:i/>
                <w:color w:val="8DB3E2"/>
                <w:sz w:val="18"/>
              </w:rPr>
            </w:pPr>
          </w:p>
        </w:tc>
        <w:tc>
          <w:tcPr>
            <w:tcW w:w="709" w:type="dxa"/>
            <w:shd w:val="clear" w:color="auto" w:fill="auto"/>
          </w:tcPr>
          <w:p w14:paraId="06E88E34" w14:textId="77777777" w:rsidR="001823DD" w:rsidRPr="00B87054" w:rsidRDefault="001823DD" w:rsidP="00845B0B">
            <w:pPr>
              <w:pStyle w:val="ListBullet"/>
              <w:numPr>
                <w:ilvl w:val="0"/>
                <w:numId w:val="0"/>
              </w:numPr>
              <w:tabs>
                <w:tab w:val="left" w:pos="720"/>
              </w:tabs>
              <w:rPr>
                <w:i/>
                <w:color w:val="8DB3E2"/>
                <w:sz w:val="18"/>
              </w:rPr>
            </w:pPr>
            <w:r w:rsidRPr="00B87054">
              <w:rPr>
                <w:i/>
                <w:color w:val="8DB3E2"/>
                <w:sz w:val="18"/>
              </w:rPr>
              <w:t xml:space="preserve">&lt;2.B.2.5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1134" w:type="dxa"/>
            <w:gridSpan w:val="4"/>
            <w:shd w:val="clear" w:color="auto" w:fill="auto"/>
          </w:tcPr>
          <w:p w14:paraId="22A40250" w14:textId="77777777" w:rsidR="001823DD" w:rsidRPr="00B87054" w:rsidRDefault="001823DD" w:rsidP="00845B0B">
            <w:pPr>
              <w:pStyle w:val="ListBullet"/>
              <w:numPr>
                <w:ilvl w:val="0"/>
                <w:numId w:val="0"/>
              </w:numPr>
              <w:tabs>
                <w:tab w:val="left" w:pos="720"/>
              </w:tabs>
              <w:rPr>
                <w:i/>
                <w:color w:val="8DB3E2"/>
                <w:sz w:val="18"/>
              </w:rPr>
            </w:pPr>
            <w:r w:rsidRPr="00B87054">
              <w:rPr>
                <w:i/>
                <w:color w:val="8DB3E2"/>
                <w:sz w:val="18"/>
              </w:rPr>
              <w:t xml:space="preserve">Количествени &lt;2.B.2.6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08F96AFE" w14:textId="77777777" w:rsidR="001823DD" w:rsidRPr="00B87054" w:rsidRDefault="001823DD" w:rsidP="00845B0B">
            <w:pPr>
              <w:pStyle w:val="ListBullet"/>
              <w:numPr>
                <w:ilvl w:val="0"/>
                <w:numId w:val="0"/>
              </w:numPr>
              <w:tabs>
                <w:tab w:val="left" w:pos="720"/>
              </w:tabs>
              <w:rPr>
                <w:i/>
                <w:color w:val="8DB3E2"/>
                <w:sz w:val="18"/>
              </w:rPr>
            </w:pPr>
            <w:r w:rsidRPr="00B87054">
              <w:rPr>
                <w:i/>
                <w:color w:val="8DB3E2"/>
                <w:sz w:val="18"/>
              </w:rPr>
              <w:t xml:space="preserve">Качествени&lt;2.B.2.6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1417" w:type="dxa"/>
            <w:shd w:val="clear" w:color="auto" w:fill="auto"/>
          </w:tcPr>
          <w:p w14:paraId="638A4107" w14:textId="77777777" w:rsidR="001823DD" w:rsidRPr="00B87054" w:rsidRDefault="001823DD" w:rsidP="00845B0B">
            <w:pPr>
              <w:pStyle w:val="ListBullet"/>
              <w:numPr>
                <w:ilvl w:val="0"/>
                <w:numId w:val="0"/>
              </w:numPr>
              <w:tabs>
                <w:tab w:val="left" w:pos="720"/>
              </w:tabs>
              <w:rPr>
                <w:i/>
                <w:color w:val="8DB3E2"/>
                <w:sz w:val="18"/>
              </w:rPr>
            </w:pPr>
            <w:r w:rsidRPr="00B87054">
              <w:rPr>
                <w:i/>
                <w:color w:val="8DB3E2"/>
                <w:sz w:val="18"/>
              </w:rPr>
              <w:t xml:space="preserve">&lt;2.B.2.7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1419" w:type="dxa"/>
            <w:shd w:val="clear" w:color="auto" w:fill="auto"/>
          </w:tcPr>
          <w:p w14:paraId="49ED9092" w14:textId="77777777" w:rsidR="001823DD" w:rsidRPr="00B87054" w:rsidRDefault="001823DD" w:rsidP="00845B0B">
            <w:pPr>
              <w:pStyle w:val="ListBullet"/>
              <w:numPr>
                <w:ilvl w:val="0"/>
                <w:numId w:val="0"/>
              </w:numPr>
              <w:tabs>
                <w:tab w:val="left" w:pos="720"/>
              </w:tabs>
              <w:rPr>
                <w:i/>
                <w:color w:val="8DB3E2"/>
                <w:sz w:val="18"/>
              </w:rPr>
            </w:pPr>
            <w:r w:rsidRPr="00B87054">
              <w:rPr>
                <w:i/>
                <w:color w:val="8DB3E2"/>
                <w:sz w:val="18"/>
              </w:rPr>
              <w:t xml:space="preserve">&lt;2.B.2.8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591257" w:rsidRPr="00B87054" w14:paraId="6010144C" w14:textId="77777777" w:rsidTr="00060A69">
        <w:trPr>
          <w:trHeight w:val="443"/>
        </w:trPr>
        <w:tc>
          <w:tcPr>
            <w:tcW w:w="1384" w:type="dxa"/>
            <w:vAlign w:val="center"/>
          </w:tcPr>
          <w:p w14:paraId="7BD6DB93" w14:textId="77777777" w:rsidR="00E92E6D" w:rsidRPr="00B87054" w:rsidRDefault="000E1921" w:rsidP="00FC51F6">
            <w:pPr>
              <w:suppressAutoHyphens/>
              <w:jc w:val="center"/>
              <w:rPr>
                <w:sz w:val="16"/>
                <w:szCs w:val="16"/>
                <w:lang w:val="en-US"/>
              </w:rPr>
            </w:pPr>
            <w:r w:rsidRPr="00B87054">
              <w:rPr>
                <w:sz w:val="16"/>
                <w:szCs w:val="16"/>
                <w:lang w:val="en-US"/>
              </w:rPr>
              <w:t>6.3</w:t>
            </w:r>
          </w:p>
        </w:tc>
        <w:tc>
          <w:tcPr>
            <w:tcW w:w="1276" w:type="dxa"/>
            <w:shd w:val="clear" w:color="auto" w:fill="auto"/>
            <w:vAlign w:val="center"/>
          </w:tcPr>
          <w:p w14:paraId="7CB28033" w14:textId="77777777" w:rsidR="00E92E6D" w:rsidRPr="00B87054" w:rsidRDefault="00E92E6D" w:rsidP="00FC51F6">
            <w:pPr>
              <w:suppressAutoHyphens/>
              <w:jc w:val="center"/>
              <w:rPr>
                <w:sz w:val="20"/>
              </w:rPr>
            </w:pPr>
            <w:r w:rsidRPr="00B87054">
              <w:rPr>
                <w:sz w:val="20"/>
              </w:rPr>
              <w:t>Ниво на обществена осведоменост за ОПОС</w:t>
            </w:r>
          </w:p>
        </w:tc>
        <w:tc>
          <w:tcPr>
            <w:tcW w:w="567" w:type="dxa"/>
            <w:shd w:val="clear" w:color="auto" w:fill="auto"/>
            <w:vAlign w:val="center"/>
          </w:tcPr>
          <w:p w14:paraId="66ED10A6" w14:textId="77777777" w:rsidR="00E92E6D" w:rsidRPr="00B87054" w:rsidRDefault="00E92E6D" w:rsidP="00FC51F6">
            <w:pPr>
              <w:suppressAutoHyphens/>
              <w:jc w:val="center"/>
              <w:rPr>
                <w:sz w:val="20"/>
              </w:rPr>
            </w:pPr>
            <w:r w:rsidRPr="00B87054">
              <w:rPr>
                <w:sz w:val="20"/>
              </w:rPr>
              <w:t>%</w:t>
            </w:r>
          </w:p>
        </w:tc>
        <w:tc>
          <w:tcPr>
            <w:tcW w:w="283" w:type="dxa"/>
            <w:shd w:val="clear" w:color="auto" w:fill="auto"/>
            <w:vAlign w:val="center"/>
          </w:tcPr>
          <w:p w14:paraId="2FA48E57" w14:textId="77777777" w:rsidR="00E92E6D" w:rsidRPr="00B87054" w:rsidDel="0013070F" w:rsidRDefault="00E92E6D" w:rsidP="00FC51F6">
            <w:pPr>
              <w:suppressAutoHyphens/>
              <w:jc w:val="center"/>
              <w:rPr>
                <w:sz w:val="20"/>
              </w:rPr>
            </w:pPr>
          </w:p>
        </w:tc>
        <w:tc>
          <w:tcPr>
            <w:tcW w:w="284" w:type="dxa"/>
            <w:shd w:val="clear" w:color="auto" w:fill="auto"/>
            <w:vAlign w:val="center"/>
          </w:tcPr>
          <w:p w14:paraId="56F577DF" w14:textId="77777777" w:rsidR="00E92E6D" w:rsidRPr="00B87054" w:rsidDel="0013070F" w:rsidRDefault="00E92E6D" w:rsidP="00FC51F6">
            <w:pPr>
              <w:suppressAutoHyphens/>
              <w:jc w:val="center"/>
              <w:rPr>
                <w:sz w:val="20"/>
              </w:rPr>
            </w:pPr>
          </w:p>
        </w:tc>
        <w:tc>
          <w:tcPr>
            <w:tcW w:w="567" w:type="dxa"/>
            <w:shd w:val="clear" w:color="auto" w:fill="auto"/>
            <w:vAlign w:val="center"/>
          </w:tcPr>
          <w:p w14:paraId="22047ECE" w14:textId="77777777" w:rsidR="00E92E6D" w:rsidRPr="00B87054" w:rsidDel="0013070F" w:rsidRDefault="00E92E6D" w:rsidP="00FC51F6">
            <w:pPr>
              <w:suppressAutoHyphens/>
              <w:jc w:val="center"/>
              <w:rPr>
                <w:sz w:val="20"/>
              </w:rPr>
            </w:pPr>
            <w:r w:rsidRPr="00B87054">
              <w:rPr>
                <w:sz w:val="20"/>
              </w:rPr>
              <w:t>40</w:t>
            </w:r>
            <w:r w:rsidRPr="00B87054">
              <w:rPr>
                <w:sz w:val="20"/>
                <w:vertAlign w:val="superscript"/>
              </w:rPr>
              <w:footnoteReference w:id="84"/>
            </w:r>
          </w:p>
        </w:tc>
        <w:tc>
          <w:tcPr>
            <w:tcW w:w="709" w:type="dxa"/>
            <w:shd w:val="clear" w:color="auto" w:fill="auto"/>
            <w:vAlign w:val="center"/>
          </w:tcPr>
          <w:p w14:paraId="218161AE" w14:textId="77777777" w:rsidR="00E92E6D" w:rsidRPr="00B87054" w:rsidRDefault="00E92E6D" w:rsidP="00FC51F6">
            <w:pPr>
              <w:suppressAutoHyphens/>
              <w:jc w:val="center"/>
              <w:rPr>
                <w:sz w:val="20"/>
              </w:rPr>
            </w:pPr>
            <w:r w:rsidRPr="00B87054">
              <w:rPr>
                <w:sz w:val="20"/>
              </w:rPr>
              <w:t>2014</w:t>
            </w:r>
          </w:p>
        </w:tc>
        <w:tc>
          <w:tcPr>
            <w:tcW w:w="236" w:type="dxa"/>
            <w:shd w:val="clear" w:color="auto" w:fill="auto"/>
            <w:vAlign w:val="center"/>
          </w:tcPr>
          <w:p w14:paraId="7B8D1691" w14:textId="77777777" w:rsidR="00E92E6D" w:rsidRPr="00B87054" w:rsidDel="00C45BB1" w:rsidRDefault="00E92E6D" w:rsidP="00FC51F6">
            <w:pPr>
              <w:suppressAutoHyphens/>
              <w:jc w:val="center"/>
              <w:rPr>
                <w:sz w:val="20"/>
              </w:rPr>
            </w:pPr>
          </w:p>
        </w:tc>
        <w:tc>
          <w:tcPr>
            <w:tcW w:w="284" w:type="dxa"/>
            <w:gridSpan w:val="2"/>
            <w:shd w:val="clear" w:color="auto" w:fill="auto"/>
            <w:vAlign w:val="center"/>
          </w:tcPr>
          <w:p w14:paraId="6EA7A804" w14:textId="77777777" w:rsidR="00E92E6D" w:rsidRPr="00B87054" w:rsidDel="00C45BB1" w:rsidRDefault="00E92E6D" w:rsidP="00FC51F6">
            <w:pPr>
              <w:suppressAutoHyphens/>
              <w:jc w:val="center"/>
              <w:rPr>
                <w:sz w:val="20"/>
              </w:rPr>
            </w:pPr>
          </w:p>
        </w:tc>
        <w:tc>
          <w:tcPr>
            <w:tcW w:w="614" w:type="dxa"/>
            <w:shd w:val="clear" w:color="auto" w:fill="auto"/>
            <w:vAlign w:val="center"/>
          </w:tcPr>
          <w:p w14:paraId="30E59EA9" w14:textId="77777777" w:rsidR="00E92E6D" w:rsidRPr="00B87054" w:rsidDel="00C45BB1" w:rsidRDefault="00AD1859" w:rsidP="00FC51F6">
            <w:pPr>
              <w:suppressAutoHyphens/>
              <w:jc w:val="center"/>
              <w:rPr>
                <w:sz w:val="20"/>
              </w:rPr>
            </w:pPr>
            <w:r w:rsidRPr="00B87054">
              <w:rPr>
                <w:sz w:val="20"/>
              </w:rPr>
              <w:t>60</w:t>
            </w:r>
          </w:p>
        </w:tc>
        <w:tc>
          <w:tcPr>
            <w:tcW w:w="1417" w:type="dxa"/>
            <w:shd w:val="clear" w:color="auto" w:fill="auto"/>
            <w:vAlign w:val="center"/>
          </w:tcPr>
          <w:p w14:paraId="740480F3" w14:textId="77777777" w:rsidR="00E92E6D" w:rsidRPr="00B87054" w:rsidRDefault="00E92E6D" w:rsidP="00FC51F6">
            <w:pPr>
              <w:suppressAutoHyphens/>
              <w:jc w:val="center"/>
              <w:rPr>
                <w:sz w:val="20"/>
              </w:rPr>
            </w:pPr>
            <w:r w:rsidRPr="00B87054">
              <w:rPr>
                <w:sz w:val="20"/>
              </w:rPr>
              <w:t>Проучване</w:t>
            </w:r>
          </w:p>
        </w:tc>
        <w:tc>
          <w:tcPr>
            <w:tcW w:w="1419" w:type="dxa"/>
            <w:shd w:val="clear" w:color="auto" w:fill="auto"/>
            <w:vAlign w:val="center"/>
          </w:tcPr>
          <w:p w14:paraId="6BD3D606" w14:textId="77777777" w:rsidR="00E92E6D" w:rsidRPr="00B87054" w:rsidRDefault="00E92E6D" w:rsidP="00FC51F6">
            <w:pPr>
              <w:autoSpaceDE w:val="0"/>
              <w:autoSpaceDN w:val="0"/>
              <w:adjustRightInd w:val="0"/>
              <w:snapToGrid w:val="0"/>
              <w:jc w:val="center"/>
              <w:rPr>
                <w:sz w:val="20"/>
              </w:rPr>
            </w:pPr>
            <w:r w:rsidRPr="00B87054">
              <w:rPr>
                <w:sz w:val="20"/>
              </w:rPr>
              <w:t>2019</w:t>
            </w:r>
          </w:p>
          <w:p w14:paraId="38C685D0" w14:textId="77777777" w:rsidR="00E92E6D" w:rsidRPr="00B87054" w:rsidRDefault="00E92E6D" w:rsidP="00FC51F6">
            <w:pPr>
              <w:autoSpaceDE w:val="0"/>
              <w:autoSpaceDN w:val="0"/>
              <w:adjustRightInd w:val="0"/>
              <w:snapToGrid w:val="0"/>
              <w:jc w:val="center"/>
              <w:rPr>
                <w:sz w:val="20"/>
              </w:rPr>
            </w:pPr>
            <w:r w:rsidRPr="00B87054">
              <w:rPr>
                <w:sz w:val="20"/>
              </w:rPr>
              <w:t>2021</w:t>
            </w:r>
          </w:p>
          <w:p w14:paraId="33084A1D" w14:textId="77777777" w:rsidR="00E92E6D" w:rsidRPr="00B87054" w:rsidRDefault="00E92E6D" w:rsidP="00FC51F6">
            <w:pPr>
              <w:suppressAutoHyphens/>
              <w:jc w:val="center"/>
              <w:rPr>
                <w:sz w:val="20"/>
              </w:rPr>
            </w:pPr>
            <w:r w:rsidRPr="00B87054">
              <w:rPr>
                <w:sz w:val="20"/>
              </w:rPr>
              <w:t>2023</w:t>
            </w:r>
          </w:p>
        </w:tc>
      </w:tr>
    </w:tbl>
    <w:p w14:paraId="63E798AD" w14:textId="77777777" w:rsidR="006C1529" w:rsidRPr="00B87054" w:rsidRDefault="006C1529" w:rsidP="001823DD">
      <w:pPr>
        <w:suppressAutoHyphens/>
        <w:rPr>
          <w:b/>
        </w:rPr>
      </w:pPr>
    </w:p>
    <w:p w14:paraId="46D9025C" w14:textId="77777777" w:rsidR="001823DD" w:rsidRPr="00B87054" w:rsidRDefault="001823DD" w:rsidP="001823DD">
      <w:pPr>
        <w:suppressAutoHyphens/>
      </w:pPr>
      <w:r w:rsidRPr="00B87054">
        <w:rPr>
          <w:b/>
        </w:rPr>
        <w:t xml:space="preserve">2.Б.4 </w:t>
      </w:r>
      <w:r w:rsidRPr="00B87054">
        <w:tab/>
      </w:r>
      <w:r w:rsidRPr="00B87054">
        <w:rPr>
          <w:b/>
        </w:rPr>
        <w:t>Специфични цели и очаквани резултати</w:t>
      </w:r>
      <w:r w:rsidRPr="00B87054">
        <w:t xml:space="preserve"> </w:t>
      </w:r>
    </w:p>
    <w:p w14:paraId="0E3C5147" w14:textId="77777777" w:rsidR="001823DD" w:rsidRPr="00B87054" w:rsidRDefault="001823DD" w:rsidP="001823DD">
      <w:pPr>
        <w:suppressAutoHyphens/>
      </w:pPr>
      <w:r w:rsidRPr="00B87054">
        <w:t>(повтаря се за всяка специфична цел в рамките на приоритетната ос)</w:t>
      </w:r>
    </w:p>
    <w:p w14:paraId="3B06B9B4" w14:textId="77777777" w:rsidR="001823DD" w:rsidRPr="00B87054" w:rsidRDefault="001823DD" w:rsidP="001823DD">
      <w:pPr>
        <w:suppressAutoHyphens/>
      </w:pPr>
      <w:r w:rsidRPr="00B87054">
        <w:t>(Позоваване: член 96, параграф 2, първа алинея, буква в), подточки i) и 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974"/>
      </w:tblGrid>
      <w:tr w:rsidR="001823DD" w:rsidRPr="00B87054" w14:paraId="065BAF01" w14:textId="77777777" w:rsidTr="002A51D1">
        <w:trPr>
          <w:trHeight w:val="491"/>
        </w:trPr>
        <w:tc>
          <w:tcPr>
            <w:tcW w:w="2093" w:type="dxa"/>
            <w:shd w:val="clear" w:color="auto" w:fill="auto"/>
          </w:tcPr>
          <w:p w14:paraId="0C0F0EFA" w14:textId="77777777" w:rsidR="001823DD" w:rsidRPr="00B87054" w:rsidRDefault="001823DD" w:rsidP="001823DD">
            <w:pPr>
              <w:suppressAutoHyphens/>
              <w:rPr>
                <w:i/>
              </w:rPr>
            </w:pPr>
            <w:r w:rsidRPr="00B87054">
              <w:rPr>
                <w:i/>
              </w:rPr>
              <w:t>Идентификация</w:t>
            </w:r>
          </w:p>
        </w:tc>
        <w:tc>
          <w:tcPr>
            <w:tcW w:w="6974" w:type="dxa"/>
            <w:shd w:val="clear" w:color="auto" w:fill="auto"/>
          </w:tcPr>
          <w:p w14:paraId="38BE4578" w14:textId="77777777" w:rsidR="001823DD" w:rsidRPr="00B87054" w:rsidRDefault="001823DD" w:rsidP="00845B0B">
            <w:pPr>
              <w:pStyle w:val="ListBullet"/>
              <w:numPr>
                <w:ilvl w:val="0"/>
                <w:numId w:val="0"/>
              </w:numPr>
              <w:tabs>
                <w:tab w:val="left" w:pos="720"/>
              </w:tabs>
              <w:rPr>
                <w:i/>
                <w:sz w:val="18"/>
              </w:rPr>
            </w:pPr>
            <w:r w:rsidRPr="00B87054">
              <w:rPr>
                <w:i/>
                <w:color w:val="8DB3E2"/>
                <w:sz w:val="18"/>
              </w:rPr>
              <w:t xml:space="preserve">&lt;2B.1.1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="G"&gt;</w:t>
            </w:r>
          </w:p>
          <w:p w14:paraId="767BCC5B" w14:textId="77777777" w:rsidR="001823DD" w:rsidRPr="00B87054" w:rsidRDefault="00FC51F6" w:rsidP="001823DD">
            <w:pPr>
              <w:suppressAutoHyphens/>
            </w:pPr>
            <w:r w:rsidRPr="00B87054">
              <w:t xml:space="preserve">СПЕЦИФИЧНА ЦЕЛ </w:t>
            </w:r>
            <w:r w:rsidR="001823DD" w:rsidRPr="00B87054">
              <w:t>3</w:t>
            </w:r>
          </w:p>
        </w:tc>
      </w:tr>
      <w:tr w:rsidR="001823DD" w:rsidRPr="00B87054" w14:paraId="75517ABA" w14:textId="77777777" w:rsidTr="002A51D1">
        <w:trPr>
          <w:trHeight w:val="360"/>
        </w:trPr>
        <w:tc>
          <w:tcPr>
            <w:tcW w:w="2093" w:type="dxa"/>
            <w:shd w:val="clear" w:color="auto" w:fill="auto"/>
          </w:tcPr>
          <w:p w14:paraId="06557B3B" w14:textId="77777777" w:rsidR="001823DD" w:rsidRPr="00B87054" w:rsidRDefault="001823DD" w:rsidP="001823DD">
            <w:pPr>
              <w:suppressAutoHyphens/>
              <w:rPr>
                <w:i/>
              </w:rPr>
            </w:pPr>
            <w:r w:rsidRPr="00B87054">
              <w:rPr>
                <w:i/>
              </w:rPr>
              <w:t xml:space="preserve">Специфична цел </w:t>
            </w:r>
          </w:p>
        </w:tc>
        <w:tc>
          <w:tcPr>
            <w:tcW w:w="6974" w:type="dxa"/>
            <w:shd w:val="clear" w:color="auto" w:fill="auto"/>
          </w:tcPr>
          <w:p w14:paraId="18652CF3" w14:textId="77777777" w:rsidR="001823DD" w:rsidRPr="00B87054" w:rsidRDefault="001823DD" w:rsidP="001823DD">
            <w:pPr>
              <w:suppressAutoHyphens/>
              <w:rPr>
                <w:i/>
                <w:color w:val="8DB3E2"/>
                <w:sz w:val="18"/>
              </w:rPr>
            </w:pPr>
            <w:r w:rsidRPr="00B87054">
              <w:rPr>
                <w:i/>
                <w:sz w:val="18"/>
              </w:rPr>
              <w:t>&lt;</w:t>
            </w:r>
            <w:r w:rsidRPr="00B87054">
              <w:rPr>
                <w:i/>
                <w:color w:val="8DB3E2"/>
                <w:sz w:val="18"/>
              </w:rPr>
              <w:t xml:space="preserve">2B.1.2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="M"&gt;</w:t>
            </w:r>
          </w:p>
          <w:p w14:paraId="7C7A27B0" w14:textId="77777777" w:rsidR="001823DD" w:rsidRPr="00B87054" w:rsidRDefault="001823DD" w:rsidP="001823DD">
            <w:pPr>
              <w:suppressAutoHyphens/>
            </w:pPr>
            <w:r w:rsidRPr="00B87054">
              <w:t>Укрепване капацитета на бенефициентите на ОПОС за успешно реализиране на проекти по програмата.</w:t>
            </w:r>
          </w:p>
        </w:tc>
      </w:tr>
      <w:tr w:rsidR="001823DD" w:rsidRPr="00B87054" w14:paraId="176B544F" w14:textId="77777777" w:rsidTr="002A51D1">
        <w:trPr>
          <w:trHeight w:val="360"/>
        </w:trPr>
        <w:tc>
          <w:tcPr>
            <w:tcW w:w="2093" w:type="dxa"/>
            <w:shd w:val="clear" w:color="auto" w:fill="auto"/>
          </w:tcPr>
          <w:p w14:paraId="51DE3212" w14:textId="77777777" w:rsidR="001823DD" w:rsidRPr="00B87054" w:rsidRDefault="001823DD" w:rsidP="001823DD">
            <w:pPr>
              <w:suppressAutoHyphens/>
              <w:rPr>
                <w:i/>
              </w:rPr>
            </w:pPr>
            <w:r w:rsidRPr="00B87054">
              <w:rPr>
                <w:i/>
              </w:rPr>
              <w:t>Резултатите, които държавата членка се стреми да постигне с подкрепа от Съюза</w:t>
            </w:r>
            <w:r w:rsidRPr="00B87054">
              <w:rPr>
                <w:i/>
                <w:vertAlign w:val="superscript"/>
              </w:rPr>
              <w:footnoteReference w:id="85"/>
            </w:r>
          </w:p>
        </w:tc>
        <w:tc>
          <w:tcPr>
            <w:tcW w:w="6974" w:type="dxa"/>
            <w:shd w:val="clear" w:color="auto" w:fill="auto"/>
          </w:tcPr>
          <w:p w14:paraId="5433CA29" w14:textId="77777777" w:rsidR="001823DD" w:rsidRPr="00B87054" w:rsidRDefault="001823DD" w:rsidP="001823DD">
            <w:pPr>
              <w:suppressAutoHyphens/>
              <w:rPr>
                <w:i/>
                <w:color w:val="8DB3E2"/>
                <w:sz w:val="18"/>
              </w:rPr>
            </w:pPr>
            <w:r w:rsidRPr="00B87054">
              <w:rPr>
                <w:i/>
                <w:color w:val="8DB3E2"/>
                <w:sz w:val="18"/>
              </w:rPr>
              <w:t xml:space="preserve">&lt;2B.1.3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="M"&gt;</w:t>
            </w:r>
          </w:p>
          <w:p w14:paraId="61DF56C4" w14:textId="77777777" w:rsidR="0010759B" w:rsidRPr="00B87054" w:rsidRDefault="008B4AE5" w:rsidP="0010759B">
            <w:pPr>
              <w:suppressAutoHyphens/>
              <w:rPr>
                <w:bCs/>
              </w:rPr>
            </w:pPr>
            <w:r w:rsidRPr="00B87054">
              <w:rPr>
                <w:bCs/>
              </w:rPr>
              <w:t>П</w:t>
            </w:r>
            <w:r w:rsidR="00300A2D" w:rsidRPr="00B87054">
              <w:rPr>
                <w:bCs/>
              </w:rPr>
              <w:t xml:space="preserve">о </w:t>
            </w:r>
            <w:r w:rsidR="00014758" w:rsidRPr="00B87054">
              <w:rPr>
                <w:bCs/>
              </w:rPr>
              <w:t>приоритетната ос</w:t>
            </w:r>
            <w:r w:rsidR="0010759B" w:rsidRPr="00B87054">
              <w:rPr>
                <w:bCs/>
              </w:rPr>
              <w:t xml:space="preserve"> УО ще продължи организирането на специализирани обучения за бенефициентите, като ще подкрепя единствено мерки за укрепване и повишаване на капацитета им чрез предоставяне на обучения с практическа насоченост и обхващане на специфични теми,</w:t>
            </w:r>
            <w:r w:rsidR="00BA019A" w:rsidRPr="00B87054">
              <w:rPr>
                <w:bCs/>
              </w:rPr>
              <w:t xml:space="preserve"> като </w:t>
            </w:r>
            <w:r w:rsidR="0010759B" w:rsidRPr="00B87054">
              <w:rPr>
                <w:bCs/>
              </w:rPr>
              <w:t>добри практики и научени уроци, свързани с изискванията за подготовка на проекти и последващо (устойчиво) управление на придобит</w:t>
            </w:r>
            <w:r w:rsidR="006C1529" w:rsidRPr="00B87054">
              <w:rPr>
                <w:bCs/>
              </w:rPr>
              <w:t>и</w:t>
            </w:r>
            <w:r w:rsidR="0010759B" w:rsidRPr="00B87054">
              <w:rPr>
                <w:bCs/>
              </w:rPr>
              <w:t>те активи (резултати) по ОПОС. При констатиране на повтарящи се въпроси и/или пропуски ще бъдат организирани навременни обучения по идентифицираните проблематични теми.</w:t>
            </w:r>
          </w:p>
          <w:p w14:paraId="50108F2B" w14:textId="77777777" w:rsidR="0010759B" w:rsidRPr="00B87054" w:rsidRDefault="0010759B" w:rsidP="0010759B">
            <w:pPr>
              <w:suppressAutoHyphens/>
              <w:rPr>
                <w:bCs/>
              </w:rPr>
            </w:pPr>
            <w:r w:rsidRPr="00B87054">
              <w:rPr>
                <w:bCs/>
              </w:rPr>
              <w:lastRenderedPageBreak/>
              <w:t>Екипите за управление на проекти от страна на  бенефициентите ще провеждат активни консултации, както с УО, така и с регионалните звена в процеса на подготовка на проект</w:t>
            </w:r>
            <w:r w:rsidR="008B4AE5" w:rsidRPr="00B87054">
              <w:rPr>
                <w:bCs/>
              </w:rPr>
              <w:t>и</w:t>
            </w:r>
            <w:r w:rsidRPr="00B87054">
              <w:rPr>
                <w:bCs/>
              </w:rPr>
              <w:t xml:space="preserve">. Чрез обучения, насоки и публикуване на полезна информация, бенефициентите </w:t>
            </w:r>
            <w:r w:rsidR="008B4AE5" w:rsidRPr="00B87054">
              <w:rPr>
                <w:bCs/>
              </w:rPr>
              <w:t xml:space="preserve">ще </w:t>
            </w:r>
            <w:r w:rsidRPr="00B87054">
              <w:rPr>
                <w:bCs/>
              </w:rPr>
              <w:t>се подкрепят по отношение на казуси, свързани с обществените поръчки, с оглед намаляване на случаите на нередности, водещи до финансови корекции.</w:t>
            </w:r>
          </w:p>
          <w:p w14:paraId="26514907" w14:textId="77777777" w:rsidR="001823DD" w:rsidRPr="00B87054" w:rsidRDefault="0010759B" w:rsidP="006C1529">
            <w:pPr>
              <w:suppressAutoHyphens/>
              <w:rPr>
                <w:bCs/>
              </w:rPr>
            </w:pPr>
            <w:r w:rsidRPr="00B87054">
              <w:rPr>
                <w:bCs/>
              </w:rPr>
              <w:t xml:space="preserve">УО на ОПОС ще продължи да поддържа постоянна обратна връзка с бенефициентите и </w:t>
            </w:r>
            <w:r w:rsidR="008B4AE5" w:rsidRPr="00B87054">
              <w:rPr>
                <w:bCs/>
              </w:rPr>
              <w:t xml:space="preserve">ще </w:t>
            </w:r>
            <w:r w:rsidRPr="00B87054">
              <w:rPr>
                <w:bCs/>
              </w:rPr>
              <w:t xml:space="preserve">прилага новите функционални възможности на ИСУН 2020 веднага след тяхното създаване. При възможност УО ще редуцира изискваната от бенефициентите информация като се придържа към минималните изисквания </w:t>
            </w:r>
            <w:r w:rsidR="00A76851" w:rsidRPr="00B87054">
              <w:rPr>
                <w:bCs/>
              </w:rPr>
              <w:t xml:space="preserve">на </w:t>
            </w:r>
            <w:r w:rsidRPr="00B87054">
              <w:rPr>
                <w:bCs/>
              </w:rPr>
              <w:t>законодателството.</w:t>
            </w:r>
          </w:p>
        </w:tc>
      </w:tr>
    </w:tbl>
    <w:p w14:paraId="62D9D07E" w14:textId="77777777" w:rsidR="001823DD" w:rsidRPr="00B87054" w:rsidRDefault="001823DD" w:rsidP="001823DD">
      <w:pPr>
        <w:suppressAutoHyphens/>
        <w:rPr>
          <w:b/>
        </w:rPr>
      </w:pPr>
      <w:r w:rsidRPr="00B87054">
        <w:rPr>
          <w:b/>
        </w:rPr>
        <w:lastRenderedPageBreak/>
        <w:t xml:space="preserve">2.Б.5 </w:t>
      </w:r>
      <w:r w:rsidRPr="00B87054">
        <w:tab/>
      </w:r>
      <w:r w:rsidRPr="00B87054">
        <w:rPr>
          <w:b/>
        </w:rPr>
        <w:t>Показатели за резултатите</w:t>
      </w:r>
      <w:r w:rsidRPr="00B87054">
        <w:rPr>
          <w:b/>
          <w:vertAlign w:val="superscript"/>
        </w:rPr>
        <w:footnoteReference w:id="86"/>
      </w:r>
      <w:r w:rsidRPr="00B87054">
        <w:rPr>
          <w:b/>
        </w:rPr>
        <w:t xml:space="preserve"> </w:t>
      </w:r>
    </w:p>
    <w:p w14:paraId="59206610" w14:textId="77777777" w:rsidR="001823DD" w:rsidRPr="00B87054" w:rsidRDefault="001823DD" w:rsidP="001823DD">
      <w:pPr>
        <w:suppressAutoHyphens/>
      </w:pPr>
      <w:r w:rsidRPr="00B87054">
        <w:rPr>
          <w:b/>
        </w:rPr>
        <w:t>Таблица 12:</w:t>
      </w:r>
      <w:r w:rsidRPr="00B87054">
        <w:tab/>
      </w:r>
      <w:r w:rsidRPr="00B87054">
        <w:rPr>
          <w:b/>
        </w:rPr>
        <w:t>Специфични за програмата показатели за резултатите</w:t>
      </w:r>
      <w:r w:rsidRPr="00B87054">
        <w:t xml:space="preserve"> (по специфични цели) (за ЕФРР/ЕСФ/Кохезионен фонд)</w:t>
      </w:r>
    </w:p>
    <w:p w14:paraId="4AF84A0E" w14:textId="77777777" w:rsidR="001823DD" w:rsidRPr="00B87054" w:rsidRDefault="001823DD" w:rsidP="001823DD">
      <w:pPr>
        <w:suppressAutoHyphens/>
      </w:pPr>
      <w:r w:rsidRPr="00B87054">
        <w:t>(Позоваване: член 96, параграф 2, първа алинея, буква в), подточка ii) от Регламент (EС) № 1303/2013)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283"/>
        <w:gridCol w:w="284"/>
        <w:gridCol w:w="47"/>
        <w:gridCol w:w="520"/>
        <w:gridCol w:w="708"/>
        <w:gridCol w:w="426"/>
        <w:gridCol w:w="283"/>
        <w:gridCol w:w="567"/>
        <w:gridCol w:w="1418"/>
        <w:gridCol w:w="1701"/>
      </w:tblGrid>
      <w:tr w:rsidR="001823DD" w:rsidRPr="00B87054" w14:paraId="18EF154E" w14:textId="77777777" w:rsidTr="008441E2">
        <w:trPr>
          <w:trHeight w:val="578"/>
        </w:trPr>
        <w:tc>
          <w:tcPr>
            <w:tcW w:w="675" w:type="dxa"/>
            <w:vMerge w:val="restart"/>
          </w:tcPr>
          <w:p w14:paraId="323DD78C" w14:textId="77777777" w:rsidR="001823DD" w:rsidRPr="00B87054" w:rsidRDefault="001823DD" w:rsidP="001823DD">
            <w:pPr>
              <w:suppressAutoHyphens/>
              <w:rPr>
                <w:b/>
                <w:i/>
                <w:sz w:val="18"/>
              </w:rPr>
            </w:pPr>
            <w:r w:rsidRPr="00B87054">
              <w:rPr>
                <w:b/>
                <w:i/>
                <w:sz w:val="18"/>
              </w:rPr>
              <w:t>Идентификация</w:t>
            </w:r>
          </w:p>
        </w:tc>
        <w:tc>
          <w:tcPr>
            <w:tcW w:w="1134" w:type="dxa"/>
            <w:vMerge w:val="restart"/>
            <w:shd w:val="clear" w:color="auto" w:fill="auto"/>
          </w:tcPr>
          <w:p w14:paraId="0982F53F" w14:textId="77777777" w:rsidR="001823DD" w:rsidRPr="00B87054" w:rsidRDefault="001823DD" w:rsidP="001823DD">
            <w:pPr>
              <w:suppressAutoHyphens/>
              <w:rPr>
                <w:b/>
                <w:i/>
                <w:sz w:val="18"/>
              </w:rPr>
            </w:pPr>
            <w:r w:rsidRPr="00B87054">
              <w:rPr>
                <w:b/>
                <w:i/>
                <w:sz w:val="18"/>
              </w:rPr>
              <w:t xml:space="preserve">Показател </w:t>
            </w:r>
          </w:p>
        </w:tc>
        <w:tc>
          <w:tcPr>
            <w:tcW w:w="993" w:type="dxa"/>
            <w:vMerge w:val="restart"/>
            <w:shd w:val="clear" w:color="auto" w:fill="auto"/>
          </w:tcPr>
          <w:p w14:paraId="00072E22" w14:textId="77777777" w:rsidR="001823DD" w:rsidRPr="00B87054" w:rsidRDefault="001823DD" w:rsidP="001823DD">
            <w:pPr>
              <w:suppressAutoHyphens/>
              <w:rPr>
                <w:b/>
                <w:i/>
                <w:sz w:val="18"/>
              </w:rPr>
            </w:pPr>
            <w:r w:rsidRPr="00B87054">
              <w:rPr>
                <w:b/>
                <w:i/>
                <w:sz w:val="18"/>
              </w:rPr>
              <w:t>Мерна единица</w:t>
            </w:r>
          </w:p>
        </w:tc>
        <w:tc>
          <w:tcPr>
            <w:tcW w:w="1134" w:type="dxa"/>
            <w:gridSpan w:val="4"/>
            <w:shd w:val="clear" w:color="auto" w:fill="auto"/>
          </w:tcPr>
          <w:p w14:paraId="2E818354" w14:textId="77777777" w:rsidR="001823DD" w:rsidRPr="00B87054" w:rsidRDefault="001823DD" w:rsidP="001823DD">
            <w:pPr>
              <w:suppressAutoHyphens/>
              <w:rPr>
                <w:b/>
                <w:i/>
                <w:sz w:val="18"/>
              </w:rPr>
            </w:pPr>
            <w:r w:rsidRPr="00B87054">
              <w:rPr>
                <w:b/>
                <w:i/>
                <w:sz w:val="18"/>
              </w:rPr>
              <w:t xml:space="preserve">Базова стойност </w:t>
            </w:r>
          </w:p>
        </w:tc>
        <w:tc>
          <w:tcPr>
            <w:tcW w:w="708" w:type="dxa"/>
            <w:vMerge w:val="restart"/>
            <w:shd w:val="clear" w:color="auto" w:fill="auto"/>
          </w:tcPr>
          <w:p w14:paraId="3997F11A" w14:textId="77777777" w:rsidR="001823DD" w:rsidRPr="00B87054" w:rsidRDefault="001823DD" w:rsidP="001823DD">
            <w:pPr>
              <w:suppressAutoHyphens/>
              <w:rPr>
                <w:b/>
                <w:i/>
                <w:sz w:val="18"/>
              </w:rPr>
            </w:pPr>
            <w:r w:rsidRPr="00B87054">
              <w:rPr>
                <w:b/>
                <w:i/>
                <w:sz w:val="18"/>
              </w:rPr>
              <w:t>Базова година</w:t>
            </w:r>
          </w:p>
        </w:tc>
        <w:tc>
          <w:tcPr>
            <w:tcW w:w="1276" w:type="dxa"/>
            <w:gridSpan w:val="3"/>
            <w:shd w:val="clear" w:color="auto" w:fill="auto"/>
          </w:tcPr>
          <w:p w14:paraId="150953C8" w14:textId="77777777" w:rsidR="001823DD" w:rsidRPr="00B87054" w:rsidRDefault="001823DD" w:rsidP="001823DD">
            <w:pPr>
              <w:suppressAutoHyphens/>
              <w:rPr>
                <w:b/>
                <w:i/>
                <w:sz w:val="18"/>
              </w:rPr>
            </w:pPr>
            <w:r w:rsidRPr="00B87054">
              <w:rPr>
                <w:b/>
                <w:i/>
                <w:sz w:val="18"/>
              </w:rPr>
              <w:t>Целева стойност</w:t>
            </w:r>
            <w:r w:rsidRPr="00B87054">
              <w:rPr>
                <w:b/>
                <w:i/>
                <w:sz w:val="18"/>
              </w:rPr>
              <w:footnoteReference w:id="87"/>
            </w:r>
            <w:r w:rsidRPr="00B87054">
              <w:rPr>
                <w:b/>
                <w:i/>
                <w:sz w:val="18"/>
              </w:rPr>
              <w:t xml:space="preserve"> (2023 г.) </w:t>
            </w:r>
          </w:p>
        </w:tc>
        <w:tc>
          <w:tcPr>
            <w:tcW w:w="1418" w:type="dxa"/>
            <w:shd w:val="clear" w:color="auto" w:fill="auto"/>
          </w:tcPr>
          <w:p w14:paraId="21DFD143" w14:textId="77777777" w:rsidR="001823DD" w:rsidRPr="00B87054" w:rsidRDefault="001823DD" w:rsidP="001823DD">
            <w:pPr>
              <w:suppressAutoHyphens/>
              <w:rPr>
                <w:b/>
                <w:i/>
                <w:sz w:val="18"/>
              </w:rPr>
            </w:pPr>
            <w:r w:rsidRPr="00B87054">
              <w:rPr>
                <w:b/>
                <w:i/>
                <w:sz w:val="18"/>
              </w:rPr>
              <w:t>Източник на данните</w:t>
            </w:r>
          </w:p>
        </w:tc>
        <w:tc>
          <w:tcPr>
            <w:tcW w:w="1701" w:type="dxa"/>
            <w:shd w:val="clear" w:color="auto" w:fill="auto"/>
          </w:tcPr>
          <w:p w14:paraId="226BB442" w14:textId="77777777" w:rsidR="001823DD" w:rsidRPr="00B87054" w:rsidRDefault="001823DD" w:rsidP="001823DD">
            <w:pPr>
              <w:suppressAutoHyphens/>
              <w:rPr>
                <w:b/>
                <w:i/>
                <w:sz w:val="18"/>
              </w:rPr>
            </w:pPr>
            <w:r w:rsidRPr="00B87054">
              <w:rPr>
                <w:b/>
                <w:i/>
                <w:sz w:val="18"/>
              </w:rPr>
              <w:t>Честота на отчитане</w:t>
            </w:r>
          </w:p>
        </w:tc>
      </w:tr>
      <w:tr w:rsidR="001823DD" w:rsidRPr="00B87054" w14:paraId="4B9923A0" w14:textId="77777777" w:rsidTr="008441E2">
        <w:trPr>
          <w:trHeight w:val="360"/>
        </w:trPr>
        <w:tc>
          <w:tcPr>
            <w:tcW w:w="675" w:type="dxa"/>
            <w:vMerge/>
          </w:tcPr>
          <w:p w14:paraId="27111632" w14:textId="77777777" w:rsidR="001823DD" w:rsidRPr="00B87054" w:rsidRDefault="001823DD" w:rsidP="001823DD">
            <w:pPr>
              <w:suppressAutoHyphens/>
              <w:rPr>
                <w:b/>
                <w:i/>
                <w:sz w:val="18"/>
              </w:rPr>
            </w:pPr>
          </w:p>
        </w:tc>
        <w:tc>
          <w:tcPr>
            <w:tcW w:w="1134" w:type="dxa"/>
            <w:vMerge/>
            <w:shd w:val="clear" w:color="auto" w:fill="auto"/>
          </w:tcPr>
          <w:p w14:paraId="558D533B" w14:textId="77777777" w:rsidR="001823DD" w:rsidRPr="00B87054" w:rsidRDefault="001823DD" w:rsidP="001823DD">
            <w:pPr>
              <w:suppressAutoHyphens/>
              <w:rPr>
                <w:b/>
                <w:i/>
                <w:sz w:val="18"/>
              </w:rPr>
            </w:pPr>
          </w:p>
        </w:tc>
        <w:tc>
          <w:tcPr>
            <w:tcW w:w="993" w:type="dxa"/>
            <w:vMerge/>
            <w:shd w:val="clear" w:color="auto" w:fill="auto"/>
          </w:tcPr>
          <w:p w14:paraId="29BEDAD2" w14:textId="77777777" w:rsidR="001823DD" w:rsidRPr="00B87054" w:rsidRDefault="001823DD" w:rsidP="001823DD">
            <w:pPr>
              <w:suppressAutoHyphens/>
              <w:rPr>
                <w:b/>
                <w:i/>
                <w:sz w:val="18"/>
              </w:rPr>
            </w:pPr>
          </w:p>
        </w:tc>
        <w:tc>
          <w:tcPr>
            <w:tcW w:w="283" w:type="dxa"/>
            <w:shd w:val="clear" w:color="auto" w:fill="auto"/>
          </w:tcPr>
          <w:p w14:paraId="19DD82B5" w14:textId="77777777" w:rsidR="001823DD" w:rsidRPr="00B87054" w:rsidRDefault="001823DD" w:rsidP="001823DD">
            <w:pPr>
              <w:suppressAutoHyphens/>
              <w:rPr>
                <w:b/>
                <w:i/>
                <w:sz w:val="18"/>
              </w:rPr>
            </w:pPr>
            <w:r w:rsidRPr="00B87054">
              <w:rPr>
                <w:b/>
                <w:i/>
                <w:sz w:val="18"/>
              </w:rPr>
              <w:t>M</w:t>
            </w:r>
          </w:p>
        </w:tc>
        <w:tc>
          <w:tcPr>
            <w:tcW w:w="331" w:type="dxa"/>
            <w:gridSpan w:val="2"/>
            <w:shd w:val="clear" w:color="auto" w:fill="auto"/>
          </w:tcPr>
          <w:p w14:paraId="61EC1A1E" w14:textId="77777777" w:rsidR="001823DD" w:rsidRPr="00B87054" w:rsidRDefault="001823DD" w:rsidP="001823DD">
            <w:pPr>
              <w:suppressAutoHyphens/>
              <w:rPr>
                <w:b/>
                <w:i/>
                <w:sz w:val="18"/>
              </w:rPr>
            </w:pPr>
            <w:r w:rsidRPr="00B87054">
              <w:rPr>
                <w:b/>
                <w:i/>
                <w:sz w:val="18"/>
              </w:rPr>
              <w:t>Ж</w:t>
            </w:r>
          </w:p>
        </w:tc>
        <w:tc>
          <w:tcPr>
            <w:tcW w:w="520" w:type="dxa"/>
            <w:shd w:val="clear" w:color="auto" w:fill="auto"/>
          </w:tcPr>
          <w:p w14:paraId="39B2CBDD" w14:textId="77777777" w:rsidR="001823DD" w:rsidRPr="00B87054" w:rsidRDefault="001823DD" w:rsidP="001823DD">
            <w:pPr>
              <w:suppressAutoHyphens/>
              <w:rPr>
                <w:b/>
                <w:i/>
                <w:sz w:val="18"/>
              </w:rPr>
            </w:pPr>
            <w:r w:rsidRPr="00B87054">
              <w:rPr>
                <w:b/>
                <w:i/>
                <w:sz w:val="18"/>
              </w:rPr>
              <w:t>О</w:t>
            </w:r>
          </w:p>
        </w:tc>
        <w:tc>
          <w:tcPr>
            <w:tcW w:w="708" w:type="dxa"/>
            <w:vMerge/>
            <w:shd w:val="clear" w:color="auto" w:fill="auto"/>
          </w:tcPr>
          <w:p w14:paraId="1B43A465" w14:textId="77777777" w:rsidR="001823DD" w:rsidRPr="00B87054" w:rsidRDefault="001823DD" w:rsidP="001823DD">
            <w:pPr>
              <w:suppressAutoHyphens/>
              <w:rPr>
                <w:b/>
                <w:i/>
                <w:sz w:val="18"/>
              </w:rPr>
            </w:pPr>
          </w:p>
        </w:tc>
        <w:tc>
          <w:tcPr>
            <w:tcW w:w="426" w:type="dxa"/>
            <w:shd w:val="clear" w:color="auto" w:fill="auto"/>
          </w:tcPr>
          <w:p w14:paraId="0D0678A2" w14:textId="77777777" w:rsidR="001823DD" w:rsidRPr="00B87054" w:rsidRDefault="001823DD" w:rsidP="001823DD">
            <w:pPr>
              <w:suppressAutoHyphens/>
              <w:rPr>
                <w:b/>
                <w:i/>
                <w:sz w:val="18"/>
              </w:rPr>
            </w:pPr>
            <w:r w:rsidRPr="00B87054">
              <w:rPr>
                <w:b/>
                <w:i/>
                <w:sz w:val="18"/>
              </w:rPr>
              <w:t>M</w:t>
            </w:r>
          </w:p>
        </w:tc>
        <w:tc>
          <w:tcPr>
            <w:tcW w:w="283" w:type="dxa"/>
            <w:shd w:val="clear" w:color="auto" w:fill="auto"/>
          </w:tcPr>
          <w:p w14:paraId="4C4E8C55" w14:textId="77777777" w:rsidR="001823DD" w:rsidRPr="00B87054" w:rsidRDefault="001823DD" w:rsidP="001823DD">
            <w:pPr>
              <w:suppressAutoHyphens/>
              <w:rPr>
                <w:b/>
                <w:i/>
                <w:sz w:val="18"/>
              </w:rPr>
            </w:pPr>
            <w:r w:rsidRPr="00B87054">
              <w:rPr>
                <w:b/>
                <w:i/>
                <w:sz w:val="18"/>
              </w:rPr>
              <w:t>Ж</w:t>
            </w:r>
          </w:p>
        </w:tc>
        <w:tc>
          <w:tcPr>
            <w:tcW w:w="567" w:type="dxa"/>
            <w:shd w:val="clear" w:color="auto" w:fill="auto"/>
          </w:tcPr>
          <w:p w14:paraId="7C6A7C88" w14:textId="77777777" w:rsidR="001823DD" w:rsidRPr="00B87054" w:rsidRDefault="001823DD" w:rsidP="001823DD">
            <w:pPr>
              <w:suppressAutoHyphens/>
              <w:rPr>
                <w:b/>
                <w:i/>
                <w:sz w:val="18"/>
              </w:rPr>
            </w:pPr>
            <w:r w:rsidRPr="00B87054">
              <w:rPr>
                <w:b/>
                <w:i/>
                <w:sz w:val="18"/>
              </w:rPr>
              <w:t>О</w:t>
            </w:r>
          </w:p>
        </w:tc>
        <w:tc>
          <w:tcPr>
            <w:tcW w:w="1418" w:type="dxa"/>
            <w:shd w:val="clear" w:color="auto" w:fill="auto"/>
          </w:tcPr>
          <w:p w14:paraId="1C385D94" w14:textId="77777777" w:rsidR="001823DD" w:rsidRPr="00B87054" w:rsidRDefault="001823DD" w:rsidP="001823DD">
            <w:pPr>
              <w:suppressAutoHyphens/>
              <w:rPr>
                <w:b/>
                <w:i/>
                <w:sz w:val="18"/>
              </w:rPr>
            </w:pPr>
          </w:p>
        </w:tc>
        <w:tc>
          <w:tcPr>
            <w:tcW w:w="1701" w:type="dxa"/>
            <w:shd w:val="clear" w:color="auto" w:fill="auto"/>
          </w:tcPr>
          <w:p w14:paraId="396AA718" w14:textId="77777777" w:rsidR="001823DD" w:rsidRPr="00B87054" w:rsidRDefault="001823DD" w:rsidP="001823DD">
            <w:pPr>
              <w:suppressAutoHyphens/>
              <w:rPr>
                <w:b/>
                <w:i/>
                <w:sz w:val="18"/>
              </w:rPr>
            </w:pPr>
          </w:p>
        </w:tc>
      </w:tr>
      <w:tr w:rsidR="001823DD" w:rsidRPr="00B87054" w14:paraId="6C8D6DA3" w14:textId="77777777" w:rsidTr="008441E2">
        <w:trPr>
          <w:trHeight w:val="856"/>
        </w:trPr>
        <w:tc>
          <w:tcPr>
            <w:tcW w:w="675" w:type="dxa"/>
          </w:tcPr>
          <w:p w14:paraId="4CF89E25" w14:textId="77777777" w:rsidR="001823DD" w:rsidRPr="00B87054" w:rsidRDefault="001823DD" w:rsidP="001823DD">
            <w:pPr>
              <w:suppressAutoHyphens/>
              <w:rPr>
                <w:i/>
                <w:color w:val="8DB3E2"/>
                <w:sz w:val="18"/>
              </w:rPr>
            </w:pPr>
            <w:r w:rsidRPr="00B87054">
              <w:rPr>
                <w:i/>
                <w:color w:val="8DB3E2"/>
                <w:sz w:val="18"/>
              </w:rPr>
              <w:t xml:space="preserve">&lt;2.B.2.1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="M"&gt;</w:t>
            </w:r>
          </w:p>
        </w:tc>
        <w:tc>
          <w:tcPr>
            <w:tcW w:w="1134" w:type="dxa"/>
            <w:shd w:val="clear" w:color="auto" w:fill="auto"/>
          </w:tcPr>
          <w:p w14:paraId="78D7D64B" w14:textId="77777777" w:rsidR="001823DD" w:rsidRPr="00B87054" w:rsidRDefault="001823DD" w:rsidP="001823DD">
            <w:pPr>
              <w:suppressAutoHyphens/>
              <w:rPr>
                <w:i/>
                <w:color w:val="8DB3E2"/>
                <w:sz w:val="18"/>
              </w:rPr>
            </w:pPr>
            <w:r w:rsidRPr="00B87054">
              <w:rPr>
                <w:i/>
                <w:color w:val="8DB3E2"/>
                <w:sz w:val="18"/>
              </w:rPr>
              <w:t xml:space="preserve">&lt;2.B.2.2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tc>
        <w:tc>
          <w:tcPr>
            <w:tcW w:w="993" w:type="dxa"/>
            <w:shd w:val="clear" w:color="auto" w:fill="auto"/>
          </w:tcPr>
          <w:p w14:paraId="0B44E7D2" w14:textId="77777777" w:rsidR="001823DD" w:rsidRPr="00B87054" w:rsidRDefault="001823DD" w:rsidP="001823DD">
            <w:pPr>
              <w:suppressAutoHyphens/>
              <w:rPr>
                <w:i/>
                <w:color w:val="8DB3E2"/>
                <w:sz w:val="18"/>
              </w:rPr>
            </w:pPr>
            <w:r w:rsidRPr="00B87054">
              <w:rPr>
                <w:i/>
                <w:color w:val="8DB3E2"/>
                <w:sz w:val="18"/>
              </w:rPr>
              <w:t xml:space="preserve">&lt;2.B.2.3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1134" w:type="dxa"/>
            <w:gridSpan w:val="4"/>
            <w:shd w:val="clear" w:color="auto" w:fill="auto"/>
          </w:tcPr>
          <w:p w14:paraId="6D7E1E68" w14:textId="77777777" w:rsidR="001823DD" w:rsidRPr="00B87054" w:rsidRDefault="001823DD" w:rsidP="001823DD">
            <w:pPr>
              <w:suppressAutoHyphens/>
              <w:rPr>
                <w:i/>
                <w:color w:val="8DB3E2"/>
                <w:sz w:val="18"/>
              </w:rPr>
            </w:pPr>
            <w:r w:rsidRPr="00B87054">
              <w:rPr>
                <w:i/>
                <w:color w:val="8DB3E2"/>
                <w:sz w:val="18"/>
              </w:rPr>
              <w:t xml:space="preserve">Количествени &lt;2.B.2.4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1A6161B0" w14:textId="77777777" w:rsidR="001823DD" w:rsidRPr="00B87054" w:rsidRDefault="001823DD" w:rsidP="001823DD">
            <w:pPr>
              <w:suppressAutoHyphens/>
              <w:rPr>
                <w:i/>
                <w:color w:val="8DB3E2"/>
                <w:sz w:val="18"/>
              </w:rPr>
            </w:pPr>
          </w:p>
        </w:tc>
        <w:tc>
          <w:tcPr>
            <w:tcW w:w="708" w:type="dxa"/>
            <w:shd w:val="clear" w:color="auto" w:fill="auto"/>
          </w:tcPr>
          <w:p w14:paraId="24ED519D" w14:textId="77777777" w:rsidR="001823DD" w:rsidRPr="00B87054" w:rsidRDefault="001823DD" w:rsidP="001823DD">
            <w:pPr>
              <w:suppressAutoHyphens/>
              <w:rPr>
                <w:i/>
                <w:color w:val="8DB3E2"/>
                <w:sz w:val="18"/>
              </w:rPr>
            </w:pPr>
            <w:r w:rsidRPr="00B87054">
              <w:rPr>
                <w:i/>
                <w:color w:val="8DB3E2"/>
                <w:sz w:val="18"/>
              </w:rPr>
              <w:t xml:space="preserve">&lt;2.B.2.5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1276" w:type="dxa"/>
            <w:gridSpan w:val="3"/>
            <w:shd w:val="clear" w:color="auto" w:fill="auto"/>
          </w:tcPr>
          <w:p w14:paraId="3F60C21C" w14:textId="77777777" w:rsidR="001823DD" w:rsidRPr="00B87054" w:rsidRDefault="001823DD" w:rsidP="001823DD">
            <w:pPr>
              <w:suppressAutoHyphens/>
              <w:rPr>
                <w:i/>
                <w:color w:val="8DB3E2"/>
                <w:sz w:val="18"/>
              </w:rPr>
            </w:pPr>
            <w:r w:rsidRPr="00B87054">
              <w:rPr>
                <w:i/>
                <w:color w:val="8DB3E2"/>
                <w:sz w:val="18"/>
              </w:rPr>
              <w:t xml:space="preserve">Количествени &lt;2.B.2.6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7E039059" w14:textId="77777777" w:rsidR="001823DD" w:rsidRPr="00B87054" w:rsidRDefault="001823DD" w:rsidP="001823DD">
            <w:pPr>
              <w:suppressAutoHyphens/>
              <w:rPr>
                <w:i/>
                <w:color w:val="8DB3E2"/>
                <w:sz w:val="18"/>
              </w:rPr>
            </w:pPr>
            <w:r w:rsidRPr="00B87054">
              <w:rPr>
                <w:i/>
                <w:color w:val="8DB3E2"/>
                <w:sz w:val="18"/>
              </w:rPr>
              <w:t xml:space="preserve">Качествени&lt;2.B.2.6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c>
          <w:tcPr>
            <w:tcW w:w="1418" w:type="dxa"/>
            <w:shd w:val="clear" w:color="auto" w:fill="auto"/>
          </w:tcPr>
          <w:p w14:paraId="69C5A0EA" w14:textId="77777777" w:rsidR="001823DD" w:rsidRPr="00B87054" w:rsidRDefault="001823DD" w:rsidP="001823DD">
            <w:pPr>
              <w:suppressAutoHyphens/>
              <w:rPr>
                <w:i/>
                <w:color w:val="8DB3E2"/>
                <w:sz w:val="18"/>
              </w:rPr>
            </w:pPr>
            <w:r w:rsidRPr="00B87054">
              <w:rPr>
                <w:i/>
                <w:color w:val="8DB3E2"/>
                <w:sz w:val="18"/>
              </w:rPr>
              <w:t xml:space="preserve">&lt;2.B.2.7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c>
          <w:tcPr>
            <w:tcW w:w="1701" w:type="dxa"/>
            <w:shd w:val="clear" w:color="auto" w:fill="auto"/>
          </w:tcPr>
          <w:p w14:paraId="5DBB1124" w14:textId="77777777" w:rsidR="001823DD" w:rsidRPr="00B87054" w:rsidRDefault="001823DD" w:rsidP="001823DD">
            <w:pPr>
              <w:suppressAutoHyphens/>
              <w:rPr>
                <w:i/>
                <w:color w:val="8DB3E2"/>
                <w:sz w:val="18"/>
              </w:rPr>
            </w:pPr>
            <w:r w:rsidRPr="00B87054">
              <w:rPr>
                <w:i/>
                <w:color w:val="8DB3E2"/>
                <w:sz w:val="18"/>
              </w:rPr>
              <w:t xml:space="preserve">&lt;2.B.2.8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="M"&gt;</w:t>
            </w:r>
          </w:p>
        </w:tc>
      </w:tr>
      <w:tr w:rsidR="00CF7ACE" w:rsidRPr="00B87054" w14:paraId="06724C3E" w14:textId="77777777" w:rsidTr="00FC51F6">
        <w:trPr>
          <w:trHeight w:val="443"/>
        </w:trPr>
        <w:tc>
          <w:tcPr>
            <w:tcW w:w="675" w:type="dxa"/>
            <w:vAlign w:val="center"/>
          </w:tcPr>
          <w:p w14:paraId="08B40512" w14:textId="77777777" w:rsidR="00CF7ACE" w:rsidRPr="00B87054" w:rsidRDefault="000E1921" w:rsidP="00FC51F6">
            <w:pPr>
              <w:suppressAutoHyphens/>
              <w:jc w:val="center"/>
              <w:rPr>
                <w:lang w:val="en-US"/>
              </w:rPr>
            </w:pPr>
            <w:r w:rsidRPr="00B87054">
              <w:rPr>
                <w:sz w:val="16"/>
                <w:szCs w:val="16"/>
                <w:lang w:val="en-US"/>
              </w:rPr>
              <w:t>6.4</w:t>
            </w:r>
          </w:p>
        </w:tc>
        <w:tc>
          <w:tcPr>
            <w:tcW w:w="1134" w:type="dxa"/>
            <w:shd w:val="clear" w:color="auto" w:fill="auto"/>
            <w:vAlign w:val="center"/>
          </w:tcPr>
          <w:p w14:paraId="7D334AF1" w14:textId="77777777" w:rsidR="00CF7ACE" w:rsidRPr="00B87054" w:rsidRDefault="00A24CC6" w:rsidP="00FC51F6">
            <w:pPr>
              <w:autoSpaceDE w:val="0"/>
              <w:autoSpaceDN w:val="0"/>
              <w:adjustRightInd w:val="0"/>
              <w:snapToGrid w:val="0"/>
              <w:jc w:val="center"/>
              <w:rPr>
                <w:sz w:val="20"/>
              </w:rPr>
            </w:pPr>
            <w:r w:rsidRPr="00B87054">
              <w:rPr>
                <w:sz w:val="20"/>
              </w:rPr>
              <w:t xml:space="preserve">Степен на удовлетвореност на бенефициентите от мерки по техническа помощ </w:t>
            </w:r>
            <w:r w:rsidR="00EB3CD9" w:rsidRPr="00B87054">
              <w:rPr>
                <w:sz w:val="20"/>
              </w:rPr>
              <w:t>и проведени</w:t>
            </w:r>
            <w:r w:rsidR="00261D4E" w:rsidRPr="00B87054">
              <w:rPr>
                <w:sz w:val="20"/>
              </w:rPr>
              <w:t xml:space="preserve"> </w:t>
            </w:r>
            <w:r w:rsidRPr="00B87054">
              <w:rPr>
                <w:sz w:val="20"/>
              </w:rPr>
              <w:t>обучения</w:t>
            </w:r>
          </w:p>
        </w:tc>
        <w:tc>
          <w:tcPr>
            <w:tcW w:w="993" w:type="dxa"/>
            <w:shd w:val="clear" w:color="auto" w:fill="auto"/>
            <w:vAlign w:val="center"/>
          </w:tcPr>
          <w:p w14:paraId="33CF03BA" w14:textId="77777777" w:rsidR="00CF7ACE" w:rsidRPr="00B87054" w:rsidRDefault="00A24CC6" w:rsidP="00FC51F6">
            <w:pPr>
              <w:autoSpaceDE w:val="0"/>
              <w:autoSpaceDN w:val="0"/>
              <w:adjustRightInd w:val="0"/>
              <w:snapToGrid w:val="0"/>
              <w:jc w:val="center"/>
              <w:rPr>
                <w:sz w:val="20"/>
              </w:rPr>
            </w:pPr>
            <w:r w:rsidRPr="00B87054">
              <w:rPr>
                <w:sz w:val="20"/>
              </w:rPr>
              <w:t>%</w:t>
            </w:r>
          </w:p>
        </w:tc>
        <w:tc>
          <w:tcPr>
            <w:tcW w:w="283" w:type="dxa"/>
            <w:shd w:val="clear" w:color="auto" w:fill="auto"/>
            <w:vAlign w:val="center"/>
          </w:tcPr>
          <w:p w14:paraId="27CEB9EF" w14:textId="77777777" w:rsidR="00CF7ACE" w:rsidRPr="00B87054" w:rsidRDefault="00CF7ACE" w:rsidP="00FC51F6">
            <w:pPr>
              <w:autoSpaceDE w:val="0"/>
              <w:autoSpaceDN w:val="0"/>
              <w:adjustRightInd w:val="0"/>
              <w:snapToGrid w:val="0"/>
              <w:jc w:val="center"/>
              <w:rPr>
                <w:sz w:val="20"/>
              </w:rPr>
            </w:pPr>
          </w:p>
        </w:tc>
        <w:tc>
          <w:tcPr>
            <w:tcW w:w="284" w:type="dxa"/>
            <w:shd w:val="clear" w:color="auto" w:fill="auto"/>
            <w:vAlign w:val="center"/>
          </w:tcPr>
          <w:p w14:paraId="40BFC49D" w14:textId="77777777" w:rsidR="00CF7ACE" w:rsidRPr="00B87054" w:rsidDel="0013070F" w:rsidRDefault="00CF7ACE" w:rsidP="00FC51F6">
            <w:pPr>
              <w:autoSpaceDE w:val="0"/>
              <w:autoSpaceDN w:val="0"/>
              <w:adjustRightInd w:val="0"/>
              <w:snapToGrid w:val="0"/>
              <w:jc w:val="center"/>
              <w:rPr>
                <w:sz w:val="20"/>
              </w:rPr>
            </w:pPr>
          </w:p>
        </w:tc>
        <w:tc>
          <w:tcPr>
            <w:tcW w:w="567" w:type="dxa"/>
            <w:gridSpan w:val="2"/>
            <w:shd w:val="clear" w:color="auto" w:fill="auto"/>
            <w:vAlign w:val="center"/>
          </w:tcPr>
          <w:p w14:paraId="17E69D1E" w14:textId="77777777" w:rsidR="00CF7ACE" w:rsidRPr="00B87054" w:rsidRDefault="00A24CC6" w:rsidP="00FC51F6">
            <w:pPr>
              <w:autoSpaceDE w:val="0"/>
              <w:autoSpaceDN w:val="0"/>
              <w:adjustRightInd w:val="0"/>
              <w:snapToGrid w:val="0"/>
              <w:jc w:val="center"/>
              <w:rPr>
                <w:sz w:val="20"/>
              </w:rPr>
            </w:pPr>
            <w:r w:rsidRPr="00B87054">
              <w:rPr>
                <w:sz w:val="20"/>
              </w:rPr>
              <w:t>35</w:t>
            </w:r>
          </w:p>
        </w:tc>
        <w:tc>
          <w:tcPr>
            <w:tcW w:w="708" w:type="dxa"/>
            <w:shd w:val="clear" w:color="auto" w:fill="auto"/>
            <w:vAlign w:val="center"/>
          </w:tcPr>
          <w:p w14:paraId="052658D3" w14:textId="77777777" w:rsidR="00CF7ACE" w:rsidRPr="00B87054" w:rsidRDefault="00A24CC6" w:rsidP="00FC51F6">
            <w:pPr>
              <w:autoSpaceDE w:val="0"/>
              <w:autoSpaceDN w:val="0"/>
              <w:adjustRightInd w:val="0"/>
              <w:snapToGrid w:val="0"/>
              <w:jc w:val="center"/>
              <w:rPr>
                <w:sz w:val="20"/>
              </w:rPr>
            </w:pPr>
            <w:r w:rsidRPr="00B87054">
              <w:rPr>
                <w:sz w:val="20"/>
              </w:rPr>
              <w:t>2013</w:t>
            </w:r>
          </w:p>
        </w:tc>
        <w:tc>
          <w:tcPr>
            <w:tcW w:w="426" w:type="dxa"/>
            <w:shd w:val="clear" w:color="auto" w:fill="auto"/>
            <w:vAlign w:val="center"/>
          </w:tcPr>
          <w:p w14:paraId="2B2A50B9" w14:textId="77777777" w:rsidR="00CF7ACE" w:rsidRPr="00B87054" w:rsidDel="00C45BB1" w:rsidRDefault="00CF7ACE" w:rsidP="00FC51F6">
            <w:pPr>
              <w:autoSpaceDE w:val="0"/>
              <w:autoSpaceDN w:val="0"/>
              <w:adjustRightInd w:val="0"/>
              <w:snapToGrid w:val="0"/>
              <w:jc w:val="center"/>
              <w:rPr>
                <w:sz w:val="20"/>
              </w:rPr>
            </w:pPr>
          </w:p>
        </w:tc>
        <w:tc>
          <w:tcPr>
            <w:tcW w:w="283" w:type="dxa"/>
            <w:shd w:val="clear" w:color="auto" w:fill="auto"/>
            <w:vAlign w:val="center"/>
          </w:tcPr>
          <w:p w14:paraId="11679A48" w14:textId="77777777" w:rsidR="00CF7ACE" w:rsidRPr="00B87054" w:rsidDel="00C45BB1" w:rsidRDefault="00CF7ACE" w:rsidP="00FC51F6">
            <w:pPr>
              <w:autoSpaceDE w:val="0"/>
              <w:autoSpaceDN w:val="0"/>
              <w:adjustRightInd w:val="0"/>
              <w:snapToGrid w:val="0"/>
              <w:jc w:val="center"/>
              <w:rPr>
                <w:sz w:val="20"/>
              </w:rPr>
            </w:pPr>
          </w:p>
        </w:tc>
        <w:tc>
          <w:tcPr>
            <w:tcW w:w="567" w:type="dxa"/>
            <w:shd w:val="clear" w:color="auto" w:fill="auto"/>
            <w:vAlign w:val="center"/>
          </w:tcPr>
          <w:p w14:paraId="4E968429" w14:textId="77777777" w:rsidR="00CF7ACE" w:rsidRPr="00B87054" w:rsidRDefault="002A6D6B" w:rsidP="00FC51F6">
            <w:pPr>
              <w:autoSpaceDE w:val="0"/>
              <w:autoSpaceDN w:val="0"/>
              <w:adjustRightInd w:val="0"/>
              <w:snapToGrid w:val="0"/>
              <w:jc w:val="center"/>
              <w:rPr>
                <w:sz w:val="20"/>
              </w:rPr>
            </w:pPr>
            <w:r w:rsidRPr="00B87054">
              <w:rPr>
                <w:sz w:val="20"/>
              </w:rPr>
              <w:t>60</w:t>
            </w:r>
          </w:p>
        </w:tc>
        <w:tc>
          <w:tcPr>
            <w:tcW w:w="1418" w:type="dxa"/>
            <w:shd w:val="clear" w:color="auto" w:fill="auto"/>
            <w:vAlign w:val="center"/>
          </w:tcPr>
          <w:p w14:paraId="7F590816" w14:textId="77777777" w:rsidR="00CF7ACE" w:rsidRPr="00B87054" w:rsidRDefault="00A24CC6" w:rsidP="00FC51F6">
            <w:pPr>
              <w:autoSpaceDE w:val="0"/>
              <w:autoSpaceDN w:val="0"/>
              <w:adjustRightInd w:val="0"/>
              <w:snapToGrid w:val="0"/>
              <w:jc w:val="center"/>
              <w:rPr>
                <w:sz w:val="20"/>
              </w:rPr>
            </w:pPr>
            <w:r w:rsidRPr="00B87054">
              <w:rPr>
                <w:sz w:val="20"/>
              </w:rPr>
              <w:t>Проучване</w:t>
            </w:r>
          </w:p>
        </w:tc>
        <w:tc>
          <w:tcPr>
            <w:tcW w:w="1701" w:type="dxa"/>
            <w:shd w:val="clear" w:color="auto" w:fill="auto"/>
            <w:vAlign w:val="center"/>
          </w:tcPr>
          <w:p w14:paraId="1598231D" w14:textId="77777777" w:rsidR="00A24CC6" w:rsidRPr="00B87054" w:rsidRDefault="00A24CC6" w:rsidP="00FC51F6">
            <w:pPr>
              <w:autoSpaceDE w:val="0"/>
              <w:autoSpaceDN w:val="0"/>
              <w:adjustRightInd w:val="0"/>
              <w:snapToGrid w:val="0"/>
              <w:jc w:val="center"/>
              <w:rPr>
                <w:sz w:val="20"/>
              </w:rPr>
            </w:pPr>
            <w:r w:rsidRPr="00B87054">
              <w:rPr>
                <w:sz w:val="20"/>
              </w:rPr>
              <w:t>2019</w:t>
            </w:r>
          </w:p>
          <w:p w14:paraId="0887D167" w14:textId="77777777" w:rsidR="00A24CC6" w:rsidRPr="00B87054" w:rsidRDefault="00A24CC6" w:rsidP="00FC51F6">
            <w:pPr>
              <w:autoSpaceDE w:val="0"/>
              <w:autoSpaceDN w:val="0"/>
              <w:adjustRightInd w:val="0"/>
              <w:snapToGrid w:val="0"/>
              <w:jc w:val="center"/>
              <w:rPr>
                <w:sz w:val="20"/>
              </w:rPr>
            </w:pPr>
            <w:r w:rsidRPr="00B87054">
              <w:rPr>
                <w:sz w:val="20"/>
              </w:rPr>
              <w:t>2021</w:t>
            </w:r>
          </w:p>
          <w:p w14:paraId="5D7902EE" w14:textId="77777777" w:rsidR="00CF7ACE" w:rsidRPr="00B87054" w:rsidRDefault="00A24CC6" w:rsidP="00FC51F6">
            <w:pPr>
              <w:autoSpaceDE w:val="0"/>
              <w:autoSpaceDN w:val="0"/>
              <w:adjustRightInd w:val="0"/>
              <w:snapToGrid w:val="0"/>
              <w:jc w:val="center"/>
              <w:rPr>
                <w:sz w:val="20"/>
              </w:rPr>
            </w:pPr>
            <w:r w:rsidRPr="00B87054">
              <w:rPr>
                <w:sz w:val="20"/>
              </w:rPr>
              <w:t>2023</w:t>
            </w:r>
          </w:p>
        </w:tc>
      </w:tr>
    </w:tbl>
    <w:p w14:paraId="69E38996" w14:textId="77777777" w:rsidR="00AD4AED" w:rsidRPr="00B87054" w:rsidRDefault="00AD4AED" w:rsidP="00F03C1E">
      <w:pPr>
        <w:suppressAutoHyphens/>
      </w:pPr>
    </w:p>
    <w:p w14:paraId="59223FFE" w14:textId="77777777" w:rsidR="00E017FB" w:rsidRPr="00B87054" w:rsidRDefault="00AD4AED" w:rsidP="00355925">
      <w:pPr>
        <w:rPr>
          <w:b/>
        </w:rPr>
      </w:pPr>
      <w:r w:rsidRPr="00B87054">
        <w:rPr>
          <w:b/>
        </w:rPr>
        <w:t xml:space="preserve">2.Б.6 </w:t>
      </w:r>
      <w:r w:rsidRPr="00B87054">
        <w:tab/>
      </w:r>
      <w:r w:rsidRPr="00B87054">
        <w:rPr>
          <w:b/>
        </w:rPr>
        <w:t>Действия, които ще получат подкрепа, и очакваният им принос за постигането на специфичните цели</w:t>
      </w:r>
      <w:r w:rsidRPr="00B87054">
        <w:t xml:space="preserve"> (по приоритетни оси)</w:t>
      </w:r>
    </w:p>
    <w:p w14:paraId="11FDE0D2" w14:textId="77777777" w:rsidR="00AD4AED" w:rsidRPr="00B87054" w:rsidRDefault="00AD4AED" w:rsidP="00355925">
      <w:r w:rsidRPr="00B87054">
        <w:t xml:space="preserve">(Позоваване: член 96, параграф 2, първа алинея, буква в), подточки i) и </w:t>
      </w:r>
      <w:r w:rsidR="00351DDF" w:rsidRPr="00B87054">
        <w:t>i</w:t>
      </w:r>
      <w:r w:rsidRPr="00B87054">
        <w:t xml:space="preserve">ii) от Регламент (EС) № 1303/2013) </w:t>
      </w:r>
    </w:p>
    <w:p w14:paraId="53A6A132" w14:textId="77777777" w:rsidR="00E017FB" w:rsidRPr="00B87054" w:rsidRDefault="00E017FB" w:rsidP="00355925"/>
    <w:p w14:paraId="3A82CAE3" w14:textId="77777777" w:rsidR="00E017FB" w:rsidRPr="00B87054" w:rsidRDefault="00686A86" w:rsidP="00355925">
      <w:pPr>
        <w:ind w:left="851" w:hanging="851"/>
        <w:rPr>
          <w:i/>
        </w:rPr>
      </w:pPr>
      <w:r w:rsidRPr="00B87054">
        <w:rPr>
          <w:b/>
          <w:i/>
        </w:rPr>
        <w:t>2.Б.6.1</w:t>
      </w:r>
      <w:r w:rsidRPr="00B87054">
        <w:tab/>
      </w:r>
      <w:r w:rsidRPr="00B87054">
        <w:rPr>
          <w:i/>
        </w:rPr>
        <w:t>Описание на действията, които ще получат подкрепа, и на очаквания им принос за постигането на специфичните цели</w:t>
      </w:r>
    </w:p>
    <w:p w14:paraId="46AE4A7E" w14:textId="77777777" w:rsidR="00AD4AED" w:rsidRPr="00B87054" w:rsidRDefault="00AD4AED" w:rsidP="00845B0B">
      <w:pPr>
        <w:spacing w:after="240"/>
        <w:ind w:left="851" w:hanging="851"/>
      </w:pPr>
      <w:r w:rsidRPr="00B87054">
        <w:t>(Позоваване: член 96, параграф 2, първа алинея, буква в), подточки i) и iii) от Регламент (EС) № 1303/2013)</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6832"/>
      </w:tblGrid>
      <w:tr w:rsidR="00AD4AED" w:rsidRPr="00B87054" w14:paraId="76A89A8F" w14:textId="77777777" w:rsidTr="002A51D1">
        <w:trPr>
          <w:trHeight w:val="518"/>
        </w:trPr>
        <w:tc>
          <w:tcPr>
            <w:tcW w:w="2235" w:type="dxa"/>
            <w:shd w:val="clear" w:color="auto" w:fill="auto"/>
          </w:tcPr>
          <w:p w14:paraId="276CB06C" w14:textId="77777777" w:rsidR="00AD4AED" w:rsidRPr="00B87054" w:rsidRDefault="00055AC8" w:rsidP="00F03C1E">
            <w:pPr>
              <w:rPr>
                <w:i/>
                <w:color w:val="8DB3E2"/>
                <w:sz w:val="18"/>
                <w:szCs w:val="18"/>
              </w:rPr>
            </w:pPr>
            <w:r w:rsidRPr="00B87054">
              <w:rPr>
                <w:i/>
              </w:rPr>
              <w:t>Приоритетна ос</w:t>
            </w:r>
          </w:p>
        </w:tc>
        <w:tc>
          <w:tcPr>
            <w:tcW w:w="6832" w:type="dxa"/>
            <w:shd w:val="clear" w:color="auto" w:fill="auto"/>
          </w:tcPr>
          <w:p w14:paraId="0FB8E140" w14:textId="77777777" w:rsidR="005948C2" w:rsidRPr="00B87054" w:rsidRDefault="00AD4AED" w:rsidP="00F03C1E">
            <w:pPr>
              <w:rPr>
                <w:i/>
                <w:color w:val="8DB3E2"/>
                <w:sz w:val="18"/>
              </w:rPr>
            </w:pPr>
            <w:r w:rsidRPr="00B87054">
              <w:rPr>
                <w:i/>
                <w:color w:val="8DB3E2"/>
                <w:sz w:val="18"/>
              </w:rPr>
              <w:t xml:space="preserve">&lt;2.B.3.1.1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p w14:paraId="42A608B3" w14:textId="77777777" w:rsidR="005948C2" w:rsidRPr="00B87054" w:rsidRDefault="005948C2" w:rsidP="00F03C1E">
            <w:pPr>
              <w:rPr>
                <w:i/>
                <w:color w:val="8DB3E2"/>
                <w:sz w:val="18"/>
                <w:szCs w:val="18"/>
              </w:rPr>
            </w:pPr>
            <w:r w:rsidRPr="00B87054">
              <w:rPr>
                <w:rFonts w:eastAsia="Times New Roman"/>
                <w:szCs w:val="24"/>
              </w:rPr>
              <w:t>ТЕХНИЧЕСКА ПОМОЩ</w:t>
            </w:r>
          </w:p>
        </w:tc>
      </w:tr>
      <w:tr w:rsidR="00AD4AED" w:rsidRPr="00B87054" w14:paraId="6FFC6E1C" w14:textId="77777777" w:rsidTr="002A51D1">
        <w:trPr>
          <w:trHeight w:val="662"/>
        </w:trPr>
        <w:tc>
          <w:tcPr>
            <w:tcW w:w="9067" w:type="dxa"/>
            <w:gridSpan w:val="2"/>
            <w:shd w:val="clear" w:color="auto" w:fill="auto"/>
          </w:tcPr>
          <w:p w14:paraId="3D3E507E" w14:textId="77777777" w:rsidR="005948C2" w:rsidRPr="00B87054" w:rsidRDefault="00AD4AED" w:rsidP="00F03C1E">
            <w:pPr>
              <w:rPr>
                <w:i/>
                <w:color w:val="8DB3E2"/>
                <w:sz w:val="18"/>
              </w:rPr>
            </w:pPr>
            <w:r w:rsidRPr="00B87054">
              <w:rPr>
                <w:i/>
                <w:color w:val="8DB3E2"/>
                <w:sz w:val="18"/>
              </w:rPr>
              <w:t xml:space="preserve">&lt;2.B.3.1.2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="M"&gt;</w:t>
            </w:r>
          </w:p>
          <w:p w14:paraId="1AA2C505" w14:textId="77777777" w:rsidR="005948C2" w:rsidRPr="00B87054" w:rsidRDefault="005948C2" w:rsidP="00F03C1E">
            <w:r w:rsidRPr="00B87054">
              <w:t xml:space="preserve">Техническата помощ в рамките на ОПОС ще осигури необходимата подкрепа за управлението на </w:t>
            </w:r>
            <w:r w:rsidR="00405CA5" w:rsidRPr="00B87054">
              <w:t>програмата</w:t>
            </w:r>
            <w:r w:rsidRPr="00B87054">
              <w:t xml:space="preserve"> и за въвеждане на добри практики и подходи в програмирането, управлението, изпълнението на програмата, мониторинга, контрол и оценката</w:t>
            </w:r>
            <w:r w:rsidR="00405CA5" w:rsidRPr="00B87054">
              <w:t xml:space="preserve"> на програмата</w:t>
            </w:r>
            <w:r w:rsidRPr="00B87054">
              <w:t>, както и за мерки за комуникация и популяризиране, обмяна на опит и изграждане на експертен и мотивиран човешки ресурс. Всички дейности, свързани с ефективното администриране на ОПОС</w:t>
            </w:r>
            <w:r w:rsidR="00A76851" w:rsidRPr="00B87054">
              <w:t>,</w:t>
            </w:r>
            <w:r w:rsidRPr="00B87054">
              <w:t xml:space="preserve"> трябва да бъдат в съответствие с разпоредбите на </w:t>
            </w:r>
            <w:r w:rsidR="00932092" w:rsidRPr="00B87054">
              <w:t>Р</w:t>
            </w:r>
            <w:r w:rsidRPr="00B87054">
              <w:t xml:space="preserve">егламент </w:t>
            </w:r>
            <w:r w:rsidR="00932092" w:rsidRPr="00B87054">
              <w:t xml:space="preserve">(ЕС) </w:t>
            </w:r>
            <w:r w:rsidRPr="00B87054">
              <w:t>№ 1303/2013.</w:t>
            </w:r>
            <w:r w:rsidR="009A7A4B" w:rsidRPr="00B87054">
              <w:t xml:space="preserve"> Дейностите са дефинирани въз основа на натрупания опит от 2007-2013 г.</w:t>
            </w:r>
          </w:p>
          <w:p w14:paraId="716D2316" w14:textId="77777777" w:rsidR="008E7D2E" w:rsidRPr="00B87054" w:rsidRDefault="008E7D2E" w:rsidP="008E7D2E">
            <w:r w:rsidRPr="00B87054">
              <w:t xml:space="preserve">Част от средствата </w:t>
            </w:r>
            <w:r w:rsidR="00A76851" w:rsidRPr="00B87054">
              <w:t xml:space="preserve">по </w:t>
            </w:r>
            <w:r w:rsidRPr="00B87054">
              <w:t xml:space="preserve">Приоритетна ос 6 ще бъдат насочени към организиране на обучения за потенциални бенефициенти и на бенефициенти с одобрени проекти. Целта на обученията е повишаване на капацитета им по отношение на цикъла за изпълнение на проектите, вкл. вземайки предвид научените уроци през периода 2007 </w:t>
            </w:r>
            <w:r w:rsidR="00A12811" w:rsidRPr="00B87054">
              <w:t>-</w:t>
            </w:r>
            <w:r w:rsidRPr="00B87054">
              <w:t xml:space="preserve"> 2013 г. (добри практики, слабости и допуснати грешки). </w:t>
            </w:r>
          </w:p>
          <w:p w14:paraId="02E7EDC5" w14:textId="77777777" w:rsidR="008E7D2E" w:rsidRPr="00B87054" w:rsidRDefault="008E7D2E" w:rsidP="008E7D2E">
            <w:r w:rsidRPr="00B87054">
              <w:t>Друга част от средствата по оста ще са насочени към обучения на Управляващия орган на ОПОС, свързани с управлението и изпълнението на програмата, вкл. под формата на специализирани обучения, обмен на опит. Тези обучения ще допринесат за подобряване знанията и експертизата за управление на програмата, както и по отношение на спецификата на инвестициите и нуждите в сектор „околна среда“.</w:t>
            </w:r>
          </w:p>
          <w:p w14:paraId="16994BE7" w14:textId="77777777" w:rsidR="009A7A4B" w:rsidRPr="00B87054" w:rsidRDefault="009A7A4B" w:rsidP="008E7D2E">
            <w:r w:rsidRPr="00B87054">
              <w:t xml:space="preserve">За дейностите </w:t>
            </w:r>
            <w:r w:rsidR="00A76851" w:rsidRPr="00B87054">
              <w:t xml:space="preserve">по </w:t>
            </w:r>
            <w:r w:rsidRPr="00B87054">
              <w:t>техническа помощ се предвижда разработване на стратегически план, съгласно който ще се възприеме стратегически, а не проектно-ориентиран подход</w:t>
            </w:r>
            <w:r w:rsidR="00A76851" w:rsidRPr="00B87054">
              <w:t>.</w:t>
            </w:r>
          </w:p>
          <w:p w14:paraId="12018C47" w14:textId="77777777" w:rsidR="005948C2" w:rsidRPr="00B87054" w:rsidRDefault="00CF2635" w:rsidP="005948C2">
            <w:pPr>
              <w:spacing w:beforeLines="30" w:before="72" w:after="0"/>
              <w:rPr>
                <w:b/>
                <w:bCs/>
              </w:rPr>
            </w:pPr>
            <w:r w:rsidRPr="00B87054">
              <w:rPr>
                <w:b/>
                <w:bCs/>
              </w:rPr>
              <w:t xml:space="preserve">1. Дейности, насочени към осигуряване на необходимата подкрепа за управлението и изпълнението на </w:t>
            </w:r>
            <w:r w:rsidR="00B24D9A" w:rsidRPr="00B87054">
              <w:rPr>
                <w:b/>
                <w:bCs/>
              </w:rPr>
              <w:t>ОПОС</w:t>
            </w:r>
            <w:r w:rsidR="00465997" w:rsidRPr="00B87054">
              <w:rPr>
                <w:b/>
                <w:bCs/>
              </w:rPr>
              <w:t xml:space="preserve"> 2014-2020</w:t>
            </w:r>
            <w:r w:rsidR="0072751C" w:rsidRPr="00B87054">
              <w:rPr>
                <w:b/>
                <w:bCs/>
              </w:rPr>
              <w:t xml:space="preserve"> г.</w:t>
            </w:r>
            <w:r w:rsidR="00964458" w:rsidRPr="00B87054">
              <w:rPr>
                <w:b/>
                <w:bCs/>
              </w:rPr>
              <w:t>,</w:t>
            </w:r>
            <w:r w:rsidR="00617721" w:rsidRPr="00B87054">
              <w:rPr>
                <w:b/>
                <w:bCs/>
              </w:rPr>
              <w:t xml:space="preserve"> </w:t>
            </w:r>
            <w:r w:rsidR="00465997" w:rsidRPr="00B87054">
              <w:rPr>
                <w:b/>
                <w:bCs/>
              </w:rPr>
              <w:t>затваряне на ОПОС 2007-2013</w:t>
            </w:r>
            <w:r w:rsidR="0072751C" w:rsidRPr="00B87054">
              <w:rPr>
                <w:b/>
                <w:bCs/>
              </w:rPr>
              <w:t xml:space="preserve"> г.</w:t>
            </w:r>
            <w:r w:rsidR="00465997" w:rsidRPr="00B87054">
              <w:rPr>
                <w:b/>
                <w:bCs/>
              </w:rPr>
              <w:t xml:space="preserve"> и ОПОС 2014</w:t>
            </w:r>
            <w:r w:rsidR="00A12811" w:rsidRPr="00B87054">
              <w:rPr>
                <w:b/>
                <w:bCs/>
              </w:rPr>
              <w:t>-</w:t>
            </w:r>
            <w:r w:rsidR="00465997" w:rsidRPr="00B87054">
              <w:rPr>
                <w:b/>
                <w:bCs/>
              </w:rPr>
              <w:t>2020</w:t>
            </w:r>
            <w:r w:rsidR="0072751C" w:rsidRPr="00B87054">
              <w:rPr>
                <w:b/>
                <w:bCs/>
              </w:rPr>
              <w:t xml:space="preserve"> г.</w:t>
            </w:r>
          </w:p>
          <w:p w14:paraId="606F427A" w14:textId="77777777" w:rsidR="005948C2" w:rsidRPr="00B87054" w:rsidRDefault="005948C2" w:rsidP="00735856">
            <w:pPr>
              <w:pStyle w:val="BodyText"/>
              <w:numPr>
                <w:ilvl w:val="0"/>
                <w:numId w:val="36"/>
              </w:numPr>
              <w:spacing w:beforeLines="30" w:before="72" w:after="0"/>
              <w:ind w:left="426" w:hanging="284"/>
              <w:rPr>
                <w:szCs w:val="24"/>
              </w:rPr>
            </w:pPr>
            <w:r w:rsidRPr="00B87054">
              <w:rPr>
                <w:szCs w:val="24"/>
              </w:rPr>
              <w:t>Подготовка, организиране и провеждане на обучения за Управляващия орган на ОПОС и членовете на Комитета за наблюдение на ОПОС;</w:t>
            </w:r>
          </w:p>
          <w:p w14:paraId="2756357D" w14:textId="77777777" w:rsidR="005948C2" w:rsidRPr="00B87054" w:rsidRDefault="00B24D9A" w:rsidP="00735856">
            <w:pPr>
              <w:pStyle w:val="BodyText"/>
              <w:numPr>
                <w:ilvl w:val="0"/>
                <w:numId w:val="36"/>
              </w:numPr>
              <w:spacing w:beforeLines="30" w:before="72" w:after="0"/>
              <w:ind w:left="426" w:hanging="284"/>
              <w:rPr>
                <w:szCs w:val="24"/>
              </w:rPr>
            </w:pPr>
            <w:r w:rsidRPr="00B87054">
              <w:rPr>
                <w:szCs w:val="24"/>
              </w:rPr>
              <w:t>Организиране</w:t>
            </w:r>
            <w:r w:rsidR="005948C2" w:rsidRPr="00B87054">
              <w:rPr>
                <w:szCs w:val="24"/>
              </w:rPr>
              <w:t xml:space="preserve"> и провеждане на срещите на Комитета за наблюдение на ОПОС;</w:t>
            </w:r>
          </w:p>
          <w:p w14:paraId="314EB6DB" w14:textId="77777777" w:rsidR="005948C2" w:rsidRPr="00B87054" w:rsidRDefault="005948C2" w:rsidP="00735856">
            <w:pPr>
              <w:pStyle w:val="BodyText"/>
              <w:numPr>
                <w:ilvl w:val="0"/>
                <w:numId w:val="36"/>
              </w:numPr>
              <w:spacing w:beforeLines="30" w:before="72" w:after="0"/>
              <w:ind w:left="426" w:hanging="284"/>
              <w:rPr>
                <w:szCs w:val="24"/>
              </w:rPr>
            </w:pPr>
            <w:r w:rsidRPr="00B87054">
              <w:rPr>
                <w:szCs w:val="24"/>
              </w:rPr>
              <w:t xml:space="preserve">Финансиране на разходите за възнаграждения на необходимите човешки ресурси, ангажирани изключително с изпълнението на стриктно посочени задачи за управлението, изпълнението, мониторинга, оценката, осигуряването на </w:t>
            </w:r>
            <w:r w:rsidRPr="00B87054">
              <w:rPr>
                <w:szCs w:val="24"/>
              </w:rPr>
              <w:lastRenderedPageBreak/>
              <w:t>информация и публичност, контрола и одита на ОПОС, в съответствие с разработените национални правила;</w:t>
            </w:r>
          </w:p>
          <w:p w14:paraId="33C9BD1C" w14:textId="77777777" w:rsidR="005948C2" w:rsidRPr="00B87054" w:rsidRDefault="005948C2" w:rsidP="00735856">
            <w:pPr>
              <w:pStyle w:val="BodyText"/>
              <w:numPr>
                <w:ilvl w:val="0"/>
                <w:numId w:val="36"/>
              </w:numPr>
              <w:spacing w:beforeLines="30" w:before="72" w:after="0"/>
              <w:ind w:left="426" w:hanging="284"/>
              <w:rPr>
                <w:szCs w:val="24"/>
              </w:rPr>
            </w:pPr>
            <w:r w:rsidRPr="00B87054">
              <w:rPr>
                <w:szCs w:val="24"/>
              </w:rPr>
              <w:t xml:space="preserve">Осигуряване на необходимата материална база и </w:t>
            </w:r>
            <w:r w:rsidR="00B24D9A" w:rsidRPr="00B87054">
              <w:rPr>
                <w:szCs w:val="24"/>
              </w:rPr>
              <w:t xml:space="preserve">техническо </w:t>
            </w:r>
            <w:r w:rsidRPr="00B87054">
              <w:rPr>
                <w:szCs w:val="24"/>
              </w:rPr>
              <w:t>оборудване</w:t>
            </w:r>
            <w:r w:rsidR="002A6D6B" w:rsidRPr="00B87054">
              <w:rPr>
                <w:szCs w:val="24"/>
              </w:rPr>
              <w:t xml:space="preserve"> и информационни системи</w:t>
            </w:r>
            <w:r w:rsidRPr="00B87054">
              <w:rPr>
                <w:szCs w:val="24"/>
              </w:rPr>
              <w:t xml:space="preserve"> за управлението и изпълнението на ОПОС</w:t>
            </w:r>
            <w:r w:rsidR="002A6D6B" w:rsidRPr="00B87054">
              <w:rPr>
                <w:szCs w:val="24"/>
              </w:rPr>
              <w:t>, ако е необходимо</w:t>
            </w:r>
            <w:r w:rsidRPr="00B87054">
              <w:rPr>
                <w:szCs w:val="24"/>
              </w:rPr>
              <w:t>;</w:t>
            </w:r>
          </w:p>
          <w:p w14:paraId="5D68B4EF" w14:textId="77777777" w:rsidR="005948C2" w:rsidRPr="00B87054" w:rsidRDefault="005948C2" w:rsidP="00735856">
            <w:pPr>
              <w:pStyle w:val="BodyText"/>
              <w:numPr>
                <w:ilvl w:val="0"/>
                <w:numId w:val="36"/>
              </w:numPr>
              <w:spacing w:beforeLines="30" w:before="72" w:after="0"/>
              <w:ind w:left="426" w:hanging="284"/>
              <w:rPr>
                <w:szCs w:val="24"/>
              </w:rPr>
            </w:pPr>
            <w:r w:rsidRPr="00B87054">
              <w:rPr>
                <w:szCs w:val="24"/>
              </w:rPr>
              <w:t>Събиране и анализиране на данни за изпълнението на програмата във връзка с мониторинга и докладването по ОП</w:t>
            </w:r>
            <w:r w:rsidR="00B24D9A" w:rsidRPr="00B87054">
              <w:rPr>
                <w:szCs w:val="24"/>
              </w:rPr>
              <w:t>ОС</w:t>
            </w:r>
            <w:r w:rsidRPr="00B87054">
              <w:rPr>
                <w:szCs w:val="24"/>
              </w:rPr>
              <w:t xml:space="preserve">; </w:t>
            </w:r>
          </w:p>
          <w:p w14:paraId="14F225E5" w14:textId="77777777" w:rsidR="00B24D9A" w:rsidRPr="00B87054" w:rsidRDefault="005948C2" w:rsidP="00735856">
            <w:pPr>
              <w:pStyle w:val="BodyText"/>
              <w:numPr>
                <w:ilvl w:val="0"/>
                <w:numId w:val="36"/>
              </w:numPr>
              <w:spacing w:beforeLines="30" w:before="72" w:after="0"/>
              <w:ind w:left="426" w:hanging="284"/>
              <w:rPr>
                <w:szCs w:val="24"/>
              </w:rPr>
            </w:pPr>
            <w:r w:rsidRPr="00B87054">
              <w:rPr>
                <w:szCs w:val="24"/>
              </w:rPr>
              <w:t>Извършване на одит и контрол на ОП</w:t>
            </w:r>
            <w:r w:rsidR="00B24D9A" w:rsidRPr="00B87054">
              <w:rPr>
                <w:szCs w:val="24"/>
              </w:rPr>
              <w:t>ОС</w:t>
            </w:r>
            <w:r w:rsidRPr="00B87054">
              <w:rPr>
                <w:szCs w:val="24"/>
              </w:rPr>
              <w:t xml:space="preserve"> и други разходи, свързани с тях (напр. разходи, свързани с проверки на място по операциите, изпълнявани в рамките на ОП), както и разработване на механизъм за определяне и оценка на риска и предприемане на ефективни и съответстващи мерки за превенция на измамите и корупционните практики при изпълнението на ОПОС;</w:t>
            </w:r>
          </w:p>
          <w:p w14:paraId="28A47957" w14:textId="77777777" w:rsidR="005948C2" w:rsidRPr="00B87054" w:rsidRDefault="005948C2" w:rsidP="00735856">
            <w:pPr>
              <w:pStyle w:val="BodyText"/>
              <w:numPr>
                <w:ilvl w:val="0"/>
                <w:numId w:val="36"/>
              </w:numPr>
              <w:spacing w:beforeLines="30" w:before="72" w:after="0"/>
              <w:ind w:left="426" w:hanging="284"/>
              <w:rPr>
                <w:szCs w:val="24"/>
              </w:rPr>
            </w:pPr>
            <w:r w:rsidRPr="00B87054">
              <w:rPr>
                <w:szCs w:val="24"/>
              </w:rPr>
              <w:t>Извършване на проучвания, подготовка на експертни доклади, анализи, тестове и оценки, свързани с управлението на ОПОС, както и наемане на външна експертна помощ</w:t>
            </w:r>
            <w:r w:rsidR="00EE2EBD" w:rsidRPr="00B87054">
              <w:rPr>
                <w:szCs w:val="24"/>
              </w:rPr>
              <w:t xml:space="preserve"> с цел подобряване на управлението и изпълнението на ОПОС</w:t>
            </w:r>
            <w:r w:rsidRPr="00B87054">
              <w:rPr>
                <w:szCs w:val="24"/>
              </w:rPr>
              <w:t>;</w:t>
            </w:r>
          </w:p>
          <w:p w14:paraId="48CFCC75" w14:textId="77777777" w:rsidR="005948C2" w:rsidRPr="00B87054" w:rsidRDefault="005948C2" w:rsidP="00735856">
            <w:pPr>
              <w:pStyle w:val="BodyText"/>
              <w:numPr>
                <w:ilvl w:val="0"/>
                <w:numId w:val="36"/>
              </w:numPr>
              <w:spacing w:beforeLines="30" w:before="72" w:after="0"/>
              <w:ind w:left="426" w:hanging="284"/>
              <w:rPr>
                <w:szCs w:val="24"/>
              </w:rPr>
            </w:pPr>
            <w:r w:rsidRPr="00B87054">
              <w:rPr>
                <w:szCs w:val="24"/>
              </w:rPr>
              <w:t>Извършване на оценки на ОПОС 2014 – 2020 г. съобразно плана за оценка на програмата;</w:t>
            </w:r>
          </w:p>
          <w:p w14:paraId="66E373C7" w14:textId="77777777" w:rsidR="005948C2" w:rsidRPr="00B87054" w:rsidRDefault="005948C2" w:rsidP="00735856">
            <w:pPr>
              <w:pStyle w:val="BodyText"/>
              <w:numPr>
                <w:ilvl w:val="0"/>
                <w:numId w:val="36"/>
              </w:numPr>
              <w:spacing w:beforeLines="30" w:before="72" w:after="0"/>
              <w:ind w:left="426" w:hanging="284"/>
              <w:rPr>
                <w:szCs w:val="24"/>
              </w:rPr>
            </w:pPr>
            <w:r w:rsidRPr="00B87054">
              <w:rPr>
                <w:szCs w:val="24"/>
              </w:rPr>
              <w:t>Набиране, обобщаване и анализ на информация и статистически данни, подготовка на становища, доклади и документи, провеждане на изследвания и осъществяване на други дейности в подкрепа програмирането на средствата от ЕС през следващия програмен период (2021-2027 г.);</w:t>
            </w:r>
          </w:p>
          <w:p w14:paraId="3EDD79E0" w14:textId="77777777" w:rsidR="005948C2" w:rsidRPr="00B87054" w:rsidRDefault="005948C2" w:rsidP="00735856">
            <w:pPr>
              <w:pStyle w:val="BodyText"/>
              <w:numPr>
                <w:ilvl w:val="0"/>
                <w:numId w:val="36"/>
              </w:numPr>
              <w:spacing w:beforeLines="30" w:before="72" w:after="0"/>
              <w:ind w:left="426" w:hanging="284"/>
              <w:rPr>
                <w:szCs w:val="24"/>
              </w:rPr>
            </w:pPr>
            <w:r w:rsidRPr="00B87054">
              <w:rPr>
                <w:szCs w:val="24"/>
              </w:rPr>
              <w:t>Осигуряване на външна експертна помощ при изготвяне на необходимия пакет документи за затваряне на програмни периоди 2007-2013 г. и 2014</w:t>
            </w:r>
            <w:r w:rsidR="00B149F4" w:rsidRPr="00B87054">
              <w:rPr>
                <w:szCs w:val="24"/>
              </w:rPr>
              <w:t>-</w:t>
            </w:r>
            <w:r w:rsidRPr="00B87054">
              <w:rPr>
                <w:szCs w:val="24"/>
              </w:rPr>
              <w:t>2020 г., съгл. изискванията на ЕК при необходимост;</w:t>
            </w:r>
          </w:p>
          <w:p w14:paraId="51996562" w14:textId="77777777" w:rsidR="005948C2" w:rsidRPr="00B87054" w:rsidRDefault="005948C2" w:rsidP="00735856">
            <w:pPr>
              <w:pStyle w:val="BodyText"/>
              <w:numPr>
                <w:ilvl w:val="0"/>
                <w:numId w:val="36"/>
              </w:numPr>
              <w:spacing w:beforeLines="30" w:before="72" w:after="0"/>
              <w:ind w:left="426" w:hanging="284"/>
              <w:rPr>
                <w:szCs w:val="24"/>
              </w:rPr>
            </w:pPr>
            <w:r w:rsidRPr="00B87054">
              <w:rPr>
                <w:szCs w:val="24"/>
              </w:rPr>
              <w:t>Оказване на методическа и експертна подкрепа по отношение затваряне на нередностите;</w:t>
            </w:r>
          </w:p>
          <w:p w14:paraId="04D346BC" w14:textId="77777777" w:rsidR="005948C2" w:rsidRPr="00B87054" w:rsidRDefault="005948C2" w:rsidP="00735856">
            <w:pPr>
              <w:pStyle w:val="BodyText"/>
              <w:numPr>
                <w:ilvl w:val="0"/>
                <w:numId w:val="36"/>
              </w:numPr>
              <w:spacing w:beforeLines="30" w:before="72" w:after="0"/>
              <w:ind w:left="426" w:hanging="284"/>
              <w:rPr>
                <w:szCs w:val="24"/>
              </w:rPr>
            </w:pPr>
            <w:r w:rsidRPr="00B87054">
              <w:rPr>
                <w:szCs w:val="24"/>
              </w:rPr>
              <w:t>Дейности по подготовка, организиране на и участия в работни срещи и работни посещения в рамките на ЕС, вкл. с цел обогатяване на опита и запознаване с добри практики</w:t>
            </w:r>
            <w:r w:rsidR="008B4AE5" w:rsidRPr="00B87054">
              <w:rPr>
                <w:szCs w:val="24"/>
              </w:rPr>
              <w:t xml:space="preserve"> за управление и изпълнение на програмата</w:t>
            </w:r>
            <w:r w:rsidRPr="00B87054">
              <w:rPr>
                <w:szCs w:val="24"/>
              </w:rPr>
              <w:t>, както и във връзка с приключване на програмните периоди</w:t>
            </w:r>
            <w:r w:rsidR="008B4AE5" w:rsidRPr="00B87054">
              <w:rPr>
                <w:szCs w:val="24"/>
              </w:rPr>
              <w:t xml:space="preserve"> и подготовката на програмен период 2021-2027 г.</w:t>
            </w:r>
            <w:r w:rsidRPr="00B87054">
              <w:rPr>
                <w:szCs w:val="24"/>
              </w:rPr>
              <w:t xml:space="preserve"> (командировки, посещения на чуждестранни експерти, представители на други ДЧ, представители на ЕК); </w:t>
            </w:r>
          </w:p>
          <w:p w14:paraId="384D3D84" w14:textId="77777777" w:rsidR="005948C2" w:rsidRPr="00B87054" w:rsidRDefault="005948C2" w:rsidP="00735856">
            <w:pPr>
              <w:pStyle w:val="BodyText"/>
              <w:numPr>
                <w:ilvl w:val="0"/>
                <w:numId w:val="36"/>
              </w:numPr>
              <w:spacing w:beforeLines="30" w:before="72" w:after="0"/>
              <w:ind w:left="426" w:hanging="284"/>
              <w:rPr>
                <w:szCs w:val="24"/>
              </w:rPr>
            </w:pPr>
            <w:r w:rsidRPr="00B87054">
              <w:rPr>
                <w:szCs w:val="24"/>
              </w:rPr>
              <w:t xml:space="preserve">Обезпечаване участието на служители </w:t>
            </w:r>
            <w:r w:rsidR="00EE2EBD" w:rsidRPr="00B87054">
              <w:rPr>
                <w:szCs w:val="24"/>
              </w:rPr>
              <w:t>на УО</w:t>
            </w:r>
            <w:r w:rsidRPr="00B87054">
              <w:rPr>
                <w:szCs w:val="24"/>
              </w:rPr>
              <w:t xml:space="preserve"> в </w:t>
            </w:r>
            <w:r w:rsidR="00EE2EBD" w:rsidRPr="00B87054">
              <w:rPr>
                <w:szCs w:val="24"/>
              </w:rPr>
              <w:t xml:space="preserve">обучения, </w:t>
            </w:r>
            <w:r w:rsidRPr="00B87054">
              <w:rPr>
                <w:szCs w:val="24"/>
              </w:rPr>
              <w:t>работни срещи, заседания/сесии на комитети, работни групи, мрежи</w:t>
            </w:r>
            <w:r w:rsidR="00EE2EBD" w:rsidRPr="00B87054">
              <w:rPr>
                <w:szCs w:val="24"/>
              </w:rPr>
              <w:t>, конференции</w:t>
            </w:r>
            <w:r w:rsidRPr="00B87054">
              <w:rPr>
                <w:szCs w:val="24"/>
              </w:rPr>
              <w:t xml:space="preserve"> и др., които се отнасят до </w:t>
            </w:r>
            <w:r w:rsidR="00EE2EBD" w:rsidRPr="00B87054">
              <w:rPr>
                <w:szCs w:val="24"/>
              </w:rPr>
              <w:t xml:space="preserve">подготовката, </w:t>
            </w:r>
            <w:r w:rsidRPr="00B87054">
              <w:rPr>
                <w:szCs w:val="24"/>
              </w:rPr>
              <w:t>управлението</w:t>
            </w:r>
            <w:r w:rsidR="00EE2EBD" w:rsidRPr="00B87054">
              <w:rPr>
                <w:szCs w:val="24"/>
              </w:rPr>
              <w:t xml:space="preserve">, </w:t>
            </w:r>
            <w:r w:rsidRPr="00B87054">
              <w:rPr>
                <w:szCs w:val="24"/>
              </w:rPr>
              <w:t xml:space="preserve">изпълнението </w:t>
            </w:r>
            <w:r w:rsidR="00EE2EBD" w:rsidRPr="00B87054">
              <w:rPr>
                <w:szCs w:val="24"/>
              </w:rPr>
              <w:t xml:space="preserve">и приключването </w:t>
            </w:r>
            <w:r w:rsidRPr="00B87054">
              <w:rPr>
                <w:szCs w:val="24"/>
              </w:rPr>
              <w:t>на оперативната програма;</w:t>
            </w:r>
          </w:p>
          <w:p w14:paraId="063DB2AB" w14:textId="77777777" w:rsidR="005948C2" w:rsidRPr="00B87054" w:rsidRDefault="005948C2" w:rsidP="00735856">
            <w:pPr>
              <w:pStyle w:val="BodyText"/>
              <w:numPr>
                <w:ilvl w:val="0"/>
                <w:numId w:val="36"/>
              </w:numPr>
              <w:spacing w:beforeLines="30" w:before="72" w:after="0"/>
              <w:ind w:left="426" w:hanging="284"/>
              <w:rPr>
                <w:szCs w:val="24"/>
              </w:rPr>
            </w:pPr>
            <w:r w:rsidRPr="00B87054">
              <w:rPr>
                <w:szCs w:val="24"/>
              </w:rPr>
              <w:t>Дейности, насочени към прилагане на Директива 2014/24 от 26.02.2014 г. за обществените поръчки и относно задължителното прилагане на електронни търгове;</w:t>
            </w:r>
          </w:p>
          <w:p w14:paraId="07FC0911" w14:textId="77777777" w:rsidR="005948C2" w:rsidRPr="00B87054" w:rsidRDefault="005948C2" w:rsidP="00735856">
            <w:pPr>
              <w:pStyle w:val="BodyText"/>
              <w:numPr>
                <w:ilvl w:val="0"/>
                <w:numId w:val="36"/>
              </w:numPr>
              <w:spacing w:beforeLines="30" w:before="72" w:after="0"/>
              <w:ind w:left="426" w:hanging="284"/>
              <w:rPr>
                <w:szCs w:val="24"/>
              </w:rPr>
            </w:pPr>
            <w:r w:rsidRPr="00B87054">
              <w:rPr>
                <w:szCs w:val="24"/>
              </w:rPr>
              <w:t>Дейности, насочени към подпомагане на УО на ОПОС, съвместно с останалите компетентни органи в областта на прилагането на правилата за държавни помощи, в т.ч. обучения, обмяна на опит, разработване на процедури и други приложими дейности в сектора;</w:t>
            </w:r>
          </w:p>
          <w:p w14:paraId="6AF47477" w14:textId="77777777" w:rsidR="005948C2" w:rsidRPr="00B87054" w:rsidRDefault="005948C2" w:rsidP="00735856">
            <w:pPr>
              <w:pStyle w:val="BodyText"/>
              <w:numPr>
                <w:ilvl w:val="0"/>
                <w:numId w:val="36"/>
              </w:numPr>
              <w:spacing w:beforeLines="30" w:before="72" w:after="0"/>
              <w:ind w:left="426" w:hanging="284"/>
              <w:rPr>
                <w:szCs w:val="24"/>
              </w:rPr>
            </w:pPr>
            <w:r w:rsidRPr="00B87054">
              <w:rPr>
                <w:szCs w:val="24"/>
              </w:rPr>
              <w:t>Подготовка, превод и разпространение на документи, свързани с цялостното управление и изпълнение на ОПОС.</w:t>
            </w:r>
          </w:p>
          <w:p w14:paraId="3F24E846" w14:textId="77777777" w:rsidR="00801651" w:rsidRPr="00B87054" w:rsidRDefault="00801651" w:rsidP="00AD72A4">
            <w:pPr>
              <w:pStyle w:val="BodyText"/>
              <w:spacing w:beforeLines="30" w:before="72" w:after="0"/>
              <w:ind w:left="426"/>
              <w:rPr>
                <w:szCs w:val="24"/>
              </w:rPr>
            </w:pPr>
          </w:p>
          <w:p w14:paraId="05EFA6C4" w14:textId="77777777" w:rsidR="005948C2" w:rsidRPr="00B87054" w:rsidRDefault="005948C2" w:rsidP="00AD72A4">
            <w:pPr>
              <w:pStyle w:val="BodyText"/>
              <w:rPr>
                <w:b/>
                <w:bCs/>
                <w:szCs w:val="24"/>
              </w:rPr>
            </w:pPr>
            <w:r w:rsidRPr="00B87054">
              <w:rPr>
                <w:b/>
                <w:szCs w:val="24"/>
              </w:rPr>
              <w:t xml:space="preserve">2. </w:t>
            </w:r>
            <w:r w:rsidRPr="00B87054">
              <w:rPr>
                <w:b/>
                <w:bCs/>
                <w:szCs w:val="24"/>
              </w:rPr>
              <w:t>Дейности, насочени към осигуряване на необходимата подкрепа за комуникация и популяризиране на ОПОС</w:t>
            </w:r>
          </w:p>
          <w:p w14:paraId="55DD5ECE" w14:textId="77777777" w:rsidR="00B81C3A" w:rsidRPr="00B87054" w:rsidRDefault="00B81C3A" w:rsidP="00735856">
            <w:pPr>
              <w:pStyle w:val="ListParagraph"/>
              <w:numPr>
                <w:ilvl w:val="0"/>
                <w:numId w:val="36"/>
              </w:numPr>
              <w:ind w:left="426" w:hanging="284"/>
              <w:rPr>
                <w:szCs w:val="24"/>
              </w:rPr>
            </w:pPr>
            <w:r w:rsidRPr="00B87054">
              <w:rPr>
                <w:szCs w:val="24"/>
              </w:rPr>
              <w:t>Подготовка, организиране и изпълнение на Годишни планове за действие, съгласно Националната комуникационна стратегия, включително материално-техническо обезпечаване на предвидените дейности;</w:t>
            </w:r>
          </w:p>
          <w:p w14:paraId="288AE81E" w14:textId="77777777" w:rsidR="005948C2" w:rsidRPr="00B87054" w:rsidRDefault="00C734A7" w:rsidP="00735856">
            <w:pPr>
              <w:pStyle w:val="BodyText"/>
              <w:numPr>
                <w:ilvl w:val="0"/>
                <w:numId w:val="36"/>
              </w:numPr>
              <w:spacing w:beforeLines="30" w:before="72" w:after="0"/>
              <w:ind w:left="426" w:hanging="284"/>
              <w:rPr>
                <w:b/>
                <w:szCs w:val="24"/>
              </w:rPr>
            </w:pPr>
            <w:r w:rsidRPr="00B87054">
              <w:rPr>
                <w:szCs w:val="24"/>
              </w:rPr>
              <w:t>Разработване</w:t>
            </w:r>
            <w:r w:rsidR="005948C2" w:rsidRPr="00B87054">
              <w:rPr>
                <w:szCs w:val="24"/>
              </w:rPr>
              <w:t xml:space="preserve"> </w:t>
            </w:r>
            <w:r w:rsidR="0073005D" w:rsidRPr="00B87054">
              <w:rPr>
                <w:szCs w:val="24"/>
              </w:rPr>
              <w:t xml:space="preserve">и администриране </w:t>
            </w:r>
            <w:r w:rsidR="005948C2" w:rsidRPr="00B87054">
              <w:rPr>
                <w:szCs w:val="24"/>
              </w:rPr>
              <w:t>на интернет страница на ОПОС, информираща потенциалните бенефициенти за наличната помощ по програмата и резултатите от нейното изпълнение</w:t>
            </w:r>
            <w:r w:rsidR="00B149F4" w:rsidRPr="00B87054">
              <w:rPr>
                <w:szCs w:val="24"/>
              </w:rPr>
              <w:t>.</w:t>
            </w:r>
          </w:p>
          <w:p w14:paraId="73F79439" w14:textId="77777777" w:rsidR="00801651" w:rsidRPr="00B87054" w:rsidRDefault="00801651" w:rsidP="00AD72A4">
            <w:pPr>
              <w:pStyle w:val="BodyText"/>
              <w:spacing w:beforeLines="30" w:before="72" w:after="0"/>
              <w:ind w:left="426"/>
              <w:rPr>
                <w:b/>
                <w:szCs w:val="24"/>
              </w:rPr>
            </w:pPr>
          </w:p>
          <w:p w14:paraId="7BFE39ED" w14:textId="77777777" w:rsidR="005948C2" w:rsidRPr="00B87054" w:rsidRDefault="005948C2" w:rsidP="00AD72A4">
            <w:pPr>
              <w:pStyle w:val="BodyText"/>
              <w:rPr>
                <w:b/>
                <w:szCs w:val="24"/>
              </w:rPr>
            </w:pPr>
            <w:r w:rsidRPr="00B87054">
              <w:rPr>
                <w:b/>
                <w:bCs/>
                <w:szCs w:val="24"/>
              </w:rPr>
              <w:t xml:space="preserve">3. </w:t>
            </w:r>
            <w:r w:rsidRPr="00B87054">
              <w:rPr>
                <w:b/>
                <w:szCs w:val="24"/>
              </w:rPr>
              <w:t xml:space="preserve">Дейности, насочени към укрепване и повишаване капацитета на бенефициентите </w:t>
            </w:r>
          </w:p>
          <w:p w14:paraId="6301369A" w14:textId="77777777" w:rsidR="005948C2" w:rsidRPr="00B87054" w:rsidRDefault="005948C2" w:rsidP="00735856">
            <w:pPr>
              <w:pStyle w:val="BodyText"/>
              <w:numPr>
                <w:ilvl w:val="0"/>
                <w:numId w:val="36"/>
              </w:numPr>
              <w:spacing w:beforeLines="30" w:before="72" w:after="0"/>
              <w:ind w:left="426" w:hanging="284"/>
              <w:rPr>
                <w:szCs w:val="24"/>
              </w:rPr>
            </w:pPr>
            <w:r w:rsidRPr="00B87054">
              <w:rPr>
                <w:szCs w:val="24"/>
              </w:rPr>
              <w:t>Подготовка, организиране и провеждане на семинари, обучения, информационни дни</w:t>
            </w:r>
            <w:r w:rsidR="00EE2EBD" w:rsidRPr="00B87054">
              <w:rPr>
                <w:szCs w:val="24"/>
              </w:rPr>
              <w:t>, срещи и др.</w:t>
            </w:r>
            <w:r w:rsidR="00B24D9A" w:rsidRPr="00B87054">
              <w:rPr>
                <w:szCs w:val="24"/>
              </w:rPr>
              <w:t xml:space="preserve"> </w:t>
            </w:r>
            <w:r w:rsidRPr="00B87054">
              <w:rPr>
                <w:szCs w:val="24"/>
              </w:rPr>
              <w:t xml:space="preserve">за бенефициентите по приоритетни оси 1, 2, 3, 4 и 5 в подкрепа на подготовката и изпълнението на проекти. </w:t>
            </w:r>
          </w:p>
          <w:p w14:paraId="40989560" w14:textId="77777777" w:rsidR="005948C2" w:rsidRPr="00B87054" w:rsidRDefault="005948C2" w:rsidP="00735856">
            <w:pPr>
              <w:pStyle w:val="BodyText"/>
              <w:numPr>
                <w:ilvl w:val="0"/>
                <w:numId w:val="36"/>
              </w:numPr>
              <w:spacing w:after="0"/>
              <w:ind w:left="426" w:hanging="284"/>
              <w:rPr>
                <w:szCs w:val="24"/>
              </w:rPr>
            </w:pPr>
            <w:r w:rsidRPr="00B87054">
              <w:rPr>
                <w:szCs w:val="24"/>
              </w:rPr>
              <w:t>Подготовка, организиране и провеждане на обучения, информационни дни</w:t>
            </w:r>
            <w:r w:rsidR="00EE2EBD" w:rsidRPr="00B87054">
              <w:rPr>
                <w:szCs w:val="24"/>
              </w:rPr>
              <w:t>, семинари, срещи и др.</w:t>
            </w:r>
            <w:r w:rsidR="00B24D9A" w:rsidRPr="00B87054">
              <w:rPr>
                <w:szCs w:val="24"/>
              </w:rPr>
              <w:t xml:space="preserve"> </w:t>
            </w:r>
            <w:r w:rsidRPr="00B87054">
              <w:rPr>
                <w:szCs w:val="24"/>
              </w:rPr>
              <w:t>за звената за управление на проекти по съответната приоритетна ос</w:t>
            </w:r>
            <w:r w:rsidR="00B149F4" w:rsidRPr="00B87054">
              <w:rPr>
                <w:szCs w:val="24"/>
              </w:rPr>
              <w:t>,</w:t>
            </w:r>
            <w:r w:rsidRPr="00B87054">
              <w:rPr>
                <w:szCs w:val="24"/>
              </w:rPr>
              <w:t xml:space="preserve"> с оглед укрепване и/или повишаване на капацитета им за провеждане на процедури за избор на изпълнители, договаряне, точно изпълнение и управление на одобрените проекти, както и по-нататъшна правилна експлоатация и поддръжка на придобитите активи.</w:t>
            </w:r>
          </w:p>
          <w:p w14:paraId="38A75F23" w14:textId="77777777" w:rsidR="005948C2" w:rsidRPr="00B87054" w:rsidRDefault="005948C2" w:rsidP="00AD72A4">
            <w:pPr>
              <w:pStyle w:val="BodyText"/>
              <w:spacing w:after="0"/>
              <w:ind w:left="142"/>
              <w:rPr>
                <w:b/>
                <w:szCs w:val="24"/>
              </w:rPr>
            </w:pPr>
          </w:p>
          <w:p w14:paraId="07F9A4B3" w14:textId="77777777" w:rsidR="005948C2" w:rsidRPr="00B87054" w:rsidRDefault="005948C2" w:rsidP="00AD72A4">
            <w:pPr>
              <w:pStyle w:val="BodyText"/>
              <w:spacing w:after="0"/>
              <w:rPr>
                <w:szCs w:val="24"/>
              </w:rPr>
            </w:pPr>
            <w:r w:rsidRPr="00B87054">
              <w:rPr>
                <w:b/>
                <w:szCs w:val="24"/>
              </w:rPr>
              <w:t xml:space="preserve">Бенефициенти: </w:t>
            </w:r>
            <w:r w:rsidRPr="00B87054">
              <w:rPr>
                <w:szCs w:val="24"/>
              </w:rPr>
              <w:t>Управляващ орган на ОПОС.</w:t>
            </w:r>
          </w:p>
          <w:p w14:paraId="0F30187C" w14:textId="77777777" w:rsidR="00F77B58" w:rsidRPr="00B87054" w:rsidRDefault="00F77B58" w:rsidP="00AD72A4">
            <w:pPr>
              <w:pStyle w:val="BodyText"/>
              <w:spacing w:after="0"/>
              <w:rPr>
                <w:szCs w:val="24"/>
              </w:rPr>
            </w:pPr>
          </w:p>
          <w:p w14:paraId="4327FC07" w14:textId="77777777" w:rsidR="00EC0FA0" w:rsidRPr="00B87054" w:rsidRDefault="005948C2" w:rsidP="00AD72A4">
            <w:pPr>
              <w:pStyle w:val="BodyText"/>
              <w:spacing w:after="0"/>
              <w:rPr>
                <w:szCs w:val="24"/>
              </w:rPr>
            </w:pPr>
            <w:r w:rsidRPr="00B87054">
              <w:rPr>
                <w:b/>
                <w:szCs w:val="24"/>
              </w:rPr>
              <w:t>Целеви групи:</w:t>
            </w:r>
            <w:r w:rsidRPr="00B87054">
              <w:rPr>
                <w:szCs w:val="24"/>
              </w:rPr>
              <w:t xml:space="preserve"> бенефициенти, идентифицирани в рамките на приоритетни оси 1, 2, 3, 4 и 5; звена, отговорни за формиране и прилагане на политиките по околна среда и изменение на климата в структурата на МОСВ</w:t>
            </w:r>
            <w:r w:rsidR="004A7CD7" w:rsidRPr="00B87054">
              <w:rPr>
                <w:szCs w:val="24"/>
              </w:rPr>
              <w:t>, членове на Комитета за наблюдение</w:t>
            </w:r>
            <w:r w:rsidRPr="00B87054">
              <w:rPr>
                <w:szCs w:val="24"/>
              </w:rPr>
              <w:t>.</w:t>
            </w:r>
          </w:p>
        </w:tc>
      </w:tr>
    </w:tbl>
    <w:p w14:paraId="421912A5" w14:textId="77777777" w:rsidR="00AD4AED" w:rsidRPr="00B87054" w:rsidRDefault="00AD4AED" w:rsidP="00A14D00"/>
    <w:p w14:paraId="56ED2220" w14:textId="77777777" w:rsidR="00E017FB" w:rsidRPr="00B87054" w:rsidRDefault="00686A86" w:rsidP="00355925">
      <w:pPr>
        <w:ind w:left="851" w:hanging="851"/>
        <w:rPr>
          <w:b/>
          <w:i/>
        </w:rPr>
      </w:pPr>
      <w:r w:rsidRPr="00B87054">
        <w:rPr>
          <w:b/>
          <w:i/>
        </w:rPr>
        <w:t>2.Б.6.2</w:t>
      </w:r>
      <w:r w:rsidRPr="00B87054">
        <w:tab/>
      </w:r>
      <w:r w:rsidRPr="00B87054">
        <w:rPr>
          <w:b/>
          <w:i/>
        </w:rPr>
        <w:t>Показатели за изпълнението, които се очаква да допринесат за постигане на резултати</w:t>
      </w:r>
      <w:r w:rsidRPr="00B87054">
        <w:rPr>
          <w:i/>
        </w:rPr>
        <w:t xml:space="preserve">те (по приоритетни оси) </w:t>
      </w:r>
      <w:r w:rsidRPr="00B87054">
        <w:rPr>
          <w:b/>
          <w:i/>
        </w:rPr>
        <w:t xml:space="preserve"> </w:t>
      </w:r>
    </w:p>
    <w:p w14:paraId="62430BD3" w14:textId="77777777" w:rsidR="005948C2" w:rsidRPr="00B87054" w:rsidRDefault="00AD4AED" w:rsidP="005948C2">
      <w:r w:rsidRPr="00B87054">
        <w:t>(Позоваване: член 96, параграф 2, първа алинея, буква в), подточка iv) от Регламент (EС) № 1303/2013)</w:t>
      </w:r>
      <w:r w:rsidR="005948C2" w:rsidRPr="00B87054">
        <w:t xml:space="preserve">Таблица 13: </w:t>
      </w:r>
      <w:r w:rsidR="005948C2" w:rsidRPr="00B87054">
        <w:tab/>
        <w:t>Показатели за изпълнението (по приоритетни оси)</w:t>
      </w:r>
    </w:p>
    <w:p w14:paraId="41299490" w14:textId="77777777" w:rsidR="005948C2" w:rsidRPr="00B87054" w:rsidRDefault="005948C2" w:rsidP="005948C2">
      <w:r w:rsidRPr="00B87054">
        <w:t>(за ЕФРР/ЕСФ/Кохезионен фонд)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1"/>
        <w:gridCol w:w="2315"/>
        <w:gridCol w:w="992"/>
        <w:gridCol w:w="425"/>
        <w:gridCol w:w="425"/>
        <w:gridCol w:w="993"/>
        <w:gridCol w:w="2515"/>
      </w:tblGrid>
      <w:tr w:rsidR="005948C2" w:rsidRPr="00B87054" w14:paraId="3599CA47" w14:textId="77777777" w:rsidTr="00DB2AEE">
        <w:trPr>
          <w:trHeight w:val="662"/>
        </w:trPr>
        <w:tc>
          <w:tcPr>
            <w:tcW w:w="1621" w:type="dxa"/>
            <w:vMerge w:val="restart"/>
          </w:tcPr>
          <w:p w14:paraId="73353C44" w14:textId="77777777" w:rsidR="005948C2" w:rsidRPr="00B87054" w:rsidRDefault="005948C2" w:rsidP="005948C2">
            <w:pPr>
              <w:rPr>
                <w:b/>
                <w:i/>
                <w:sz w:val="18"/>
              </w:rPr>
            </w:pPr>
            <w:r w:rsidRPr="00B87054">
              <w:rPr>
                <w:b/>
                <w:i/>
                <w:sz w:val="18"/>
              </w:rPr>
              <w:t>Идентификация</w:t>
            </w:r>
          </w:p>
        </w:tc>
        <w:tc>
          <w:tcPr>
            <w:tcW w:w="2315" w:type="dxa"/>
            <w:vMerge w:val="restart"/>
            <w:shd w:val="clear" w:color="auto" w:fill="auto"/>
          </w:tcPr>
          <w:p w14:paraId="5C55E261" w14:textId="77777777" w:rsidR="005948C2" w:rsidRPr="00B87054" w:rsidRDefault="005948C2" w:rsidP="005948C2">
            <w:pPr>
              <w:rPr>
                <w:b/>
                <w:i/>
                <w:sz w:val="18"/>
              </w:rPr>
            </w:pPr>
            <w:r w:rsidRPr="00B87054">
              <w:rPr>
                <w:b/>
                <w:i/>
                <w:sz w:val="18"/>
              </w:rPr>
              <w:t>Показател</w:t>
            </w:r>
          </w:p>
        </w:tc>
        <w:tc>
          <w:tcPr>
            <w:tcW w:w="992" w:type="dxa"/>
            <w:vMerge w:val="restart"/>
            <w:shd w:val="clear" w:color="auto" w:fill="auto"/>
          </w:tcPr>
          <w:p w14:paraId="65DA8FCF" w14:textId="77777777" w:rsidR="005948C2" w:rsidRPr="00B87054" w:rsidRDefault="005948C2" w:rsidP="005948C2">
            <w:pPr>
              <w:rPr>
                <w:b/>
                <w:i/>
                <w:sz w:val="18"/>
              </w:rPr>
            </w:pPr>
            <w:r w:rsidRPr="00B87054">
              <w:rPr>
                <w:b/>
                <w:i/>
                <w:sz w:val="18"/>
              </w:rPr>
              <w:t>Мерна единица</w:t>
            </w:r>
          </w:p>
        </w:tc>
        <w:tc>
          <w:tcPr>
            <w:tcW w:w="1843" w:type="dxa"/>
            <w:gridSpan w:val="3"/>
            <w:shd w:val="clear" w:color="auto" w:fill="auto"/>
          </w:tcPr>
          <w:p w14:paraId="0CCBD99C" w14:textId="77777777" w:rsidR="005948C2" w:rsidRPr="00B87054" w:rsidRDefault="005948C2" w:rsidP="005948C2">
            <w:pPr>
              <w:rPr>
                <w:b/>
                <w:i/>
                <w:sz w:val="18"/>
              </w:rPr>
            </w:pPr>
            <w:r w:rsidRPr="00B87054">
              <w:rPr>
                <w:b/>
                <w:i/>
                <w:sz w:val="18"/>
              </w:rPr>
              <w:t>Целева стойност (2023 г.)</w:t>
            </w:r>
            <w:r w:rsidRPr="00B87054">
              <w:rPr>
                <w:b/>
                <w:i/>
                <w:sz w:val="18"/>
                <w:vertAlign w:val="superscript"/>
              </w:rPr>
              <w:footnoteReference w:id="88"/>
            </w:r>
          </w:p>
          <w:p w14:paraId="0367EE3F" w14:textId="77777777" w:rsidR="005948C2" w:rsidRPr="00B87054" w:rsidRDefault="005948C2" w:rsidP="005948C2">
            <w:pPr>
              <w:rPr>
                <w:b/>
                <w:i/>
                <w:sz w:val="18"/>
              </w:rPr>
            </w:pPr>
            <w:r w:rsidRPr="00B87054">
              <w:rPr>
                <w:b/>
                <w:i/>
                <w:sz w:val="18"/>
              </w:rPr>
              <w:t>(незадължително)</w:t>
            </w:r>
          </w:p>
        </w:tc>
        <w:tc>
          <w:tcPr>
            <w:tcW w:w="2515" w:type="dxa"/>
            <w:vMerge w:val="restart"/>
            <w:shd w:val="clear" w:color="auto" w:fill="auto"/>
          </w:tcPr>
          <w:p w14:paraId="452B9FAF" w14:textId="77777777" w:rsidR="005948C2" w:rsidRPr="00B87054" w:rsidRDefault="005948C2" w:rsidP="005948C2">
            <w:pPr>
              <w:rPr>
                <w:b/>
                <w:i/>
                <w:sz w:val="18"/>
              </w:rPr>
            </w:pPr>
            <w:r w:rsidRPr="00B87054">
              <w:rPr>
                <w:b/>
                <w:i/>
                <w:sz w:val="18"/>
              </w:rPr>
              <w:t>Източник на данните</w:t>
            </w:r>
          </w:p>
        </w:tc>
      </w:tr>
      <w:tr w:rsidR="005948C2" w:rsidRPr="00B87054" w14:paraId="66C4A1D7" w14:textId="77777777" w:rsidTr="0002021E">
        <w:trPr>
          <w:trHeight w:val="445"/>
        </w:trPr>
        <w:tc>
          <w:tcPr>
            <w:tcW w:w="1621" w:type="dxa"/>
            <w:vMerge/>
          </w:tcPr>
          <w:p w14:paraId="67F1C721" w14:textId="77777777" w:rsidR="005948C2" w:rsidRPr="00B87054" w:rsidRDefault="005948C2" w:rsidP="005948C2">
            <w:pPr>
              <w:rPr>
                <w:b/>
                <w:sz w:val="18"/>
              </w:rPr>
            </w:pPr>
          </w:p>
        </w:tc>
        <w:tc>
          <w:tcPr>
            <w:tcW w:w="2315" w:type="dxa"/>
            <w:vMerge/>
            <w:shd w:val="clear" w:color="auto" w:fill="auto"/>
          </w:tcPr>
          <w:p w14:paraId="417125D0" w14:textId="77777777" w:rsidR="005948C2" w:rsidRPr="00B87054" w:rsidRDefault="005948C2" w:rsidP="005948C2">
            <w:pPr>
              <w:rPr>
                <w:b/>
                <w:sz w:val="18"/>
              </w:rPr>
            </w:pPr>
          </w:p>
        </w:tc>
        <w:tc>
          <w:tcPr>
            <w:tcW w:w="992" w:type="dxa"/>
            <w:vMerge/>
            <w:shd w:val="clear" w:color="auto" w:fill="auto"/>
          </w:tcPr>
          <w:p w14:paraId="2CC47AD3" w14:textId="77777777" w:rsidR="005948C2" w:rsidRPr="00B87054" w:rsidRDefault="005948C2" w:rsidP="005948C2">
            <w:pPr>
              <w:rPr>
                <w:b/>
                <w:sz w:val="18"/>
              </w:rPr>
            </w:pPr>
          </w:p>
        </w:tc>
        <w:tc>
          <w:tcPr>
            <w:tcW w:w="425" w:type="dxa"/>
            <w:shd w:val="clear" w:color="auto" w:fill="auto"/>
          </w:tcPr>
          <w:p w14:paraId="08A8B777" w14:textId="77777777" w:rsidR="005948C2" w:rsidRPr="00B87054" w:rsidRDefault="005948C2" w:rsidP="005948C2">
            <w:pPr>
              <w:rPr>
                <w:b/>
                <w:sz w:val="18"/>
              </w:rPr>
            </w:pPr>
            <w:r w:rsidRPr="00B87054">
              <w:rPr>
                <w:b/>
                <w:sz w:val="18"/>
              </w:rPr>
              <w:t>M</w:t>
            </w:r>
          </w:p>
        </w:tc>
        <w:tc>
          <w:tcPr>
            <w:tcW w:w="425" w:type="dxa"/>
            <w:shd w:val="clear" w:color="auto" w:fill="auto"/>
          </w:tcPr>
          <w:p w14:paraId="4B92F64B" w14:textId="77777777" w:rsidR="005948C2" w:rsidRPr="00B87054" w:rsidRDefault="005948C2" w:rsidP="005948C2">
            <w:pPr>
              <w:rPr>
                <w:b/>
                <w:sz w:val="18"/>
              </w:rPr>
            </w:pPr>
            <w:r w:rsidRPr="00B87054">
              <w:rPr>
                <w:b/>
                <w:sz w:val="18"/>
              </w:rPr>
              <w:t>Ж</w:t>
            </w:r>
          </w:p>
        </w:tc>
        <w:tc>
          <w:tcPr>
            <w:tcW w:w="993" w:type="dxa"/>
            <w:shd w:val="clear" w:color="auto" w:fill="auto"/>
          </w:tcPr>
          <w:p w14:paraId="5FFF7F93" w14:textId="77777777" w:rsidR="005948C2" w:rsidRPr="00B87054" w:rsidRDefault="005948C2" w:rsidP="005948C2">
            <w:pPr>
              <w:rPr>
                <w:b/>
                <w:sz w:val="18"/>
              </w:rPr>
            </w:pPr>
            <w:r w:rsidRPr="00B87054">
              <w:rPr>
                <w:b/>
                <w:sz w:val="18"/>
              </w:rPr>
              <w:t>О</w:t>
            </w:r>
          </w:p>
        </w:tc>
        <w:tc>
          <w:tcPr>
            <w:tcW w:w="2515" w:type="dxa"/>
            <w:vMerge/>
            <w:shd w:val="clear" w:color="auto" w:fill="auto"/>
          </w:tcPr>
          <w:p w14:paraId="67CE0C8E" w14:textId="77777777" w:rsidR="005948C2" w:rsidRPr="00B87054" w:rsidRDefault="005948C2" w:rsidP="005948C2">
            <w:pPr>
              <w:rPr>
                <w:b/>
                <w:sz w:val="18"/>
              </w:rPr>
            </w:pPr>
          </w:p>
        </w:tc>
      </w:tr>
      <w:tr w:rsidR="005948C2" w:rsidRPr="00B87054" w14:paraId="160562FA" w14:textId="77777777" w:rsidTr="00DB2AEE">
        <w:trPr>
          <w:trHeight w:val="994"/>
        </w:trPr>
        <w:tc>
          <w:tcPr>
            <w:tcW w:w="1621" w:type="dxa"/>
          </w:tcPr>
          <w:p w14:paraId="2081916B" w14:textId="77777777" w:rsidR="005948C2" w:rsidRPr="00B87054" w:rsidRDefault="005948C2" w:rsidP="005948C2">
            <w:pPr>
              <w:rPr>
                <w:i/>
                <w:color w:val="8DB3E2"/>
                <w:sz w:val="18"/>
              </w:rPr>
            </w:pPr>
            <w:r w:rsidRPr="00B87054">
              <w:rPr>
                <w:i/>
                <w:color w:val="8DB3E2"/>
                <w:sz w:val="18"/>
              </w:rPr>
              <w:lastRenderedPageBreak/>
              <w:t xml:space="preserve">&lt;2.B.3.2.1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 </w:t>
            </w:r>
            <w:proofErr w:type="spellStart"/>
            <w:r w:rsidRPr="00B87054">
              <w:rPr>
                <w:i/>
                <w:color w:val="8DB3E2"/>
                <w:sz w:val="18"/>
              </w:rPr>
              <w:t>input</w:t>
            </w:r>
            <w:proofErr w:type="spellEnd"/>
            <w:r w:rsidRPr="00B87054">
              <w:rPr>
                <w:i/>
                <w:color w:val="8DB3E2"/>
                <w:sz w:val="18"/>
              </w:rPr>
              <w:t>="M"&gt;</w:t>
            </w:r>
          </w:p>
        </w:tc>
        <w:tc>
          <w:tcPr>
            <w:tcW w:w="2315" w:type="dxa"/>
            <w:shd w:val="clear" w:color="auto" w:fill="auto"/>
          </w:tcPr>
          <w:p w14:paraId="25B48752" w14:textId="77777777" w:rsidR="005948C2" w:rsidRPr="00B87054" w:rsidRDefault="005948C2" w:rsidP="005948C2">
            <w:pPr>
              <w:rPr>
                <w:i/>
                <w:color w:val="8DB3E2"/>
                <w:sz w:val="18"/>
              </w:rPr>
            </w:pPr>
            <w:r w:rsidRPr="00B87054">
              <w:rPr>
                <w:i/>
                <w:color w:val="8DB3E2"/>
                <w:sz w:val="18"/>
              </w:rPr>
              <w:t xml:space="preserve">&lt;2.B.2.2.2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="M"&gt;</w:t>
            </w:r>
          </w:p>
        </w:tc>
        <w:tc>
          <w:tcPr>
            <w:tcW w:w="992" w:type="dxa"/>
            <w:shd w:val="clear" w:color="auto" w:fill="auto"/>
          </w:tcPr>
          <w:p w14:paraId="19B81947" w14:textId="77777777" w:rsidR="005948C2" w:rsidRPr="00B87054" w:rsidRDefault="005948C2" w:rsidP="005948C2">
            <w:pPr>
              <w:rPr>
                <w:i/>
                <w:color w:val="8DB3E2"/>
                <w:sz w:val="18"/>
              </w:rPr>
            </w:pPr>
            <w:r w:rsidRPr="00B87054">
              <w:rPr>
                <w:i/>
                <w:color w:val="8DB3E2"/>
                <w:sz w:val="18"/>
              </w:rPr>
              <w:t xml:space="preserve">&lt;2.B.3.2.3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="M"&gt;</w:t>
            </w:r>
          </w:p>
        </w:tc>
        <w:tc>
          <w:tcPr>
            <w:tcW w:w="1843" w:type="dxa"/>
            <w:gridSpan w:val="3"/>
            <w:shd w:val="clear" w:color="auto" w:fill="auto"/>
          </w:tcPr>
          <w:p w14:paraId="46AE6D05" w14:textId="77777777" w:rsidR="005948C2" w:rsidRPr="00B87054" w:rsidRDefault="005948C2" w:rsidP="005948C2">
            <w:pPr>
              <w:rPr>
                <w:i/>
                <w:color w:val="8DB3E2"/>
                <w:sz w:val="18"/>
              </w:rPr>
            </w:pPr>
            <w:r w:rsidRPr="00B87054">
              <w:rPr>
                <w:i/>
                <w:color w:val="8DB3E2"/>
                <w:sz w:val="18"/>
              </w:rPr>
              <w:t xml:space="preserve">&lt;2.B.3.2.4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p w14:paraId="2C992372" w14:textId="77777777" w:rsidR="005948C2" w:rsidRPr="00B87054" w:rsidRDefault="005948C2" w:rsidP="005948C2">
            <w:pPr>
              <w:rPr>
                <w:i/>
                <w:color w:val="8DB3E2"/>
                <w:sz w:val="18"/>
              </w:rPr>
            </w:pPr>
          </w:p>
        </w:tc>
        <w:tc>
          <w:tcPr>
            <w:tcW w:w="2515" w:type="dxa"/>
            <w:shd w:val="clear" w:color="auto" w:fill="auto"/>
          </w:tcPr>
          <w:p w14:paraId="09F1A2F6" w14:textId="77777777" w:rsidR="005948C2" w:rsidRPr="00B87054" w:rsidRDefault="005948C2" w:rsidP="005948C2">
            <w:pPr>
              <w:rPr>
                <w:i/>
                <w:color w:val="8DB3E2"/>
                <w:sz w:val="18"/>
              </w:rPr>
            </w:pPr>
            <w:r w:rsidRPr="00B87054">
              <w:rPr>
                <w:i/>
                <w:color w:val="8DB3E2"/>
                <w:sz w:val="18"/>
              </w:rPr>
              <w:t xml:space="preserve">&lt;2.B.3.2.5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="200" </w:t>
            </w:r>
            <w:proofErr w:type="spellStart"/>
            <w:r w:rsidRPr="00B87054">
              <w:rPr>
                <w:i/>
                <w:color w:val="8DB3E2"/>
                <w:sz w:val="18"/>
              </w:rPr>
              <w:t>input</w:t>
            </w:r>
            <w:proofErr w:type="spellEnd"/>
            <w:r w:rsidRPr="00B87054">
              <w:rPr>
                <w:i/>
                <w:color w:val="8DB3E2"/>
                <w:sz w:val="18"/>
              </w:rPr>
              <w:t>="M"&gt;</w:t>
            </w:r>
          </w:p>
        </w:tc>
      </w:tr>
      <w:tr w:rsidR="00453874" w:rsidRPr="00B87054" w14:paraId="2896F57F" w14:textId="77777777" w:rsidTr="0002021E">
        <w:trPr>
          <w:trHeight w:val="79"/>
        </w:trPr>
        <w:tc>
          <w:tcPr>
            <w:tcW w:w="1621" w:type="dxa"/>
            <w:vAlign w:val="center"/>
          </w:tcPr>
          <w:p w14:paraId="67B2DFB8" w14:textId="77777777" w:rsidR="00453874" w:rsidRPr="00B87054" w:rsidRDefault="000E1921" w:rsidP="00993141">
            <w:pPr>
              <w:jc w:val="center"/>
              <w:rPr>
                <w:sz w:val="18"/>
                <w:szCs w:val="18"/>
                <w:lang w:val="en-US"/>
              </w:rPr>
            </w:pPr>
            <w:r w:rsidRPr="00B87054">
              <w:rPr>
                <w:sz w:val="18"/>
                <w:szCs w:val="18"/>
                <w:lang w:val="en-US"/>
              </w:rPr>
              <w:t>6.5</w:t>
            </w:r>
          </w:p>
        </w:tc>
        <w:tc>
          <w:tcPr>
            <w:tcW w:w="2315" w:type="dxa"/>
            <w:shd w:val="clear" w:color="auto" w:fill="auto"/>
            <w:vAlign w:val="center"/>
          </w:tcPr>
          <w:p w14:paraId="543D79F2" w14:textId="77777777" w:rsidR="00453874" w:rsidRPr="00B87054" w:rsidRDefault="00712BBC" w:rsidP="00993141">
            <w:pPr>
              <w:jc w:val="center"/>
              <w:rPr>
                <w:sz w:val="20"/>
              </w:rPr>
            </w:pPr>
            <w:r w:rsidRPr="00B87054">
              <w:rPr>
                <w:sz w:val="20"/>
              </w:rPr>
              <w:t>Обучени служители на УО</w:t>
            </w:r>
          </w:p>
        </w:tc>
        <w:tc>
          <w:tcPr>
            <w:tcW w:w="992" w:type="dxa"/>
            <w:shd w:val="clear" w:color="auto" w:fill="auto"/>
            <w:vAlign w:val="center"/>
          </w:tcPr>
          <w:p w14:paraId="557C2C87" w14:textId="77777777" w:rsidR="00453874" w:rsidRPr="00B87054" w:rsidRDefault="00E75AFE" w:rsidP="00993141">
            <w:pPr>
              <w:jc w:val="center"/>
              <w:rPr>
                <w:sz w:val="20"/>
              </w:rPr>
            </w:pPr>
            <w:r w:rsidRPr="00B87054">
              <w:rPr>
                <w:sz w:val="20"/>
              </w:rPr>
              <w:t>Брой</w:t>
            </w:r>
          </w:p>
        </w:tc>
        <w:tc>
          <w:tcPr>
            <w:tcW w:w="425" w:type="dxa"/>
            <w:shd w:val="clear" w:color="auto" w:fill="auto"/>
            <w:vAlign w:val="center"/>
          </w:tcPr>
          <w:p w14:paraId="17C51B4D" w14:textId="77777777" w:rsidR="00453874" w:rsidRPr="00B87054" w:rsidRDefault="00453874" w:rsidP="00993141">
            <w:pPr>
              <w:jc w:val="center"/>
              <w:rPr>
                <w:sz w:val="20"/>
              </w:rPr>
            </w:pPr>
          </w:p>
        </w:tc>
        <w:tc>
          <w:tcPr>
            <w:tcW w:w="425" w:type="dxa"/>
            <w:shd w:val="clear" w:color="auto" w:fill="auto"/>
            <w:vAlign w:val="center"/>
          </w:tcPr>
          <w:p w14:paraId="7FB50DCB" w14:textId="77777777" w:rsidR="00453874" w:rsidRPr="00B87054" w:rsidRDefault="00453874" w:rsidP="00993141">
            <w:pPr>
              <w:jc w:val="center"/>
              <w:rPr>
                <w:sz w:val="20"/>
              </w:rPr>
            </w:pPr>
          </w:p>
        </w:tc>
        <w:tc>
          <w:tcPr>
            <w:tcW w:w="993" w:type="dxa"/>
            <w:shd w:val="clear" w:color="auto" w:fill="auto"/>
            <w:vAlign w:val="center"/>
          </w:tcPr>
          <w:p w14:paraId="5FDF271F" w14:textId="77777777" w:rsidR="00453874" w:rsidRPr="00B87054" w:rsidRDefault="00E75AFE" w:rsidP="00993141">
            <w:pPr>
              <w:jc w:val="center"/>
              <w:rPr>
                <w:sz w:val="20"/>
              </w:rPr>
            </w:pPr>
            <w:r w:rsidRPr="00B87054">
              <w:rPr>
                <w:sz w:val="20"/>
              </w:rPr>
              <w:t>123</w:t>
            </w:r>
          </w:p>
        </w:tc>
        <w:tc>
          <w:tcPr>
            <w:tcW w:w="2515" w:type="dxa"/>
            <w:shd w:val="clear" w:color="auto" w:fill="auto"/>
            <w:vAlign w:val="center"/>
          </w:tcPr>
          <w:p w14:paraId="0EECAC34" w14:textId="77777777" w:rsidR="00453874" w:rsidRPr="00B87054" w:rsidRDefault="00E75AFE" w:rsidP="00993141">
            <w:pPr>
              <w:jc w:val="center"/>
              <w:rPr>
                <w:sz w:val="20"/>
              </w:rPr>
            </w:pPr>
            <w:r w:rsidRPr="00B87054">
              <w:rPr>
                <w:sz w:val="20"/>
              </w:rPr>
              <w:t>УО на ОПОС</w:t>
            </w:r>
          </w:p>
        </w:tc>
      </w:tr>
      <w:tr w:rsidR="00712BBC" w:rsidRPr="00B87054" w14:paraId="53C90CFC" w14:textId="77777777" w:rsidTr="0002021E">
        <w:trPr>
          <w:trHeight w:val="79"/>
        </w:trPr>
        <w:tc>
          <w:tcPr>
            <w:tcW w:w="1621" w:type="dxa"/>
            <w:vAlign w:val="center"/>
          </w:tcPr>
          <w:p w14:paraId="4254E23A" w14:textId="77777777" w:rsidR="00712BBC" w:rsidRPr="00B87054" w:rsidRDefault="000E1921" w:rsidP="00993141">
            <w:pPr>
              <w:jc w:val="center"/>
              <w:rPr>
                <w:sz w:val="18"/>
                <w:szCs w:val="18"/>
                <w:lang w:val="en-US"/>
              </w:rPr>
            </w:pPr>
            <w:r w:rsidRPr="00B87054">
              <w:rPr>
                <w:sz w:val="18"/>
                <w:szCs w:val="18"/>
                <w:lang w:val="en-US"/>
              </w:rPr>
              <w:t>6.6</w:t>
            </w:r>
          </w:p>
        </w:tc>
        <w:tc>
          <w:tcPr>
            <w:tcW w:w="2315" w:type="dxa"/>
            <w:shd w:val="clear" w:color="auto" w:fill="auto"/>
            <w:vAlign w:val="center"/>
          </w:tcPr>
          <w:p w14:paraId="4D77A3C9" w14:textId="77777777" w:rsidR="00712BBC" w:rsidRPr="00B87054" w:rsidRDefault="00712BBC" w:rsidP="00A12811">
            <w:pPr>
              <w:jc w:val="center"/>
              <w:rPr>
                <w:sz w:val="20"/>
              </w:rPr>
            </w:pPr>
            <w:r w:rsidRPr="00B87054">
              <w:rPr>
                <w:sz w:val="20"/>
              </w:rPr>
              <w:t>Обучения за служители на УО</w:t>
            </w:r>
          </w:p>
        </w:tc>
        <w:tc>
          <w:tcPr>
            <w:tcW w:w="992" w:type="dxa"/>
            <w:shd w:val="clear" w:color="auto" w:fill="auto"/>
            <w:vAlign w:val="center"/>
          </w:tcPr>
          <w:p w14:paraId="01D33243" w14:textId="77777777" w:rsidR="00712BBC" w:rsidRPr="00B87054" w:rsidRDefault="00712BBC" w:rsidP="00993141">
            <w:pPr>
              <w:jc w:val="center"/>
              <w:rPr>
                <w:sz w:val="20"/>
              </w:rPr>
            </w:pPr>
            <w:r w:rsidRPr="00B87054">
              <w:rPr>
                <w:sz w:val="20"/>
              </w:rPr>
              <w:t>Брой</w:t>
            </w:r>
          </w:p>
        </w:tc>
        <w:tc>
          <w:tcPr>
            <w:tcW w:w="425" w:type="dxa"/>
            <w:shd w:val="clear" w:color="auto" w:fill="auto"/>
            <w:vAlign w:val="center"/>
          </w:tcPr>
          <w:p w14:paraId="1E3BD875" w14:textId="77777777" w:rsidR="00712BBC" w:rsidRPr="00B87054" w:rsidRDefault="00712BBC" w:rsidP="00993141">
            <w:pPr>
              <w:jc w:val="center"/>
              <w:rPr>
                <w:sz w:val="20"/>
              </w:rPr>
            </w:pPr>
          </w:p>
        </w:tc>
        <w:tc>
          <w:tcPr>
            <w:tcW w:w="425" w:type="dxa"/>
            <w:shd w:val="clear" w:color="auto" w:fill="auto"/>
            <w:vAlign w:val="center"/>
          </w:tcPr>
          <w:p w14:paraId="78EBC91C" w14:textId="77777777" w:rsidR="00712BBC" w:rsidRPr="00B87054" w:rsidRDefault="00712BBC" w:rsidP="00993141">
            <w:pPr>
              <w:jc w:val="center"/>
              <w:rPr>
                <w:sz w:val="20"/>
              </w:rPr>
            </w:pPr>
          </w:p>
        </w:tc>
        <w:tc>
          <w:tcPr>
            <w:tcW w:w="993" w:type="dxa"/>
            <w:shd w:val="clear" w:color="auto" w:fill="auto"/>
            <w:vAlign w:val="center"/>
          </w:tcPr>
          <w:p w14:paraId="088F2864" w14:textId="77777777" w:rsidR="00712BBC" w:rsidRPr="00B87054" w:rsidRDefault="00712BBC" w:rsidP="00993141">
            <w:pPr>
              <w:jc w:val="center"/>
              <w:rPr>
                <w:sz w:val="20"/>
              </w:rPr>
            </w:pPr>
            <w:r w:rsidRPr="00B87054">
              <w:rPr>
                <w:sz w:val="20"/>
              </w:rPr>
              <w:t>24</w:t>
            </w:r>
          </w:p>
        </w:tc>
        <w:tc>
          <w:tcPr>
            <w:tcW w:w="2515" w:type="dxa"/>
            <w:shd w:val="clear" w:color="auto" w:fill="auto"/>
            <w:vAlign w:val="center"/>
          </w:tcPr>
          <w:p w14:paraId="770D497C" w14:textId="77777777" w:rsidR="00712BBC" w:rsidRPr="00B87054" w:rsidRDefault="00712BBC" w:rsidP="00993141">
            <w:pPr>
              <w:jc w:val="center"/>
              <w:rPr>
                <w:sz w:val="20"/>
              </w:rPr>
            </w:pPr>
            <w:r w:rsidRPr="00B87054">
              <w:rPr>
                <w:sz w:val="20"/>
              </w:rPr>
              <w:t>УО на ОПОС</w:t>
            </w:r>
          </w:p>
        </w:tc>
      </w:tr>
      <w:tr w:rsidR="00712BBC" w:rsidRPr="00B87054" w14:paraId="6BCEBE4D" w14:textId="77777777" w:rsidTr="0002021E">
        <w:trPr>
          <w:trHeight w:val="79"/>
        </w:trPr>
        <w:tc>
          <w:tcPr>
            <w:tcW w:w="1621" w:type="dxa"/>
            <w:vAlign w:val="center"/>
          </w:tcPr>
          <w:p w14:paraId="630411F6" w14:textId="77777777" w:rsidR="00712BBC" w:rsidRPr="00B87054" w:rsidRDefault="000E1921" w:rsidP="00993141">
            <w:pPr>
              <w:jc w:val="center"/>
              <w:rPr>
                <w:sz w:val="18"/>
                <w:szCs w:val="18"/>
                <w:lang w:val="en-US"/>
              </w:rPr>
            </w:pPr>
            <w:r w:rsidRPr="00B87054">
              <w:rPr>
                <w:sz w:val="18"/>
                <w:szCs w:val="18"/>
                <w:lang w:val="en-US"/>
              </w:rPr>
              <w:t>6.7</w:t>
            </w:r>
          </w:p>
        </w:tc>
        <w:tc>
          <w:tcPr>
            <w:tcW w:w="2315" w:type="dxa"/>
            <w:shd w:val="clear" w:color="auto" w:fill="auto"/>
            <w:vAlign w:val="center"/>
          </w:tcPr>
          <w:p w14:paraId="2E31F238" w14:textId="77777777" w:rsidR="00712BBC" w:rsidRPr="00B87054" w:rsidRDefault="00712BBC" w:rsidP="00A12811">
            <w:pPr>
              <w:jc w:val="center"/>
              <w:rPr>
                <w:sz w:val="20"/>
              </w:rPr>
            </w:pPr>
            <w:r w:rsidRPr="00B87054">
              <w:rPr>
                <w:sz w:val="20"/>
              </w:rPr>
              <w:t>Заети лица (на пълно работно време), чиито заплати се съфинансират по ТП</w:t>
            </w:r>
          </w:p>
        </w:tc>
        <w:tc>
          <w:tcPr>
            <w:tcW w:w="992" w:type="dxa"/>
            <w:shd w:val="clear" w:color="auto" w:fill="auto"/>
            <w:vAlign w:val="center"/>
          </w:tcPr>
          <w:p w14:paraId="4D261EBE" w14:textId="77777777" w:rsidR="00712BBC" w:rsidRPr="00B87054" w:rsidRDefault="00712BBC" w:rsidP="00993141">
            <w:pPr>
              <w:jc w:val="center"/>
              <w:rPr>
                <w:sz w:val="20"/>
              </w:rPr>
            </w:pPr>
            <w:r w:rsidRPr="00B87054">
              <w:rPr>
                <w:sz w:val="20"/>
              </w:rPr>
              <w:t>Брой</w:t>
            </w:r>
          </w:p>
        </w:tc>
        <w:tc>
          <w:tcPr>
            <w:tcW w:w="425" w:type="dxa"/>
            <w:shd w:val="clear" w:color="auto" w:fill="auto"/>
            <w:vAlign w:val="center"/>
          </w:tcPr>
          <w:p w14:paraId="4A76350A" w14:textId="77777777" w:rsidR="00712BBC" w:rsidRPr="00B87054" w:rsidRDefault="00712BBC" w:rsidP="00993141">
            <w:pPr>
              <w:jc w:val="center"/>
              <w:rPr>
                <w:sz w:val="20"/>
              </w:rPr>
            </w:pPr>
          </w:p>
        </w:tc>
        <w:tc>
          <w:tcPr>
            <w:tcW w:w="425" w:type="dxa"/>
            <w:shd w:val="clear" w:color="auto" w:fill="auto"/>
            <w:vAlign w:val="center"/>
          </w:tcPr>
          <w:p w14:paraId="33DDAE8E" w14:textId="77777777" w:rsidR="00712BBC" w:rsidRPr="00B87054" w:rsidRDefault="00712BBC" w:rsidP="00993141">
            <w:pPr>
              <w:jc w:val="center"/>
              <w:rPr>
                <w:sz w:val="20"/>
              </w:rPr>
            </w:pPr>
          </w:p>
        </w:tc>
        <w:tc>
          <w:tcPr>
            <w:tcW w:w="993" w:type="dxa"/>
            <w:shd w:val="clear" w:color="auto" w:fill="auto"/>
            <w:vAlign w:val="center"/>
          </w:tcPr>
          <w:p w14:paraId="5A7E42F8" w14:textId="77777777" w:rsidR="00712BBC" w:rsidRPr="00B87054" w:rsidRDefault="00712BBC" w:rsidP="00993141">
            <w:pPr>
              <w:jc w:val="center"/>
              <w:rPr>
                <w:sz w:val="20"/>
              </w:rPr>
            </w:pPr>
            <w:r w:rsidRPr="00B87054">
              <w:rPr>
                <w:sz w:val="20"/>
              </w:rPr>
              <w:t>123</w:t>
            </w:r>
          </w:p>
        </w:tc>
        <w:tc>
          <w:tcPr>
            <w:tcW w:w="2515" w:type="dxa"/>
            <w:shd w:val="clear" w:color="auto" w:fill="auto"/>
            <w:vAlign w:val="center"/>
          </w:tcPr>
          <w:p w14:paraId="38DC0594" w14:textId="77777777" w:rsidR="00712BBC" w:rsidRPr="00B87054" w:rsidRDefault="00712BBC" w:rsidP="00993141">
            <w:pPr>
              <w:jc w:val="center"/>
              <w:rPr>
                <w:sz w:val="20"/>
              </w:rPr>
            </w:pPr>
            <w:r w:rsidRPr="00B87054">
              <w:rPr>
                <w:sz w:val="20"/>
              </w:rPr>
              <w:t>МОСВ</w:t>
            </w:r>
          </w:p>
        </w:tc>
      </w:tr>
      <w:tr w:rsidR="00712BBC" w:rsidRPr="00B87054" w14:paraId="30E2B5EE" w14:textId="77777777" w:rsidTr="0002021E">
        <w:trPr>
          <w:trHeight w:val="79"/>
        </w:trPr>
        <w:tc>
          <w:tcPr>
            <w:tcW w:w="1621" w:type="dxa"/>
            <w:vAlign w:val="center"/>
          </w:tcPr>
          <w:p w14:paraId="7567915F" w14:textId="77777777" w:rsidR="00712BBC" w:rsidRPr="00B87054" w:rsidRDefault="000E1921" w:rsidP="00993141">
            <w:pPr>
              <w:jc w:val="center"/>
              <w:rPr>
                <w:sz w:val="18"/>
                <w:szCs w:val="18"/>
                <w:lang w:val="en-US"/>
              </w:rPr>
            </w:pPr>
            <w:r w:rsidRPr="00B87054">
              <w:rPr>
                <w:sz w:val="18"/>
                <w:szCs w:val="18"/>
                <w:lang w:val="en-US"/>
              </w:rPr>
              <w:t>6.8</w:t>
            </w:r>
          </w:p>
        </w:tc>
        <w:tc>
          <w:tcPr>
            <w:tcW w:w="2315" w:type="dxa"/>
            <w:shd w:val="clear" w:color="auto" w:fill="auto"/>
            <w:vAlign w:val="center"/>
          </w:tcPr>
          <w:p w14:paraId="2140DE07" w14:textId="77777777" w:rsidR="00712BBC" w:rsidRPr="00B87054" w:rsidRDefault="00712BBC" w:rsidP="00993141">
            <w:pPr>
              <w:jc w:val="center"/>
              <w:rPr>
                <w:sz w:val="20"/>
              </w:rPr>
            </w:pPr>
            <w:r w:rsidRPr="00B87054">
              <w:rPr>
                <w:sz w:val="20"/>
              </w:rPr>
              <w:t>Извършени оценки по програмата</w:t>
            </w:r>
          </w:p>
        </w:tc>
        <w:tc>
          <w:tcPr>
            <w:tcW w:w="992" w:type="dxa"/>
            <w:shd w:val="clear" w:color="auto" w:fill="auto"/>
            <w:vAlign w:val="center"/>
          </w:tcPr>
          <w:p w14:paraId="50927767" w14:textId="77777777" w:rsidR="00712BBC" w:rsidRPr="00B87054" w:rsidRDefault="00712BBC" w:rsidP="00993141">
            <w:pPr>
              <w:jc w:val="center"/>
              <w:rPr>
                <w:sz w:val="20"/>
              </w:rPr>
            </w:pPr>
            <w:r w:rsidRPr="00B87054">
              <w:rPr>
                <w:sz w:val="20"/>
              </w:rPr>
              <w:t>Брой</w:t>
            </w:r>
          </w:p>
        </w:tc>
        <w:tc>
          <w:tcPr>
            <w:tcW w:w="425" w:type="dxa"/>
            <w:shd w:val="clear" w:color="auto" w:fill="auto"/>
            <w:vAlign w:val="center"/>
          </w:tcPr>
          <w:p w14:paraId="1DFB817D" w14:textId="77777777" w:rsidR="00712BBC" w:rsidRPr="00B87054" w:rsidRDefault="00712BBC" w:rsidP="00993141">
            <w:pPr>
              <w:jc w:val="center"/>
              <w:rPr>
                <w:sz w:val="20"/>
              </w:rPr>
            </w:pPr>
          </w:p>
        </w:tc>
        <w:tc>
          <w:tcPr>
            <w:tcW w:w="425" w:type="dxa"/>
            <w:shd w:val="clear" w:color="auto" w:fill="auto"/>
            <w:vAlign w:val="center"/>
          </w:tcPr>
          <w:p w14:paraId="54A34E6F" w14:textId="77777777" w:rsidR="00712BBC" w:rsidRPr="00B87054" w:rsidRDefault="00712BBC" w:rsidP="00993141">
            <w:pPr>
              <w:jc w:val="center"/>
              <w:rPr>
                <w:sz w:val="20"/>
              </w:rPr>
            </w:pPr>
          </w:p>
        </w:tc>
        <w:tc>
          <w:tcPr>
            <w:tcW w:w="993" w:type="dxa"/>
            <w:shd w:val="clear" w:color="auto" w:fill="auto"/>
            <w:vAlign w:val="center"/>
          </w:tcPr>
          <w:p w14:paraId="1804D0BE" w14:textId="77777777" w:rsidR="00712BBC" w:rsidRPr="00B87054" w:rsidRDefault="00712BBC" w:rsidP="00993141">
            <w:pPr>
              <w:jc w:val="center"/>
              <w:rPr>
                <w:sz w:val="20"/>
              </w:rPr>
            </w:pPr>
            <w:r w:rsidRPr="00B87054">
              <w:rPr>
                <w:sz w:val="20"/>
              </w:rPr>
              <w:t>5</w:t>
            </w:r>
          </w:p>
        </w:tc>
        <w:tc>
          <w:tcPr>
            <w:tcW w:w="2515" w:type="dxa"/>
            <w:shd w:val="clear" w:color="auto" w:fill="auto"/>
            <w:vAlign w:val="center"/>
          </w:tcPr>
          <w:p w14:paraId="0BC8C964" w14:textId="77777777" w:rsidR="00712BBC" w:rsidRPr="00B87054" w:rsidRDefault="00712BBC" w:rsidP="00993141">
            <w:pPr>
              <w:jc w:val="center"/>
              <w:rPr>
                <w:sz w:val="20"/>
              </w:rPr>
            </w:pPr>
            <w:r w:rsidRPr="00B87054">
              <w:rPr>
                <w:sz w:val="20"/>
              </w:rPr>
              <w:t xml:space="preserve">УО на ОПОС, </w:t>
            </w:r>
            <w:r w:rsidR="00583FD7" w:rsidRPr="00B87054">
              <w:rPr>
                <w:sz w:val="20"/>
              </w:rPr>
              <w:t>д</w:t>
            </w:r>
            <w:r w:rsidRPr="00B87054">
              <w:rPr>
                <w:sz w:val="20"/>
              </w:rPr>
              <w:t>оклади за напредък по програмата</w:t>
            </w:r>
          </w:p>
        </w:tc>
      </w:tr>
      <w:tr w:rsidR="009F3FCA" w:rsidRPr="00B87054" w14:paraId="13696C1A" w14:textId="77777777" w:rsidTr="0002021E">
        <w:trPr>
          <w:trHeight w:val="79"/>
        </w:trPr>
        <w:tc>
          <w:tcPr>
            <w:tcW w:w="1621" w:type="dxa"/>
            <w:vAlign w:val="center"/>
          </w:tcPr>
          <w:p w14:paraId="046A3292" w14:textId="77777777" w:rsidR="009F3FCA" w:rsidRPr="00B87054" w:rsidRDefault="000E1921" w:rsidP="00993141">
            <w:pPr>
              <w:jc w:val="center"/>
              <w:rPr>
                <w:sz w:val="18"/>
                <w:szCs w:val="18"/>
                <w:lang w:val="en-US"/>
              </w:rPr>
            </w:pPr>
            <w:r w:rsidRPr="00B87054">
              <w:rPr>
                <w:sz w:val="18"/>
                <w:szCs w:val="18"/>
                <w:lang w:val="en-US"/>
              </w:rPr>
              <w:t>6.9</w:t>
            </w:r>
          </w:p>
        </w:tc>
        <w:tc>
          <w:tcPr>
            <w:tcW w:w="2315" w:type="dxa"/>
            <w:shd w:val="clear" w:color="auto" w:fill="auto"/>
            <w:vAlign w:val="center"/>
          </w:tcPr>
          <w:p w14:paraId="7922CCF9" w14:textId="77777777" w:rsidR="009F3FCA" w:rsidRPr="00B87054" w:rsidRDefault="009F3FCA" w:rsidP="00993141">
            <w:pPr>
              <w:jc w:val="center"/>
              <w:rPr>
                <w:sz w:val="20"/>
              </w:rPr>
            </w:pPr>
            <w:r w:rsidRPr="00B87054">
              <w:rPr>
                <w:sz w:val="20"/>
              </w:rPr>
              <w:t>Информационни кампании</w:t>
            </w:r>
          </w:p>
        </w:tc>
        <w:tc>
          <w:tcPr>
            <w:tcW w:w="992" w:type="dxa"/>
            <w:shd w:val="clear" w:color="auto" w:fill="auto"/>
            <w:vAlign w:val="center"/>
          </w:tcPr>
          <w:p w14:paraId="471E66AA" w14:textId="77777777" w:rsidR="009F3FCA" w:rsidRPr="00B87054" w:rsidRDefault="009F3FCA" w:rsidP="00993141">
            <w:pPr>
              <w:jc w:val="center"/>
              <w:rPr>
                <w:sz w:val="20"/>
              </w:rPr>
            </w:pPr>
            <w:r w:rsidRPr="00B87054">
              <w:rPr>
                <w:sz w:val="20"/>
              </w:rPr>
              <w:t>Брой</w:t>
            </w:r>
          </w:p>
        </w:tc>
        <w:tc>
          <w:tcPr>
            <w:tcW w:w="425" w:type="dxa"/>
            <w:shd w:val="clear" w:color="auto" w:fill="auto"/>
            <w:vAlign w:val="center"/>
          </w:tcPr>
          <w:p w14:paraId="74556B7C" w14:textId="77777777" w:rsidR="009F3FCA" w:rsidRPr="00B87054" w:rsidRDefault="009F3FCA" w:rsidP="00993141">
            <w:pPr>
              <w:jc w:val="center"/>
              <w:rPr>
                <w:sz w:val="20"/>
              </w:rPr>
            </w:pPr>
          </w:p>
        </w:tc>
        <w:tc>
          <w:tcPr>
            <w:tcW w:w="425" w:type="dxa"/>
            <w:shd w:val="clear" w:color="auto" w:fill="auto"/>
            <w:vAlign w:val="center"/>
          </w:tcPr>
          <w:p w14:paraId="0C096B30" w14:textId="77777777" w:rsidR="009F3FCA" w:rsidRPr="00B87054" w:rsidRDefault="009F3FCA" w:rsidP="00993141">
            <w:pPr>
              <w:jc w:val="center"/>
              <w:rPr>
                <w:sz w:val="20"/>
              </w:rPr>
            </w:pPr>
          </w:p>
        </w:tc>
        <w:tc>
          <w:tcPr>
            <w:tcW w:w="993" w:type="dxa"/>
            <w:shd w:val="clear" w:color="auto" w:fill="auto"/>
            <w:vAlign w:val="center"/>
          </w:tcPr>
          <w:p w14:paraId="6061BCB8" w14:textId="77777777" w:rsidR="009F3FCA" w:rsidRPr="00B87054" w:rsidRDefault="009F3FCA" w:rsidP="00993141">
            <w:pPr>
              <w:jc w:val="center"/>
              <w:rPr>
                <w:sz w:val="20"/>
              </w:rPr>
            </w:pPr>
            <w:r w:rsidRPr="00B87054">
              <w:rPr>
                <w:sz w:val="20"/>
              </w:rPr>
              <w:t>7</w:t>
            </w:r>
          </w:p>
        </w:tc>
        <w:tc>
          <w:tcPr>
            <w:tcW w:w="2515" w:type="dxa"/>
            <w:shd w:val="clear" w:color="auto" w:fill="auto"/>
            <w:vAlign w:val="center"/>
          </w:tcPr>
          <w:p w14:paraId="2091C619" w14:textId="77777777" w:rsidR="009F3FCA" w:rsidRPr="00B87054" w:rsidRDefault="00410499" w:rsidP="00993141">
            <w:pPr>
              <w:jc w:val="center"/>
              <w:rPr>
                <w:sz w:val="20"/>
              </w:rPr>
            </w:pPr>
            <w:r w:rsidRPr="00B87054">
              <w:rPr>
                <w:sz w:val="20"/>
              </w:rPr>
              <w:t>УО на ОПОС, доклади за напредък по програмата</w:t>
            </w:r>
          </w:p>
        </w:tc>
      </w:tr>
      <w:tr w:rsidR="00A24CC6" w:rsidRPr="00B87054" w14:paraId="1762633A" w14:textId="77777777" w:rsidTr="0002021E">
        <w:trPr>
          <w:trHeight w:val="79"/>
        </w:trPr>
        <w:tc>
          <w:tcPr>
            <w:tcW w:w="1621" w:type="dxa"/>
            <w:vAlign w:val="center"/>
          </w:tcPr>
          <w:p w14:paraId="4E64CBB4" w14:textId="77777777" w:rsidR="00A24CC6" w:rsidRPr="00B87054" w:rsidRDefault="000E1921" w:rsidP="00993141">
            <w:pPr>
              <w:jc w:val="center"/>
              <w:rPr>
                <w:sz w:val="18"/>
                <w:szCs w:val="18"/>
                <w:lang w:val="en-US"/>
              </w:rPr>
            </w:pPr>
            <w:r w:rsidRPr="00B87054">
              <w:rPr>
                <w:sz w:val="18"/>
                <w:szCs w:val="18"/>
                <w:lang w:val="en-US"/>
              </w:rPr>
              <w:t>6.10</w:t>
            </w:r>
          </w:p>
        </w:tc>
        <w:tc>
          <w:tcPr>
            <w:tcW w:w="2315" w:type="dxa"/>
            <w:shd w:val="clear" w:color="auto" w:fill="auto"/>
            <w:vAlign w:val="center"/>
          </w:tcPr>
          <w:p w14:paraId="0BE7A351" w14:textId="77777777" w:rsidR="00A24CC6" w:rsidRPr="00B87054" w:rsidRDefault="00A24CC6" w:rsidP="00993141">
            <w:pPr>
              <w:jc w:val="center"/>
              <w:rPr>
                <w:sz w:val="20"/>
              </w:rPr>
            </w:pPr>
            <w:r w:rsidRPr="00B87054">
              <w:rPr>
                <w:sz w:val="20"/>
              </w:rPr>
              <w:t>Обучени служители на бенефициентите</w:t>
            </w:r>
          </w:p>
        </w:tc>
        <w:tc>
          <w:tcPr>
            <w:tcW w:w="992" w:type="dxa"/>
            <w:shd w:val="clear" w:color="auto" w:fill="auto"/>
            <w:vAlign w:val="center"/>
          </w:tcPr>
          <w:p w14:paraId="5071159E" w14:textId="77777777" w:rsidR="00A24CC6" w:rsidRPr="00B87054" w:rsidRDefault="00A24CC6" w:rsidP="00993141">
            <w:pPr>
              <w:jc w:val="center"/>
              <w:rPr>
                <w:sz w:val="20"/>
              </w:rPr>
            </w:pPr>
            <w:r w:rsidRPr="00B87054">
              <w:rPr>
                <w:sz w:val="20"/>
              </w:rPr>
              <w:t>Брой</w:t>
            </w:r>
          </w:p>
        </w:tc>
        <w:tc>
          <w:tcPr>
            <w:tcW w:w="425" w:type="dxa"/>
            <w:shd w:val="clear" w:color="auto" w:fill="auto"/>
            <w:vAlign w:val="center"/>
          </w:tcPr>
          <w:p w14:paraId="1D573B46" w14:textId="77777777" w:rsidR="00A24CC6" w:rsidRPr="00B87054" w:rsidRDefault="00A24CC6" w:rsidP="00993141">
            <w:pPr>
              <w:jc w:val="center"/>
              <w:rPr>
                <w:sz w:val="20"/>
              </w:rPr>
            </w:pPr>
          </w:p>
        </w:tc>
        <w:tc>
          <w:tcPr>
            <w:tcW w:w="425" w:type="dxa"/>
            <w:shd w:val="clear" w:color="auto" w:fill="auto"/>
            <w:vAlign w:val="center"/>
          </w:tcPr>
          <w:p w14:paraId="36899CFC" w14:textId="77777777" w:rsidR="00A24CC6" w:rsidRPr="00B87054" w:rsidRDefault="00A24CC6" w:rsidP="00993141">
            <w:pPr>
              <w:jc w:val="center"/>
              <w:rPr>
                <w:sz w:val="20"/>
              </w:rPr>
            </w:pPr>
          </w:p>
        </w:tc>
        <w:tc>
          <w:tcPr>
            <w:tcW w:w="993" w:type="dxa"/>
            <w:shd w:val="clear" w:color="auto" w:fill="auto"/>
            <w:vAlign w:val="center"/>
          </w:tcPr>
          <w:p w14:paraId="58583DFF" w14:textId="77777777" w:rsidR="00A24CC6" w:rsidRPr="00B87054" w:rsidRDefault="00A24CC6" w:rsidP="00993141">
            <w:pPr>
              <w:jc w:val="center"/>
              <w:rPr>
                <w:sz w:val="20"/>
              </w:rPr>
            </w:pPr>
            <w:r w:rsidRPr="00B87054">
              <w:rPr>
                <w:sz w:val="20"/>
              </w:rPr>
              <w:t>1</w:t>
            </w:r>
            <w:r w:rsidR="00BF103B" w:rsidRPr="00B87054">
              <w:rPr>
                <w:sz w:val="20"/>
              </w:rPr>
              <w:t>4</w:t>
            </w:r>
            <w:r w:rsidRPr="00B87054">
              <w:rPr>
                <w:sz w:val="20"/>
              </w:rPr>
              <w:t>00</w:t>
            </w:r>
          </w:p>
        </w:tc>
        <w:tc>
          <w:tcPr>
            <w:tcW w:w="2515" w:type="dxa"/>
            <w:shd w:val="clear" w:color="auto" w:fill="auto"/>
            <w:vAlign w:val="center"/>
          </w:tcPr>
          <w:p w14:paraId="4C4F404B" w14:textId="77777777" w:rsidR="00A24CC6" w:rsidRPr="00B87054" w:rsidRDefault="00A24CC6" w:rsidP="00993141">
            <w:pPr>
              <w:jc w:val="center"/>
              <w:rPr>
                <w:sz w:val="20"/>
              </w:rPr>
            </w:pPr>
            <w:r w:rsidRPr="00B87054">
              <w:rPr>
                <w:sz w:val="20"/>
              </w:rPr>
              <w:t>УО на ОПОС</w:t>
            </w:r>
          </w:p>
        </w:tc>
      </w:tr>
      <w:tr w:rsidR="00A24CC6" w:rsidRPr="00B87054" w14:paraId="619C0707" w14:textId="77777777" w:rsidTr="0002021E">
        <w:trPr>
          <w:trHeight w:val="79"/>
        </w:trPr>
        <w:tc>
          <w:tcPr>
            <w:tcW w:w="1621" w:type="dxa"/>
            <w:vAlign w:val="center"/>
          </w:tcPr>
          <w:p w14:paraId="348563B7" w14:textId="77777777" w:rsidR="00A24CC6" w:rsidRPr="00B87054" w:rsidRDefault="000E1921" w:rsidP="00A12811">
            <w:pPr>
              <w:jc w:val="center"/>
              <w:rPr>
                <w:b/>
                <w:i/>
                <w:sz w:val="18"/>
                <w:szCs w:val="18"/>
                <w:lang w:val="en-US"/>
              </w:rPr>
            </w:pPr>
            <w:r w:rsidRPr="00B87054">
              <w:rPr>
                <w:sz w:val="18"/>
                <w:szCs w:val="18"/>
                <w:lang w:val="en-US"/>
              </w:rPr>
              <w:t>6.11</w:t>
            </w:r>
          </w:p>
        </w:tc>
        <w:tc>
          <w:tcPr>
            <w:tcW w:w="2315" w:type="dxa"/>
            <w:shd w:val="clear" w:color="auto" w:fill="auto"/>
          </w:tcPr>
          <w:p w14:paraId="7C4F2D6E" w14:textId="77777777" w:rsidR="00A24CC6" w:rsidRPr="00B87054" w:rsidRDefault="00A24CC6" w:rsidP="00A12811">
            <w:pPr>
              <w:jc w:val="center"/>
              <w:rPr>
                <w:sz w:val="20"/>
              </w:rPr>
            </w:pPr>
            <w:r w:rsidRPr="00B87054">
              <w:rPr>
                <w:sz w:val="20"/>
              </w:rPr>
              <w:t>Обучения за служители на бенефициентите</w:t>
            </w:r>
          </w:p>
        </w:tc>
        <w:tc>
          <w:tcPr>
            <w:tcW w:w="992" w:type="dxa"/>
            <w:shd w:val="clear" w:color="auto" w:fill="auto"/>
            <w:vAlign w:val="center"/>
          </w:tcPr>
          <w:p w14:paraId="048EDFE2" w14:textId="77777777" w:rsidR="00A24CC6" w:rsidRPr="00B87054" w:rsidRDefault="00A24CC6" w:rsidP="00A12811">
            <w:pPr>
              <w:jc w:val="center"/>
              <w:rPr>
                <w:sz w:val="20"/>
              </w:rPr>
            </w:pPr>
            <w:r w:rsidRPr="00B87054">
              <w:rPr>
                <w:sz w:val="20"/>
              </w:rPr>
              <w:t>Брой</w:t>
            </w:r>
          </w:p>
        </w:tc>
        <w:tc>
          <w:tcPr>
            <w:tcW w:w="425" w:type="dxa"/>
            <w:shd w:val="clear" w:color="auto" w:fill="auto"/>
            <w:vAlign w:val="center"/>
          </w:tcPr>
          <w:p w14:paraId="782F8B95" w14:textId="77777777" w:rsidR="00A24CC6" w:rsidRPr="00B87054" w:rsidRDefault="00A24CC6" w:rsidP="00A12811">
            <w:pPr>
              <w:jc w:val="center"/>
              <w:rPr>
                <w:sz w:val="20"/>
              </w:rPr>
            </w:pPr>
          </w:p>
        </w:tc>
        <w:tc>
          <w:tcPr>
            <w:tcW w:w="425" w:type="dxa"/>
            <w:shd w:val="clear" w:color="auto" w:fill="auto"/>
            <w:vAlign w:val="center"/>
          </w:tcPr>
          <w:p w14:paraId="530AD2F5" w14:textId="77777777" w:rsidR="00A24CC6" w:rsidRPr="00B87054" w:rsidRDefault="00A24CC6" w:rsidP="00A12811">
            <w:pPr>
              <w:jc w:val="center"/>
              <w:rPr>
                <w:sz w:val="20"/>
              </w:rPr>
            </w:pPr>
          </w:p>
        </w:tc>
        <w:tc>
          <w:tcPr>
            <w:tcW w:w="993" w:type="dxa"/>
            <w:shd w:val="clear" w:color="auto" w:fill="auto"/>
            <w:vAlign w:val="center"/>
          </w:tcPr>
          <w:p w14:paraId="614BD658" w14:textId="77777777" w:rsidR="00A24CC6" w:rsidRPr="00B87054" w:rsidRDefault="00A24CC6" w:rsidP="00A12811">
            <w:pPr>
              <w:jc w:val="center"/>
              <w:rPr>
                <w:sz w:val="20"/>
              </w:rPr>
            </w:pPr>
            <w:r w:rsidRPr="00B87054">
              <w:rPr>
                <w:sz w:val="20"/>
              </w:rPr>
              <w:t>40</w:t>
            </w:r>
          </w:p>
        </w:tc>
        <w:tc>
          <w:tcPr>
            <w:tcW w:w="2515" w:type="dxa"/>
            <w:shd w:val="clear" w:color="auto" w:fill="auto"/>
            <w:vAlign w:val="center"/>
          </w:tcPr>
          <w:p w14:paraId="356AE9E7" w14:textId="77777777" w:rsidR="00A24CC6" w:rsidRPr="00B87054" w:rsidRDefault="00A24CC6" w:rsidP="00A12811">
            <w:pPr>
              <w:jc w:val="center"/>
              <w:rPr>
                <w:sz w:val="20"/>
              </w:rPr>
            </w:pPr>
            <w:r w:rsidRPr="00B87054">
              <w:rPr>
                <w:sz w:val="20"/>
              </w:rPr>
              <w:t>УО на ОПОС</w:t>
            </w:r>
          </w:p>
        </w:tc>
      </w:tr>
    </w:tbl>
    <w:p w14:paraId="0D9C66E8" w14:textId="77777777" w:rsidR="00AD4AED" w:rsidRPr="00B87054" w:rsidRDefault="00AD4AED" w:rsidP="00355925">
      <w:pPr>
        <w:rPr>
          <w:b/>
        </w:rPr>
      </w:pPr>
      <w:r w:rsidRPr="00B87054">
        <w:rPr>
          <w:b/>
        </w:rPr>
        <w:t xml:space="preserve">2.Б.7 </w:t>
      </w:r>
      <w:r w:rsidRPr="00B87054">
        <w:tab/>
      </w:r>
      <w:r w:rsidRPr="00B87054">
        <w:rPr>
          <w:b/>
        </w:rPr>
        <w:t>Категории интервенции</w:t>
      </w:r>
      <w:r w:rsidRPr="00B87054">
        <w:t xml:space="preserve"> (по приоритетни оси)</w:t>
      </w:r>
    </w:p>
    <w:p w14:paraId="44248096" w14:textId="77777777" w:rsidR="00355925" w:rsidRPr="00B87054" w:rsidRDefault="00355925" w:rsidP="00F03C1E">
      <w:pPr>
        <w:suppressAutoHyphens/>
      </w:pPr>
      <w:r w:rsidRPr="00B87054">
        <w:t xml:space="preserve">(Позоваване: член 96, параграф 2, първа алинея, буква в), подточка v) от Регламент (EС) № 1303/2013) </w:t>
      </w:r>
    </w:p>
    <w:p w14:paraId="2A0541BD" w14:textId="2B1654D7" w:rsidR="00351DDF" w:rsidRPr="00B87054" w:rsidRDefault="000B2F46" w:rsidP="008224C1">
      <w:pPr>
        <w:suppressAutoHyphens/>
        <w:rPr>
          <w:b/>
        </w:rPr>
      </w:pPr>
      <w:r w:rsidRPr="00B87054">
        <w:t>Съответните категории интервенции въз основа на номенклатура, приета от Комисията, и ориентировъчно разпределение на подкрепата от Съюза.</w:t>
      </w:r>
    </w:p>
    <w:p w14:paraId="26B7CA66" w14:textId="77777777" w:rsidR="00AD4AED" w:rsidRPr="00B87054" w:rsidRDefault="00AD4AED" w:rsidP="00BF3391">
      <w:pPr>
        <w:ind w:left="1560" w:hanging="1560"/>
      </w:pPr>
      <w:r w:rsidRPr="00B87054">
        <w:rPr>
          <w:b/>
        </w:rPr>
        <w:t xml:space="preserve">Таблици 14—16: </w:t>
      </w:r>
      <w:r w:rsidRPr="00B87054">
        <w:tab/>
      </w:r>
      <w:r w:rsidRPr="00B87054">
        <w:rPr>
          <w:b/>
        </w:rPr>
        <w:t>Категории интервенции</w:t>
      </w:r>
      <w:r w:rsidRPr="00B87054">
        <w:rPr>
          <w:rStyle w:val="FootnoteReference"/>
          <w:b/>
        </w:rPr>
        <w:footnoteReference w:id="89"/>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B87054" w14:paraId="6DB2390F" w14:textId="77777777" w:rsidTr="00F03C1E">
        <w:trPr>
          <w:trHeight w:val="364"/>
        </w:trPr>
        <w:tc>
          <w:tcPr>
            <w:tcW w:w="8472" w:type="dxa"/>
            <w:gridSpan w:val="3"/>
            <w:shd w:val="clear" w:color="auto" w:fill="auto"/>
          </w:tcPr>
          <w:p w14:paraId="73DC839E" w14:textId="77777777" w:rsidR="00AD4AED" w:rsidRPr="00B87054" w:rsidRDefault="00AD4AED" w:rsidP="00F03C1E">
            <w:pPr>
              <w:autoSpaceDE w:val="0"/>
              <w:autoSpaceDN w:val="0"/>
              <w:adjustRightInd w:val="0"/>
              <w:spacing w:after="0"/>
              <w:jc w:val="left"/>
              <w:rPr>
                <w:b/>
                <w:color w:val="000000"/>
                <w:sz w:val="20"/>
              </w:rPr>
            </w:pPr>
            <w:r w:rsidRPr="00B87054">
              <w:rPr>
                <w:b/>
                <w:color w:val="000000"/>
                <w:sz w:val="20"/>
              </w:rPr>
              <w:t>Таблица 14: Измерение 1 – Област на интервенция</w:t>
            </w:r>
          </w:p>
        </w:tc>
      </w:tr>
      <w:tr w:rsidR="00AD4AED" w:rsidRPr="00B87054" w14:paraId="6DFF4892" w14:textId="77777777" w:rsidTr="00F03C1E">
        <w:trPr>
          <w:trHeight w:val="364"/>
        </w:trPr>
        <w:tc>
          <w:tcPr>
            <w:tcW w:w="8472" w:type="dxa"/>
            <w:gridSpan w:val="3"/>
            <w:shd w:val="clear" w:color="auto" w:fill="auto"/>
          </w:tcPr>
          <w:p w14:paraId="6943ED9B" w14:textId="77777777" w:rsidR="00AD4AED" w:rsidRPr="00B87054" w:rsidRDefault="00AD4AED" w:rsidP="00F03C1E">
            <w:pPr>
              <w:autoSpaceDE w:val="0"/>
              <w:autoSpaceDN w:val="0"/>
              <w:adjustRightInd w:val="0"/>
              <w:spacing w:after="0"/>
              <w:jc w:val="left"/>
              <w:rPr>
                <w:rFonts w:ascii="TimesNewRoman,Bold" w:hAnsi="TimesNewRoman,Bold" w:cs="TimesNewRoman,Bold"/>
                <w:b/>
                <w:bCs/>
                <w:color w:val="000000"/>
                <w:sz w:val="20"/>
              </w:rPr>
            </w:pPr>
            <w:r w:rsidRPr="00B87054">
              <w:rPr>
                <w:rFonts w:ascii="TimesNewRoman,Bold" w:hAnsi="TimesNewRoman,Bold"/>
                <w:b/>
                <w:color w:val="000000"/>
                <w:sz w:val="20"/>
              </w:rPr>
              <w:t xml:space="preserve">Категория региони: </w:t>
            </w:r>
            <w:r w:rsidRPr="00B87054">
              <w:rPr>
                <w:i/>
                <w:color w:val="8DB3E2"/>
                <w:sz w:val="18"/>
              </w:rPr>
              <w:t>&lt;</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r>
      <w:tr w:rsidR="00AD4AED" w:rsidRPr="00B87054" w14:paraId="5A893DA5" w14:textId="77777777" w:rsidTr="00F03C1E">
        <w:trPr>
          <w:trHeight w:val="254"/>
        </w:trPr>
        <w:tc>
          <w:tcPr>
            <w:tcW w:w="2802" w:type="dxa"/>
            <w:shd w:val="clear" w:color="auto" w:fill="auto"/>
          </w:tcPr>
          <w:p w14:paraId="758FED24" w14:textId="77777777" w:rsidR="00AD4AED" w:rsidRPr="00B87054" w:rsidRDefault="00055AC8" w:rsidP="00F03C1E">
            <w:pPr>
              <w:jc w:val="center"/>
              <w:rPr>
                <w:b/>
                <w:i/>
                <w:sz w:val="18"/>
                <w:szCs w:val="18"/>
              </w:rPr>
            </w:pPr>
            <w:r w:rsidRPr="00B87054">
              <w:rPr>
                <w:b/>
                <w:i/>
                <w:sz w:val="18"/>
              </w:rPr>
              <w:t>Приоритетна ос</w:t>
            </w:r>
          </w:p>
        </w:tc>
        <w:tc>
          <w:tcPr>
            <w:tcW w:w="2693" w:type="dxa"/>
            <w:shd w:val="clear" w:color="auto" w:fill="auto"/>
          </w:tcPr>
          <w:p w14:paraId="2D8971B2" w14:textId="77777777" w:rsidR="00AD4AED" w:rsidRPr="00B87054" w:rsidRDefault="00AD4AED" w:rsidP="00F03C1E">
            <w:pPr>
              <w:jc w:val="center"/>
              <w:rPr>
                <w:i/>
                <w:sz w:val="20"/>
              </w:rPr>
            </w:pPr>
            <w:r w:rsidRPr="00B87054">
              <w:rPr>
                <w:b/>
                <w:i/>
                <w:sz w:val="18"/>
              </w:rPr>
              <w:t>Код</w:t>
            </w:r>
          </w:p>
        </w:tc>
        <w:tc>
          <w:tcPr>
            <w:tcW w:w="2977" w:type="dxa"/>
            <w:shd w:val="clear" w:color="auto" w:fill="auto"/>
          </w:tcPr>
          <w:p w14:paraId="0CDB77A2" w14:textId="77777777" w:rsidR="00AD4AED" w:rsidRPr="00B87054" w:rsidRDefault="00721752" w:rsidP="00F03C1E">
            <w:pPr>
              <w:jc w:val="center"/>
              <w:rPr>
                <w:i/>
                <w:sz w:val="20"/>
              </w:rPr>
            </w:pPr>
            <w:r w:rsidRPr="00B87054">
              <w:rPr>
                <w:b/>
                <w:sz w:val="18"/>
              </w:rPr>
              <w:t>Сума (в евро)</w:t>
            </w:r>
          </w:p>
        </w:tc>
      </w:tr>
      <w:tr w:rsidR="00AD4AED" w:rsidRPr="00B87054" w14:paraId="530B064F" w14:textId="77777777" w:rsidTr="00F03C1E">
        <w:tc>
          <w:tcPr>
            <w:tcW w:w="2802" w:type="dxa"/>
            <w:shd w:val="clear" w:color="auto" w:fill="auto"/>
          </w:tcPr>
          <w:p w14:paraId="5E0EBAD5" w14:textId="77777777" w:rsidR="00AD4AED" w:rsidRPr="00B87054" w:rsidRDefault="00AD4AED" w:rsidP="00F03C1E">
            <w:pPr>
              <w:suppressAutoHyphens/>
              <w:rPr>
                <w:i/>
                <w:color w:val="8DB3E2"/>
                <w:sz w:val="18"/>
                <w:szCs w:val="18"/>
              </w:rPr>
            </w:pPr>
            <w:r w:rsidRPr="00B87054">
              <w:rPr>
                <w:i/>
                <w:color w:val="8DB3E2"/>
                <w:sz w:val="18"/>
              </w:rPr>
              <w:t xml:space="preserve">&lt;2B.4.1.1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 &gt;</w:t>
            </w:r>
            <w:r w:rsidRPr="00B87054">
              <w:t xml:space="preserve">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762259B0" w14:textId="77777777" w:rsidR="00AD4AED" w:rsidRPr="00B87054" w:rsidRDefault="00AD4AED" w:rsidP="00F03C1E">
            <w:pPr>
              <w:suppressAutoHyphens/>
              <w:rPr>
                <w:sz w:val="20"/>
              </w:rPr>
            </w:pPr>
            <w:r w:rsidRPr="00B87054">
              <w:rPr>
                <w:i/>
                <w:color w:val="8DB3E2"/>
                <w:sz w:val="18"/>
              </w:rPr>
              <w:t xml:space="preserve">&lt;2B.4.1.2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="S"&gt; </w:t>
            </w:r>
            <w:proofErr w:type="spellStart"/>
            <w:r w:rsidRPr="00B87054">
              <w:rPr>
                <w:i/>
                <w:color w:val="8DB3E2"/>
                <w:sz w:val="18"/>
              </w:rPr>
              <w:t>Decision</w:t>
            </w:r>
            <w:proofErr w:type="spellEnd"/>
            <w:r w:rsidRPr="00B87054">
              <w:rPr>
                <w:i/>
                <w:color w:val="8DB3E2"/>
                <w:sz w:val="18"/>
              </w:rPr>
              <w:t>=N&gt;</w:t>
            </w:r>
          </w:p>
        </w:tc>
        <w:tc>
          <w:tcPr>
            <w:tcW w:w="2977" w:type="dxa"/>
            <w:shd w:val="clear" w:color="auto" w:fill="auto"/>
          </w:tcPr>
          <w:p w14:paraId="1ED7ACC0" w14:textId="77777777" w:rsidR="00AD4AED" w:rsidRPr="00B87054" w:rsidRDefault="00AD4AED" w:rsidP="00F03C1E">
            <w:pPr>
              <w:suppressAutoHyphens/>
              <w:rPr>
                <w:sz w:val="20"/>
              </w:rPr>
            </w:pPr>
            <w:r w:rsidRPr="00B87054">
              <w:rPr>
                <w:i/>
                <w:color w:val="8DB3E2"/>
                <w:sz w:val="18"/>
              </w:rPr>
              <w:t xml:space="preserve">&lt;2B.4.1.3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="M"&gt; </w:t>
            </w:r>
            <w:proofErr w:type="spellStart"/>
            <w:r w:rsidRPr="00B87054">
              <w:rPr>
                <w:i/>
                <w:color w:val="8DB3E2"/>
                <w:sz w:val="18"/>
              </w:rPr>
              <w:t>Decision</w:t>
            </w:r>
            <w:proofErr w:type="spellEnd"/>
            <w:r w:rsidRPr="00B87054">
              <w:rPr>
                <w:i/>
                <w:color w:val="8DB3E2"/>
                <w:sz w:val="18"/>
              </w:rPr>
              <w:t>=N&gt;</w:t>
            </w:r>
          </w:p>
        </w:tc>
      </w:tr>
      <w:tr w:rsidR="003C645F" w:rsidRPr="00B87054" w14:paraId="7070A92E" w14:textId="77777777" w:rsidTr="00F03C1E">
        <w:tc>
          <w:tcPr>
            <w:tcW w:w="2802" w:type="dxa"/>
            <w:shd w:val="clear" w:color="auto" w:fill="auto"/>
          </w:tcPr>
          <w:p w14:paraId="68FDE641" w14:textId="77777777" w:rsidR="003C645F" w:rsidRPr="00B87054" w:rsidRDefault="003C645F" w:rsidP="00F03C1E">
            <w:pPr>
              <w:pStyle w:val="Text1"/>
              <w:ind w:left="0"/>
              <w:jc w:val="left"/>
              <w:rPr>
                <w:sz w:val="18"/>
                <w:szCs w:val="18"/>
              </w:rPr>
            </w:pPr>
            <w:r w:rsidRPr="00B87054">
              <w:rPr>
                <w:sz w:val="18"/>
                <w:szCs w:val="18"/>
              </w:rPr>
              <w:t>ТЕХНИЧЕСКА ПОМОЩ</w:t>
            </w:r>
          </w:p>
        </w:tc>
        <w:tc>
          <w:tcPr>
            <w:tcW w:w="2693" w:type="dxa"/>
            <w:shd w:val="clear" w:color="auto" w:fill="auto"/>
          </w:tcPr>
          <w:p w14:paraId="6F77387B" w14:textId="77777777" w:rsidR="003C645F" w:rsidRPr="00B87054" w:rsidRDefault="003C645F">
            <w:pPr>
              <w:rPr>
                <w:color w:val="000000"/>
                <w:sz w:val="16"/>
                <w:szCs w:val="16"/>
              </w:rPr>
            </w:pPr>
            <w:r w:rsidRPr="00B87054">
              <w:rPr>
                <w:color w:val="000000"/>
                <w:sz w:val="16"/>
                <w:szCs w:val="16"/>
              </w:rPr>
              <w:t>121 - Подготовка, изпълнение, наблюдение и контрол</w:t>
            </w:r>
          </w:p>
        </w:tc>
        <w:tc>
          <w:tcPr>
            <w:tcW w:w="2977" w:type="dxa"/>
            <w:shd w:val="clear" w:color="auto" w:fill="auto"/>
          </w:tcPr>
          <w:p w14:paraId="4BBEC3F7" w14:textId="77777777" w:rsidR="003C645F" w:rsidRPr="00B87054" w:rsidRDefault="003C645F" w:rsidP="00257540">
            <w:pPr>
              <w:rPr>
                <w:rFonts w:ascii="TimesNewRoman" w:hAnsi="TimesNewRoman"/>
                <w:color w:val="000000"/>
                <w:sz w:val="16"/>
                <w:szCs w:val="16"/>
              </w:rPr>
            </w:pPr>
            <w:r w:rsidRPr="00B87054">
              <w:rPr>
                <w:rFonts w:ascii="TimesNewRoman" w:hAnsi="TimesNewRoman"/>
                <w:color w:val="000000"/>
                <w:sz w:val="16"/>
                <w:szCs w:val="16"/>
              </w:rPr>
              <w:t xml:space="preserve">30 </w:t>
            </w:r>
            <w:r w:rsidR="00257540" w:rsidRPr="00B87054">
              <w:rPr>
                <w:rFonts w:ascii="TimesNewRoman" w:hAnsi="TimesNewRoman"/>
                <w:color w:val="000000"/>
                <w:sz w:val="16"/>
                <w:szCs w:val="16"/>
              </w:rPr>
              <w:t>406</w:t>
            </w:r>
            <w:r w:rsidR="00B44340" w:rsidRPr="00B87054">
              <w:rPr>
                <w:rFonts w:ascii="TimesNewRoman" w:hAnsi="TimesNewRoman"/>
                <w:color w:val="000000"/>
                <w:sz w:val="16"/>
                <w:szCs w:val="16"/>
              </w:rPr>
              <w:t> </w:t>
            </w:r>
            <w:r w:rsidRPr="00B87054">
              <w:rPr>
                <w:rFonts w:ascii="TimesNewRoman" w:hAnsi="TimesNewRoman"/>
                <w:color w:val="000000"/>
                <w:sz w:val="16"/>
                <w:szCs w:val="16"/>
              </w:rPr>
              <w:t>027</w:t>
            </w:r>
            <w:r w:rsidR="00B44340" w:rsidRPr="00B87054">
              <w:rPr>
                <w:rFonts w:ascii="TimesNewRoman" w:hAnsi="TimesNewRoman"/>
                <w:color w:val="000000"/>
                <w:sz w:val="16"/>
                <w:szCs w:val="16"/>
              </w:rPr>
              <w:t>,00</w:t>
            </w:r>
          </w:p>
        </w:tc>
      </w:tr>
      <w:tr w:rsidR="003C645F" w:rsidRPr="00B87054" w14:paraId="3D4B6BBD" w14:textId="77777777" w:rsidTr="00A12811">
        <w:tc>
          <w:tcPr>
            <w:tcW w:w="2802" w:type="dxa"/>
            <w:shd w:val="clear" w:color="auto" w:fill="auto"/>
          </w:tcPr>
          <w:p w14:paraId="2D172A5F" w14:textId="77777777" w:rsidR="003C645F" w:rsidRPr="00B87054" w:rsidRDefault="003C645F" w:rsidP="00F03C1E">
            <w:pPr>
              <w:pStyle w:val="Text1"/>
              <w:ind w:left="0"/>
              <w:jc w:val="left"/>
              <w:rPr>
                <w:sz w:val="18"/>
                <w:szCs w:val="18"/>
              </w:rPr>
            </w:pPr>
          </w:p>
        </w:tc>
        <w:tc>
          <w:tcPr>
            <w:tcW w:w="2693" w:type="dxa"/>
            <w:shd w:val="clear" w:color="auto" w:fill="auto"/>
          </w:tcPr>
          <w:p w14:paraId="6CC13E46" w14:textId="77777777" w:rsidR="003C645F" w:rsidRPr="00B87054" w:rsidRDefault="003C645F" w:rsidP="003653BA">
            <w:pPr>
              <w:rPr>
                <w:color w:val="000000"/>
                <w:sz w:val="16"/>
                <w:szCs w:val="16"/>
              </w:rPr>
            </w:pPr>
            <w:r w:rsidRPr="00B87054">
              <w:rPr>
                <w:color w:val="000000"/>
                <w:sz w:val="16"/>
                <w:szCs w:val="16"/>
              </w:rPr>
              <w:t>122 - Оценка и проучвания</w:t>
            </w:r>
          </w:p>
        </w:tc>
        <w:tc>
          <w:tcPr>
            <w:tcW w:w="2977" w:type="dxa"/>
            <w:shd w:val="clear" w:color="auto" w:fill="auto"/>
          </w:tcPr>
          <w:p w14:paraId="4C7EF35F" w14:textId="77777777" w:rsidR="003C645F" w:rsidRPr="00B87054" w:rsidRDefault="003C645F" w:rsidP="00A12811">
            <w:pPr>
              <w:jc w:val="left"/>
              <w:rPr>
                <w:rFonts w:ascii="TimesNewRoman" w:hAnsi="TimesNewRoman"/>
                <w:color w:val="000000"/>
                <w:sz w:val="16"/>
                <w:szCs w:val="16"/>
              </w:rPr>
            </w:pPr>
            <w:r w:rsidRPr="00B87054">
              <w:rPr>
                <w:rFonts w:ascii="TimesNewRoman" w:hAnsi="TimesNewRoman"/>
                <w:color w:val="000000"/>
                <w:sz w:val="16"/>
                <w:szCs w:val="16"/>
              </w:rPr>
              <w:t>5 000</w:t>
            </w:r>
            <w:r w:rsidR="00B44340" w:rsidRPr="00B87054">
              <w:rPr>
                <w:rFonts w:ascii="TimesNewRoman" w:hAnsi="TimesNewRoman"/>
                <w:color w:val="000000"/>
                <w:sz w:val="16"/>
                <w:szCs w:val="16"/>
              </w:rPr>
              <w:t> </w:t>
            </w:r>
            <w:r w:rsidRPr="00B87054">
              <w:rPr>
                <w:rFonts w:ascii="TimesNewRoman" w:hAnsi="TimesNewRoman"/>
                <w:color w:val="000000"/>
                <w:sz w:val="16"/>
                <w:szCs w:val="16"/>
              </w:rPr>
              <w:t>000</w:t>
            </w:r>
            <w:r w:rsidR="00B44340" w:rsidRPr="00B87054">
              <w:rPr>
                <w:rFonts w:ascii="TimesNewRoman" w:hAnsi="TimesNewRoman"/>
                <w:color w:val="000000"/>
                <w:sz w:val="16"/>
                <w:szCs w:val="16"/>
              </w:rPr>
              <w:t>,00</w:t>
            </w:r>
          </w:p>
        </w:tc>
      </w:tr>
      <w:tr w:rsidR="003C645F" w:rsidRPr="00B87054" w14:paraId="3E4C4206" w14:textId="77777777" w:rsidTr="00A12811">
        <w:tc>
          <w:tcPr>
            <w:tcW w:w="2802" w:type="dxa"/>
            <w:shd w:val="clear" w:color="auto" w:fill="auto"/>
          </w:tcPr>
          <w:p w14:paraId="1170FE8A" w14:textId="77777777" w:rsidR="003C645F" w:rsidRPr="00B87054" w:rsidRDefault="003C645F" w:rsidP="00F03C1E">
            <w:pPr>
              <w:pStyle w:val="Text1"/>
              <w:ind w:left="0"/>
              <w:jc w:val="left"/>
              <w:rPr>
                <w:sz w:val="18"/>
                <w:szCs w:val="18"/>
              </w:rPr>
            </w:pPr>
          </w:p>
        </w:tc>
        <w:tc>
          <w:tcPr>
            <w:tcW w:w="2693" w:type="dxa"/>
            <w:shd w:val="clear" w:color="auto" w:fill="auto"/>
          </w:tcPr>
          <w:p w14:paraId="36E1B58C" w14:textId="77777777" w:rsidR="003C645F" w:rsidRPr="00B87054" w:rsidRDefault="003C645F" w:rsidP="003653BA">
            <w:pPr>
              <w:pStyle w:val="CM1"/>
              <w:spacing w:before="200" w:after="200"/>
              <w:rPr>
                <w:color w:val="000000"/>
                <w:sz w:val="16"/>
                <w:szCs w:val="16"/>
                <w:lang w:val="bg-BG"/>
              </w:rPr>
            </w:pPr>
            <w:r w:rsidRPr="00B87054">
              <w:rPr>
                <w:rFonts w:ascii="Times New Roman" w:hAnsi="Times New Roman"/>
                <w:color w:val="000000"/>
                <w:sz w:val="16"/>
                <w:szCs w:val="16"/>
                <w:lang w:val="bg-BG" w:eastAsia="en-GB"/>
              </w:rPr>
              <w:t>123 - Информиране и комуникация</w:t>
            </w:r>
          </w:p>
        </w:tc>
        <w:tc>
          <w:tcPr>
            <w:tcW w:w="2977" w:type="dxa"/>
            <w:shd w:val="clear" w:color="auto" w:fill="auto"/>
          </w:tcPr>
          <w:p w14:paraId="0BFE854B" w14:textId="77777777" w:rsidR="003C645F" w:rsidRPr="00B87054" w:rsidRDefault="003C645F" w:rsidP="00A12811">
            <w:pPr>
              <w:jc w:val="left"/>
              <w:rPr>
                <w:rFonts w:ascii="TimesNewRoman" w:hAnsi="TimesNewRoman"/>
                <w:color w:val="000000"/>
                <w:sz w:val="16"/>
                <w:szCs w:val="16"/>
              </w:rPr>
            </w:pPr>
            <w:r w:rsidRPr="00B87054">
              <w:rPr>
                <w:rFonts w:ascii="TimesNewRoman" w:hAnsi="TimesNewRoman"/>
                <w:color w:val="000000"/>
                <w:sz w:val="16"/>
                <w:szCs w:val="16"/>
              </w:rPr>
              <w:t>5 000</w:t>
            </w:r>
            <w:r w:rsidR="00B44340" w:rsidRPr="00B87054">
              <w:rPr>
                <w:rFonts w:ascii="TimesNewRoman" w:hAnsi="TimesNewRoman"/>
                <w:color w:val="000000"/>
                <w:sz w:val="16"/>
                <w:szCs w:val="16"/>
              </w:rPr>
              <w:t> </w:t>
            </w:r>
            <w:r w:rsidRPr="00B87054">
              <w:rPr>
                <w:rFonts w:ascii="TimesNewRoman" w:hAnsi="TimesNewRoman"/>
                <w:color w:val="000000"/>
                <w:sz w:val="16"/>
                <w:szCs w:val="16"/>
              </w:rPr>
              <w:t>000</w:t>
            </w:r>
            <w:r w:rsidR="00B44340" w:rsidRPr="00B87054">
              <w:rPr>
                <w:rFonts w:ascii="TimesNewRoman" w:hAnsi="TimesNewRoman"/>
                <w:color w:val="000000"/>
                <w:sz w:val="16"/>
                <w:szCs w:val="16"/>
              </w:rPr>
              <w:t>,00</w:t>
            </w:r>
          </w:p>
        </w:tc>
      </w:tr>
    </w:tbl>
    <w:p w14:paraId="0E8DA75D" w14:textId="77777777" w:rsidR="00AD4AED" w:rsidRPr="00B87054"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B87054" w14:paraId="05AF4D07" w14:textId="77777777" w:rsidTr="00F03C1E">
        <w:trPr>
          <w:trHeight w:val="364"/>
        </w:trPr>
        <w:tc>
          <w:tcPr>
            <w:tcW w:w="8472" w:type="dxa"/>
            <w:gridSpan w:val="3"/>
            <w:shd w:val="clear" w:color="auto" w:fill="auto"/>
          </w:tcPr>
          <w:p w14:paraId="6B5A63B0" w14:textId="77777777" w:rsidR="00AD4AED" w:rsidRPr="00B87054" w:rsidRDefault="00AD4AED" w:rsidP="00F03C1E">
            <w:pPr>
              <w:autoSpaceDE w:val="0"/>
              <w:autoSpaceDN w:val="0"/>
              <w:adjustRightInd w:val="0"/>
              <w:spacing w:after="0"/>
              <w:jc w:val="left"/>
              <w:rPr>
                <w:rFonts w:ascii="TimesNewRoman" w:hAnsi="TimesNewRoman" w:cs="TimesNewRoman"/>
                <w:b/>
                <w:color w:val="000000"/>
                <w:sz w:val="20"/>
              </w:rPr>
            </w:pPr>
            <w:r w:rsidRPr="00B87054">
              <w:rPr>
                <w:rFonts w:ascii="TimesNewRoman,Bold" w:hAnsi="TimesNewRoman,Bold"/>
                <w:b/>
                <w:color w:val="000000"/>
                <w:sz w:val="20"/>
              </w:rPr>
              <w:lastRenderedPageBreak/>
              <w:t xml:space="preserve">Таблица 15: </w:t>
            </w:r>
            <w:r w:rsidRPr="00B87054">
              <w:rPr>
                <w:b/>
              </w:rPr>
              <w:t>Измерение 2 – Форма на финансиране</w:t>
            </w:r>
          </w:p>
        </w:tc>
      </w:tr>
      <w:tr w:rsidR="00AD4AED" w:rsidRPr="00B87054" w14:paraId="508FB4E6" w14:textId="77777777" w:rsidTr="00F03C1E">
        <w:trPr>
          <w:trHeight w:val="364"/>
        </w:trPr>
        <w:tc>
          <w:tcPr>
            <w:tcW w:w="8472" w:type="dxa"/>
            <w:gridSpan w:val="3"/>
            <w:shd w:val="clear" w:color="auto" w:fill="auto"/>
          </w:tcPr>
          <w:p w14:paraId="312AC336" w14:textId="77777777" w:rsidR="00AD4AED" w:rsidRPr="00B87054" w:rsidRDefault="00AD4AED" w:rsidP="00F03C1E">
            <w:pPr>
              <w:autoSpaceDE w:val="0"/>
              <w:autoSpaceDN w:val="0"/>
              <w:adjustRightInd w:val="0"/>
              <w:spacing w:after="0"/>
              <w:jc w:val="left"/>
              <w:rPr>
                <w:rFonts w:ascii="TimesNewRoman,Bold" w:hAnsi="TimesNewRoman,Bold" w:cs="TimesNewRoman,Bold"/>
                <w:b/>
                <w:bCs/>
                <w:color w:val="000000"/>
                <w:sz w:val="20"/>
              </w:rPr>
            </w:pPr>
            <w:r w:rsidRPr="00B87054">
              <w:rPr>
                <w:rFonts w:ascii="TimesNewRoman,Bold" w:hAnsi="TimesNewRoman,Bold"/>
                <w:b/>
                <w:color w:val="000000"/>
                <w:sz w:val="20"/>
              </w:rPr>
              <w:t xml:space="preserve">Категория региони: </w:t>
            </w:r>
            <w:r w:rsidRPr="00B87054">
              <w:rPr>
                <w:i/>
                <w:color w:val="8DB3E2"/>
                <w:sz w:val="18"/>
              </w:rPr>
              <w:t>&lt;</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r>
      <w:tr w:rsidR="00AD4AED" w:rsidRPr="00B87054" w14:paraId="3E8275E9" w14:textId="77777777" w:rsidTr="00F03C1E">
        <w:trPr>
          <w:trHeight w:val="254"/>
        </w:trPr>
        <w:tc>
          <w:tcPr>
            <w:tcW w:w="2802" w:type="dxa"/>
            <w:shd w:val="clear" w:color="auto" w:fill="auto"/>
          </w:tcPr>
          <w:p w14:paraId="341BC3EE" w14:textId="77777777" w:rsidR="00AD4AED" w:rsidRPr="00B87054" w:rsidRDefault="00055AC8" w:rsidP="00F03C1E">
            <w:pPr>
              <w:jc w:val="center"/>
              <w:rPr>
                <w:b/>
                <w:i/>
                <w:sz w:val="18"/>
                <w:szCs w:val="18"/>
              </w:rPr>
            </w:pPr>
            <w:r w:rsidRPr="00B87054">
              <w:rPr>
                <w:b/>
                <w:i/>
                <w:sz w:val="18"/>
              </w:rPr>
              <w:t>Приоритетна ос</w:t>
            </w:r>
          </w:p>
        </w:tc>
        <w:tc>
          <w:tcPr>
            <w:tcW w:w="2693" w:type="dxa"/>
            <w:shd w:val="clear" w:color="auto" w:fill="auto"/>
          </w:tcPr>
          <w:p w14:paraId="28385C47" w14:textId="77777777" w:rsidR="00AD4AED" w:rsidRPr="00B87054" w:rsidRDefault="00AD4AED" w:rsidP="00F03C1E">
            <w:pPr>
              <w:jc w:val="center"/>
              <w:rPr>
                <w:i/>
                <w:sz w:val="20"/>
              </w:rPr>
            </w:pPr>
            <w:r w:rsidRPr="00B87054">
              <w:rPr>
                <w:b/>
                <w:i/>
                <w:sz w:val="18"/>
              </w:rPr>
              <w:t>Код</w:t>
            </w:r>
          </w:p>
        </w:tc>
        <w:tc>
          <w:tcPr>
            <w:tcW w:w="2977" w:type="dxa"/>
            <w:shd w:val="clear" w:color="auto" w:fill="auto"/>
          </w:tcPr>
          <w:p w14:paraId="1538C8F7" w14:textId="77777777" w:rsidR="00AD4AED" w:rsidRPr="00B87054" w:rsidRDefault="00721752" w:rsidP="00F03C1E">
            <w:pPr>
              <w:jc w:val="center"/>
              <w:rPr>
                <w:i/>
                <w:sz w:val="20"/>
              </w:rPr>
            </w:pPr>
            <w:r w:rsidRPr="00B87054">
              <w:rPr>
                <w:b/>
                <w:sz w:val="18"/>
              </w:rPr>
              <w:t>Сума (в евро)</w:t>
            </w:r>
          </w:p>
        </w:tc>
      </w:tr>
      <w:tr w:rsidR="00AD4AED" w:rsidRPr="00B87054" w14:paraId="6E9144C5" w14:textId="77777777" w:rsidTr="00F03C1E">
        <w:tc>
          <w:tcPr>
            <w:tcW w:w="2802" w:type="dxa"/>
            <w:shd w:val="clear" w:color="auto" w:fill="auto"/>
          </w:tcPr>
          <w:p w14:paraId="2DF23EBE" w14:textId="77777777" w:rsidR="00AD4AED" w:rsidRPr="00B87054" w:rsidRDefault="00AD4AED" w:rsidP="00F03C1E">
            <w:pPr>
              <w:suppressAutoHyphens/>
              <w:rPr>
                <w:i/>
                <w:color w:val="8DB3E2"/>
                <w:sz w:val="18"/>
                <w:szCs w:val="18"/>
              </w:rPr>
            </w:pPr>
            <w:r w:rsidRPr="00B87054">
              <w:rPr>
                <w:i/>
                <w:color w:val="8DB3E2"/>
                <w:sz w:val="18"/>
              </w:rPr>
              <w:t xml:space="preserve">&lt;2B.4.2.1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&gt;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415DC35C" w14:textId="77777777" w:rsidR="00AD4AED" w:rsidRPr="00B87054" w:rsidRDefault="00AD4AED" w:rsidP="00F03C1E">
            <w:pPr>
              <w:suppressAutoHyphens/>
              <w:rPr>
                <w:sz w:val="20"/>
              </w:rPr>
            </w:pPr>
            <w:r w:rsidRPr="00B87054">
              <w:rPr>
                <w:i/>
                <w:color w:val="8DB3E2"/>
                <w:sz w:val="18"/>
              </w:rPr>
              <w:t xml:space="preserve">&lt;2B.4.2.2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="S"&gt; </w:t>
            </w:r>
            <w:proofErr w:type="spellStart"/>
            <w:r w:rsidRPr="00B87054">
              <w:rPr>
                <w:i/>
                <w:color w:val="8DB3E2"/>
                <w:sz w:val="18"/>
              </w:rPr>
              <w:t>Decision</w:t>
            </w:r>
            <w:proofErr w:type="spellEnd"/>
            <w:r w:rsidRPr="00B87054">
              <w:rPr>
                <w:i/>
                <w:color w:val="8DB3E2"/>
                <w:sz w:val="18"/>
              </w:rPr>
              <w:t>=N&gt;</w:t>
            </w:r>
          </w:p>
        </w:tc>
        <w:tc>
          <w:tcPr>
            <w:tcW w:w="2977" w:type="dxa"/>
            <w:shd w:val="clear" w:color="auto" w:fill="auto"/>
          </w:tcPr>
          <w:p w14:paraId="451C6D13" w14:textId="77777777" w:rsidR="00AD4AED" w:rsidRPr="00B87054" w:rsidRDefault="00AD4AED" w:rsidP="00F03C1E">
            <w:pPr>
              <w:suppressAutoHyphens/>
              <w:rPr>
                <w:sz w:val="20"/>
              </w:rPr>
            </w:pPr>
            <w:r w:rsidRPr="00B87054">
              <w:rPr>
                <w:i/>
                <w:color w:val="8DB3E2"/>
                <w:sz w:val="18"/>
              </w:rPr>
              <w:t xml:space="preserve">&lt;2B.4.2.3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="M"&gt; </w:t>
            </w:r>
            <w:proofErr w:type="spellStart"/>
            <w:r w:rsidRPr="00B87054">
              <w:rPr>
                <w:i/>
                <w:color w:val="8DB3E2"/>
                <w:sz w:val="18"/>
              </w:rPr>
              <w:t>Decision</w:t>
            </w:r>
            <w:proofErr w:type="spellEnd"/>
            <w:r w:rsidRPr="00B87054">
              <w:rPr>
                <w:i/>
                <w:color w:val="8DB3E2"/>
                <w:sz w:val="18"/>
              </w:rPr>
              <w:t>=N&gt;</w:t>
            </w:r>
          </w:p>
        </w:tc>
      </w:tr>
      <w:tr w:rsidR="007A478F" w:rsidRPr="00B87054" w14:paraId="0704C365" w14:textId="77777777" w:rsidTr="00F03C1E">
        <w:tc>
          <w:tcPr>
            <w:tcW w:w="2802" w:type="dxa"/>
            <w:shd w:val="clear" w:color="auto" w:fill="auto"/>
          </w:tcPr>
          <w:p w14:paraId="560835B9" w14:textId="77777777" w:rsidR="007A478F" w:rsidRPr="00B87054" w:rsidRDefault="007A478F" w:rsidP="00F03C1E">
            <w:pPr>
              <w:pStyle w:val="Text1"/>
              <w:ind w:left="0"/>
              <w:jc w:val="left"/>
              <w:rPr>
                <w:sz w:val="18"/>
                <w:szCs w:val="18"/>
              </w:rPr>
            </w:pPr>
            <w:r w:rsidRPr="00B87054">
              <w:rPr>
                <w:sz w:val="18"/>
                <w:szCs w:val="18"/>
              </w:rPr>
              <w:t>ТЕХНИЧЕСКА ПОМОЩ</w:t>
            </w:r>
          </w:p>
        </w:tc>
        <w:tc>
          <w:tcPr>
            <w:tcW w:w="2693" w:type="dxa"/>
            <w:shd w:val="clear" w:color="auto" w:fill="auto"/>
          </w:tcPr>
          <w:p w14:paraId="1401D34D" w14:textId="77777777" w:rsidR="007A478F" w:rsidRPr="00B87054" w:rsidRDefault="007A478F" w:rsidP="006B799B">
            <w:pPr>
              <w:pStyle w:val="CM1"/>
              <w:spacing w:before="200" w:after="200"/>
              <w:rPr>
                <w:color w:val="000000"/>
                <w:sz w:val="16"/>
                <w:szCs w:val="16"/>
                <w:lang w:val="bg-BG"/>
              </w:rPr>
            </w:pPr>
            <w:r w:rsidRPr="00B87054">
              <w:rPr>
                <w:rFonts w:ascii="Times New Roman" w:hAnsi="Times New Roman" w:cs="EUAlbertina"/>
                <w:color w:val="000000"/>
                <w:sz w:val="17"/>
                <w:szCs w:val="17"/>
                <w:lang w:val="bg-BG" w:eastAsia="en-GB"/>
              </w:rPr>
              <w:t xml:space="preserve">01 - </w:t>
            </w:r>
            <w:r w:rsidR="006B799B" w:rsidRPr="00B87054">
              <w:rPr>
                <w:rFonts w:ascii="Times New Roman" w:hAnsi="Times New Roman" w:cs="EUAlbertina"/>
                <w:color w:val="000000"/>
                <w:sz w:val="17"/>
                <w:szCs w:val="17"/>
                <w:lang w:val="bg-BG" w:eastAsia="en-GB"/>
              </w:rPr>
              <w:t>Безвъзмездни средства</w:t>
            </w:r>
          </w:p>
        </w:tc>
        <w:tc>
          <w:tcPr>
            <w:tcW w:w="2977" w:type="dxa"/>
            <w:shd w:val="clear" w:color="auto" w:fill="auto"/>
          </w:tcPr>
          <w:p w14:paraId="2513E354" w14:textId="77777777" w:rsidR="007A478F" w:rsidRPr="00B87054" w:rsidRDefault="003C645F" w:rsidP="00257540">
            <w:pPr>
              <w:rPr>
                <w:rFonts w:ascii="TimesNewRoman" w:hAnsi="TimesNewRoman"/>
                <w:color w:val="000000"/>
                <w:sz w:val="16"/>
                <w:szCs w:val="16"/>
              </w:rPr>
            </w:pPr>
            <w:r w:rsidRPr="00B87054">
              <w:rPr>
                <w:rFonts w:ascii="TimesNewRoman" w:hAnsi="TimesNewRoman"/>
                <w:color w:val="000000"/>
                <w:sz w:val="16"/>
                <w:szCs w:val="16"/>
              </w:rPr>
              <w:t xml:space="preserve">40 </w:t>
            </w:r>
            <w:r w:rsidR="00257540" w:rsidRPr="00B87054">
              <w:rPr>
                <w:rFonts w:ascii="TimesNewRoman" w:hAnsi="TimesNewRoman"/>
                <w:color w:val="000000"/>
                <w:sz w:val="16"/>
                <w:szCs w:val="16"/>
              </w:rPr>
              <w:t>406</w:t>
            </w:r>
            <w:r w:rsidR="00B44340" w:rsidRPr="00B87054">
              <w:rPr>
                <w:rFonts w:ascii="TimesNewRoman" w:hAnsi="TimesNewRoman"/>
                <w:color w:val="000000"/>
                <w:sz w:val="16"/>
                <w:szCs w:val="16"/>
              </w:rPr>
              <w:t> </w:t>
            </w:r>
            <w:r w:rsidRPr="00B87054">
              <w:rPr>
                <w:rFonts w:ascii="TimesNewRoman" w:hAnsi="TimesNewRoman"/>
                <w:color w:val="000000"/>
                <w:sz w:val="16"/>
                <w:szCs w:val="16"/>
              </w:rPr>
              <w:t>027</w:t>
            </w:r>
            <w:r w:rsidR="00B44340" w:rsidRPr="00B87054">
              <w:rPr>
                <w:rFonts w:ascii="TimesNewRoman" w:hAnsi="TimesNewRoman"/>
                <w:color w:val="000000"/>
                <w:sz w:val="16"/>
                <w:szCs w:val="16"/>
              </w:rPr>
              <w:t>,00</w:t>
            </w:r>
          </w:p>
        </w:tc>
      </w:tr>
    </w:tbl>
    <w:p w14:paraId="5CC89DCE" w14:textId="77777777" w:rsidR="00AD4AED" w:rsidRPr="00B87054" w:rsidRDefault="00AD4AED" w:rsidP="00F03C1E">
      <w:pPr>
        <w:suppressAutoHyphen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693"/>
        <w:gridCol w:w="2977"/>
      </w:tblGrid>
      <w:tr w:rsidR="00AD4AED" w:rsidRPr="00B87054" w14:paraId="12EF770D" w14:textId="77777777" w:rsidTr="00F03C1E">
        <w:trPr>
          <w:trHeight w:val="364"/>
        </w:trPr>
        <w:tc>
          <w:tcPr>
            <w:tcW w:w="8472" w:type="dxa"/>
            <w:gridSpan w:val="3"/>
            <w:shd w:val="clear" w:color="auto" w:fill="auto"/>
          </w:tcPr>
          <w:p w14:paraId="175AD6CF" w14:textId="77777777" w:rsidR="00AD4AED" w:rsidRPr="00B87054" w:rsidRDefault="00AD4AED" w:rsidP="00F03C1E">
            <w:pPr>
              <w:autoSpaceDE w:val="0"/>
              <w:autoSpaceDN w:val="0"/>
              <w:adjustRightInd w:val="0"/>
              <w:spacing w:after="0"/>
              <w:jc w:val="left"/>
              <w:rPr>
                <w:b/>
                <w:color w:val="000000"/>
                <w:sz w:val="20"/>
              </w:rPr>
            </w:pPr>
            <w:r w:rsidRPr="00B87054">
              <w:rPr>
                <w:b/>
                <w:color w:val="000000"/>
                <w:sz w:val="20"/>
              </w:rPr>
              <w:t>Таблица 16: Измерение 3 – Вид територия</w:t>
            </w:r>
          </w:p>
        </w:tc>
      </w:tr>
      <w:tr w:rsidR="00AD4AED" w:rsidRPr="00B87054" w14:paraId="11E9852A" w14:textId="77777777" w:rsidTr="00F03C1E">
        <w:trPr>
          <w:trHeight w:val="364"/>
        </w:trPr>
        <w:tc>
          <w:tcPr>
            <w:tcW w:w="8472" w:type="dxa"/>
            <w:gridSpan w:val="3"/>
            <w:shd w:val="clear" w:color="auto" w:fill="auto"/>
          </w:tcPr>
          <w:p w14:paraId="07B6FBE0" w14:textId="77777777" w:rsidR="00AD4AED" w:rsidRPr="00B87054" w:rsidRDefault="00AD4AED" w:rsidP="00F03C1E">
            <w:pPr>
              <w:autoSpaceDE w:val="0"/>
              <w:autoSpaceDN w:val="0"/>
              <w:adjustRightInd w:val="0"/>
              <w:spacing w:after="0"/>
              <w:jc w:val="left"/>
              <w:rPr>
                <w:rFonts w:ascii="TimesNewRoman,Bold" w:hAnsi="TimesNewRoman,Bold" w:cs="TimesNewRoman,Bold"/>
                <w:b/>
                <w:bCs/>
                <w:color w:val="000000"/>
                <w:sz w:val="20"/>
              </w:rPr>
            </w:pPr>
            <w:r w:rsidRPr="00B87054">
              <w:rPr>
                <w:rFonts w:ascii="TimesNewRoman,Bold" w:hAnsi="TimesNewRoman,Bold"/>
                <w:b/>
                <w:color w:val="000000"/>
                <w:sz w:val="20"/>
              </w:rPr>
              <w:t xml:space="preserve">Категория региони: </w:t>
            </w:r>
            <w:r w:rsidRPr="00B87054">
              <w:rPr>
                <w:i/>
                <w:color w:val="8DB3E2"/>
                <w:sz w:val="18"/>
              </w:rPr>
              <w:t>&lt;</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="S"&gt;</w:t>
            </w:r>
          </w:p>
        </w:tc>
      </w:tr>
      <w:tr w:rsidR="00AD4AED" w:rsidRPr="00B87054" w14:paraId="00EAEFFE" w14:textId="77777777" w:rsidTr="00F03C1E">
        <w:trPr>
          <w:trHeight w:val="254"/>
        </w:trPr>
        <w:tc>
          <w:tcPr>
            <w:tcW w:w="2802" w:type="dxa"/>
            <w:shd w:val="clear" w:color="auto" w:fill="auto"/>
          </w:tcPr>
          <w:p w14:paraId="46A645FE" w14:textId="77777777" w:rsidR="00AD4AED" w:rsidRPr="00B87054" w:rsidRDefault="00055AC8" w:rsidP="00F03C1E">
            <w:pPr>
              <w:jc w:val="center"/>
              <w:rPr>
                <w:b/>
                <w:i/>
                <w:sz w:val="18"/>
                <w:szCs w:val="18"/>
              </w:rPr>
            </w:pPr>
            <w:r w:rsidRPr="00B87054">
              <w:rPr>
                <w:b/>
                <w:i/>
                <w:sz w:val="18"/>
              </w:rPr>
              <w:t>Приоритетна ос</w:t>
            </w:r>
          </w:p>
        </w:tc>
        <w:tc>
          <w:tcPr>
            <w:tcW w:w="2693" w:type="dxa"/>
            <w:shd w:val="clear" w:color="auto" w:fill="auto"/>
          </w:tcPr>
          <w:p w14:paraId="73D801C7" w14:textId="77777777" w:rsidR="00AD4AED" w:rsidRPr="00B87054" w:rsidRDefault="00AD4AED" w:rsidP="00F03C1E">
            <w:pPr>
              <w:jc w:val="center"/>
              <w:rPr>
                <w:i/>
                <w:sz w:val="20"/>
              </w:rPr>
            </w:pPr>
            <w:r w:rsidRPr="00B87054">
              <w:rPr>
                <w:b/>
                <w:i/>
                <w:sz w:val="18"/>
              </w:rPr>
              <w:t>Код</w:t>
            </w:r>
          </w:p>
        </w:tc>
        <w:tc>
          <w:tcPr>
            <w:tcW w:w="2977" w:type="dxa"/>
            <w:shd w:val="clear" w:color="auto" w:fill="auto"/>
          </w:tcPr>
          <w:p w14:paraId="40C92DB3" w14:textId="77777777" w:rsidR="00AD4AED" w:rsidRPr="00B87054" w:rsidRDefault="00721752" w:rsidP="00F03C1E">
            <w:pPr>
              <w:jc w:val="center"/>
              <w:rPr>
                <w:i/>
                <w:sz w:val="20"/>
              </w:rPr>
            </w:pPr>
            <w:r w:rsidRPr="00B87054">
              <w:rPr>
                <w:b/>
                <w:sz w:val="18"/>
              </w:rPr>
              <w:t>Сума (в евро)</w:t>
            </w:r>
          </w:p>
        </w:tc>
      </w:tr>
      <w:tr w:rsidR="00AD4AED" w:rsidRPr="00B87054" w14:paraId="5C928F68" w14:textId="77777777" w:rsidTr="00F03C1E">
        <w:tc>
          <w:tcPr>
            <w:tcW w:w="2802" w:type="dxa"/>
            <w:shd w:val="clear" w:color="auto" w:fill="auto"/>
          </w:tcPr>
          <w:p w14:paraId="50058D15" w14:textId="77777777" w:rsidR="00AD4AED" w:rsidRPr="00B87054" w:rsidRDefault="00AD4AED" w:rsidP="00F03C1E">
            <w:pPr>
              <w:suppressAutoHyphens/>
              <w:rPr>
                <w:i/>
                <w:color w:val="8DB3E2"/>
                <w:sz w:val="18"/>
                <w:szCs w:val="18"/>
              </w:rPr>
            </w:pPr>
            <w:r w:rsidRPr="00B87054">
              <w:rPr>
                <w:i/>
                <w:color w:val="8DB3E2"/>
                <w:sz w:val="18"/>
              </w:rPr>
              <w:t xml:space="preserve">&lt;2B.4.3.1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&gt; </w:t>
            </w:r>
            <w:proofErr w:type="spellStart"/>
            <w:r w:rsidRPr="00B87054">
              <w:rPr>
                <w:i/>
                <w:color w:val="8DB3E2"/>
                <w:sz w:val="18"/>
              </w:rPr>
              <w:t>Decision</w:t>
            </w:r>
            <w:proofErr w:type="spellEnd"/>
            <w:r w:rsidRPr="00B87054">
              <w:rPr>
                <w:i/>
                <w:color w:val="8DB3E2"/>
                <w:sz w:val="18"/>
              </w:rPr>
              <w:t>=N&gt;</w:t>
            </w:r>
          </w:p>
        </w:tc>
        <w:tc>
          <w:tcPr>
            <w:tcW w:w="2693" w:type="dxa"/>
            <w:shd w:val="clear" w:color="auto" w:fill="auto"/>
          </w:tcPr>
          <w:p w14:paraId="0002461C" w14:textId="77777777" w:rsidR="00AD4AED" w:rsidRPr="00B87054" w:rsidRDefault="00AD4AED" w:rsidP="00F03C1E">
            <w:pPr>
              <w:suppressAutoHyphens/>
              <w:rPr>
                <w:sz w:val="20"/>
              </w:rPr>
            </w:pPr>
            <w:r w:rsidRPr="00B87054">
              <w:rPr>
                <w:i/>
                <w:color w:val="8DB3E2"/>
                <w:sz w:val="18"/>
              </w:rPr>
              <w:t xml:space="preserve">&lt;2B.4.3.2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="S"&gt; </w:t>
            </w:r>
            <w:proofErr w:type="spellStart"/>
            <w:r w:rsidRPr="00B87054">
              <w:rPr>
                <w:i/>
                <w:color w:val="8DB3E2"/>
                <w:sz w:val="18"/>
              </w:rPr>
              <w:t>Decision</w:t>
            </w:r>
            <w:proofErr w:type="spellEnd"/>
            <w:r w:rsidRPr="00B87054">
              <w:rPr>
                <w:i/>
                <w:color w:val="8DB3E2"/>
                <w:sz w:val="18"/>
              </w:rPr>
              <w:t>=N&gt;</w:t>
            </w:r>
          </w:p>
        </w:tc>
        <w:tc>
          <w:tcPr>
            <w:tcW w:w="2977" w:type="dxa"/>
            <w:shd w:val="clear" w:color="auto" w:fill="auto"/>
          </w:tcPr>
          <w:p w14:paraId="72485931" w14:textId="77777777" w:rsidR="00AD4AED" w:rsidRPr="00B87054" w:rsidRDefault="00AD4AED" w:rsidP="00F03C1E">
            <w:pPr>
              <w:suppressAutoHyphens/>
              <w:rPr>
                <w:sz w:val="20"/>
              </w:rPr>
            </w:pPr>
            <w:r w:rsidRPr="00B87054">
              <w:rPr>
                <w:i/>
                <w:color w:val="8DB3E2"/>
                <w:sz w:val="18"/>
              </w:rPr>
              <w:t xml:space="preserve">&lt;2B.4.3.3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="M"&gt; </w:t>
            </w:r>
            <w:proofErr w:type="spellStart"/>
            <w:r w:rsidRPr="00B87054">
              <w:rPr>
                <w:i/>
                <w:color w:val="8DB3E2"/>
                <w:sz w:val="18"/>
              </w:rPr>
              <w:t>Decision</w:t>
            </w:r>
            <w:proofErr w:type="spellEnd"/>
            <w:r w:rsidRPr="00B87054">
              <w:rPr>
                <w:i/>
                <w:color w:val="8DB3E2"/>
                <w:sz w:val="18"/>
              </w:rPr>
              <w:t>=N&gt;</w:t>
            </w:r>
          </w:p>
        </w:tc>
      </w:tr>
      <w:tr w:rsidR="007A478F" w:rsidRPr="00B87054" w14:paraId="1B94EA7A" w14:textId="77777777" w:rsidTr="00F03C1E">
        <w:tc>
          <w:tcPr>
            <w:tcW w:w="2802" w:type="dxa"/>
            <w:shd w:val="clear" w:color="auto" w:fill="auto"/>
          </w:tcPr>
          <w:p w14:paraId="7D94720D" w14:textId="77777777" w:rsidR="007A478F" w:rsidRPr="00B87054" w:rsidRDefault="007A478F" w:rsidP="00F03C1E">
            <w:pPr>
              <w:pStyle w:val="Text1"/>
              <w:ind w:left="0"/>
              <w:jc w:val="left"/>
              <w:rPr>
                <w:sz w:val="16"/>
                <w:szCs w:val="16"/>
              </w:rPr>
            </w:pPr>
            <w:r w:rsidRPr="00B87054">
              <w:rPr>
                <w:sz w:val="16"/>
                <w:szCs w:val="16"/>
              </w:rPr>
              <w:t>ТЕХНИЧЕСКА ПОМОЩ</w:t>
            </w:r>
          </w:p>
        </w:tc>
        <w:tc>
          <w:tcPr>
            <w:tcW w:w="2693" w:type="dxa"/>
            <w:shd w:val="clear" w:color="auto" w:fill="auto"/>
          </w:tcPr>
          <w:p w14:paraId="42E864CB" w14:textId="77777777" w:rsidR="007A478F" w:rsidRPr="00B87054" w:rsidRDefault="003B23D5" w:rsidP="003B23D5">
            <w:pPr>
              <w:rPr>
                <w:rFonts w:ascii="TimesNewRoman,Bold" w:hAnsi="TimesNewRoman,Bold"/>
                <w:color w:val="000000"/>
                <w:sz w:val="16"/>
                <w:szCs w:val="16"/>
              </w:rPr>
            </w:pPr>
            <w:r w:rsidRPr="00B87054">
              <w:rPr>
                <w:rFonts w:cs="EUAlbertina"/>
                <w:color w:val="000000"/>
                <w:sz w:val="17"/>
                <w:szCs w:val="17"/>
              </w:rPr>
              <w:t>07 - Не се прилага</w:t>
            </w:r>
          </w:p>
        </w:tc>
        <w:tc>
          <w:tcPr>
            <w:tcW w:w="2977" w:type="dxa"/>
            <w:shd w:val="clear" w:color="auto" w:fill="auto"/>
          </w:tcPr>
          <w:p w14:paraId="686F9430" w14:textId="77777777" w:rsidR="007A478F" w:rsidRPr="00B87054" w:rsidRDefault="003C645F" w:rsidP="00257540">
            <w:pPr>
              <w:rPr>
                <w:rFonts w:ascii="TimesNewRoman" w:hAnsi="TimesNewRoman"/>
                <w:color w:val="000000"/>
                <w:sz w:val="16"/>
                <w:szCs w:val="16"/>
              </w:rPr>
            </w:pPr>
            <w:r w:rsidRPr="00B87054">
              <w:rPr>
                <w:rFonts w:ascii="TimesNewRoman" w:hAnsi="TimesNewRoman"/>
                <w:color w:val="000000"/>
                <w:sz w:val="16"/>
                <w:szCs w:val="16"/>
              </w:rPr>
              <w:t xml:space="preserve">40 </w:t>
            </w:r>
            <w:r w:rsidR="00257540" w:rsidRPr="00B87054">
              <w:rPr>
                <w:rFonts w:ascii="TimesNewRoman" w:hAnsi="TimesNewRoman"/>
                <w:color w:val="000000"/>
                <w:sz w:val="16"/>
                <w:szCs w:val="16"/>
              </w:rPr>
              <w:t>406</w:t>
            </w:r>
            <w:r w:rsidR="00B44340" w:rsidRPr="00B87054">
              <w:rPr>
                <w:rFonts w:ascii="TimesNewRoman" w:hAnsi="TimesNewRoman"/>
                <w:color w:val="000000"/>
                <w:sz w:val="16"/>
                <w:szCs w:val="16"/>
              </w:rPr>
              <w:t> </w:t>
            </w:r>
            <w:r w:rsidRPr="00B87054">
              <w:rPr>
                <w:rFonts w:ascii="TimesNewRoman" w:hAnsi="TimesNewRoman"/>
                <w:color w:val="000000"/>
                <w:sz w:val="16"/>
                <w:szCs w:val="16"/>
              </w:rPr>
              <w:t>027</w:t>
            </w:r>
            <w:r w:rsidR="00B44340" w:rsidRPr="00B87054">
              <w:rPr>
                <w:rFonts w:ascii="TimesNewRoman" w:hAnsi="TimesNewRoman"/>
                <w:color w:val="000000"/>
                <w:sz w:val="16"/>
                <w:szCs w:val="16"/>
              </w:rPr>
              <w:t>,00</w:t>
            </w:r>
          </w:p>
        </w:tc>
      </w:tr>
    </w:tbl>
    <w:p w14:paraId="3AF41985" w14:textId="77777777" w:rsidR="00AD4AED" w:rsidRPr="00B87054" w:rsidRDefault="00AD4AED" w:rsidP="003B600B">
      <w:pPr>
        <w:sectPr w:rsidR="00AD4AED" w:rsidRPr="00B87054" w:rsidSect="00C50033">
          <w:headerReference w:type="default" r:id="rId94"/>
          <w:footerReference w:type="default" r:id="rId95"/>
          <w:headerReference w:type="first" r:id="rId96"/>
          <w:footerReference w:type="first" r:id="rId97"/>
          <w:pgSz w:w="11906" w:h="16838"/>
          <w:pgMar w:top="1021" w:right="1418" w:bottom="1021" w:left="1418" w:header="601" w:footer="1077" w:gutter="0"/>
          <w:cols w:space="720"/>
          <w:docGrid w:linePitch="326"/>
        </w:sectPr>
      </w:pPr>
    </w:p>
    <w:p w14:paraId="4183DCEE" w14:textId="77777777" w:rsidR="00BD04BC" w:rsidRPr="00B87054" w:rsidRDefault="00AD4AED" w:rsidP="00445D2B">
      <w:pPr>
        <w:pStyle w:val="ManualHeading1"/>
      </w:pPr>
      <w:r w:rsidRPr="00B87054">
        <w:lastRenderedPageBreak/>
        <w:t>РАЗДЕЛ 3</w:t>
      </w:r>
      <w:r w:rsidRPr="00B87054">
        <w:tab/>
      </w:r>
      <w:r w:rsidR="000C5736" w:rsidRPr="00B87054">
        <w:t xml:space="preserve"> </w:t>
      </w:r>
      <w:r w:rsidRPr="00B87054">
        <w:t xml:space="preserve">План за финансиране </w:t>
      </w:r>
    </w:p>
    <w:p w14:paraId="1EA87B9C" w14:textId="70A31D12" w:rsidR="00E660AA" w:rsidRPr="00B87054" w:rsidRDefault="00AD4AED" w:rsidP="002A51D1">
      <w:r w:rsidRPr="00B87054">
        <w:t>(Позоваване: член 96, параграф 2, първа алинея, буква г) от Регламент (EС) № 1303/2013</w:t>
      </w:r>
    </w:p>
    <w:p w14:paraId="409ADCEC" w14:textId="77777777" w:rsidR="00721752" w:rsidRPr="00B87054" w:rsidRDefault="00AD4AED" w:rsidP="00445D2B">
      <w:pPr>
        <w:pStyle w:val="ManualHeading2"/>
      </w:pPr>
      <w:r w:rsidRPr="00B87054">
        <w:t xml:space="preserve">3.1 </w:t>
      </w:r>
      <w:r w:rsidRPr="00B87054">
        <w:tab/>
        <w:t>Финансови бюджетни кредити от всеки фонд и суми за резерва за изпълнение</w:t>
      </w:r>
      <w:r w:rsidR="00B92CB8" w:rsidRPr="00B87054">
        <w:t xml:space="preserve"> (в евро)</w:t>
      </w:r>
    </w:p>
    <w:p w14:paraId="57631E19" w14:textId="427EE876" w:rsidR="00AD4AED" w:rsidRPr="00B87054" w:rsidRDefault="00AD4AED" w:rsidP="002A51D1">
      <w:pPr>
        <w:pStyle w:val="ManualHeading2"/>
        <w:rPr>
          <w:lang w:val="ru-RU"/>
        </w:rPr>
      </w:pPr>
      <w:r w:rsidRPr="00B87054">
        <w:rPr>
          <w:b w:val="0"/>
        </w:rPr>
        <w:t>(Позоваване: член 96, параграф 2, първа алинея, буква г), подточка i) от Регламент (EС) № 1303/2013</w:t>
      </w:r>
    </w:p>
    <w:p w14:paraId="10868119" w14:textId="38DFA5EE" w:rsidR="00AD4AED" w:rsidRPr="00B87054" w:rsidRDefault="00AD4AED" w:rsidP="00F03C1E">
      <w:pPr>
        <w:jc w:val="left"/>
        <w:rPr>
          <w:b/>
        </w:rPr>
      </w:pPr>
      <w:r w:rsidRPr="00B87054">
        <w:rPr>
          <w:b/>
        </w:rPr>
        <w:t>Таблица 17:</w:t>
      </w:r>
    </w:p>
    <w:tbl>
      <w:tblPr>
        <w:tblW w:w="524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3"/>
        <w:gridCol w:w="698"/>
        <w:gridCol w:w="838"/>
        <w:gridCol w:w="847"/>
        <w:gridCol w:w="928"/>
        <w:gridCol w:w="751"/>
        <w:gridCol w:w="925"/>
        <w:gridCol w:w="748"/>
        <w:gridCol w:w="928"/>
        <w:gridCol w:w="748"/>
        <w:gridCol w:w="928"/>
        <w:gridCol w:w="748"/>
        <w:gridCol w:w="931"/>
        <w:gridCol w:w="742"/>
        <w:gridCol w:w="6"/>
        <w:gridCol w:w="928"/>
        <w:gridCol w:w="742"/>
        <w:gridCol w:w="6"/>
        <w:gridCol w:w="928"/>
        <w:gridCol w:w="881"/>
        <w:gridCol w:w="742"/>
      </w:tblGrid>
      <w:tr w:rsidR="00A65B27" w:rsidRPr="00B87054" w14:paraId="5E76D34E" w14:textId="77777777" w:rsidTr="0080168C">
        <w:trPr>
          <w:trHeight w:val="514"/>
        </w:trPr>
        <w:tc>
          <w:tcPr>
            <w:tcW w:w="169" w:type="pct"/>
          </w:tcPr>
          <w:p w14:paraId="131351A9" w14:textId="77777777" w:rsidR="00A65B27" w:rsidRPr="00B87054" w:rsidRDefault="00A65B27" w:rsidP="00F042B6">
            <w:pPr>
              <w:snapToGrid w:val="0"/>
              <w:rPr>
                <w:b/>
                <w:sz w:val="13"/>
                <w:szCs w:val="13"/>
              </w:rPr>
            </w:pPr>
          </w:p>
        </w:tc>
        <w:tc>
          <w:tcPr>
            <w:tcW w:w="225" w:type="pct"/>
          </w:tcPr>
          <w:p w14:paraId="67306EFF" w14:textId="77777777" w:rsidR="00A65B27" w:rsidRPr="00B87054" w:rsidRDefault="00A65B27" w:rsidP="00F042B6">
            <w:pPr>
              <w:snapToGrid w:val="0"/>
              <w:rPr>
                <w:b/>
                <w:sz w:val="13"/>
                <w:szCs w:val="13"/>
              </w:rPr>
            </w:pPr>
            <w:r w:rsidRPr="00B87054">
              <w:rPr>
                <w:b/>
                <w:sz w:val="13"/>
              </w:rPr>
              <w:t>Фонд</w:t>
            </w:r>
          </w:p>
        </w:tc>
        <w:tc>
          <w:tcPr>
            <w:tcW w:w="270" w:type="pct"/>
            <w:shd w:val="clear" w:color="auto" w:fill="auto"/>
          </w:tcPr>
          <w:p w14:paraId="481F2C17" w14:textId="77777777" w:rsidR="00A65B27" w:rsidRPr="00B87054" w:rsidRDefault="00A65B27" w:rsidP="00F042B6">
            <w:pPr>
              <w:snapToGrid w:val="0"/>
              <w:rPr>
                <w:b/>
                <w:sz w:val="13"/>
                <w:szCs w:val="13"/>
              </w:rPr>
            </w:pPr>
            <w:r w:rsidRPr="00B87054">
              <w:rPr>
                <w:b/>
                <w:sz w:val="13"/>
              </w:rPr>
              <w:t>Категория региони</w:t>
            </w:r>
          </w:p>
        </w:tc>
        <w:tc>
          <w:tcPr>
            <w:tcW w:w="572" w:type="pct"/>
            <w:gridSpan w:val="2"/>
            <w:shd w:val="clear" w:color="auto" w:fill="auto"/>
          </w:tcPr>
          <w:p w14:paraId="6EEB4711" w14:textId="77777777" w:rsidR="00A65B27" w:rsidRPr="00B87054" w:rsidRDefault="00A65B27" w:rsidP="00F042B6">
            <w:pPr>
              <w:snapToGrid w:val="0"/>
              <w:jc w:val="center"/>
              <w:rPr>
                <w:b/>
                <w:sz w:val="13"/>
                <w:szCs w:val="13"/>
              </w:rPr>
            </w:pPr>
            <w:r w:rsidRPr="00B87054">
              <w:rPr>
                <w:b/>
                <w:sz w:val="13"/>
              </w:rPr>
              <w:t>2014 г.</w:t>
            </w:r>
          </w:p>
        </w:tc>
        <w:tc>
          <w:tcPr>
            <w:tcW w:w="540" w:type="pct"/>
            <w:gridSpan w:val="2"/>
            <w:shd w:val="clear" w:color="auto" w:fill="auto"/>
          </w:tcPr>
          <w:p w14:paraId="531259C6" w14:textId="77777777" w:rsidR="00A65B27" w:rsidRPr="00B87054" w:rsidRDefault="00A65B27" w:rsidP="00F042B6">
            <w:pPr>
              <w:snapToGrid w:val="0"/>
              <w:jc w:val="center"/>
              <w:rPr>
                <w:b/>
                <w:sz w:val="13"/>
                <w:szCs w:val="13"/>
              </w:rPr>
            </w:pPr>
            <w:r w:rsidRPr="00B87054">
              <w:rPr>
                <w:b/>
                <w:sz w:val="13"/>
              </w:rPr>
              <w:t>2015 г.</w:t>
            </w:r>
          </w:p>
        </w:tc>
        <w:tc>
          <w:tcPr>
            <w:tcW w:w="540" w:type="pct"/>
            <w:gridSpan w:val="2"/>
            <w:shd w:val="clear" w:color="auto" w:fill="auto"/>
          </w:tcPr>
          <w:p w14:paraId="020AF1DA" w14:textId="77777777" w:rsidR="00A65B27" w:rsidRPr="00B87054" w:rsidRDefault="00A65B27" w:rsidP="00F042B6">
            <w:pPr>
              <w:snapToGrid w:val="0"/>
              <w:jc w:val="center"/>
              <w:rPr>
                <w:b/>
                <w:sz w:val="13"/>
                <w:szCs w:val="13"/>
              </w:rPr>
            </w:pPr>
            <w:r w:rsidRPr="00B87054">
              <w:rPr>
                <w:b/>
                <w:sz w:val="13"/>
              </w:rPr>
              <w:t>2016 г.</w:t>
            </w:r>
          </w:p>
        </w:tc>
        <w:tc>
          <w:tcPr>
            <w:tcW w:w="540" w:type="pct"/>
            <w:gridSpan w:val="2"/>
            <w:shd w:val="clear" w:color="auto" w:fill="auto"/>
          </w:tcPr>
          <w:p w14:paraId="78ECE167" w14:textId="77777777" w:rsidR="00A65B27" w:rsidRPr="00B87054" w:rsidRDefault="00A65B27" w:rsidP="00F042B6">
            <w:pPr>
              <w:snapToGrid w:val="0"/>
              <w:jc w:val="center"/>
              <w:rPr>
                <w:b/>
                <w:sz w:val="13"/>
                <w:szCs w:val="13"/>
              </w:rPr>
            </w:pPr>
            <w:r w:rsidRPr="00B87054">
              <w:rPr>
                <w:b/>
                <w:sz w:val="13"/>
              </w:rPr>
              <w:t>2017 г.</w:t>
            </w:r>
          </w:p>
        </w:tc>
        <w:tc>
          <w:tcPr>
            <w:tcW w:w="541" w:type="pct"/>
            <w:gridSpan w:val="2"/>
            <w:shd w:val="clear" w:color="auto" w:fill="auto"/>
          </w:tcPr>
          <w:p w14:paraId="329028E1" w14:textId="77777777" w:rsidR="00A65B27" w:rsidRPr="00B87054" w:rsidRDefault="00A65B27" w:rsidP="00F042B6">
            <w:pPr>
              <w:snapToGrid w:val="0"/>
              <w:jc w:val="center"/>
              <w:rPr>
                <w:b/>
                <w:sz w:val="13"/>
                <w:szCs w:val="13"/>
              </w:rPr>
            </w:pPr>
            <w:r w:rsidRPr="00B87054">
              <w:rPr>
                <w:b/>
                <w:sz w:val="13"/>
              </w:rPr>
              <w:t>2018 г.</w:t>
            </w:r>
          </w:p>
        </w:tc>
        <w:tc>
          <w:tcPr>
            <w:tcW w:w="540" w:type="pct"/>
            <w:gridSpan w:val="3"/>
            <w:shd w:val="clear" w:color="auto" w:fill="auto"/>
          </w:tcPr>
          <w:p w14:paraId="5F7CFEE7" w14:textId="77777777" w:rsidR="00A65B27" w:rsidRPr="00B87054" w:rsidRDefault="00A65B27" w:rsidP="00F042B6">
            <w:pPr>
              <w:snapToGrid w:val="0"/>
              <w:jc w:val="center"/>
              <w:rPr>
                <w:b/>
                <w:sz w:val="13"/>
                <w:szCs w:val="13"/>
              </w:rPr>
            </w:pPr>
            <w:r w:rsidRPr="00B87054">
              <w:rPr>
                <w:b/>
                <w:sz w:val="13"/>
              </w:rPr>
              <w:t>2019 г.</w:t>
            </w:r>
          </w:p>
        </w:tc>
        <w:tc>
          <w:tcPr>
            <w:tcW w:w="540" w:type="pct"/>
            <w:gridSpan w:val="3"/>
            <w:shd w:val="clear" w:color="auto" w:fill="auto"/>
          </w:tcPr>
          <w:p w14:paraId="594BC27A" w14:textId="77777777" w:rsidR="00A65B27" w:rsidRPr="00B87054" w:rsidRDefault="00A65B27" w:rsidP="00F042B6">
            <w:pPr>
              <w:snapToGrid w:val="0"/>
              <w:jc w:val="center"/>
              <w:rPr>
                <w:b/>
                <w:sz w:val="13"/>
                <w:szCs w:val="13"/>
              </w:rPr>
            </w:pPr>
            <w:r w:rsidRPr="00B87054">
              <w:rPr>
                <w:b/>
                <w:sz w:val="13"/>
              </w:rPr>
              <w:t>2020 г.</w:t>
            </w:r>
          </w:p>
        </w:tc>
        <w:tc>
          <w:tcPr>
            <w:tcW w:w="524" w:type="pct"/>
            <w:gridSpan w:val="2"/>
            <w:shd w:val="clear" w:color="auto" w:fill="auto"/>
          </w:tcPr>
          <w:p w14:paraId="4A70A500" w14:textId="77777777" w:rsidR="00A65B27" w:rsidRPr="00B87054" w:rsidRDefault="00A65B27" w:rsidP="00F042B6">
            <w:pPr>
              <w:snapToGrid w:val="0"/>
              <w:jc w:val="center"/>
              <w:rPr>
                <w:b/>
                <w:sz w:val="13"/>
                <w:szCs w:val="13"/>
              </w:rPr>
            </w:pPr>
            <w:r w:rsidRPr="00B87054">
              <w:rPr>
                <w:b/>
                <w:sz w:val="13"/>
              </w:rPr>
              <w:t>Общо</w:t>
            </w:r>
          </w:p>
        </w:tc>
      </w:tr>
      <w:tr w:rsidR="00A65B27" w:rsidRPr="00B87054" w14:paraId="6AE4E4B1" w14:textId="77777777" w:rsidTr="00736D31">
        <w:trPr>
          <w:trHeight w:val="525"/>
        </w:trPr>
        <w:tc>
          <w:tcPr>
            <w:tcW w:w="169" w:type="pct"/>
          </w:tcPr>
          <w:p w14:paraId="0F953D2B" w14:textId="77777777" w:rsidR="00A65B27" w:rsidRPr="00B87054" w:rsidRDefault="00A65B27" w:rsidP="00F042B6">
            <w:pPr>
              <w:snapToGrid w:val="0"/>
              <w:rPr>
                <w:b/>
                <w:sz w:val="13"/>
                <w:szCs w:val="13"/>
              </w:rPr>
            </w:pPr>
          </w:p>
        </w:tc>
        <w:tc>
          <w:tcPr>
            <w:tcW w:w="225" w:type="pct"/>
          </w:tcPr>
          <w:p w14:paraId="6B584853" w14:textId="77777777" w:rsidR="00A65B27" w:rsidRPr="00B87054" w:rsidRDefault="00A65B27" w:rsidP="00F042B6">
            <w:pPr>
              <w:snapToGrid w:val="0"/>
              <w:rPr>
                <w:b/>
                <w:sz w:val="13"/>
                <w:szCs w:val="13"/>
              </w:rPr>
            </w:pPr>
          </w:p>
        </w:tc>
        <w:tc>
          <w:tcPr>
            <w:tcW w:w="270" w:type="pct"/>
            <w:shd w:val="clear" w:color="auto" w:fill="auto"/>
          </w:tcPr>
          <w:p w14:paraId="34DB90B7" w14:textId="77777777" w:rsidR="00A65B27" w:rsidRPr="00B87054" w:rsidRDefault="00A65B27" w:rsidP="00F042B6">
            <w:pPr>
              <w:snapToGrid w:val="0"/>
              <w:rPr>
                <w:b/>
                <w:sz w:val="13"/>
                <w:szCs w:val="13"/>
              </w:rPr>
            </w:pPr>
          </w:p>
        </w:tc>
        <w:tc>
          <w:tcPr>
            <w:tcW w:w="273" w:type="pct"/>
            <w:shd w:val="clear" w:color="auto" w:fill="auto"/>
          </w:tcPr>
          <w:p w14:paraId="664B79FF" w14:textId="77777777" w:rsidR="00A65B27" w:rsidRPr="00B87054" w:rsidRDefault="00A65B27" w:rsidP="00F042B6">
            <w:pPr>
              <w:snapToGrid w:val="0"/>
              <w:rPr>
                <w:b/>
                <w:sz w:val="13"/>
                <w:szCs w:val="13"/>
              </w:rPr>
            </w:pPr>
            <w:r w:rsidRPr="00B87054">
              <w:rPr>
                <w:b/>
                <w:sz w:val="13"/>
              </w:rPr>
              <w:t>Основно разпреде</w:t>
            </w:r>
            <w:r w:rsidR="00692D6E" w:rsidRPr="00B87054">
              <w:rPr>
                <w:b/>
                <w:sz w:val="13"/>
              </w:rPr>
              <w:t xml:space="preserve"> </w:t>
            </w:r>
            <w:proofErr w:type="spellStart"/>
            <w:r w:rsidRPr="00B87054">
              <w:rPr>
                <w:b/>
                <w:sz w:val="13"/>
              </w:rPr>
              <w:t>ление</w:t>
            </w:r>
            <w:proofErr w:type="spellEnd"/>
            <w:r w:rsidRPr="00B87054">
              <w:rPr>
                <w:rStyle w:val="FootnoteReference"/>
                <w:b/>
                <w:sz w:val="13"/>
              </w:rPr>
              <w:footnoteReference w:id="90"/>
            </w:r>
          </w:p>
        </w:tc>
        <w:tc>
          <w:tcPr>
            <w:tcW w:w="299" w:type="pct"/>
            <w:shd w:val="clear" w:color="auto" w:fill="auto"/>
          </w:tcPr>
          <w:p w14:paraId="78940A58" w14:textId="77777777" w:rsidR="00A65B27" w:rsidRPr="00B87054" w:rsidRDefault="00A65B27" w:rsidP="00F042B6">
            <w:pPr>
              <w:snapToGrid w:val="0"/>
              <w:rPr>
                <w:b/>
                <w:sz w:val="13"/>
                <w:szCs w:val="13"/>
              </w:rPr>
            </w:pPr>
            <w:r w:rsidRPr="00B87054">
              <w:rPr>
                <w:b/>
                <w:sz w:val="13"/>
              </w:rPr>
              <w:t xml:space="preserve">Резерв за изпълнение </w:t>
            </w:r>
          </w:p>
        </w:tc>
        <w:tc>
          <w:tcPr>
            <w:tcW w:w="242" w:type="pct"/>
            <w:shd w:val="clear" w:color="auto" w:fill="auto"/>
          </w:tcPr>
          <w:p w14:paraId="625DC296" w14:textId="77777777" w:rsidR="00A65B27" w:rsidRPr="00B87054" w:rsidRDefault="00A65B27" w:rsidP="00F042B6">
            <w:pPr>
              <w:snapToGrid w:val="0"/>
              <w:rPr>
                <w:b/>
                <w:sz w:val="13"/>
                <w:szCs w:val="13"/>
              </w:rPr>
            </w:pPr>
            <w:r w:rsidRPr="00B87054">
              <w:rPr>
                <w:b/>
                <w:sz w:val="13"/>
              </w:rPr>
              <w:t xml:space="preserve">Основно разпределение </w:t>
            </w:r>
          </w:p>
        </w:tc>
        <w:tc>
          <w:tcPr>
            <w:tcW w:w="298" w:type="pct"/>
            <w:shd w:val="clear" w:color="auto" w:fill="auto"/>
          </w:tcPr>
          <w:p w14:paraId="41FECEA2" w14:textId="77777777" w:rsidR="00A65B27" w:rsidRPr="00B87054" w:rsidRDefault="00A65B27" w:rsidP="00F042B6">
            <w:pPr>
              <w:snapToGrid w:val="0"/>
              <w:rPr>
                <w:b/>
                <w:sz w:val="13"/>
                <w:szCs w:val="13"/>
              </w:rPr>
            </w:pPr>
            <w:r w:rsidRPr="00B87054">
              <w:rPr>
                <w:b/>
                <w:sz w:val="13"/>
              </w:rPr>
              <w:t xml:space="preserve">Резерв за изпълнение </w:t>
            </w:r>
          </w:p>
        </w:tc>
        <w:tc>
          <w:tcPr>
            <w:tcW w:w="241" w:type="pct"/>
            <w:shd w:val="clear" w:color="auto" w:fill="auto"/>
          </w:tcPr>
          <w:p w14:paraId="6749E408" w14:textId="77777777" w:rsidR="00A65B27" w:rsidRPr="00B87054" w:rsidRDefault="00A65B27" w:rsidP="00F042B6">
            <w:pPr>
              <w:snapToGrid w:val="0"/>
              <w:rPr>
                <w:b/>
                <w:sz w:val="13"/>
                <w:szCs w:val="13"/>
              </w:rPr>
            </w:pPr>
            <w:r w:rsidRPr="00B87054">
              <w:rPr>
                <w:b/>
                <w:sz w:val="13"/>
              </w:rPr>
              <w:t xml:space="preserve">Основно разпределение </w:t>
            </w:r>
          </w:p>
        </w:tc>
        <w:tc>
          <w:tcPr>
            <w:tcW w:w="299" w:type="pct"/>
            <w:shd w:val="clear" w:color="auto" w:fill="auto"/>
          </w:tcPr>
          <w:p w14:paraId="18BDF62D" w14:textId="77777777" w:rsidR="00A65B27" w:rsidRPr="00B87054" w:rsidRDefault="00A65B27" w:rsidP="00F042B6">
            <w:pPr>
              <w:snapToGrid w:val="0"/>
              <w:rPr>
                <w:b/>
                <w:sz w:val="13"/>
                <w:szCs w:val="13"/>
                <w:lang w:val="en-US"/>
              </w:rPr>
            </w:pPr>
            <w:r w:rsidRPr="00B87054">
              <w:rPr>
                <w:b/>
                <w:sz w:val="13"/>
              </w:rPr>
              <w:t xml:space="preserve">Резерв за изпълнение </w:t>
            </w:r>
          </w:p>
        </w:tc>
        <w:tc>
          <w:tcPr>
            <w:tcW w:w="241" w:type="pct"/>
            <w:shd w:val="clear" w:color="auto" w:fill="auto"/>
          </w:tcPr>
          <w:p w14:paraId="4A99EC12" w14:textId="77777777" w:rsidR="00A65B27" w:rsidRPr="00B87054" w:rsidRDefault="00A65B27" w:rsidP="00F042B6">
            <w:pPr>
              <w:snapToGrid w:val="0"/>
              <w:rPr>
                <w:b/>
                <w:sz w:val="13"/>
                <w:szCs w:val="13"/>
              </w:rPr>
            </w:pPr>
            <w:r w:rsidRPr="00B87054">
              <w:rPr>
                <w:b/>
                <w:sz w:val="13"/>
              </w:rPr>
              <w:t xml:space="preserve">Основно разпределение </w:t>
            </w:r>
          </w:p>
        </w:tc>
        <w:tc>
          <w:tcPr>
            <w:tcW w:w="299" w:type="pct"/>
            <w:shd w:val="clear" w:color="auto" w:fill="auto"/>
          </w:tcPr>
          <w:p w14:paraId="0E025292" w14:textId="77777777" w:rsidR="00A65B27" w:rsidRPr="00B87054" w:rsidRDefault="00A65B27" w:rsidP="00F042B6">
            <w:pPr>
              <w:snapToGrid w:val="0"/>
              <w:rPr>
                <w:b/>
                <w:sz w:val="13"/>
                <w:szCs w:val="13"/>
              </w:rPr>
            </w:pPr>
            <w:r w:rsidRPr="00B87054">
              <w:rPr>
                <w:b/>
                <w:sz w:val="13"/>
              </w:rPr>
              <w:t xml:space="preserve">Резерв за изпълнение </w:t>
            </w:r>
          </w:p>
        </w:tc>
        <w:tc>
          <w:tcPr>
            <w:tcW w:w="241" w:type="pct"/>
            <w:shd w:val="clear" w:color="auto" w:fill="auto"/>
          </w:tcPr>
          <w:p w14:paraId="0A267153" w14:textId="77777777" w:rsidR="00A65B27" w:rsidRPr="00B87054" w:rsidRDefault="00A65B27" w:rsidP="00F042B6">
            <w:pPr>
              <w:snapToGrid w:val="0"/>
              <w:rPr>
                <w:b/>
                <w:sz w:val="13"/>
                <w:szCs w:val="13"/>
              </w:rPr>
            </w:pPr>
            <w:r w:rsidRPr="00B87054">
              <w:rPr>
                <w:b/>
                <w:sz w:val="13"/>
              </w:rPr>
              <w:t xml:space="preserve">Основно разпределение </w:t>
            </w:r>
          </w:p>
        </w:tc>
        <w:tc>
          <w:tcPr>
            <w:tcW w:w="300" w:type="pct"/>
            <w:shd w:val="clear" w:color="auto" w:fill="auto"/>
          </w:tcPr>
          <w:p w14:paraId="7FD63F29" w14:textId="77777777" w:rsidR="00A65B27" w:rsidRPr="00B87054" w:rsidRDefault="00A65B27" w:rsidP="00F042B6">
            <w:pPr>
              <w:snapToGrid w:val="0"/>
              <w:rPr>
                <w:b/>
                <w:sz w:val="13"/>
                <w:szCs w:val="13"/>
              </w:rPr>
            </w:pPr>
            <w:r w:rsidRPr="00B87054">
              <w:rPr>
                <w:b/>
                <w:sz w:val="13"/>
              </w:rPr>
              <w:t xml:space="preserve">Резерв за изпълнение </w:t>
            </w:r>
          </w:p>
        </w:tc>
        <w:tc>
          <w:tcPr>
            <w:tcW w:w="241" w:type="pct"/>
            <w:gridSpan w:val="2"/>
            <w:shd w:val="clear" w:color="auto" w:fill="auto"/>
          </w:tcPr>
          <w:p w14:paraId="59420912" w14:textId="77777777" w:rsidR="00A65B27" w:rsidRPr="00B87054" w:rsidRDefault="00A65B27" w:rsidP="00F042B6">
            <w:pPr>
              <w:snapToGrid w:val="0"/>
              <w:rPr>
                <w:b/>
                <w:sz w:val="13"/>
                <w:szCs w:val="13"/>
              </w:rPr>
            </w:pPr>
            <w:r w:rsidRPr="00B87054">
              <w:rPr>
                <w:b/>
                <w:sz w:val="13"/>
              </w:rPr>
              <w:t xml:space="preserve">Основно разпределение </w:t>
            </w:r>
          </w:p>
        </w:tc>
        <w:tc>
          <w:tcPr>
            <w:tcW w:w="299" w:type="pct"/>
            <w:shd w:val="clear" w:color="auto" w:fill="auto"/>
          </w:tcPr>
          <w:p w14:paraId="5562D712" w14:textId="77777777" w:rsidR="00A65B27" w:rsidRPr="00B87054" w:rsidRDefault="00A65B27" w:rsidP="00F042B6">
            <w:pPr>
              <w:snapToGrid w:val="0"/>
              <w:rPr>
                <w:b/>
                <w:sz w:val="13"/>
                <w:szCs w:val="13"/>
              </w:rPr>
            </w:pPr>
            <w:r w:rsidRPr="00B87054">
              <w:rPr>
                <w:b/>
                <w:sz w:val="13"/>
              </w:rPr>
              <w:t xml:space="preserve">Резерв за изпълнение </w:t>
            </w:r>
          </w:p>
        </w:tc>
        <w:tc>
          <w:tcPr>
            <w:tcW w:w="241" w:type="pct"/>
            <w:gridSpan w:val="2"/>
            <w:shd w:val="clear" w:color="auto" w:fill="auto"/>
          </w:tcPr>
          <w:p w14:paraId="4BE1BE15" w14:textId="77777777" w:rsidR="00A65B27" w:rsidRPr="00B87054" w:rsidRDefault="00A65B27" w:rsidP="00F042B6">
            <w:pPr>
              <w:snapToGrid w:val="0"/>
              <w:rPr>
                <w:b/>
                <w:sz w:val="13"/>
                <w:szCs w:val="13"/>
              </w:rPr>
            </w:pPr>
            <w:r w:rsidRPr="00B87054">
              <w:rPr>
                <w:b/>
                <w:sz w:val="13"/>
              </w:rPr>
              <w:t xml:space="preserve">Основно разпределение </w:t>
            </w:r>
          </w:p>
        </w:tc>
        <w:tc>
          <w:tcPr>
            <w:tcW w:w="299" w:type="pct"/>
            <w:shd w:val="clear" w:color="auto" w:fill="auto"/>
          </w:tcPr>
          <w:p w14:paraId="2E45FEBA" w14:textId="77777777" w:rsidR="00A65B27" w:rsidRPr="00B87054" w:rsidRDefault="00A65B27" w:rsidP="00F042B6">
            <w:pPr>
              <w:snapToGrid w:val="0"/>
              <w:rPr>
                <w:b/>
                <w:sz w:val="13"/>
                <w:szCs w:val="13"/>
              </w:rPr>
            </w:pPr>
            <w:r w:rsidRPr="00B87054">
              <w:rPr>
                <w:b/>
                <w:sz w:val="13"/>
              </w:rPr>
              <w:t xml:space="preserve">Резерв за изпълнение </w:t>
            </w:r>
          </w:p>
        </w:tc>
        <w:tc>
          <w:tcPr>
            <w:tcW w:w="284" w:type="pct"/>
            <w:shd w:val="clear" w:color="auto" w:fill="auto"/>
          </w:tcPr>
          <w:p w14:paraId="4E49E9E8" w14:textId="77777777" w:rsidR="00A65B27" w:rsidRPr="00B87054" w:rsidRDefault="00A65B27" w:rsidP="00F042B6">
            <w:pPr>
              <w:snapToGrid w:val="0"/>
              <w:rPr>
                <w:b/>
                <w:sz w:val="13"/>
                <w:szCs w:val="13"/>
              </w:rPr>
            </w:pPr>
            <w:r w:rsidRPr="00B87054">
              <w:rPr>
                <w:b/>
                <w:sz w:val="13"/>
              </w:rPr>
              <w:t xml:space="preserve">Основно разпределение </w:t>
            </w:r>
          </w:p>
        </w:tc>
        <w:tc>
          <w:tcPr>
            <w:tcW w:w="240" w:type="pct"/>
            <w:shd w:val="clear" w:color="auto" w:fill="auto"/>
          </w:tcPr>
          <w:p w14:paraId="049F35F0" w14:textId="77777777" w:rsidR="00A65B27" w:rsidRPr="00B87054" w:rsidRDefault="00A65B27" w:rsidP="00F042B6">
            <w:pPr>
              <w:snapToGrid w:val="0"/>
              <w:rPr>
                <w:b/>
                <w:sz w:val="13"/>
                <w:szCs w:val="13"/>
              </w:rPr>
            </w:pPr>
            <w:r w:rsidRPr="00B87054">
              <w:rPr>
                <w:b/>
                <w:sz w:val="13"/>
              </w:rPr>
              <w:t xml:space="preserve">Резерв за изпълнение </w:t>
            </w:r>
          </w:p>
        </w:tc>
      </w:tr>
      <w:tr w:rsidR="00A65B27" w:rsidRPr="00B87054" w14:paraId="06A72EC5" w14:textId="77777777" w:rsidTr="00736D31">
        <w:trPr>
          <w:trHeight w:val="525"/>
        </w:trPr>
        <w:tc>
          <w:tcPr>
            <w:tcW w:w="169" w:type="pct"/>
          </w:tcPr>
          <w:p w14:paraId="6A265674" w14:textId="77777777" w:rsidR="00A65B27" w:rsidRPr="00B87054" w:rsidRDefault="00A65B27" w:rsidP="00F042B6">
            <w:pPr>
              <w:snapToGrid w:val="0"/>
              <w:rPr>
                <w:i/>
                <w:color w:val="8DB3E2"/>
                <w:sz w:val="13"/>
                <w:szCs w:val="13"/>
              </w:rPr>
            </w:pPr>
          </w:p>
        </w:tc>
        <w:tc>
          <w:tcPr>
            <w:tcW w:w="225" w:type="pct"/>
          </w:tcPr>
          <w:p w14:paraId="5BCF9F98" w14:textId="77777777" w:rsidR="00A65B27" w:rsidRPr="00B87054" w:rsidRDefault="00A65B27" w:rsidP="00F042B6">
            <w:pPr>
              <w:snapToGrid w:val="0"/>
              <w:rPr>
                <w:b/>
                <w:sz w:val="13"/>
                <w:szCs w:val="13"/>
              </w:rPr>
            </w:pPr>
            <w:r w:rsidRPr="00B87054">
              <w:rPr>
                <w:i/>
                <w:color w:val="8DB3E2"/>
                <w:sz w:val="13"/>
              </w:rPr>
              <w:t xml:space="preserve">&lt;3.1.1 </w:t>
            </w:r>
            <w:proofErr w:type="spellStart"/>
            <w:r w:rsidRPr="00B87054">
              <w:rPr>
                <w:i/>
                <w:color w:val="8DB3E2"/>
                <w:sz w:val="13"/>
              </w:rPr>
              <w:t>type</w:t>
            </w:r>
            <w:proofErr w:type="spellEnd"/>
            <w:r w:rsidRPr="00B87054">
              <w:rPr>
                <w:i/>
                <w:color w:val="8DB3E2"/>
                <w:sz w:val="13"/>
              </w:rPr>
              <w:t xml:space="preserve">="S" </w:t>
            </w:r>
            <w:proofErr w:type="spellStart"/>
            <w:r w:rsidRPr="00B87054">
              <w:rPr>
                <w:i/>
                <w:color w:val="8DB3E2"/>
                <w:sz w:val="13"/>
              </w:rPr>
              <w:t>input</w:t>
            </w:r>
            <w:proofErr w:type="spellEnd"/>
            <w:r w:rsidRPr="00B87054">
              <w:rPr>
                <w:i/>
                <w:color w:val="8DB3E2"/>
                <w:sz w:val="13"/>
              </w:rPr>
              <w:t>="G" “SME”&gt;</w:t>
            </w:r>
          </w:p>
        </w:tc>
        <w:tc>
          <w:tcPr>
            <w:tcW w:w="270" w:type="pct"/>
            <w:shd w:val="clear" w:color="auto" w:fill="auto"/>
          </w:tcPr>
          <w:p w14:paraId="472A62EF" w14:textId="77777777" w:rsidR="00A65B27" w:rsidRPr="00B87054" w:rsidRDefault="00A65B27" w:rsidP="00F042B6">
            <w:pPr>
              <w:snapToGrid w:val="0"/>
              <w:jc w:val="left"/>
              <w:rPr>
                <w:b/>
                <w:sz w:val="13"/>
                <w:szCs w:val="13"/>
              </w:rPr>
            </w:pPr>
            <w:r w:rsidRPr="00B87054">
              <w:rPr>
                <w:i/>
                <w:color w:val="8DB3E2"/>
                <w:sz w:val="13"/>
              </w:rPr>
              <w:t xml:space="preserve">&lt;3.1.2 </w:t>
            </w:r>
            <w:proofErr w:type="spellStart"/>
            <w:r w:rsidRPr="00B87054">
              <w:rPr>
                <w:i/>
                <w:color w:val="8DB3E2"/>
                <w:sz w:val="13"/>
              </w:rPr>
              <w:t>type</w:t>
            </w:r>
            <w:proofErr w:type="spellEnd"/>
            <w:r w:rsidRPr="00B87054">
              <w:rPr>
                <w:i/>
                <w:color w:val="8DB3E2"/>
                <w:sz w:val="13"/>
              </w:rPr>
              <w:t xml:space="preserve">="S" </w:t>
            </w:r>
            <w:proofErr w:type="spellStart"/>
            <w:r w:rsidRPr="00B87054">
              <w:rPr>
                <w:i/>
                <w:color w:val="8DB3E2"/>
                <w:sz w:val="13"/>
              </w:rPr>
              <w:t>input</w:t>
            </w:r>
            <w:proofErr w:type="spellEnd"/>
            <w:r w:rsidRPr="00B87054">
              <w:rPr>
                <w:i/>
                <w:color w:val="8DB3E2"/>
                <w:sz w:val="13"/>
              </w:rPr>
              <w:t>="G"“SME” &gt;</w:t>
            </w:r>
          </w:p>
        </w:tc>
        <w:tc>
          <w:tcPr>
            <w:tcW w:w="273" w:type="pct"/>
            <w:shd w:val="clear" w:color="auto" w:fill="auto"/>
          </w:tcPr>
          <w:p w14:paraId="40224710" w14:textId="77777777" w:rsidR="00A65B27" w:rsidRPr="00B87054" w:rsidRDefault="00A65B27" w:rsidP="00F042B6">
            <w:pPr>
              <w:snapToGrid w:val="0"/>
              <w:rPr>
                <w:b/>
                <w:sz w:val="13"/>
                <w:szCs w:val="13"/>
              </w:rPr>
            </w:pPr>
            <w:r w:rsidRPr="00B87054">
              <w:rPr>
                <w:i/>
                <w:color w:val="8DB3E2"/>
                <w:sz w:val="13"/>
              </w:rPr>
              <w:t xml:space="preserve">&lt;3.1.3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="M"</w:t>
            </w:r>
            <w:r w:rsidRPr="00B87054">
              <w:t xml:space="preserve"> </w:t>
            </w:r>
            <w:r w:rsidRPr="00B87054">
              <w:rPr>
                <w:i/>
                <w:color w:val="8DB3E2"/>
                <w:sz w:val="13"/>
              </w:rPr>
              <w:t>SME” &gt;</w:t>
            </w:r>
          </w:p>
        </w:tc>
        <w:tc>
          <w:tcPr>
            <w:tcW w:w="299" w:type="pct"/>
            <w:shd w:val="clear" w:color="auto" w:fill="auto"/>
          </w:tcPr>
          <w:p w14:paraId="7E0CFB4A" w14:textId="77777777" w:rsidR="00A65B27" w:rsidRPr="00B87054" w:rsidRDefault="00A65B27" w:rsidP="00F042B6">
            <w:pPr>
              <w:snapToGrid w:val="0"/>
              <w:rPr>
                <w:i/>
                <w:color w:val="8DB3E2"/>
                <w:sz w:val="13"/>
                <w:szCs w:val="13"/>
              </w:rPr>
            </w:pPr>
            <w:r w:rsidRPr="00B87054">
              <w:rPr>
                <w:i/>
                <w:color w:val="8DB3E2"/>
                <w:sz w:val="13"/>
              </w:rPr>
              <w:t xml:space="preserve">&lt;3.1.4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="M"</w:t>
            </w:r>
          </w:p>
          <w:p w14:paraId="531134DA" w14:textId="77777777" w:rsidR="00A65B27" w:rsidRPr="00B87054" w:rsidRDefault="00A65B27" w:rsidP="00F042B6">
            <w:pPr>
              <w:snapToGrid w:val="0"/>
              <w:rPr>
                <w:b/>
                <w:sz w:val="13"/>
                <w:szCs w:val="13"/>
              </w:rPr>
            </w:pPr>
            <w:r w:rsidRPr="00B87054">
              <w:rPr>
                <w:i/>
                <w:color w:val="8DB3E2"/>
                <w:sz w:val="13"/>
              </w:rPr>
              <w:t>TA - “NA” YEI –“NA”&gt;</w:t>
            </w:r>
          </w:p>
        </w:tc>
        <w:tc>
          <w:tcPr>
            <w:tcW w:w="242" w:type="pct"/>
            <w:shd w:val="clear" w:color="auto" w:fill="auto"/>
          </w:tcPr>
          <w:p w14:paraId="5625697C" w14:textId="77777777" w:rsidR="00A65B27" w:rsidRPr="00B87054" w:rsidRDefault="00A65B27" w:rsidP="00F042B6">
            <w:pPr>
              <w:snapToGrid w:val="0"/>
              <w:rPr>
                <w:b/>
                <w:sz w:val="13"/>
                <w:szCs w:val="13"/>
              </w:rPr>
            </w:pPr>
            <w:r w:rsidRPr="00B87054">
              <w:rPr>
                <w:i/>
                <w:color w:val="8DB3E2"/>
                <w:sz w:val="13"/>
              </w:rPr>
              <w:t xml:space="preserve">&lt;3.1.5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="M" SME” &gt;</w:t>
            </w:r>
          </w:p>
        </w:tc>
        <w:tc>
          <w:tcPr>
            <w:tcW w:w="298" w:type="pct"/>
            <w:shd w:val="clear" w:color="auto" w:fill="auto"/>
          </w:tcPr>
          <w:p w14:paraId="744C8F2A" w14:textId="77777777" w:rsidR="00A65B27" w:rsidRPr="00B87054" w:rsidRDefault="00A65B27" w:rsidP="00F042B6">
            <w:pPr>
              <w:snapToGrid w:val="0"/>
              <w:rPr>
                <w:i/>
                <w:color w:val="8DB3E2"/>
                <w:sz w:val="13"/>
                <w:szCs w:val="13"/>
              </w:rPr>
            </w:pPr>
            <w:r w:rsidRPr="00B87054">
              <w:rPr>
                <w:i/>
                <w:color w:val="8DB3E2"/>
                <w:sz w:val="13"/>
              </w:rPr>
              <w:t xml:space="preserve">&lt;3.1.6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 xml:space="preserve">="M" </w:t>
            </w:r>
          </w:p>
          <w:p w14:paraId="381D2549" w14:textId="77777777" w:rsidR="00A65B27" w:rsidRPr="00B87054" w:rsidRDefault="00A65B27" w:rsidP="00F042B6">
            <w:pPr>
              <w:snapToGrid w:val="0"/>
              <w:rPr>
                <w:b/>
                <w:sz w:val="13"/>
                <w:szCs w:val="13"/>
              </w:rPr>
            </w:pPr>
            <w:r w:rsidRPr="00B87054">
              <w:rPr>
                <w:i/>
                <w:color w:val="8DB3E2"/>
                <w:sz w:val="13"/>
              </w:rPr>
              <w:t>TA - “NA” YEI –“NA”&gt;</w:t>
            </w:r>
          </w:p>
        </w:tc>
        <w:tc>
          <w:tcPr>
            <w:tcW w:w="241" w:type="pct"/>
            <w:shd w:val="clear" w:color="auto" w:fill="auto"/>
          </w:tcPr>
          <w:p w14:paraId="512C3211" w14:textId="77777777" w:rsidR="00A65B27" w:rsidRPr="00B87054" w:rsidRDefault="00A65B27" w:rsidP="00F042B6">
            <w:pPr>
              <w:snapToGrid w:val="0"/>
              <w:rPr>
                <w:b/>
                <w:sz w:val="13"/>
                <w:szCs w:val="13"/>
              </w:rPr>
            </w:pPr>
            <w:r w:rsidRPr="00B87054">
              <w:rPr>
                <w:i/>
                <w:color w:val="8DB3E2"/>
                <w:sz w:val="13"/>
              </w:rPr>
              <w:t xml:space="preserve">&lt;3.1.7type="N" </w:t>
            </w:r>
            <w:proofErr w:type="spellStart"/>
            <w:r w:rsidRPr="00B87054">
              <w:rPr>
                <w:i/>
                <w:color w:val="8DB3E2"/>
                <w:sz w:val="13"/>
              </w:rPr>
              <w:t>input</w:t>
            </w:r>
            <w:proofErr w:type="spellEnd"/>
            <w:r w:rsidRPr="00B87054">
              <w:rPr>
                <w:i/>
                <w:color w:val="8DB3E2"/>
                <w:sz w:val="13"/>
              </w:rPr>
              <w:t>="M" SME” &gt;</w:t>
            </w:r>
          </w:p>
        </w:tc>
        <w:tc>
          <w:tcPr>
            <w:tcW w:w="299" w:type="pct"/>
            <w:shd w:val="clear" w:color="auto" w:fill="auto"/>
          </w:tcPr>
          <w:p w14:paraId="27899A22" w14:textId="77777777" w:rsidR="00A65B27" w:rsidRPr="00B87054" w:rsidRDefault="00A65B27" w:rsidP="00F042B6">
            <w:pPr>
              <w:snapToGrid w:val="0"/>
              <w:rPr>
                <w:i/>
                <w:color w:val="8DB3E2"/>
                <w:sz w:val="13"/>
                <w:szCs w:val="13"/>
              </w:rPr>
            </w:pPr>
            <w:r w:rsidRPr="00B87054">
              <w:rPr>
                <w:i/>
                <w:color w:val="8DB3E2"/>
                <w:sz w:val="13"/>
              </w:rPr>
              <w:t xml:space="preserve">&lt;3.1.8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="M "</w:t>
            </w:r>
          </w:p>
          <w:p w14:paraId="64EAC9AA" w14:textId="77777777" w:rsidR="00A65B27" w:rsidRPr="00B87054" w:rsidRDefault="00A65B27" w:rsidP="00F042B6">
            <w:pPr>
              <w:snapToGrid w:val="0"/>
              <w:rPr>
                <w:b/>
                <w:sz w:val="13"/>
                <w:szCs w:val="13"/>
              </w:rPr>
            </w:pPr>
            <w:r w:rsidRPr="00B87054">
              <w:rPr>
                <w:i/>
                <w:color w:val="8DB3E2"/>
                <w:sz w:val="13"/>
              </w:rPr>
              <w:t>TA - “NA” YEI –“NA”&gt;</w:t>
            </w:r>
          </w:p>
        </w:tc>
        <w:tc>
          <w:tcPr>
            <w:tcW w:w="241" w:type="pct"/>
            <w:shd w:val="clear" w:color="auto" w:fill="auto"/>
          </w:tcPr>
          <w:p w14:paraId="1E476B42" w14:textId="77777777" w:rsidR="00A65B27" w:rsidRPr="00B87054" w:rsidRDefault="00A65B27" w:rsidP="00F042B6">
            <w:pPr>
              <w:snapToGrid w:val="0"/>
              <w:rPr>
                <w:b/>
                <w:sz w:val="13"/>
                <w:szCs w:val="13"/>
              </w:rPr>
            </w:pPr>
            <w:r w:rsidRPr="00B87054">
              <w:rPr>
                <w:i/>
                <w:color w:val="8DB3E2"/>
                <w:sz w:val="13"/>
              </w:rPr>
              <w:t xml:space="preserve">&lt;3.1.9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="M" SME” &gt;</w:t>
            </w:r>
          </w:p>
        </w:tc>
        <w:tc>
          <w:tcPr>
            <w:tcW w:w="299" w:type="pct"/>
            <w:shd w:val="clear" w:color="auto" w:fill="auto"/>
          </w:tcPr>
          <w:p w14:paraId="34EA770D" w14:textId="77777777" w:rsidR="00A65B27" w:rsidRPr="00B87054" w:rsidRDefault="00A65B27" w:rsidP="00F042B6">
            <w:pPr>
              <w:snapToGrid w:val="0"/>
              <w:rPr>
                <w:i/>
                <w:color w:val="8DB3E2"/>
                <w:sz w:val="13"/>
                <w:szCs w:val="13"/>
              </w:rPr>
            </w:pPr>
            <w:r w:rsidRPr="00B87054">
              <w:rPr>
                <w:i/>
                <w:color w:val="8DB3E2"/>
                <w:sz w:val="13"/>
              </w:rPr>
              <w:t xml:space="preserve">&lt;3.1.10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="M"”</w:t>
            </w:r>
          </w:p>
          <w:p w14:paraId="21E610C8" w14:textId="77777777" w:rsidR="00A65B27" w:rsidRPr="00B87054" w:rsidRDefault="00A65B27" w:rsidP="00F042B6">
            <w:pPr>
              <w:snapToGrid w:val="0"/>
              <w:rPr>
                <w:b/>
                <w:sz w:val="13"/>
                <w:szCs w:val="13"/>
              </w:rPr>
            </w:pPr>
            <w:r w:rsidRPr="00B87054">
              <w:rPr>
                <w:i/>
                <w:color w:val="8DB3E2"/>
                <w:sz w:val="13"/>
              </w:rPr>
              <w:t>TA - “NA” YEI –“NA”&gt;</w:t>
            </w:r>
          </w:p>
        </w:tc>
        <w:tc>
          <w:tcPr>
            <w:tcW w:w="241" w:type="pct"/>
            <w:shd w:val="clear" w:color="auto" w:fill="auto"/>
          </w:tcPr>
          <w:p w14:paraId="121E8115" w14:textId="77777777" w:rsidR="00A65B27" w:rsidRPr="00B87054" w:rsidRDefault="00A65B27" w:rsidP="00F042B6">
            <w:pPr>
              <w:snapToGrid w:val="0"/>
              <w:rPr>
                <w:b/>
                <w:sz w:val="13"/>
                <w:szCs w:val="13"/>
              </w:rPr>
            </w:pPr>
            <w:r w:rsidRPr="00B87054">
              <w:rPr>
                <w:i/>
                <w:color w:val="8DB3E2"/>
                <w:sz w:val="13"/>
              </w:rPr>
              <w:t xml:space="preserve">&lt;3.1.11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="M" SME” &gt;</w:t>
            </w:r>
          </w:p>
        </w:tc>
        <w:tc>
          <w:tcPr>
            <w:tcW w:w="300" w:type="pct"/>
            <w:shd w:val="clear" w:color="auto" w:fill="auto"/>
          </w:tcPr>
          <w:p w14:paraId="374AAD7D" w14:textId="77777777" w:rsidR="00A65B27" w:rsidRPr="00B87054" w:rsidRDefault="00A65B27" w:rsidP="00F042B6">
            <w:pPr>
              <w:snapToGrid w:val="0"/>
              <w:rPr>
                <w:i/>
                <w:color w:val="8DB3E2"/>
                <w:sz w:val="13"/>
                <w:szCs w:val="13"/>
              </w:rPr>
            </w:pPr>
            <w:r w:rsidRPr="00B87054">
              <w:rPr>
                <w:i/>
                <w:color w:val="8DB3E2"/>
                <w:sz w:val="13"/>
              </w:rPr>
              <w:t xml:space="preserve">&lt;3.1.12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="M"”</w:t>
            </w:r>
          </w:p>
          <w:p w14:paraId="46EE6A5A" w14:textId="77777777" w:rsidR="00A65B27" w:rsidRPr="00B87054" w:rsidRDefault="00A65B27" w:rsidP="00F042B6">
            <w:pPr>
              <w:snapToGrid w:val="0"/>
              <w:rPr>
                <w:b/>
                <w:sz w:val="13"/>
                <w:szCs w:val="13"/>
              </w:rPr>
            </w:pPr>
            <w:r w:rsidRPr="00B87054">
              <w:rPr>
                <w:i/>
                <w:color w:val="8DB3E2"/>
                <w:sz w:val="13"/>
              </w:rPr>
              <w:t>TA - “NA” YEI –“NA”&gt;</w:t>
            </w:r>
          </w:p>
        </w:tc>
        <w:tc>
          <w:tcPr>
            <w:tcW w:w="239" w:type="pct"/>
            <w:shd w:val="clear" w:color="auto" w:fill="auto"/>
          </w:tcPr>
          <w:p w14:paraId="4372E5A6" w14:textId="77777777" w:rsidR="00A65B27" w:rsidRPr="00B87054" w:rsidRDefault="00A65B27" w:rsidP="00F042B6">
            <w:pPr>
              <w:snapToGrid w:val="0"/>
              <w:rPr>
                <w:b/>
                <w:sz w:val="13"/>
                <w:szCs w:val="13"/>
              </w:rPr>
            </w:pPr>
            <w:r w:rsidRPr="00B87054">
              <w:rPr>
                <w:i/>
                <w:color w:val="8DB3E2"/>
                <w:sz w:val="13"/>
              </w:rPr>
              <w:t xml:space="preserve">&lt;3.1.13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="M" SME” &gt;</w:t>
            </w:r>
          </w:p>
        </w:tc>
        <w:tc>
          <w:tcPr>
            <w:tcW w:w="301" w:type="pct"/>
            <w:gridSpan w:val="2"/>
            <w:shd w:val="clear" w:color="auto" w:fill="auto"/>
          </w:tcPr>
          <w:p w14:paraId="29E0DAD0" w14:textId="77777777" w:rsidR="00A65B27" w:rsidRPr="00B87054" w:rsidRDefault="00A65B27" w:rsidP="00F042B6">
            <w:pPr>
              <w:snapToGrid w:val="0"/>
              <w:rPr>
                <w:i/>
                <w:color w:val="8DB3E2"/>
                <w:sz w:val="13"/>
                <w:szCs w:val="13"/>
              </w:rPr>
            </w:pPr>
            <w:r w:rsidRPr="00B87054">
              <w:rPr>
                <w:i/>
                <w:color w:val="8DB3E2"/>
                <w:sz w:val="13"/>
              </w:rPr>
              <w:t xml:space="preserve">&lt;3.1.14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="M"</w:t>
            </w:r>
          </w:p>
          <w:p w14:paraId="3237184F" w14:textId="77777777" w:rsidR="00A65B27" w:rsidRPr="00B87054" w:rsidRDefault="00A65B27" w:rsidP="00F042B6">
            <w:pPr>
              <w:snapToGrid w:val="0"/>
              <w:rPr>
                <w:b/>
                <w:sz w:val="13"/>
                <w:szCs w:val="13"/>
              </w:rPr>
            </w:pPr>
            <w:r w:rsidRPr="00B87054">
              <w:rPr>
                <w:i/>
                <w:color w:val="8DB3E2"/>
                <w:sz w:val="13"/>
              </w:rPr>
              <w:t>TA - “NA” YEI –“NA”&gt;</w:t>
            </w:r>
          </w:p>
        </w:tc>
        <w:tc>
          <w:tcPr>
            <w:tcW w:w="239" w:type="pct"/>
            <w:shd w:val="clear" w:color="auto" w:fill="auto"/>
          </w:tcPr>
          <w:p w14:paraId="06AC51C4" w14:textId="77777777" w:rsidR="00A65B27" w:rsidRPr="00B87054" w:rsidRDefault="00A65B27" w:rsidP="00F042B6">
            <w:pPr>
              <w:snapToGrid w:val="0"/>
              <w:rPr>
                <w:b/>
                <w:sz w:val="13"/>
                <w:szCs w:val="13"/>
              </w:rPr>
            </w:pPr>
            <w:r w:rsidRPr="00B87054">
              <w:rPr>
                <w:i/>
                <w:color w:val="8DB3E2"/>
                <w:sz w:val="13"/>
              </w:rPr>
              <w:t xml:space="preserve">&lt;3.1.15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="M" SME” &gt;</w:t>
            </w:r>
          </w:p>
        </w:tc>
        <w:tc>
          <w:tcPr>
            <w:tcW w:w="301" w:type="pct"/>
            <w:gridSpan w:val="2"/>
            <w:shd w:val="clear" w:color="auto" w:fill="auto"/>
          </w:tcPr>
          <w:p w14:paraId="1BC96F1F" w14:textId="77777777" w:rsidR="00A65B27" w:rsidRPr="00B87054" w:rsidRDefault="00A65B27" w:rsidP="00F042B6">
            <w:pPr>
              <w:snapToGrid w:val="0"/>
              <w:rPr>
                <w:i/>
                <w:color w:val="8DB3E2"/>
                <w:sz w:val="13"/>
                <w:szCs w:val="13"/>
              </w:rPr>
            </w:pPr>
            <w:r w:rsidRPr="00B87054">
              <w:rPr>
                <w:i/>
                <w:color w:val="8DB3E2"/>
                <w:sz w:val="13"/>
              </w:rPr>
              <w:t xml:space="preserve">&lt;3.1.16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="M"</w:t>
            </w:r>
          </w:p>
          <w:p w14:paraId="19B8C477" w14:textId="77777777" w:rsidR="00A65B27" w:rsidRPr="00B87054" w:rsidRDefault="00A65B27" w:rsidP="00F042B6">
            <w:pPr>
              <w:snapToGrid w:val="0"/>
              <w:rPr>
                <w:b/>
                <w:sz w:val="13"/>
                <w:szCs w:val="13"/>
              </w:rPr>
            </w:pPr>
            <w:r w:rsidRPr="00B87054">
              <w:rPr>
                <w:i/>
                <w:color w:val="8DB3E2"/>
                <w:sz w:val="13"/>
              </w:rPr>
              <w:t>TA - “NA” YEI –“NA”&gt;</w:t>
            </w:r>
          </w:p>
        </w:tc>
        <w:tc>
          <w:tcPr>
            <w:tcW w:w="284" w:type="pct"/>
            <w:shd w:val="clear" w:color="auto" w:fill="auto"/>
          </w:tcPr>
          <w:p w14:paraId="6055D8A7" w14:textId="77777777" w:rsidR="00A65B27" w:rsidRPr="00B87054" w:rsidRDefault="00A65B27" w:rsidP="00F042B6">
            <w:pPr>
              <w:snapToGrid w:val="0"/>
              <w:rPr>
                <w:b/>
                <w:sz w:val="13"/>
                <w:szCs w:val="13"/>
              </w:rPr>
            </w:pPr>
            <w:r w:rsidRPr="00B87054">
              <w:rPr>
                <w:i/>
                <w:color w:val="8DB3E2"/>
                <w:sz w:val="13"/>
              </w:rPr>
              <w:t xml:space="preserve">&lt;3.1.17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="G" SME” &gt;</w:t>
            </w:r>
          </w:p>
        </w:tc>
        <w:tc>
          <w:tcPr>
            <w:tcW w:w="240" w:type="pct"/>
            <w:shd w:val="clear" w:color="auto" w:fill="auto"/>
          </w:tcPr>
          <w:p w14:paraId="58656D30" w14:textId="77777777" w:rsidR="0080168C" w:rsidRPr="00B87054" w:rsidRDefault="0080168C" w:rsidP="0080168C">
            <w:pPr>
              <w:snapToGrid w:val="0"/>
              <w:spacing w:after="0"/>
              <w:rPr>
                <w:i/>
                <w:color w:val="8DB3E2"/>
                <w:sz w:val="13"/>
              </w:rPr>
            </w:pPr>
            <w:r w:rsidRPr="00B87054">
              <w:rPr>
                <w:i/>
                <w:color w:val="8DB3E2"/>
                <w:sz w:val="13"/>
              </w:rPr>
              <w:t xml:space="preserve">&lt;3.1.18 </w:t>
            </w:r>
            <w:proofErr w:type="spellStart"/>
            <w:r w:rsidRPr="00B87054">
              <w:rPr>
                <w:i/>
                <w:color w:val="8DB3E2"/>
                <w:sz w:val="13"/>
              </w:rPr>
              <w:t>type</w:t>
            </w:r>
            <w:proofErr w:type="spellEnd"/>
            <w:r w:rsidRPr="00B87054">
              <w:rPr>
                <w:i/>
                <w:color w:val="8DB3E2"/>
                <w:sz w:val="13"/>
              </w:rPr>
              <w:t xml:space="preserve">="N" </w:t>
            </w:r>
            <w:proofErr w:type="spellStart"/>
            <w:r w:rsidRPr="00B87054">
              <w:rPr>
                <w:i/>
                <w:color w:val="8DB3E2"/>
                <w:sz w:val="13"/>
              </w:rPr>
              <w:t>input</w:t>
            </w:r>
            <w:proofErr w:type="spellEnd"/>
            <w:r w:rsidRPr="00B87054">
              <w:rPr>
                <w:i/>
                <w:color w:val="8DB3E2"/>
                <w:sz w:val="13"/>
              </w:rPr>
              <w:t>="G</w:t>
            </w:r>
          </w:p>
          <w:p w14:paraId="461AA134" w14:textId="77777777" w:rsidR="00A65B27" w:rsidRPr="00B87054" w:rsidRDefault="00A65B27" w:rsidP="0080168C">
            <w:pPr>
              <w:snapToGrid w:val="0"/>
              <w:spacing w:before="0" w:after="0"/>
              <w:rPr>
                <w:b/>
                <w:sz w:val="13"/>
                <w:szCs w:val="13"/>
              </w:rPr>
            </w:pPr>
            <w:r w:rsidRPr="00B87054">
              <w:rPr>
                <w:i/>
                <w:color w:val="8DB3E2"/>
                <w:sz w:val="13"/>
              </w:rPr>
              <w:t>TA - “NA” YEI –“NA”&gt;</w:t>
            </w:r>
          </w:p>
        </w:tc>
      </w:tr>
      <w:tr w:rsidR="00174FAA" w:rsidRPr="00B87054" w14:paraId="469B5239" w14:textId="77777777" w:rsidTr="00736D31">
        <w:trPr>
          <w:trHeight w:val="525"/>
        </w:trPr>
        <w:tc>
          <w:tcPr>
            <w:tcW w:w="169" w:type="pct"/>
          </w:tcPr>
          <w:p w14:paraId="56B9FE1A" w14:textId="77777777" w:rsidR="00174FAA" w:rsidRPr="00B87054" w:rsidRDefault="00174FAA" w:rsidP="00F042B6">
            <w:pPr>
              <w:snapToGrid w:val="0"/>
              <w:rPr>
                <w:b/>
                <w:sz w:val="13"/>
                <w:szCs w:val="13"/>
              </w:rPr>
            </w:pPr>
            <w:r w:rsidRPr="00B87054">
              <w:rPr>
                <w:b/>
                <w:sz w:val="13"/>
              </w:rPr>
              <w:t>(1)</w:t>
            </w:r>
          </w:p>
        </w:tc>
        <w:tc>
          <w:tcPr>
            <w:tcW w:w="225" w:type="pct"/>
          </w:tcPr>
          <w:p w14:paraId="385610AD" w14:textId="77777777" w:rsidR="00174FAA" w:rsidRPr="00B87054" w:rsidRDefault="00174FAA" w:rsidP="00F042B6">
            <w:pPr>
              <w:snapToGrid w:val="0"/>
              <w:rPr>
                <w:b/>
                <w:sz w:val="13"/>
                <w:szCs w:val="13"/>
              </w:rPr>
            </w:pPr>
            <w:r w:rsidRPr="00B87054">
              <w:rPr>
                <w:b/>
                <w:sz w:val="13"/>
              </w:rPr>
              <w:t>ЕФРР</w:t>
            </w:r>
          </w:p>
        </w:tc>
        <w:tc>
          <w:tcPr>
            <w:tcW w:w="270" w:type="pct"/>
            <w:shd w:val="clear" w:color="auto" w:fill="auto"/>
          </w:tcPr>
          <w:p w14:paraId="58CA7F88" w14:textId="77777777" w:rsidR="00174FAA" w:rsidRPr="00B87054" w:rsidRDefault="00174FAA" w:rsidP="00692D6E">
            <w:pPr>
              <w:snapToGrid w:val="0"/>
              <w:jc w:val="left"/>
              <w:rPr>
                <w:b/>
                <w:sz w:val="13"/>
                <w:szCs w:val="13"/>
              </w:rPr>
            </w:pPr>
            <w:r w:rsidRPr="00B87054">
              <w:rPr>
                <w:b/>
                <w:sz w:val="13"/>
              </w:rPr>
              <w:t>В по-слабо развитите региони</w:t>
            </w:r>
          </w:p>
        </w:tc>
        <w:tc>
          <w:tcPr>
            <w:tcW w:w="273" w:type="pct"/>
            <w:shd w:val="clear" w:color="auto" w:fill="auto"/>
            <w:vAlign w:val="bottom"/>
          </w:tcPr>
          <w:p w14:paraId="6B8B7792" w14:textId="77777777" w:rsidR="00174FAA" w:rsidRPr="00B87054" w:rsidRDefault="00174FAA" w:rsidP="00B11002">
            <w:pPr>
              <w:snapToGrid w:val="0"/>
              <w:jc w:val="center"/>
              <w:rPr>
                <w:sz w:val="12"/>
                <w:szCs w:val="12"/>
              </w:rPr>
            </w:pPr>
            <w:r w:rsidRPr="00B87054">
              <w:rPr>
                <w:sz w:val="12"/>
                <w:szCs w:val="12"/>
              </w:rPr>
              <w:t>0,00</w:t>
            </w:r>
          </w:p>
        </w:tc>
        <w:tc>
          <w:tcPr>
            <w:tcW w:w="299" w:type="pct"/>
            <w:shd w:val="clear" w:color="auto" w:fill="auto"/>
            <w:vAlign w:val="bottom"/>
          </w:tcPr>
          <w:p w14:paraId="6076FCD8" w14:textId="77777777" w:rsidR="00174FAA" w:rsidRPr="00B87054" w:rsidRDefault="00174FAA" w:rsidP="00B11002">
            <w:pPr>
              <w:snapToGrid w:val="0"/>
              <w:jc w:val="center"/>
              <w:rPr>
                <w:sz w:val="12"/>
                <w:szCs w:val="12"/>
              </w:rPr>
            </w:pPr>
            <w:r w:rsidRPr="00B87054">
              <w:rPr>
                <w:sz w:val="12"/>
                <w:szCs w:val="12"/>
              </w:rPr>
              <w:t>0,00</w:t>
            </w:r>
          </w:p>
        </w:tc>
        <w:tc>
          <w:tcPr>
            <w:tcW w:w="242" w:type="pct"/>
            <w:shd w:val="clear" w:color="auto" w:fill="auto"/>
            <w:vAlign w:val="bottom"/>
          </w:tcPr>
          <w:p w14:paraId="4FCEDE62" w14:textId="77777777" w:rsidR="00174FAA" w:rsidRPr="00B87054" w:rsidRDefault="00174FAA" w:rsidP="004D558A">
            <w:pPr>
              <w:snapToGrid w:val="0"/>
              <w:jc w:val="center"/>
              <w:rPr>
                <w:sz w:val="12"/>
                <w:szCs w:val="12"/>
              </w:rPr>
            </w:pPr>
            <w:r w:rsidRPr="00B87054">
              <w:rPr>
                <w:sz w:val="12"/>
                <w:szCs w:val="12"/>
              </w:rPr>
              <w:t>89 037 469</w:t>
            </w:r>
          </w:p>
        </w:tc>
        <w:tc>
          <w:tcPr>
            <w:tcW w:w="298" w:type="pct"/>
            <w:shd w:val="clear" w:color="auto" w:fill="auto"/>
            <w:vAlign w:val="bottom"/>
          </w:tcPr>
          <w:p w14:paraId="4E362F5D" w14:textId="77777777" w:rsidR="00174FAA" w:rsidRPr="00B87054" w:rsidRDefault="00174FAA" w:rsidP="004D558A">
            <w:pPr>
              <w:snapToGrid w:val="0"/>
              <w:jc w:val="center"/>
              <w:rPr>
                <w:sz w:val="12"/>
                <w:szCs w:val="12"/>
              </w:rPr>
            </w:pPr>
            <w:r w:rsidRPr="00B87054">
              <w:rPr>
                <w:sz w:val="12"/>
                <w:szCs w:val="12"/>
              </w:rPr>
              <w:t>5 683 243</w:t>
            </w:r>
          </w:p>
        </w:tc>
        <w:tc>
          <w:tcPr>
            <w:tcW w:w="241" w:type="pct"/>
            <w:shd w:val="clear" w:color="auto" w:fill="auto"/>
            <w:vAlign w:val="bottom"/>
          </w:tcPr>
          <w:p w14:paraId="0FC3F3DB" w14:textId="77777777" w:rsidR="00174FAA" w:rsidRPr="00B87054" w:rsidRDefault="00D44AB8" w:rsidP="00D44AB8">
            <w:pPr>
              <w:snapToGrid w:val="0"/>
              <w:jc w:val="center"/>
              <w:rPr>
                <w:sz w:val="12"/>
                <w:szCs w:val="12"/>
              </w:rPr>
            </w:pPr>
            <w:r w:rsidRPr="00B87054">
              <w:rPr>
                <w:sz w:val="12"/>
                <w:szCs w:val="12"/>
                <w:lang w:val="en-US"/>
              </w:rPr>
              <w:t>24</w:t>
            </w:r>
            <w:r w:rsidR="00174FAA" w:rsidRPr="00B87054">
              <w:rPr>
                <w:sz w:val="12"/>
                <w:szCs w:val="12"/>
              </w:rPr>
              <w:t xml:space="preserve"> </w:t>
            </w:r>
            <w:r w:rsidRPr="00B87054">
              <w:rPr>
                <w:sz w:val="12"/>
                <w:szCs w:val="12"/>
                <w:lang w:val="en-US"/>
              </w:rPr>
              <w:t>564</w:t>
            </w:r>
            <w:r w:rsidR="00174FAA" w:rsidRPr="00B87054">
              <w:rPr>
                <w:sz w:val="12"/>
                <w:szCs w:val="12"/>
              </w:rPr>
              <w:t xml:space="preserve"> </w:t>
            </w:r>
            <w:r w:rsidRPr="00B87054">
              <w:rPr>
                <w:sz w:val="12"/>
                <w:szCs w:val="12"/>
                <w:lang w:val="en-US"/>
              </w:rPr>
              <w:t>118</w:t>
            </w:r>
          </w:p>
        </w:tc>
        <w:tc>
          <w:tcPr>
            <w:tcW w:w="299" w:type="pct"/>
            <w:shd w:val="clear" w:color="auto" w:fill="auto"/>
            <w:vAlign w:val="bottom"/>
          </w:tcPr>
          <w:p w14:paraId="6B6ECFB4" w14:textId="77777777" w:rsidR="00174FAA" w:rsidRPr="00B87054" w:rsidRDefault="00D44AB8" w:rsidP="00D44AB8">
            <w:pPr>
              <w:snapToGrid w:val="0"/>
              <w:jc w:val="center"/>
              <w:rPr>
                <w:sz w:val="12"/>
                <w:szCs w:val="12"/>
              </w:rPr>
            </w:pPr>
            <w:r w:rsidRPr="00B87054">
              <w:rPr>
                <w:sz w:val="12"/>
                <w:szCs w:val="12"/>
                <w:lang w:val="en-US"/>
              </w:rPr>
              <w:t>1</w:t>
            </w:r>
            <w:r w:rsidR="00174FAA" w:rsidRPr="00B87054">
              <w:rPr>
                <w:sz w:val="12"/>
                <w:szCs w:val="12"/>
              </w:rPr>
              <w:t xml:space="preserve"> </w:t>
            </w:r>
            <w:r w:rsidRPr="00B87054">
              <w:rPr>
                <w:sz w:val="12"/>
                <w:szCs w:val="12"/>
                <w:lang w:val="en-US"/>
              </w:rPr>
              <w:t>567</w:t>
            </w:r>
            <w:r w:rsidR="00174FAA" w:rsidRPr="00B87054">
              <w:rPr>
                <w:sz w:val="12"/>
                <w:szCs w:val="12"/>
              </w:rPr>
              <w:t xml:space="preserve"> </w:t>
            </w:r>
            <w:r w:rsidRPr="00B87054">
              <w:rPr>
                <w:sz w:val="12"/>
                <w:szCs w:val="12"/>
                <w:lang w:val="en-US"/>
              </w:rPr>
              <w:t>922</w:t>
            </w:r>
          </w:p>
        </w:tc>
        <w:tc>
          <w:tcPr>
            <w:tcW w:w="241" w:type="pct"/>
            <w:shd w:val="clear" w:color="auto" w:fill="auto"/>
            <w:vAlign w:val="bottom"/>
          </w:tcPr>
          <w:p w14:paraId="1523209B" w14:textId="77777777" w:rsidR="00174FAA" w:rsidRPr="00B87054" w:rsidRDefault="00945798" w:rsidP="00945798">
            <w:pPr>
              <w:snapToGrid w:val="0"/>
              <w:jc w:val="center"/>
              <w:rPr>
                <w:sz w:val="12"/>
                <w:szCs w:val="12"/>
              </w:rPr>
            </w:pPr>
            <w:r w:rsidRPr="00B87054">
              <w:rPr>
                <w:sz w:val="12"/>
                <w:szCs w:val="12"/>
                <w:lang w:val="en-US"/>
              </w:rPr>
              <w:t>57</w:t>
            </w:r>
            <w:r w:rsidR="00174FAA" w:rsidRPr="00B87054">
              <w:rPr>
                <w:sz w:val="12"/>
                <w:szCs w:val="12"/>
              </w:rPr>
              <w:t xml:space="preserve"> </w:t>
            </w:r>
            <w:r w:rsidRPr="00B87054">
              <w:rPr>
                <w:sz w:val="12"/>
                <w:szCs w:val="12"/>
                <w:lang w:val="en-US"/>
              </w:rPr>
              <w:t>896</w:t>
            </w:r>
            <w:r w:rsidR="00174FAA" w:rsidRPr="00B87054">
              <w:rPr>
                <w:sz w:val="12"/>
                <w:szCs w:val="12"/>
              </w:rPr>
              <w:t xml:space="preserve"> </w:t>
            </w:r>
            <w:r w:rsidRPr="00B87054">
              <w:rPr>
                <w:sz w:val="12"/>
                <w:szCs w:val="12"/>
                <w:lang w:val="en-US"/>
              </w:rPr>
              <w:t>168</w:t>
            </w:r>
          </w:p>
        </w:tc>
        <w:tc>
          <w:tcPr>
            <w:tcW w:w="299" w:type="pct"/>
            <w:shd w:val="clear" w:color="auto" w:fill="auto"/>
            <w:vAlign w:val="bottom"/>
          </w:tcPr>
          <w:p w14:paraId="7FA6A9A7" w14:textId="77777777" w:rsidR="00174FAA" w:rsidRPr="00B87054" w:rsidRDefault="00945798" w:rsidP="00945798">
            <w:pPr>
              <w:snapToGrid w:val="0"/>
              <w:jc w:val="center"/>
              <w:rPr>
                <w:sz w:val="12"/>
                <w:szCs w:val="12"/>
              </w:rPr>
            </w:pPr>
            <w:r w:rsidRPr="00B87054">
              <w:rPr>
                <w:sz w:val="12"/>
                <w:szCs w:val="12"/>
                <w:lang w:val="en-US"/>
              </w:rPr>
              <w:t>3</w:t>
            </w:r>
            <w:r w:rsidR="00174FAA" w:rsidRPr="00B87054">
              <w:rPr>
                <w:sz w:val="12"/>
                <w:szCs w:val="12"/>
              </w:rPr>
              <w:t xml:space="preserve"> </w:t>
            </w:r>
            <w:r w:rsidRPr="00B87054">
              <w:rPr>
                <w:sz w:val="12"/>
                <w:szCs w:val="12"/>
                <w:lang w:val="en-US"/>
              </w:rPr>
              <w:t>695</w:t>
            </w:r>
            <w:r w:rsidR="00174FAA" w:rsidRPr="00B87054">
              <w:rPr>
                <w:sz w:val="12"/>
                <w:szCs w:val="12"/>
              </w:rPr>
              <w:t xml:space="preserve"> </w:t>
            </w:r>
            <w:r w:rsidRPr="00B87054">
              <w:rPr>
                <w:sz w:val="12"/>
                <w:szCs w:val="12"/>
                <w:lang w:val="en-US"/>
              </w:rPr>
              <w:t>500</w:t>
            </w:r>
          </w:p>
        </w:tc>
        <w:tc>
          <w:tcPr>
            <w:tcW w:w="241" w:type="pct"/>
            <w:shd w:val="clear" w:color="auto" w:fill="auto"/>
            <w:vAlign w:val="bottom"/>
          </w:tcPr>
          <w:p w14:paraId="37C77995" w14:textId="77777777" w:rsidR="00174FAA" w:rsidRPr="00B87054" w:rsidRDefault="00B203E2" w:rsidP="00B203E2">
            <w:pPr>
              <w:snapToGrid w:val="0"/>
              <w:jc w:val="center"/>
              <w:rPr>
                <w:sz w:val="12"/>
                <w:szCs w:val="12"/>
              </w:rPr>
            </w:pPr>
            <w:r w:rsidRPr="00B87054">
              <w:rPr>
                <w:sz w:val="12"/>
                <w:szCs w:val="12"/>
                <w:lang w:val="en-US"/>
              </w:rPr>
              <w:t>59</w:t>
            </w:r>
            <w:r w:rsidR="00174FAA" w:rsidRPr="00B87054">
              <w:rPr>
                <w:sz w:val="12"/>
                <w:szCs w:val="12"/>
              </w:rPr>
              <w:t xml:space="preserve"> </w:t>
            </w:r>
            <w:r w:rsidRPr="00B87054">
              <w:rPr>
                <w:sz w:val="12"/>
                <w:szCs w:val="12"/>
                <w:lang w:val="en-US"/>
              </w:rPr>
              <w:t>858</w:t>
            </w:r>
            <w:r w:rsidR="00174FAA" w:rsidRPr="00B87054">
              <w:rPr>
                <w:sz w:val="12"/>
                <w:szCs w:val="12"/>
              </w:rPr>
              <w:t xml:space="preserve"> </w:t>
            </w:r>
            <w:r w:rsidRPr="00B87054">
              <w:rPr>
                <w:sz w:val="12"/>
                <w:szCs w:val="12"/>
                <w:lang w:val="en-US"/>
              </w:rPr>
              <w:t>803</w:t>
            </w:r>
          </w:p>
        </w:tc>
        <w:tc>
          <w:tcPr>
            <w:tcW w:w="300" w:type="pct"/>
            <w:shd w:val="clear" w:color="auto" w:fill="auto"/>
            <w:vAlign w:val="bottom"/>
          </w:tcPr>
          <w:p w14:paraId="7A90242A" w14:textId="77777777" w:rsidR="00174FAA" w:rsidRPr="00B87054" w:rsidRDefault="00B203E2" w:rsidP="00B203E2">
            <w:pPr>
              <w:snapToGrid w:val="0"/>
              <w:jc w:val="center"/>
              <w:rPr>
                <w:sz w:val="12"/>
                <w:szCs w:val="12"/>
              </w:rPr>
            </w:pPr>
            <w:r w:rsidRPr="00B87054">
              <w:rPr>
                <w:sz w:val="12"/>
                <w:szCs w:val="12"/>
                <w:lang w:val="en-US"/>
              </w:rPr>
              <w:t>3</w:t>
            </w:r>
            <w:r w:rsidR="00174FAA" w:rsidRPr="00B87054">
              <w:rPr>
                <w:sz w:val="12"/>
                <w:szCs w:val="12"/>
              </w:rPr>
              <w:t xml:space="preserve"> </w:t>
            </w:r>
            <w:r w:rsidRPr="00B87054">
              <w:rPr>
                <w:sz w:val="12"/>
                <w:szCs w:val="12"/>
                <w:lang w:val="en-US"/>
              </w:rPr>
              <w:t>820</w:t>
            </w:r>
            <w:r w:rsidR="00174FAA" w:rsidRPr="00B87054">
              <w:rPr>
                <w:sz w:val="12"/>
                <w:szCs w:val="12"/>
              </w:rPr>
              <w:t xml:space="preserve"> </w:t>
            </w:r>
            <w:r w:rsidRPr="00B87054">
              <w:rPr>
                <w:sz w:val="12"/>
                <w:szCs w:val="12"/>
                <w:lang w:val="en-US"/>
              </w:rPr>
              <w:t>775</w:t>
            </w:r>
          </w:p>
        </w:tc>
        <w:tc>
          <w:tcPr>
            <w:tcW w:w="241" w:type="pct"/>
            <w:gridSpan w:val="2"/>
            <w:shd w:val="clear" w:color="auto" w:fill="auto"/>
            <w:vAlign w:val="bottom"/>
          </w:tcPr>
          <w:p w14:paraId="06C853B3" w14:textId="77777777" w:rsidR="00174FAA" w:rsidRPr="00B87054" w:rsidRDefault="006B4F61" w:rsidP="006B4F61">
            <w:pPr>
              <w:rPr>
                <w:sz w:val="12"/>
                <w:szCs w:val="12"/>
              </w:rPr>
            </w:pPr>
            <w:r w:rsidRPr="00B87054">
              <w:rPr>
                <w:sz w:val="12"/>
                <w:szCs w:val="12"/>
                <w:lang w:val="en-US"/>
              </w:rPr>
              <w:t>61</w:t>
            </w:r>
            <w:r w:rsidR="00174FAA" w:rsidRPr="00B87054">
              <w:rPr>
                <w:sz w:val="12"/>
                <w:szCs w:val="12"/>
              </w:rPr>
              <w:t xml:space="preserve"> </w:t>
            </w:r>
            <w:r w:rsidRPr="00B87054">
              <w:rPr>
                <w:sz w:val="12"/>
                <w:szCs w:val="12"/>
                <w:lang w:val="en-US"/>
              </w:rPr>
              <w:t>774</w:t>
            </w:r>
            <w:r w:rsidR="009E6EBE" w:rsidRPr="00B87054">
              <w:rPr>
                <w:sz w:val="12"/>
                <w:szCs w:val="12"/>
              </w:rPr>
              <w:t> </w:t>
            </w:r>
            <w:r w:rsidRPr="00B87054">
              <w:rPr>
                <w:sz w:val="12"/>
                <w:szCs w:val="12"/>
                <w:lang w:val="en-US"/>
              </w:rPr>
              <w:t>922</w:t>
            </w:r>
          </w:p>
        </w:tc>
        <w:tc>
          <w:tcPr>
            <w:tcW w:w="299" w:type="pct"/>
            <w:shd w:val="clear" w:color="auto" w:fill="auto"/>
            <w:vAlign w:val="bottom"/>
          </w:tcPr>
          <w:p w14:paraId="4E3FB7FE" w14:textId="77777777" w:rsidR="00174FAA" w:rsidRPr="00B87054" w:rsidRDefault="006B4F61" w:rsidP="006B4F61">
            <w:pPr>
              <w:jc w:val="center"/>
              <w:rPr>
                <w:sz w:val="12"/>
                <w:szCs w:val="12"/>
              </w:rPr>
            </w:pPr>
            <w:r w:rsidRPr="00B87054">
              <w:rPr>
                <w:sz w:val="12"/>
                <w:szCs w:val="12"/>
                <w:lang w:val="en-US"/>
              </w:rPr>
              <w:t>3</w:t>
            </w:r>
            <w:r w:rsidR="00174FAA" w:rsidRPr="00B87054">
              <w:rPr>
                <w:sz w:val="12"/>
                <w:szCs w:val="12"/>
              </w:rPr>
              <w:t xml:space="preserve"> </w:t>
            </w:r>
            <w:r w:rsidRPr="00B87054">
              <w:rPr>
                <w:sz w:val="12"/>
                <w:szCs w:val="12"/>
                <w:lang w:val="en-US"/>
              </w:rPr>
              <w:t>943</w:t>
            </w:r>
            <w:r w:rsidR="00174FAA" w:rsidRPr="00B87054">
              <w:rPr>
                <w:sz w:val="12"/>
                <w:szCs w:val="12"/>
              </w:rPr>
              <w:t xml:space="preserve"> </w:t>
            </w:r>
            <w:r w:rsidRPr="00B87054">
              <w:rPr>
                <w:sz w:val="12"/>
                <w:szCs w:val="12"/>
                <w:lang w:val="en-US"/>
              </w:rPr>
              <w:t>080</w:t>
            </w:r>
          </w:p>
        </w:tc>
        <w:tc>
          <w:tcPr>
            <w:tcW w:w="241" w:type="pct"/>
            <w:gridSpan w:val="2"/>
            <w:shd w:val="clear" w:color="auto" w:fill="auto"/>
            <w:vAlign w:val="bottom"/>
          </w:tcPr>
          <w:p w14:paraId="7D826D6D" w14:textId="39374F82" w:rsidR="00174FAA" w:rsidRPr="00B87054" w:rsidRDefault="00765CFB" w:rsidP="00B11002">
            <w:pPr>
              <w:snapToGrid w:val="0"/>
              <w:jc w:val="center"/>
              <w:rPr>
                <w:sz w:val="12"/>
                <w:szCs w:val="12"/>
              </w:rPr>
            </w:pPr>
            <w:r w:rsidRPr="00A16929">
              <w:rPr>
                <w:sz w:val="12"/>
                <w:szCs w:val="12"/>
              </w:rPr>
              <w:t>34 308 343</w:t>
            </w:r>
          </w:p>
        </w:tc>
        <w:tc>
          <w:tcPr>
            <w:tcW w:w="299" w:type="pct"/>
            <w:shd w:val="clear" w:color="auto" w:fill="auto"/>
            <w:vAlign w:val="bottom"/>
          </w:tcPr>
          <w:p w14:paraId="0FACECDB" w14:textId="77777777" w:rsidR="00174FAA" w:rsidRPr="00B87054" w:rsidRDefault="00174FAA" w:rsidP="00B11002">
            <w:pPr>
              <w:snapToGrid w:val="0"/>
              <w:jc w:val="center"/>
              <w:rPr>
                <w:sz w:val="12"/>
                <w:szCs w:val="12"/>
              </w:rPr>
            </w:pPr>
            <w:r w:rsidRPr="00B87054">
              <w:rPr>
                <w:sz w:val="12"/>
                <w:szCs w:val="12"/>
              </w:rPr>
              <w:t>3 561 735</w:t>
            </w:r>
          </w:p>
        </w:tc>
        <w:tc>
          <w:tcPr>
            <w:tcW w:w="284" w:type="pct"/>
            <w:shd w:val="clear" w:color="auto" w:fill="auto"/>
            <w:vAlign w:val="bottom"/>
          </w:tcPr>
          <w:p w14:paraId="78074394" w14:textId="19F210E9" w:rsidR="00174FAA" w:rsidRPr="00B87054" w:rsidRDefault="00765CFB" w:rsidP="00B11002">
            <w:pPr>
              <w:snapToGrid w:val="0"/>
              <w:jc w:val="center"/>
              <w:rPr>
                <w:sz w:val="12"/>
                <w:szCs w:val="12"/>
              </w:rPr>
            </w:pPr>
            <w:r w:rsidRPr="00A16929">
              <w:rPr>
                <w:sz w:val="12"/>
                <w:szCs w:val="12"/>
              </w:rPr>
              <w:t>327 439 823</w:t>
            </w:r>
          </w:p>
        </w:tc>
        <w:tc>
          <w:tcPr>
            <w:tcW w:w="240" w:type="pct"/>
            <w:shd w:val="clear" w:color="auto" w:fill="auto"/>
            <w:vAlign w:val="bottom"/>
          </w:tcPr>
          <w:p w14:paraId="49B8838B" w14:textId="77777777" w:rsidR="00174FAA" w:rsidRPr="00B87054" w:rsidRDefault="00174FAA" w:rsidP="00B11002">
            <w:pPr>
              <w:snapToGrid w:val="0"/>
              <w:jc w:val="center"/>
              <w:rPr>
                <w:sz w:val="12"/>
                <w:szCs w:val="12"/>
              </w:rPr>
            </w:pPr>
            <w:r w:rsidRPr="00B87054">
              <w:rPr>
                <w:sz w:val="12"/>
                <w:szCs w:val="12"/>
              </w:rPr>
              <w:t>22 272 255</w:t>
            </w:r>
          </w:p>
        </w:tc>
      </w:tr>
      <w:tr w:rsidR="00B11002" w:rsidRPr="00B87054" w14:paraId="1FCFB84A" w14:textId="77777777" w:rsidTr="00736D31">
        <w:trPr>
          <w:trHeight w:val="525"/>
        </w:trPr>
        <w:tc>
          <w:tcPr>
            <w:tcW w:w="169" w:type="pct"/>
          </w:tcPr>
          <w:p w14:paraId="4FAE2FAB" w14:textId="77777777" w:rsidR="00B11002" w:rsidRPr="00B87054" w:rsidRDefault="00B11002" w:rsidP="00F042B6">
            <w:pPr>
              <w:snapToGrid w:val="0"/>
              <w:rPr>
                <w:b/>
                <w:sz w:val="13"/>
                <w:szCs w:val="13"/>
              </w:rPr>
            </w:pPr>
            <w:r w:rsidRPr="00B87054">
              <w:rPr>
                <w:b/>
                <w:sz w:val="13"/>
              </w:rPr>
              <w:t>(2)</w:t>
            </w:r>
          </w:p>
        </w:tc>
        <w:tc>
          <w:tcPr>
            <w:tcW w:w="225" w:type="pct"/>
          </w:tcPr>
          <w:p w14:paraId="6867A097" w14:textId="77777777" w:rsidR="00B11002" w:rsidRPr="00B87054" w:rsidRDefault="00B11002" w:rsidP="00F042B6">
            <w:pPr>
              <w:snapToGrid w:val="0"/>
              <w:rPr>
                <w:b/>
                <w:sz w:val="13"/>
                <w:szCs w:val="13"/>
              </w:rPr>
            </w:pPr>
          </w:p>
        </w:tc>
        <w:tc>
          <w:tcPr>
            <w:tcW w:w="270" w:type="pct"/>
            <w:shd w:val="clear" w:color="auto" w:fill="auto"/>
          </w:tcPr>
          <w:p w14:paraId="6A88A927" w14:textId="77777777" w:rsidR="00B11002" w:rsidRPr="00B87054" w:rsidRDefault="00B11002" w:rsidP="00692D6E">
            <w:pPr>
              <w:snapToGrid w:val="0"/>
              <w:jc w:val="left"/>
              <w:rPr>
                <w:b/>
                <w:sz w:val="13"/>
                <w:szCs w:val="13"/>
              </w:rPr>
            </w:pPr>
            <w:r w:rsidRPr="00B87054">
              <w:rPr>
                <w:b/>
                <w:sz w:val="13"/>
              </w:rPr>
              <w:t>В регионите в преход</w:t>
            </w:r>
          </w:p>
        </w:tc>
        <w:tc>
          <w:tcPr>
            <w:tcW w:w="273" w:type="pct"/>
            <w:shd w:val="clear" w:color="auto" w:fill="auto"/>
            <w:vAlign w:val="bottom"/>
          </w:tcPr>
          <w:p w14:paraId="17CE3761" w14:textId="77777777" w:rsidR="00B11002" w:rsidRPr="00B87054" w:rsidRDefault="00B11002" w:rsidP="00AD1E84">
            <w:pPr>
              <w:snapToGrid w:val="0"/>
              <w:jc w:val="center"/>
              <w:rPr>
                <w:sz w:val="12"/>
                <w:szCs w:val="12"/>
              </w:rPr>
            </w:pPr>
            <w:r w:rsidRPr="00B87054">
              <w:rPr>
                <w:sz w:val="12"/>
                <w:szCs w:val="12"/>
              </w:rPr>
              <w:t>0,00</w:t>
            </w:r>
          </w:p>
        </w:tc>
        <w:tc>
          <w:tcPr>
            <w:tcW w:w="299" w:type="pct"/>
            <w:shd w:val="clear" w:color="auto" w:fill="auto"/>
            <w:vAlign w:val="bottom"/>
          </w:tcPr>
          <w:p w14:paraId="5D2F4187" w14:textId="77777777" w:rsidR="00B11002" w:rsidRPr="00B87054" w:rsidRDefault="00B11002" w:rsidP="00AD1E84">
            <w:pPr>
              <w:snapToGrid w:val="0"/>
              <w:jc w:val="center"/>
              <w:rPr>
                <w:sz w:val="12"/>
                <w:szCs w:val="12"/>
              </w:rPr>
            </w:pPr>
            <w:r w:rsidRPr="00B87054">
              <w:rPr>
                <w:sz w:val="12"/>
                <w:szCs w:val="12"/>
              </w:rPr>
              <w:t>0,00</w:t>
            </w:r>
          </w:p>
        </w:tc>
        <w:tc>
          <w:tcPr>
            <w:tcW w:w="242" w:type="pct"/>
            <w:shd w:val="clear" w:color="auto" w:fill="auto"/>
            <w:vAlign w:val="bottom"/>
          </w:tcPr>
          <w:p w14:paraId="78F1C835" w14:textId="77777777" w:rsidR="00B11002" w:rsidRPr="00B87054" w:rsidRDefault="00B11002" w:rsidP="00AD1E84">
            <w:pPr>
              <w:snapToGrid w:val="0"/>
              <w:jc w:val="center"/>
              <w:rPr>
                <w:sz w:val="12"/>
                <w:szCs w:val="12"/>
              </w:rPr>
            </w:pPr>
            <w:r w:rsidRPr="00B87054">
              <w:rPr>
                <w:sz w:val="12"/>
                <w:szCs w:val="12"/>
              </w:rPr>
              <w:t>0,00</w:t>
            </w:r>
          </w:p>
        </w:tc>
        <w:tc>
          <w:tcPr>
            <w:tcW w:w="298" w:type="pct"/>
            <w:shd w:val="clear" w:color="auto" w:fill="auto"/>
            <w:vAlign w:val="bottom"/>
          </w:tcPr>
          <w:p w14:paraId="6E9A963B" w14:textId="77777777" w:rsidR="00B11002" w:rsidRPr="00B87054" w:rsidRDefault="00B11002" w:rsidP="00AD1E84">
            <w:pPr>
              <w:snapToGrid w:val="0"/>
              <w:jc w:val="center"/>
              <w:rPr>
                <w:sz w:val="12"/>
                <w:szCs w:val="12"/>
              </w:rPr>
            </w:pPr>
            <w:r w:rsidRPr="00B87054">
              <w:rPr>
                <w:sz w:val="12"/>
                <w:szCs w:val="12"/>
              </w:rPr>
              <w:t>0,00</w:t>
            </w:r>
          </w:p>
        </w:tc>
        <w:tc>
          <w:tcPr>
            <w:tcW w:w="241" w:type="pct"/>
            <w:shd w:val="clear" w:color="auto" w:fill="auto"/>
            <w:vAlign w:val="bottom"/>
          </w:tcPr>
          <w:p w14:paraId="3B8254BD" w14:textId="77777777" w:rsidR="00B11002" w:rsidRPr="00B87054" w:rsidRDefault="00B11002" w:rsidP="00AD1E84">
            <w:pPr>
              <w:snapToGrid w:val="0"/>
              <w:jc w:val="center"/>
              <w:rPr>
                <w:sz w:val="12"/>
                <w:szCs w:val="12"/>
              </w:rPr>
            </w:pPr>
            <w:r w:rsidRPr="00B87054">
              <w:rPr>
                <w:sz w:val="12"/>
                <w:szCs w:val="12"/>
              </w:rPr>
              <w:t>0,00</w:t>
            </w:r>
          </w:p>
        </w:tc>
        <w:tc>
          <w:tcPr>
            <w:tcW w:w="299" w:type="pct"/>
            <w:shd w:val="clear" w:color="auto" w:fill="auto"/>
            <w:vAlign w:val="bottom"/>
          </w:tcPr>
          <w:p w14:paraId="11F9A184" w14:textId="77777777" w:rsidR="00B11002" w:rsidRPr="00B87054" w:rsidRDefault="00B11002" w:rsidP="00AD1E84">
            <w:pPr>
              <w:snapToGrid w:val="0"/>
              <w:jc w:val="center"/>
              <w:rPr>
                <w:sz w:val="12"/>
                <w:szCs w:val="12"/>
              </w:rPr>
            </w:pPr>
            <w:r w:rsidRPr="00B87054">
              <w:rPr>
                <w:sz w:val="12"/>
                <w:szCs w:val="12"/>
              </w:rPr>
              <w:t>0,00</w:t>
            </w:r>
          </w:p>
        </w:tc>
        <w:tc>
          <w:tcPr>
            <w:tcW w:w="241" w:type="pct"/>
            <w:shd w:val="clear" w:color="auto" w:fill="auto"/>
            <w:vAlign w:val="bottom"/>
          </w:tcPr>
          <w:p w14:paraId="30B60A0A" w14:textId="77777777" w:rsidR="00B11002" w:rsidRPr="00B87054" w:rsidRDefault="00B11002" w:rsidP="00AD1E84">
            <w:pPr>
              <w:snapToGrid w:val="0"/>
              <w:jc w:val="center"/>
              <w:rPr>
                <w:sz w:val="12"/>
                <w:szCs w:val="12"/>
              </w:rPr>
            </w:pPr>
            <w:r w:rsidRPr="00B87054">
              <w:rPr>
                <w:sz w:val="12"/>
                <w:szCs w:val="12"/>
              </w:rPr>
              <w:t>0,00</w:t>
            </w:r>
          </w:p>
        </w:tc>
        <w:tc>
          <w:tcPr>
            <w:tcW w:w="299" w:type="pct"/>
            <w:shd w:val="clear" w:color="auto" w:fill="auto"/>
            <w:vAlign w:val="bottom"/>
          </w:tcPr>
          <w:p w14:paraId="52ABE73E" w14:textId="77777777" w:rsidR="00B11002" w:rsidRPr="00B87054" w:rsidRDefault="00B11002" w:rsidP="00AD1E84">
            <w:pPr>
              <w:snapToGrid w:val="0"/>
              <w:jc w:val="center"/>
              <w:rPr>
                <w:sz w:val="12"/>
                <w:szCs w:val="12"/>
              </w:rPr>
            </w:pPr>
            <w:r w:rsidRPr="00B87054">
              <w:rPr>
                <w:sz w:val="12"/>
                <w:szCs w:val="12"/>
              </w:rPr>
              <w:t>0,00</w:t>
            </w:r>
          </w:p>
        </w:tc>
        <w:tc>
          <w:tcPr>
            <w:tcW w:w="241" w:type="pct"/>
            <w:shd w:val="clear" w:color="auto" w:fill="auto"/>
            <w:vAlign w:val="bottom"/>
          </w:tcPr>
          <w:p w14:paraId="27D3058C" w14:textId="77777777" w:rsidR="00B11002" w:rsidRPr="00B87054" w:rsidRDefault="00B11002" w:rsidP="00AD1E84">
            <w:pPr>
              <w:snapToGrid w:val="0"/>
              <w:jc w:val="center"/>
              <w:rPr>
                <w:sz w:val="12"/>
                <w:szCs w:val="12"/>
              </w:rPr>
            </w:pPr>
            <w:r w:rsidRPr="00B87054">
              <w:rPr>
                <w:sz w:val="12"/>
                <w:szCs w:val="12"/>
              </w:rPr>
              <w:t>0,00</w:t>
            </w:r>
          </w:p>
        </w:tc>
        <w:tc>
          <w:tcPr>
            <w:tcW w:w="300" w:type="pct"/>
            <w:shd w:val="clear" w:color="auto" w:fill="auto"/>
            <w:vAlign w:val="bottom"/>
          </w:tcPr>
          <w:p w14:paraId="6588A566" w14:textId="77777777" w:rsidR="00B11002" w:rsidRPr="00B87054" w:rsidRDefault="00B11002" w:rsidP="00AD1E84">
            <w:pPr>
              <w:snapToGrid w:val="0"/>
              <w:jc w:val="center"/>
              <w:rPr>
                <w:sz w:val="12"/>
                <w:szCs w:val="12"/>
              </w:rPr>
            </w:pPr>
            <w:r w:rsidRPr="00B87054">
              <w:rPr>
                <w:sz w:val="12"/>
                <w:szCs w:val="12"/>
              </w:rPr>
              <w:t>0,00</w:t>
            </w:r>
          </w:p>
        </w:tc>
        <w:tc>
          <w:tcPr>
            <w:tcW w:w="241" w:type="pct"/>
            <w:gridSpan w:val="2"/>
            <w:shd w:val="clear" w:color="auto" w:fill="auto"/>
            <w:vAlign w:val="bottom"/>
          </w:tcPr>
          <w:p w14:paraId="463E1637" w14:textId="77777777" w:rsidR="00B11002" w:rsidRPr="00B87054" w:rsidRDefault="00B11002" w:rsidP="00AD1E84">
            <w:pPr>
              <w:snapToGrid w:val="0"/>
              <w:jc w:val="center"/>
              <w:rPr>
                <w:sz w:val="12"/>
                <w:szCs w:val="12"/>
              </w:rPr>
            </w:pPr>
            <w:r w:rsidRPr="00B87054">
              <w:rPr>
                <w:sz w:val="12"/>
                <w:szCs w:val="12"/>
              </w:rPr>
              <w:t>0,00</w:t>
            </w:r>
          </w:p>
        </w:tc>
        <w:tc>
          <w:tcPr>
            <w:tcW w:w="299" w:type="pct"/>
            <w:shd w:val="clear" w:color="auto" w:fill="auto"/>
            <w:vAlign w:val="bottom"/>
          </w:tcPr>
          <w:p w14:paraId="56E725DA" w14:textId="77777777" w:rsidR="00B11002" w:rsidRPr="00B87054" w:rsidRDefault="00B11002" w:rsidP="00AD1E84">
            <w:pPr>
              <w:snapToGrid w:val="0"/>
              <w:jc w:val="center"/>
              <w:rPr>
                <w:sz w:val="12"/>
                <w:szCs w:val="12"/>
              </w:rPr>
            </w:pPr>
            <w:r w:rsidRPr="00B87054">
              <w:rPr>
                <w:sz w:val="12"/>
                <w:szCs w:val="12"/>
              </w:rPr>
              <w:t>0,00</w:t>
            </w:r>
          </w:p>
        </w:tc>
        <w:tc>
          <w:tcPr>
            <w:tcW w:w="241" w:type="pct"/>
            <w:gridSpan w:val="2"/>
            <w:shd w:val="clear" w:color="auto" w:fill="auto"/>
            <w:vAlign w:val="bottom"/>
          </w:tcPr>
          <w:p w14:paraId="7CA40F48" w14:textId="77777777" w:rsidR="00B11002" w:rsidRPr="00B87054" w:rsidRDefault="00B11002" w:rsidP="00AD1E84">
            <w:pPr>
              <w:snapToGrid w:val="0"/>
              <w:jc w:val="center"/>
              <w:rPr>
                <w:sz w:val="12"/>
                <w:szCs w:val="12"/>
              </w:rPr>
            </w:pPr>
            <w:r w:rsidRPr="00B87054">
              <w:rPr>
                <w:sz w:val="12"/>
                <w:szCs w:val="12"/>
              </w:rPr>
              <w:t>0,00</w:t>
            </w:r>
          </w:p>
        </w:tc>
        <w:tc>
          <w:tcPr>
            <w:tcW w:w="299" w:type="pct"/>
            <w:shd w:val="clear" w:color="auto" w:fill="auto"/>
            <w:vAlign w:val="bottom"/>
          </w:tcPr>
          <w:p w14:paraId="3CEB3D5C" w14:textId="77777777" w:rsidR="00B11002" w:rsidRPr="00B87054" w:rsidRDefault="00B11002" w:rsidP="00AD1E84">
            <w:pPr>
              <w:snapToGrid w:val="0"/>
              <w:jc w:val="center"/>
              <w:rPr>
                <w:sz w:val="12"/>
                <w:szCs w:val="12"/>
              </w:rPr>
            </w:pPr>
            <w:r w:rsidRPr="00B87054">
              <w:rPr>
                <w:sz w:val="12"/>
                <w:szCs w:val="12"/>
              </w:rPr>
              <w:t>0,00</w:t>
            </w:r>
          </w:p>
        </w:tc>
        <w:tc>
          <w:tcPr>
            <w:tcW w:w="284" w:type="pct"/>
            <w:shd w:val="clear" w:color="auto" w:fill="auto"/>
            <w:vAlign w:val="bottom"/>
          </w:tcPr>
          <w:p w14:paraId="279DC42C" w14:textId="77777777" w:rsidR="00B11002" w:rsidRPr="00B87054" w:rsidRDefault="00B11002" w:rsidP="00AD1E84">
            <w:pPr>
              <w:snapToGrid w:val="0"/>
              <w:jc w:val="center"/>
              <w:rPr>
                <w:sz w:val="12"/>
                <w:szCs w:val="12"/>
              </w:rPr>
            </w:pPr>
            <w:r w:rsidRPr="00B87054">
              <w:rPr>
                <w:sz w:val="12"/>
                <w:szCs w:val="12"/>
              </w:rPr>
              <w:t>0,00</w:t>
            </w:r>
          </w:p>
        </w:tc>
        <w:tc>
          <w:tcPr>
            <w:tcW w:w="240" w:type="pct"/>
            <w:shd w:val="clear" w:color="auto" w:fill="auto"/>
            <w:vAlign w:val="bottom"/>
          </w:tcPr>
          <w:p w14:paraId="6A7B85FA" w14:textId="77777777" w:rsidR="00B11002" w:rsidRPr="00B87054" w:rsidRDefault="00B11002" w:rsidP="00AD1E84">
            <w:pPr>
              <w:snapToGrid w:val="0"/>
              <w:jc w:val="center"/>
              <w:rPr>
                <w:sz w:val="12"/>
                <w:szCs w:val="12"/>
              </w:rPr>
            </w:pPr>
            <w:r w:rsidRPr="00B87054">
              <w:rPr>
                <w:sz w:val="12"/>
                <w:szCs w:val="12"/>
              </w:rPr>
              <w:t>0,00</w:t>
            </w:r>
          </w:p>
        </w:tc>
      </w:tr>
      <w:tr w:rsidR="00B11002" w:rsidRPr="00B87054" w14:paraId="1DC511CB" w14:textId="77777777" w:rsidTr="00736D31">
        <w:trPr>
          <w:trHeight w:val="525"/>
        </w:trPr>
        <w:tc>
          <w:tcPr>
            <w:tcW w:w="169" w:type="pct"/>
          </w:tcPr>
          <w:p w14:paraId="7EDDBB02" w14:textId="77777777" w:rsidR="00B11002" w:rsidRPr="00B87054" w:rsidRDefault="00B11002" w:rsidP="00F042B6">
            <w:pPr>
              <w:snapToGrid w:val="0"/>
              <w:rPr>
                <w:b/>
                <w:sz w:val="13"/>
                <w:szCs w:val="13"/>
              </w:rPr>
            </w:pPr>
            <w:r w:rsidRPr="00B87054">
              <w:rPr>
                <w:b/>
                <w:sz w:val="13"/>
              </w:rPr>
              <w:t>(3)</w:t>
            </w:r>
          </w:p>
        </w:tc>
        <w:tc>
          <w:tcPr>
            <w:tcW w:w="225" w:type="pct"/>
          </w:tcPr>
          <w:p w14:paraId="1B5C2A8C" w14:textId="77777777" w:rsidR="00B11002" w:rsidRPr="00B87054" w:rsidRDefault="00B11002" w:rsidP="00F042B6">
            <w:pPr>
              <w:snapToGrid w:val="0"/>
              <w:rPr>
                <w:b/>
                <w:sz w:val="13"/>
                <w:szCs w:val="13"/>
              </w:rPr>
            </w:pPr>
          </w:p>
        </w:tc>
        <w:tc>
          <w:tcPr>
            <w:tcW w:w="270" w:type="pct"/>
            <w:shd w:val="clear" w:color="auto" w:fill="auto"/>
          </w:tcPr>
          <w:p w14:paraId="39D90936" w14:textId="77777777" w:rsidR="00B11002" w:rsidRPr="00B87054" w:rsidRDefault="00B11002" w:rsidP="00692D6E">
            <w:pPr>
              <w:snapToGrid w:val="0"/>
              <w:jc w:val="left"/>
              <w:rPr>
                <w:b/>
                <w:sz w:val="13"/>
                <w:szCs w:val="13"/>
              </w:rPr>
            </w:pPr>
            <w:r w:rsidRPr="00B87054">
              <w:rPr>
                <w:b/>
                <w:sz w:val="13"/>
              </w:rPr>
              <w:t>В по-силно развитите региони</w:t>
            </w:r>
          </w:p>
        </w:tc>
        <w:tc>
          <w:tcPr>
            <w:tcW w:w="273" w:type="pct"/>
            <w:shd w:val="clear" w:color="auto" w:fill="auto"/>
            <w:vAlign w:val="bottom"/>
          </w:tcPr>
          <w:p w14:paraId="564339FA" w14:textId="77777777" w:rsidR="00B11002" w:rsidRPr="00B87054" w:rsidRDefault="00B11002" w:rsidP="00AD1E84">
            <w:pPr>
              <w:snapToGrid w:val="0"/>
              <w:jc w:val="center"/>
              <w:rPr>
                <w:sz w:val="12"/>
                <w:szCs w:val="12"/>
              </w:rPr>
            </w:pPr>
            <w:r w:rsidRPr="00B87054">
              <w:rPr>
                <w:sz w:val="12"/>
                <w:szCs w:val="12"/>
              </w:rPr>
              <w:t>0,00</w:t>
            </w:r>
          </w:p>
        </w:tc>
        <w:tc>
          <w:tcPr>
            <w:tcW w:w="299" w:type="pct"/>
            <w:shd w:val="clear" w:color="auto" w:fill="auto"/>
            <w:vAlign w:val="bottom"/>
          </w:tcPr>
          <w:p w14:paraId="6C141218" w14:textId="77777777" w:rsidR="00B11002" w:rsidRPr="00B87054" w:rsidRDefault="00B11002" w:rsidP="00AD1E84">
            <w:pPr>
              <w:snapToGrid w:val="0"/>
              <w:jc w:val="center"/>
              <w:rPr>
                <w:sz w:val="12"/>
                <w:szCs w:val="12"/>
              </w:rPr>
            </w:pPr>
            <w:r w:rsidRPr="00B87054">
              <w:rPr>
                <w:sz w:val="12"/>
                <w:szCs w:val="12"/>
              </w:rPr>
              <w:t>0,00</w:t>
            </w:r>
          </w:p>
        </w:tc>
        <w:tc>
          <w:tcPr>
            <w:tcW w:w="242" w:type="pct"/>
            <w:shd w:val="clear" w:color="auto" w:fill="auto"/>
            <w:vAlign w:val="bottom"/>
          </w:tcPr>
          <w:p w14:paraId="59072099" w14:textId="77777777" w:rsidR="00B11002" w:rsidRPr="00B87054" w:rsidRDefault="00B11002" w:rsidP="00AD1E84">
            <w:pPr>
              <w:snapToGrid w:val="0"/>
              <w:jc w:val="center"/>
              <w:rPr>
                <w:sz w:val="12"/>
                <w:szCs w:val="12"/>
              </w:rPr>
            </w:pPr>
            <w:r w:rsidRPr="00B87054">
              <w:rPr>
                <w:sz w:val="12"/>
                <w:szCs w:val="12"/>
              </w:rPr>
              <w:t>0,00</w:t>
            </w:r>
          </w:p>
        </w:tc>
        <w:tc>
          <w:tcPr>
            <w:tcW w:w="298" w:type="pct"/>
            <w:shd w:val="clear" w:color="auto" w:fill="auto"/>
            <w:vAlign w:val="bottom"/>
          </w:tcPr>
          <w:p w14:paraId="017A6D6B" w14:textId="77777777" w:rsidR="00B11002" w:rsidRPr="00B87054" w:rsidRDefault="00B11002" w:rsidP="00AD1E84">
            <w:pPr>
              <w:snapToGrid w:val="0"/>
              <w:jc w:val="center"/>
              <w:rPr>
                <w:sz w:val="12"/>
                <w:szCs w:val="12"/>
              </w:rPr>
            </w:pPr>
            <w:r w:rsidRPr="00B87054">
              <w:rPr>
                <w:sz w:val="12"/>
                <w:szCs w:val="12"/>
              </w:rPr>
              <w:t>0,00</w:t>
            </w:r>
          </w:p>
        </w:tc>
        <w:tc>
          <w:tcPr>
            <w:tcW w:w="241" w:type="pct"/>
            <w:shd w:val="clear" w:color="auto" w:fill="auto"/>
            <w:vAlign w:val="bottom"/>
          </w:tcPr>
          <w:p w14:paraId="50C4618F" w14:textId="77777777" w:rsidR="00B11002" w:rsidRPr="00B87054" w:rsidRDefault="00B11002" w:rsidP="00AD1E84">
            <w:pPr>
              <w:snapToGrid w:val="0"/>
              <w:jc w:val="center"/>
              <w:rPr>
                <w:sz w:val="12"/>
                <w:szCs w:val="12"/>
              </w:rPr>
            </w:pPr>
            <w:r w:rsidRPr="00B87054">
              <w:rPr>
                <w:sz w:val="12"/>
                <w:szCs w:val="12"/>
              </w:rPr>
              <w:t>0,00</w:t>
            </w:r>
          </w:p>
        </w:tc>
        <w:tc>
          <w:tcPr>
            <w:tcW w:w="299" w:type="pct"/>
            <w:shd w:val="clear" w:color="auto" w:fill="auto"/>
            <w:vAlign w:val="bottom"/>
          </w:tcPr>
          <w:p w14:paraId="18DF93ED" w14:textId="77777777" w:rsidR="00B11002" w:rsidRPr="00B87054" w:rsidRDefault="00B11002" w:rsidP="00AD1E84">
            <w:pPr>
              <w:snapToGrid w:val="0"/>
              <w:jc w:val="center"/>
              <w:rPr>
                <w:sz w:val="12"/>
                <w:szCs w:val="12"/>
              </w:rPr>
            </w:pPr>
            <w:r w:rsidRPr="00B87054">
              <w:rPr>
                <w:sz w:val="12"/>
                <w:szCs w:val="12"/>
              </w:rPr>
              <w:t>0,00</w:t>
            </w:r>
          </w:p>
        </w:tc>
        <w:tc>
          <w:tcPr>
            <w:tcW w:w="241" w:type="pct"/>
            <w:shd w:val="clear" w:color="auto" w:fill="auto"/>
            <w:vAlign w:val="bottom"/>
          </w:tcPr>
          <w:p w14:paraId="543ABC65" w14:textId="77777777" w:rsidR="00B11002" w:rsidRPr="00B87054" w:rsidRDefault="00B11002" w:rsidP="00AD1E84">
            <w:pPr>
              <w:snapToGrid w:val="0"/>
              <w:jc w:val="center"/>
              <w:rPr>
                <w:sz w:val="12"/>
                <w:szCs w:val="12"/>
              </w:rPr>
            </w:pPr>
            <w:r w:rsidRPr="00B87054">
              <w:rPr>
                <w:sz w:val="12"/>
                <w:szCs w:val="12"/>
              </w:rPr>
              <w:t>0,00</w:t>
            </w:r>
          </w:p>
        </w:tc>
        <w:tc>
          <w:tcPr>
            <w:tcW w:w="299" w:type="pct"/>
            <w:shd w:val="clear" w:color="auto" w:fill="auto"/>
            <w:vAlign w:val="bottom"/>
          </w:tcPr>
          <w:p w14:paraId="6C5A4B9A" w14:textId="77777777" w:rsidR="00B11002" w:rsidRPr="00B87054" w:rsidRDefault="00B11002" w:rsidP="00AD1E84">
            <w:pPr>
              <w:snapToGrid w:val="0"/>
              <w:jc w:val="center"/>
              <w:rPr>
                <w:sz w:val="12"/>
                <w:szCs w:val="12"/>
              </w:rPr>
            </w:pPr>
            <w:r w:rsidRPr="00B87054">
              <w:rPr>
                <w:sz w:val="12"/>
                <w:szCs w:val="12"/>
              </w:rPr>
              <w:t>0,00</w:t>
            </w:r>
          </w:p>
        </w:tc>
        <w:tc>
          <w:tcPr>
            <w:tcW w:w="241" w:type="pct"/>
            <w:shd w:val="clear" w:color="auto" w:fill="auto"/>
            <w:vAlign w:val="bottom"/>
          </w:tcPr>
          <w:p w14:paraId="5F1335C6" w14:textId="77777777" w:rsidR="00B11002" w:rsidRPr="00B87054" w:rsidRDefault="00B11002" w:rsidP="00AD1E84">
            <w:pPr>
              <w:snapToGrid w:val="0"/>
              <w:jc w:val="center"/>
              <w:rPr>
                <w:sz w:val="12"/>
                <w:szCs w:val="12"/>
              </w:rPr>
            </w:pPr>
            <w:r w:rsidRPr="00B87054">
              <w:rPr>
                <w:sz w:val="12"/>
                <w:szCs w:val="12"/>
              </w:rPr>
              <w:t>0,00</w:t>
            </w:r>
          </w:p>
        </w:tc>
        <w:tc>
          <w:tcPr>
            <w:tcW w:w="300" w:type="pct"/>
            <w:shd w:val="clear" w:color="auto" w:fill="auto"/>
            <w:vAlign w:val="bottom"/>
          </w:tcPr>
          <w:p w14:paraId="7F02DD3E" w14:textId="77777777" w:rsidR="00B11002" w:rsidRPr="00B87054" w:rsidRDefault="00B11002" w:rsidP="00AD1E84">
            <w:pPr>
              <w:snapToGrid w:val="0"/>
              <w:jc w:val="center"/>
              <w:rPr>
                <w:sz w:val="12"/>
                <w:szCs w:val="12"/>
              </w:rPr>
            </w:pPr>
            <w:r w:rsidRPr="00B87054">
              <w:rPr>
                <w:sz w:val="12"/>
                <w:szCs w:val="12"/>
              </w:rPr>
              <w:t>0,00</w:t>
            </w:r>
          </w:p>
        </w:tc>
        <w:tc>
          <w:tcPr>
            <w:tcW w:w="241" w:type="pct"/>
            <w:gridSpan w:val="2"/>
            <w:shd w:val="clear" w:color="auto" w:fill="auto"/>
            <w:vAlign w:val="bottom"/>
          </w:tcPr>
          <w:p w14:paraId="2BEE9E71" w14:textId="77777777" w:rsidR="00B11002" w:rsidRPr="00B87054" w:rsidRDefault="00B11002" w:rsidP="00AD1E84">
            <w:pPr>
              <w:snapToGrid w:val="0"/>
              <w:jc w:val="center"/>
              <w:rPr>
                <w:sz w:val="12"/>
                <w:szCs w:val="12"/>
              </w:rPr>
            </w:pPr>
            <w:r w:rsidRPr="00B87054">
              <w:rPr>
                <w:sz w:val="12"/>
                <w:szCs w:val="12"/>
              </w:rPr>
              <w:t>0,00</w:t>
            </w:r>
          </w:p>
        </w:tc>
        <w:tc>
          <w:tcPr>
            <w:tcW w:w="299" w:type="pct"/>
            <w:shd w:val="clear" w:color="auto" w:fill="auto"/>
            <w:vAlign w:val="bottom"/>
          </w:tcPr>
          <w:p w14:paraId="7C4125E5" w14:textId="77777777" w:rsidR="00B11002" w:rsidRPr="00B87054" w:rsidRDefault="00B11002" w:rsidP="00AD1E84">
            <w:pPr>
              <w:snapToGrid w:val="0"/>
              <w:jc w:val="center"/>
              <w:rPr>
                <w:sz w:val="12"/>
                <w:szCs w:val="12"/>
              </w:rPr>
            </w:pPr>
            <w:r w:rsidRPr="00B87054">
              <w:rPr>
                <w:sz w:val="12"/>
                <w:szCs w:val="12"/>
              </w:rPr>
              <w:t>0,00</w:t>
            </w:r>
          </w:p>
        </w:tc>
        <w:tc>
          <w:tcPr>
            <w:tcW w:w="241" w:type="pct"/>
            <w:gridSpan w:val="2"/>
            <w:shd w:val="clear" w:color="auto" w:fill="auto"/>
            <w:vAlign w:val="bottom"/>
          </w:tcPr>
          <w:p w14:paraId="6A57C204" w14:textId="77777777" w:rsidR="00B11002" w:rsidRPr="00B87054" w:rsidRDefault="00B11002" w:rsidP="00AD1E84">
            <w:pPr>
              <w:snapToGrid w:val="0"/>
              <w:jc w:val="center"/>
              <w:rPr>
                <w:sz w:val="12"/>
                <w:szCs w:val="12"/>
              </w:rPr>
            </w:pPr>
            <w:r w:rsidRPr="00B87054">
              <w:rPr>
                <w:sz w:val="12"/>
                <w:szCs w:val="12"/>
              </w:rPr>
              <w:t>0,00</w:t>
            </w:r>
          </w:p>
        </w:tc>
        <w:tc>
          <w:tcPr>
            <w:tcW w:w="299" w:type="pct"/>
            <w:shd w:val="clear" w:color="auto" w:fill="auto"/>
            <w:vAlign w:val="bottom"/>
          </w:tcPr>
          <w:p w14:paraId="43BB0F29" w14:textId="77777777" w:rsidR="00B11002" w:rsidRPr="00B87054" w:rsidRDefault="00B11002" w:rsidP="00AD1E84">
            <w:pPr>
              <w:snapToGrid w:val="0"/>
              <w:jc w:val="center"/>
              <w:rPr>
                <w:sz w:val="12"/>
                <w:szCs w:val="12"/>
              </w:rPr>
            </w:pPr>
            <w:r w:rsidRPr="00B87054">
              <w:rPr>
                <w:sz w:val="12"/>
                <w:szCs w:val="12"/>
              </w:rPr>
              <w:t>0,00</w:t>
            </w:r>
          </w:p>
        </w:tc>
        <w:tc>
          <w:tcPr>
            <w:tcW w:w="284" w:type="pct"/>
            <w:shd w:val="clear" w:color="auto" w:fill="auto"/>
            <w:vAlign w:val="bottom"/>
          </w:tcPr>
          <w:p w14:paraId="7A416D76" w14:textId="77777777" w:rsidR="00B11002" w:rsidRPr="00B87054" w:rsidRDefault="00B11002" w:rsidP="00AD1E84">
            <w:pPr>
              <w:snapToGrid w:val="0"/>
              <w:jc w:val="center"/>
              <w:rPr>
                <w:sz w:val="12"/>
                <w:szCs w:val="12"/>
              </w:rPr>
            </w:pPr>
            <w:r w:rsidRPr="00B87054">
              <w:rPr>
                <w:sz w:val="12"/>
                <w:szCs w:val="12"/>
              </w:rPr>
              <w:t>0,00</w:t>
            </w:r>
          </w:p>
        </w:tc>
        <w:tc>
          <w:tcPr>
            <w:tcW w:w="240" w:type="pct"/>
            <w:shd w:val="clear" w:color="auto" w:fill="auto"/>
            <w:vAlign w:val="bottom"/>
          </w:tcPr>
          <w:p w14:paraId="3B113257" w14:textId="77777777" w:rsidR="00B11002" w:rsidRPr="00B87054" w:rsidRDefault="00B11002" w:rsidP="00AD1E84">
            <w:pPr>
              <w:snapToGrid w:val="0"/>
              <w:jc w:val="center"/>
              <w:rPr>
                <w:sz w:val="12"/>
                <w:szCs w:val="12"/>
              </w:rPr>
            </w:pPr>
            <w:r w:rsidRPr="00B87054">
              <w:rPr>
                <w:sz w:val="12"/>
                <w:szCs w:val="12"/>
              </w:rPr>
              <w:t>0,00</w:t>
            </w:r>
          </w:p>
        </w:tc>
      </w:tr>
      <w:tr w:rsidR="00174FAA" w:rsidRPr="00B87054" w14:paraId="4253E0F7" w14:textId="77777777" w:rsidTr="00736D31">
        <w:trPr>
          <w:trHeight w:val="525"/>
        </w:trPr>
        <w:tc>
          <w:tcPr>
            <w:tcW w:w="169" w:type="pct"/>
          </w:tcPr>
          <w:p w14:paraId="2C485896" w14:textId="77777777" w:rsidR="00174FAA" w:rsidRPr="00B87054" w:rsidRDefault="00174FAA" w:rsidP="00F042B6">
            <w:pPr>
              <w:snapToGrid w:val="0"/>
              <w:rPr>
                <w:b/>
                <w:sz w:val="13"/>
                <w:szCs w:val="13"/>
              </w:rPr>
            </w:pPr>
            <w:r w:rsidRPr="00B87054">
              <w:rPr>
                <w:b/>
                <w:sz w:val="13"/>
              </w:rPr>
              <w:t>(4)</w:t>
            </w:r>
          </w:p>
        </w:tc>
        <w:tc>
          <w:tcPr>
            <w:tcW w:w="225" w:type="pct"/>
          </w:tcPr>
          <w:p w14:paraId="6E7B430A" w14:textId="77777777" w:rsidR="00174FAA" w:rsidRPr="00B87054" w:rsidRDefault="00174FAA" w:rsidP="00F042B6">
            <w:pPr>
              <w:snapToGrid w:val="0"/>
              <w:rPr>
                <w:b/>
                <w:sz w:val="13"/>
                <w:szCs w:val="13"/>
              </w:rPr>
            </w:pPr>
          </w:p>
        </w:tc>
        <w:tc>
          <w:tcPr>
            <w:tcW w:w="270" w:type="pct"/>
            <w:shd w:val="clear" w:color="auto" w:fill="auto"/>
          </w:tcPr>
          <w:p w14:paraId="09C7BA97" w14:textId="77777777" w:rsidR="00174FAA" w:rsidRPr="00B87054" w:rsidDel="00A35EAD" w:rsidRDefault="00174FAA" w:rsidP="00F042B6">
            <w:pPr>
              <w:snapToGrid w:val="0"/>
              <w:rPr>
                <w:b/>
                <w:sz w:val="13"/>
                <w:szCs w:val="13"/>
              </w:rPr>
            </w:pPr>
            <w:r w:rsidRPr="00B87054">
              <w:rPr>
                <w:b/>
                <w:sz w:val="13"/>
              </w:rPr>
              <w:t>Общо</w:t>
            </w:r>
          </w:p>
        </w:tc>
        <w:tc>
          <w:tcPr>
            <w:tcW w:w="273" w:type="pct"/>
            <w:shd w:val="clear" w:color="auto" w:fill="auto"/>
            <w:vAlign w:val="bottom"/>
          </w:tcPr>
          <w:p w14:paraId="4E4DF252" w14:textId="77777777" w:rsidR="00174FAA" w:rsidRPr="00B87054" w:rsidRDefault="00174FAA">
            <w:pPr>
              <w:jc w:val="center"/>
              <w:rPr>
                <w:color w:val="000000"/>
                <w:sz w:val="12"/>
                <w:szCs w:val="12"/>
              </w:rPr>
            </w:pPr>
            <w:r w:rsidRPr="00B87054">
              <w:rPr>
                <w:color w:val="000000"/>
                <w:sz w:val="12"/>
                <w:szCs w:val="12"/>
              </w:rPr>
              <w:t>0,00</w:t>
            </w:r>
          </w:p>
        </w:tc>
        <w:tc>
          <w:tcPr>
            <w:tcW w:w="299" w:type="pct"/>
            <w:shd w:val="clear" w:color="auto" w:fill="auto"/>
            <w:vAlign w:val="bottom"/>
          </w:tcPr>
          <w:p w14:paraId="1F5607DC" w14:textId="77777777" w:rsidR="00174FAA" w:rsidRPr="00B87054" w:rsidRDefault="00174FAA">
            <w:pPr>
              <w:jc w:val="center"/>
              <w:rPr>
                <w:color w:val="000000"/>
                <w:sz w:val="12"/>
                <w:szCs w:val="12"/>
              </w:rPr>
            </w:pPr>
            <w:r w:rsidRPr="00B87054">
              <w:rPr>
                <w:color w:val="000000"/>
                <w:sz w:val="12"/>
                <w:szCs w:val="12"/>
              </w:rPr>
              <w:t>0,00</w:t>
            </w:r>
          </w:p>
        </w:tc>
        <w:tc>
          <w:tcPr>
            <w:tcW w:w="242" w:type="pct"/>
            <w:shd w:val="clear" w:color="auto" w:fill="auto"/>
            <w:vAlign w:val="bottom"/>
          </w:tcPr>
          <w:p w14:paraId="4278551E" w14:textId="77777777" w:rsidR="00174FAA" w:rsidRPr="00B87054" w:rsidRDefault="00174FAA" w:rsidP="004D558A">
            <w:pPr>
              <w:snapToGrid w:val="0"/>
              <w:jc w:val="center"/>
              <w:rPr>
                <w:sz w:val="12"/>
                <w:szCs w:val="12"/>
              </w:rPr>
            </w:pPr>
            <w:r w:rsidRPr="00B87054">
              <w:rPr>
                <w:sz w:val="12"/>
                <w:szCs w:val="12"/>
              </w:rPr>
              <w:t>89 037 469</w:t>
            </w:r>
          </w:p>
        </w:tc>
        <w:tc>
          <w:tcPr>
            <w:tcW w:w="298" w:type="pct"/>
            <w:shd w:val="clear" w:color="auto" w:fill="auto"/>
            <w:vAlign w:val="bottom"/>
          </w:tcPr>
          <w:p w14:paraId="1D6643B5" w14:textId="77777777" w:rsidR="00174FAA" w:rsidRPr="00B87054" w:rsidRDefault="00174FAA" w:rsidP="004D558A">
            <w:pPr>
              <w:snapToGrid w:val="0"/>
              <w:jc w:val="center"/>
              <w:rPr>
                <w:sz w:val="12"/>
                <w:szCs w:val="12"/>
              </w:rPr>
            </w:pPr>
            <w:r w:rsidRPr="00B87054">
              <w:rPr>
                <w:sz w:val="12"/>
                <w:szCs w:val="12"/>
              </w:rPr>
              <w:t>5 683 243</w:t>
            </w:r>
          </w:p>
        </w:tc>
        <w:tc>
          <w:tcPr>
            <w:tcW w:w="241" w:type="pct"/>
            <w:shd w:val="clear" w:color="auto" w:fill="auto"/>
            <w:vAlign w:val="bottom"/>
          </w:tcPr>
          <w:p w14:paraId="77402821" w14:textId="77777777" w:rsidR="00174FAA" w:rsidRPr="00B87054" w:rsidRDefault="00D44AB8" w:rsidP="00D44AB8">
            <w:pPr>
              <w:jc w:val="center"/>
              <w:rPr>
                <w:sz w:val="12"/>
                <w:szCs w:val="12"/>
              </w:rPr>
            </w:pPr>
            <w:r w:rsidRPr="00B87054">
              <w:rPr>
                <w:sz w:val="12"/>
                <w:szCs w:val="12"/>
                <w:lang w:val="en-US"/>
              </w:rPr>
              <w:t>24</w:t>
            </w:r>
            <w:r w:rsidR="00174FAA" w:rsidRPr="00B87054">
              <w:rPr>
                <w:sz w:val="12"/>
                <w:szCs w:val="12"/>
              </w:rPr>
              <w:t xml:space="preserve"> </w:t>
            </w:r>
            <w:r w:rsidRPr="00B87054">
              <w:rPr>
                <w:sz w:val="12"/>
                <w:szCs w:val="12"/>
                <w:lang w:val="en-US"/>
              </w:rPr>
              <w:t>564</w:t>
            </w:r>
            <w:r w:rsidR="00174FAA" w:rsidRPr="00B87054">
              <w:rPr>
                <w:sz w:val="12"/>
                <w:szCs w:val="12"/>
              </w:rPr>
              <w:t xml:space="preserve"> </w:t>
            </w:r>
            <w:r w:rsidRPr="00B87054">
              <w:rPr>
                <w:sz w:val="12"/>
                <w:szCs w:val="12"/>
                <w:lang w:val="en-US"/>
              </w:rPr>
              <w:t>118</w:t>
            </w:r>
          </w:p>
        </w:tc>
        <w:tc>
          <w:tcPr>
            <w:tcW w:w="299" w:type="pct"/>
            <w:shd w:val="clear" w:color="auto" w:fill="auto"/>
            <w:vAlign w:val="bottom"/>
          </w:tcPr>
          <w:p w14:paraId="73506EB9" w14:textId="77777777" w:rsidR="00174FAA" w:rsidRPr="00B87054" w:rsidRDefault="00D44AB8" w:rsidP="00D44AB8">
            <w:pPr>
              <w:jc w:val="center"/>
              <w:rPr>
                <w:sz w:val="12"/>
                <w:szCs w:val="12"/>
              </w:rPr>
            </w:pPr>
            <w:r w:rsidRPr="00B87054">
              <w:rPr>
                <w:sz w:val="12"/>
                <w:szCs w:val="12"/>
                <w:lang w:val="en-US"/>
              </w:rPr>
              <w:t>1</w:t>
            </w:r>
            <w:r w:rsidR="00174FAA" w:rsidRPr="00B87054">
              <w:rPr>
                <w:sz w:val="12"/>
                <w:szCs w:val="12"/>
              </w:rPr>
              <w:t xml:space="preserve"> </w:t>
            </w:r>
            <w:r w:rsidRPr="00B87054">
              <w:rPr>
                <w:sz w:val="12"/>
                <w:szCs w:val="12"/>
                <w:lang w:val="en-US"/>
              </w:rPr>
              <w:t>567</w:t>
            </w:r>
            <w:r w:rsidR="00174FAA" w:rsidRPr="00B87054">
              <w:rPr>
                <w:sz w:val="12"/>
                <w:szCs w:val="12"/>
              </w:rPr>
              <w:t xml:space="preserve"> </w:t>
            </w:r>
            <w:r w:rsidRPr="00B87054">
              <w:rPr>
                <w:sz w:val="12"/>
                <w:szCs w:val="12"/>
                <w:lang w:val="en-US"/>
              </w:rPr>
              <w:t>922</w:t>
            </w:r>
          </w:p>
        </w:tc>
        <w:tc>
          <w:tcPr>
            <w:tcW w:w="241" w:type="pct"/>
            <w:shd w:val="clear" w:color="auto" w:fill="auto"/>
            <w:vAlign w:val="bottom"/>
          </w:tcPr>
          <w:p w14:paraId="6FB4AF68" w14:textId="77777777" w:rsidR="00174FAA" w:rsidRPr="00B87054" w:rsidRDefault="00945798" w:rsidP="0021728C">
            <w:pPr>
              <w:jc w:val="center"/>
              <w:rPr>
                <w:sz w:val="12"/>
                <w:szCs w:val="12"/>
              </w:rPr>
            </w:pPr>
            <w:r w:rsidRPr="00B87054">
              <w:rPr>
                <w:sz w:val="12"/>
                <w:szCs w:val="12"/>
                <w:lang w:val="en-US"/>
              </w:rPr>
              <w:t>57</w:t>
            </w:r>
            <w:r w:rsidR="00174FAA" w:rsidRPr="00B87054">
              <w:rPr>
                <w:sz w:val="12"/>
                <w:szCs w:val="12"/>
              </w:rPr>
              <w:t xml:space="preserve"> </w:t>
            </w:r>
            <w:r w:rsidRPr="00B87054">
              <w:rPr>
                <w:sz w:val="12"/>
                <w:szCs w:val="12"/>
                <w:lang w:val="en-US"/>
              </w:rPr>
              <w:t>89</w:t>
            </w:r>
            <w:r w:rsidR="0021728C" w:rsidRPr="00B87054">
              <w:rPr>
                <w:sz w:val="12"/>
                <w:szCs w:val="12"/>
                <w:lang w:val="en-US"/>
              </w:rPr>
              <w:t>6</w:t>
            </w:r>
            <w:r w:rsidR="00174FAA" w:rsidRPr="00B87054">
              <w:rPr>
                <w:sz w:val="12"/>
                <w:szCs w:val="12"/>
              </w:rPr>
              <w:t xml:space="preserve"> </w:t>
            </w:r>
            <w:r w:rsidRPr="00B87054">
              <w:rPr>
                <w:sz w:val="12"/>
                <w:szCs w:val="12"/>
                <w:lang w:val="en-US"/>
              </w:rPr>
              <w:t>168</w:t>
            </w:r>
          </w:p>
        </w:tc>
        <w:tc>
          <w:tcPr>
            <w:tcW w:w="299" w:type="pct"/>
            <w:shd w:val="clear" w:color="auto" w:fill="auto"/>
            <w:vAlign w:val="bottom"/>
          </w:tcPr>
          <w:p w14:paraId="01BA20E5" w14:textId="77777777" w:rsidR="00174FAA" w:rsidRPr="00B87054" w:rsidRDefault="00945798" w:rsidP="00945798">
            <w:pPr>
              <w:jc w:val="center"/>
              <w:rPr>
                <w:sz w:val="12"/>
                <w:szCs w:val="12"/>
              </w:rPr>
            </w:pPr>
            <w:r w:rsidRPr="00B87054">
              <w:rPr>
                <w:sz w:val="12"/>
                <w:szCs w:val="12"/>
                <w:lang w:val="en-US"/>
              </w:rPr>
              <w:t>3</w:t>
            </w:r>
            <w:r w:rsidR="00174FAA" w:rsidRPr="00B87054">
              <w:rPr>
                <w:sz w:val="12"/>
                <w:szCs w:val="12"/>
              </w:rPr>
              <w:t xml:space="preserve"> </w:t>
            </w:r>
            <w:r w:rsidRPr="00B87054">
              <w:rPr>
                <w:sz w:val="12"/>
                <w:szCs w:val="12"/>
                <w:lang w:val="en-US"/>
              </w:rPr>
              <w:t>695</w:t>
            </w:r>
            <w:r w:rsidR="00174FAA" w:rsidRPr="00B87054">
              <w:rPr>
                <w:sz w:val="12"/>
                <w:szCs w:val="12"/>
              </w:rPr>
              <w:t xml:space="preserve"> </w:t>
            </w:r>
            <w:r w:rsidRPr="00B87054">
              <w:rPr>
                <w:sz w:val="12"/>
                <w:szCs w:val="12"/>
                <w:lang w:val="en-US"/>
              </w:rPr>
              <w:t>500</w:t>
            </w:r>
          </w:p>
        </w:tc>
        <w:tc>
          <w:tcPr>
            <w:tcW w:w="241" w:type="pct"/>
            <w:shd w:val="clear" w:color="auto" w:fill="auto"/>
            <w:vAlign w:val="bottom"/>
          </w:tcPr>
          <w:p w14:paraId="5C8CAB42" w14:textId="77777777" w:rsidR="00174FAA" w:rsidRPr="00B87054" w:rsidRDefault="00B203E2" w:rsidP="00B203E2">
            <w:pPr>
              <w:jc w:val="center"/>
              <w:rPr>
                <w:sz w:val="12"/>
                <w:szCs w:val="12"/>
              </w:rPr>
            </w:pPr>
            <w:r w:rsidRPr="00B87054">
              <w:rPr>
                <w:sz w:val="12"/>
                <w:szCs w:val="12"/>
                <w:lang w:val="en-US"/>
              </w:rPr>
              <w:t>59</w:t>
            </w:r>
            <w:r w:rsidR="00174FAA" w:rsidRPr="00B87054">
              <w:rPr>
                <w:sz w:val="12"/>
                <w:szCs w:val="12"/>
              </w:rPr>
              <w:t xml:space="preserve"> </w:t>
            </w:r>
            <w:r w:rsidRPr="00B87054">
              <w:rPr>
                <w:sz w:val="12"/>
                <w:szCs w:val="12"/>
                <w:lang w:val="en-US"/>
              </w:rPr>
              <w:t>858</w:t>
            </w:r>
            <w:r w:rsidR="00174FAA" w:rsidRPr="00B87054">
              <w:rPr>
                <w:sz w:val="12"/>
                <w:szCs w:val="12"/>
              </w:rPr>
              <w:t xml:space="preserve"> </w:t>
            </w:r>
            <w:r w:rsidRPr="00B87054">
              <w:rPr>
                <w:sz w:val="12"/>
                <w:szCs w:val="12"/>
                <w:lang w:val="en-US"/>
              </w:rPr>
              <w:t>803</w:t>
            </w:r>
          </w:p>
        </w:tc>
        <w:tc>
          <w:tcPr>
            <w:tcW w:w="300" w:type="pct"/>
            <w:shd w:val="clear" w:color="auto" w:fill="auto"/>
            <w:vAlign w:val="bottom"/>
          </w:tcPr>
          <w:p w14:paraId="1B92FA6B" w14:textId="77777777" w:rsidR="00174FAA" w:rsidRPr="00B87054" w:rsidRDefault="00B203E2" w:rsidP="00B203E2">
            <w:pPr>
              <w:jc w:val="center"/>
              <w:rPr>
                <w:sz w:val="12"/>
                <w:szCs w:val="12"/>
              </w:rPr>
            </w:pPr>
            <w:r w:rsidRPr="00B87054">
              <w:rPr>
                <w:sz w:val="12"/>
                <w:szCs w:val="12"/>
                <w:lang w:val="en-US"/>
              </w:rPr>
              <w:t>3</w:t>
            </w:r>
            <w:r w:rsidR="00174FAA" w:rsidRPr="00B87054">
              <w:rPr>
                <w:sz w:val="12"/>
                <w:szCs w:val="12"/>
              </w:rPr>
              <w:t xml:space="preserve"> </w:t>
            </w:r>
            <w:r w:rsidRPr="00B87054">
              <w:rPr>
                <w:sz w:val="12"/>
                <w:szCs w:val="12"/>
                <w:lang w:val="en-US"/>
              </w:rPr>
              <w:t>820</w:t>
            </w:r>
            <w:r w:rsidR="00174FAA" w:rsidRPr="00B87054">
              <w:rPr>
                <w:sz w:val="12"/>
                <w:szCs w:val="12"/>
              </w:rPr>
              <w:t xml:space="preserve"> </w:t>
            </w:r>
            <w:r w:rsidRPr="00B87054">
              <w:rPr>
                <w:sz w:val="12"/>
                <w:szCs w:val="12"/>
                <w:lang w:val="en-US"/>
              </w:rPr>
              <w:t>775</w:t>
            </w:r>
          </w:p>
        </w:tc>
        <w:tc>
          <w:tcPr>
            <w:tcW w:w="241" w:type="pct"/>
            <w:gridSpan w:val="2"/>
            <w:shd w:val="clear" w:color="auto" w:fill="auto"/>
            <w:vAlign w:val="bottom"/>
          </w:tcPr>
          <w:p w14:paraId="709D9384" w14:textId="77777777" w:rsidR="00174FAA" w:rsidRPr="00B87054" w:rsidRDefault="006B4F61" w:rsidP="006B4F61">
            <w:pPr>
              <w:jc w:val="center"/>
              <w:rPr>
                <w:sz w:val="12"/>
                <w:szCs w:val="12"/>
              </w:rPr>
            </w:pPr>
            <w:r w:rsidRPr="00B87054">
              <w:rPr>
                <w:sz w:val="12"/>
                <w:szCs w:val="12"/>
                <w:lang w:val="en-US"/>
              </w:rPr>
              <w:t>61</w:t>
            </w:r>
            <w:r w:rsidR="00174FAA" w:rsidRPr="00B87054">
              <w:rPr>
                <w:sz w:val="12"/>
                <w:szCs w:val="12"/>
              </w:rPr>
              <w:t xml:space="preserve"> </w:t>
            </w:r>
            <w:r w:rsidRPr="00B87054">
              <w:rPr>
                <w:sz w:val="12"/>
                <w:szCs w:val="12"/>
                <w:lang w:val="en-US"/>
              </w:rPr>
              <w:t>774</w:t>
            </w:r>
            <w:r w:rsidR="00174FAA" w:rsidRPr="00B87054">
              <w:rPr>
                <w:sz w:val="12"/>
                <w:szCs w:val="12"/>
              </w:rPr>
              <w:t xml:space="preserve"> </w:t>
            </w:r>
            <w:r w:rsidRPr="00B87054">
              <w:rPr>
                <w:sz w:val="12"/>
                <w:szCs w:val="12"/>
                <w:lang w:val="en-US"/>
              </w:rPr>
              <w:t>922</w:t>
            </w:r>
          </w:p>
        </w:tc>
        <w:tc>
          <w:tcPr>
            <w:tcW w:w="299" w:type="pct"/>
            <w:shd w:val="clear" w:color="auto" w:fill="auto"/>
            <w:vAlign w:val="bottom"/>
          </w:tcPr>
          <w:p w14:paraId="68311514" w14:textId="77777777" w:rsidR="00174FAA" w:rsidRPr="00B87054" w:rsidRDefault="006B4F61" w:rsidP="006B4F61">
            <w:pPr>
              <w:jc w:val="center"/>
              <w:rPr>
                <w:sz w:val="12"/>
                <w:szCs w:val="12"/>
              </w:rPr>
            </w:pPr>
            <w:r w:rsidRPr="00B87054">
              <w:rPr>
                <w:sz w:val="12"/>
                <w:szCs w:val="12"/>
                <w:lang w:val="en-US"/>
              </w:rPr>
              <w:t>3</w:t>
            </w:r>
            <w:r w:rsidR="00174FAA" w:rsidRPr="00B87054">
              <w:rPr>
                <w:sz w:val="12"/>
                <w:szCs w:val="12"/>
              </w:rPr>
              <w:t xml:space="preserve"> </w:t>
            </w:r>
            <w:r w:rsidRPr="00B87054">
              <w:rPr>
                <w:sz w:val="12"/>
                <w:szCs w:val="12"/>
                <w:lang w:val="en-US"/>
              </w:rPr>
              <w:t>943</w:t>
            </w:r>
            <w:r w:rsidR="00174FAA" w:rsidRPr="00B87054">
              <w:rPr>
                <w:sz w:val="12"/>
                <w:szCs w:val="12"/>
              </w:rPr>
              <w:t xml:space="preserve"> </w:t>
            </w:r>
            <w:r w:rsidRPr="00B87054">
              <w:rPr>
                <w:sz w:val="12"/>
                <w:szCs w:val="12"/>
                <w:lang w:val="en-US"/>
              </w:rPr>
              <w:t>080</w:t>
            </w:r>
          </w:p>
        </w:tc>
        <w:tc>
          <w:tcPr>
            <w:tcW w:w="241" w:type="pct"/>
            <w:gridSpan w:val="2"/>
            <w:shd w:val="clear" w:color="auto" w:fill="auto"/>
            <w:vAlign w:val="bottom"/>
          </w:tcPr>
          <w:p w14:paraId="3E029049" w14:textId="767F7696" w:rsidR="00174FAA" w:rsidRPr="00B87054" w:rsidRDefault="00765CFB">
            <w:pPr>
              <w:jc w:val="center"/>
              <w:rPr>
                <w:sz w:val="12"/>
                <w:szCs w:val="12"/>
              </w:rPr>
            </w:pPr>
            <w:r w:rsidRPr="00A16929">
              <w:rPr>
                <w:sz w:val="12"/>
                <w:szCs w:val="12"/>
              </w:rPr>
              <w:t>34 308 343</w:t>
            </w:r>
          </w:p>
        </w:tc>
        <w:tc>
          <w:tcPr>
            <w:tcW w:w="299" w:type="pct"/>
            <w:shd w:val="clear" w:color="auto" w:fill="auto"/>
            <w:vAlign w:val="bottom"/>
          </w:tcPr>
          <w:p w14:paraId="03660934" w14:textId="77777777" w:rsidR="00174FAA" w:rsidRPr="00B87054" w:rsidRDefault="00174FAA">
            <w:pPr>
              <w:jc w:val="center"/>
              <w:rPr>
                <w:sz w:val="12"/>
                <w:szCs w:val="12"/>
              </w:rPr>
            </w:pPr>
            <w:r w:rsidRPr="00B87054">
              <w:rPr>
                <w:sz w:val="12"/>
                <w:szCs w:val="12"/>
              </w:rPr>
              <w:t>3 561 735</w:t>
            </w:r>
          </w:p>
        </w:tc>
        <w:tc>
          <w:tcPr>
            <w:tcW w:w="284" w:type="pct"/>
            <w:shd w:val="clear" w:color="auto" w:fill="auto"/>
            <w:vAlign w:val="bottom"/>
          </w:tcPr>
          <w:p w14:paraId="7C7BCAB5" w14:textId="12F53E53" w:rsidR="00174FAA" w:rsidRPr="00B87054" w:rsidRDefault="00765CFB">
            <w:pPr>
              <w:jc w:val="center"/>
              <w:rPr>
                <w:sz w:val="12"/>
                <w:szCs w:val="12"/>
              </w:rPr>
            </w:pPr>
            <w:r w:rsidRPr="00A16929">
              <w:rPr>
                <w:sz w:val="12"/>
                <w:szCs w:val="12"/>
              </w:rPr>
              <w:t>327 439 823</w:t>
            </w:r>
          </w:p>
        </w:tc>
        <w:tc>
          <w:tcPr>
            <w:tcW w:w="240" w:type="pct"/>
            <w:shd w:val="clear" w:color="auto" w:fill="auto"/>
            <w:vAlign w:val="bottom"/>
          </w:tcPr>
          <w:p w14:paraId="341C7226" w14:textId="77777777" w:rsidR="00174FAA" w:rsidRPr="00B87054" w:rsidRDefault="00174FAA">
            <w:pPr>
              <w:jc w:val="center"/>
              <w:rPr>
                <w:sz w:val="12"/>
                <w:szCs w:val="12"/>
              </w:rPr>
            </w:pPr>
            <w:r w:rsidRPr="00B87054">
              <w:rPr>
                <w:sz w:val="12"/>
                <w:szCs w:val="12"/>
              </w:rPr>
              <w:t>22 272 255</w:t>
            </w:r>
          </w:p>
        </w:tc>
      </w:tr>
      <w:tr w:rsidR="00704AF5" w:rsidRPr="00B87054" w14:paraId="30E9E135" w14:textId="77777777" w:rsidTr="0080168C">
        <w:trPr>
          <w:trHeight w:val="452"/>
        </w:trPr>
        <w:tc>
          <w:tcPr>
            <w:tcW w:w="169" w:type="pct"/>
          </w:tcPr>
          <w:p w14:paraId="26EA304F" w14:textId="77777777" w:rsidR="00704AF5" w:rsidRPr="00B87054" w:rsidRDefault="00704AF5" w:rsidP="00F042B6">
            <w:pPr>
              <w:rPr>
                <w:b/>
                <w:sz w:val="13"/>
                <w:szCs w:val="13"/>
              </w:rPr>
            </w:pPr>
            <w:r w:rsidRPr="00B87054">
              <w:rPr>
                <w:b/>
                <w:sz w:val="13"/>
              </w:rPr>
              <w:lastRenderedPageBreak/>
              <w:t>(5)</w:t>
            </w:r>
          </w:p>
        </w:tc>
        <w:tc>
          <w:tcPr>
            <w:tcW w:w="225" w:type="pct"/>
          </w:tcPr>
          <w:p w14:paraId="014C129B" w14:textId="77777777" w:rsidR="00704AF5" w:rsidRPr="00B87054" w:rsidRDefault="00704AF5" w:rsidP="00F042B6">
            <w:pPr>
              <w:rPr>
                <w:b/>
                <w:sz w:val="13"/>
                <w:szCs w:val="13"/>
              </w:rPr>
            </w:pPr>
            <w:r w:rsidRPr="00B87054">
              <w:rPr>
                <w:b/>
                <w:sz w:val="13"/>
              </w:rPr>
              <w:t>ЕСФ</w:t>
            </w:r>
            <w:r w:rsidRPr="00B87054">
              <w:rPr>
                <w:rStyle w:val="FootnoteReference"/>
                <w:b/>
                <w:sz w:val="13"/>
              </w:rPr>
              <w:footnoteReference w:id="91"/>
            </w:r>
          </w:p>
        </w:tc>
        <w:tc>
          <w:tcPr>
            <w:tcW w:w="270" w:type="pct"/>
            <w:shd w:val="clear" w:color="auto" w:fill="auto"/>
          </w:tcPr>
          <w:p w14:paraId="5E7277DC" w14:textId="77777777" w:rsidR="00704AF5" w:rsidRPr="00B87054" w:rsidRDefault="00704AF5" w:rsidP="0080168C">
            <w:pPr>
              <w:spacing w:after="60"/>
              <w:jc w:val="left"/>
              <w:rPr>
                <w:b/>
                <w:sz w:val="13"/>
                <w:szCs w:val="13"/>
              </w:rPr>
            </w:pPr>
            <w:r w:rsidRPr="00B87054">
              <w:rPr>
                <w:b/>
                <w:sz w:val="13"/>
              </w:rPr>
              <w:t xml:space="preserve">В по-слабо развитите региони </w:t>
            </w:r>
          </w:p>
        </w:tc>
        <w:tc>
          <w:tcPr>
            <w:tcW w:w="273" w:type="pct"/>
            <w:shd w:val="clear" w:color="auto" w:fill="auto"/>
            <w:vAlign w:val="bottom"/>
          </w:tcPr>
          <w:p w14:paraId="686D0B90"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3A61740C" w14:textId="77777777" w:rsidR="00704AF5" w:rsidRPr="00B87054" w:rsidRDefault="00704AF5" w:rsidP="00A65B27">
            <w:pPr>
              <w:snapToGrid w:val="0"/>
              <w:jc w:val="center"/>
              <w:rPr>
                <w:sz w:val="13"/>
              </w:rPr>
            </w:pPr>
            <w:r w:rsidRPr="00B87054">
              <w:rPr>
                <w:sz w:val="13"/>
              </w:rPr>
              <w:t>0,00</w:t>
            </w:r>
          </w:p>
        </w:tc>
        <w:tc>
          <w:tcPr>
            <w:tcW w:w="242" w:type="pct"/>
            <w:shd w:val="clear" w:color="auto" w:fill="auto"/>
            <w:vAlign w:val="bottom"/>
          </w:tcPr>
          <w:p w14:paraId="47ADB6F1" w14:textId="77777777" w:rsidR="00704AF5" w:rsidRPr="00B87054" w:rsidRDefault="00704AF5" w:rsidP="00A65B27">
            <w:pPr>
              <w:snapToGrid w:val="0"/>
              <w:jc w:val="center"/>
              <w:rPr>
                <w:sz w:val="13"/>
              </w:rPr>
            </w:pPr>
            <w:r w:rsidRPr="00B87054">
              <w:rPr>
                <w:sz w:val="13"/>
              </w:rPr>
              <w:t>0,00</w:t>
            </w:r>
          </w:p>
        </w:tc>
        <w:tc>
          <w:tcPr>
            <w:tcW w:w="298" w:type="pct"/>
            <w:shd w:val="clear" w:color="auto" w:fill="auto"/>
            <w:vAlign w:val="bottom"/>
          </w:tcPr>
          <w:p w14:paraId="6E50196F" w14:textId="77777777" w:rsidR="00704AF5" w:rsidRPr="00B87054" w:rsidRDefault="00704AF5" w:rsidP="00A65B27">
            <w:pPr>
              <w:snapToGrid w:val="0"/>
              <w:jc w:val="center"/>
              <w:rPr>
                <w:sz w:val="13"/>
              </w:rPr>
            </w:pPr>
            <w:r w:rsidRPr="00B87054">
              <w:rPr>
                <w:sz w:val="13"/>
              </w:rPr>
              <w:t>0,00</w:t>
            </w:r>
          </w:p>
        </w:tc>
        <w:tc>
          <w:tcPr>
            <w:tcW w:w="241" w:type="pct"/>
            <w:shd w:val="clear" w:color="auto" w:fill="auto"/>
            <w:vAlign w:val="bottom"/>
          </w:tcPr>
          <w:p w14:paraId="11ECA805"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3EF6827C" w14:textId="77777777" w:rsidR="00704AF5" w:rsidRPr="00B87054" w:rsidRDefault="00704AF5" w:rsidP="00A65B27">
            <w:pPr>
              <w:snapToGrid w:val="0"/>
              <w:jc w:val="center"/>
              <w:rPr>
                <w:sz w:val="13"/>
              </w:rPr>
            </w:pPr>
            <w:r w:rsidRPr="00B87054">
              <w:rPr>
                <w:sz w:val="13"/>
              </w:rPr>
              <w:t>0,00</w:t>
            </w:r>
          </w:p>
        </w:tc>
        <w:tc>
          <w:tcPr>
            <w:tcW w:w="241" w:type="pct"/>
            <w:shd w:val="clear" w:color="auto" w:fill="auto"/>
            <w:vAlign w:val="bottom"/>
          </w:tcPr>
          <w:p w14:paraId="11F8B181"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0CBE6F45" w14:textId="77777777" w:rsidR="00704AF5" w:rsidRPr="00B87054" w:rsidRDefault="00704AF5" w:rsidP="00A65B27">
            <w:pPr>
              <w:snapToGrid w:val="0"/>
              <w:jc w:val="center"/>
              <w:rPr>
                <w:sz w:val="13"/>
              </w:rPr>
            </w:pPr>
            <w:r w:rsidRPr="00B87054">
              <w:rPr>
                <w:sz w:val="13"/>
              </w:rPr>
              <w:t>0,00</w:t>
            </w:r>
          </w:p>
        </w:tc>
        <w:tc>
          <w:tcPr>
            <w:tcW w:w="241" w:type="pct"/>
            <w:shd w:val="clear" w:color="auto" w:fill="auto"/>
            <w:vAlign w:val="bottom"/>
          </w:tcPr>
          <w:p w14:paraId="00BF4F89" w14:textId="77777777" w:rsidR="00704AF5" w:rsidRPr="00B87054" w:rsidRDefault="00704AF5" w:rsidP="00A65B27">
            <w:pPr>
              <w:snapToGrid w:val="0"/>
              <w:jc w:val="center"/>
              <w:rPr>
                <w:sz w:val="13"/>
              </w:rPr>
            </w:pPr>
            <w:r w:rsidRPr="00B87054">
              <w:rPr>
                <w:sz w:val="13"/>
              </w:rPr>
              <w:t>0,00</w:t>
            </w:r>
          </w:p>
        </w:tc>
        <w:tc>
          <w:tcPr>
            <w:tcW w:w="300" w:type="pct"/>
            <w:shd w:val="clear" w:color="auto" w:fill="auto"/>
            <w:vAlign w:val="bottom"/>
          </w:tcPr>
          <w:p w14:paraId="465AE75A" w14:textId="77777777" w:rsidR="00704AF5" w:rsidRPr="00B87054" w:rsidRDefault="00704AF5" w:rsidP="00A65B27">
            <w:pPr>
              <w:snapToGrid w:val="0"/>
              <w:jc w:val="center"/>
              <w:rPr>
                <w:sz w:val="13"/>
              </w:rPr>
            </w:pPr>
            <w:r w:rsidRPr="00B87054">
              <w:rPr>
                <w:sz w:val="13"/>
              </w:rPr>
              <w:t>0,00</w:t>
            </w:r>
          </w:p>
        </w:tc>
        <w:tc>
          <w:tcPr>
            <w:tcW w:w="241" w:type="pct"/>
            <w:gridSpan w:val="2"/>
            <w:shd w:val="clear" w:color="auto" w:fill="auto"/>
            <w:vAlign w:val="bottom"/>
          </w:tcPr>
          <w:p w14:paraId="286A4476"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0FD11CDD" w14:textId="77777777" w:rsidR="00704AF5" w:rsidRPr="00B87054" w:rsidRDefault="00704AF5" w:rsidP="0019279D">
            <w:pPr>
              <w:snapToGrid w:val="0"/>
              <w:jc w:val="center"/>
              <w:rPr>
                <w:sz w:val="13"/>
              </w:rPr>
            </w:pPr>
            <w:r w:rsidRPr="00B87054">
              <w:rPr>
                <w:sz w:val="13"/>
              </w:rPr>
              <w:t>0,00</w:t>
            </w:r>
          </w:p>
        </w:tc>
        <w:tc>
          <w:tcPr>
            <w:tcW w:w="241" w:type="pct"/>
            <w:gridSpan w:val="2"/>
            <w:shd w:val="clear" w:color="auto" w:fill="auto"/>
            <w:vAlign w:val="bottom"/>
          </w:tcPr>
          <w:p w14:paraId="644D1463"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7C140C74" w14:textId="77777777" w:rsidR="00704AF5" w:rsidRPr="00B87054" w:rsidRDefault="00704AF5" w:rsidP="00A65B27">
            <w:pPr>
              <w:snapToGrid w:val="0"/>
              <w:jc w:val="center"/>
              <w:rPr>
                <w:sz w:val="13"/>
              </w:rPr>
            </w:pPr>
            <w:r w:rsidRPr="00B87054">
              <w:rPr>
                <w:sz w:val="13"/>
              </w:rPr>
              <w:t>0,00</w:t>
            </w:r>
          </w:p>
        </w:tc>
        <w:tc>
          <w:tcPr>
            <w:tcW w:w="284" w:type="pct"/>
            <w:shd w:val="clear" w:color="auto" w:fill="auto"/>
            <w:vAlign w:val="bottom"/>
          </w:tcPr>
          <w:p w14:paraId="282EACF6" w14:textId="77777777" w:rsidR="00704AF5" w:rsidRPr="00B87054" w:rsidRDefault="00704AF5" w:rsidP="0019279D">
            <w:pPr>
              <w:snapToGrid w:val="0"/>
              <w:jc w:val="center"/>
              <w:rPr>
                <w:sz w:val="13"/>
              </w:rPr>
            </w:pPr>
            <w:r w:rsidRPr="00B87054">
              <w:rPr>
                <w:sz w:val="13"/>
              </w:rPr>
              <w:t>0,00</w:t>
            </w:r>
          </w:p>
        </w:tc>
        <w:tc>
          <w:tcPr>
            <w:tcW w:w="240" w:type="pct"/>
            <w:shd w:val="clear" w:color="auto" w:fill="auto"/>
            <w:vAlign w:val="bottom"/>
          </w:tcPr>
          <w:p w14:paraId="21AE25B9" w14:textId="77777777" w:rsidR="00704AF5" w:rsidRPr="00B87054" w:rsidRDefault="00704AF5" w:rsidP="00A65B27">
            <w:pPr>
              <w:snapToGrid w:val="0"/>
              <w:jc w:val="center"/>
              <w:rPr>
                <w:sz w:val="13"/>
              </w:rPr>
            </w:pPr>
            <w:r w:rsidRPr="00B87054">
              <w:rPr>
                <w:sz w:val="13"/>
              </w:rPr>
              <w:t>0,00</w:t>
            </w:r>
          </w:p>
        </w:tc>
      </w:tr>
      <w:tr w:rsidR="00704AF5" w:rsidRPr="00B87054" w14:paraId="1DB8C1C1" w14:textId="77777777" w:rsidTr="00736D31">
        <w:trPr>
          <w:trHeight w:val="525"/>
        </w:trPr>
        <w:tc>
          <w:tcPr>
            <w:tcW w:w="169" w:type="pct"/>
          </w:tcPr>
          <w:p w14:paraId="17716E2C" w14:textId="77777777" w:rsidR="00704AF5" w:rsidRPr="00B87054" w:rsidRDefault="00704AF5" w:rsidP="00F042B6">
            <w:pPr>
              <w:snapToGrid w:val="0"/>
              <w:rPr>
                <w:b/>
                <w:sz w:val="13"/>
                <w:szCs w:val="13"/>
              </w:rPr>
            </w:pPr>
            <w:r w:rsidRPr="00B87054">
              <w:rPr>
                <w:b/>
                <w:sz w:val="13"/>
              </w:rPr>
              <w:t>(6)</w:t>
            </w:r>
          </w:p>
        </w:tc>
        <w:tc>
          <w:tcPr>
            <w:tcW w:w="225" w:type="pct"/>
          </w:tcPr>
          <w:p w14:paraId="759C3F22" w14:textId="77777777" w:rsidR="00704AF5" w:rsidRPr="00B87054" w:rsidRDefault="00704AF5" w:rsidP="00F042B6">
            <w:pPr>
              <w:snapToGrid w:val="0"/>
              <w:rPr>
                <w:b/>
                <w:sz w:val="13"/>
                <w:szCs w:val="13"/>
              </w:rPr>
            </w:pPr>
          </w:p>
        </w:tc>
        <w:tc>
          <w:tcPr>
            <w:tcW w:w="270" w:type="pct"/>
            <w:shd w:val="clear" w:color="auto" w:fill="auto"/>
          </w:tcPr>
          <w:p w14:paraId="062F018D" w14:textId="77777777" w:rsidR="00704AF5" w:rsidRPr="00B87054" w:rsidDel="00A35EAD" w:rsidRDefault="00704AF5" w:rsidP="0080168C">
            <w:pPr>
              <w:snapToGrid w:val="0"/>
              <w:spacing w:after="60"/>
              <w:jc w:val="left"/>
              <w:rPr>
                <w:b/>
                <w:sz w:val="13"/>
                <w:szCs w:val="13"/>
              </w:rPr>
            </w:pPr>
            <w:r w:rsidRPr="00B87054">
              <w:rPr>
                <w:b/>
                <w:sz w:val="13"/>
              </w:rPr>
              <w:t>В регионите в преход</w:t>
            </w:r>
          </w:p>
        </w:tc>
        <w:tc>
          <w:tcPr>
            <w:tcW w:w="273" w:type="pct"/>
            <w:shd w:val="clear" w:color="auto" w:fill="auto"/>
            <w:vAlign w:val="bottom"/>
          </w:tcPr>
          <w:p w14:paraId="545B3DFC"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4B65DC7D" w14:textId="77777777" w:rsidR="00704AF5" w:rsidRPr="00B87054" w:rsidRDefault="00704AF5" w:rsidP="00A65B27">
            <w:pPr>
              <w:snapToGrid w:val="0"/>
              <w:jc w:val="center"/>
              <w:rPr>
                <w:sz w:val="13"/>
              </w:rPr>
            </w:pPr>
            <w:r w:rsidRPr="00B87054">
              <w:rPr>
                <w:sz w:val="13"/>
              </w:rPr>
              <w:t>0,00</w:t>
            </w:r>
          </w:p>
        </w:tc>
        <w:tc>
          <w:tcPr>
            <w:tcW w:w="242" w:type="pct"/>
            <w:shd w:val="clear" w:color="auto" w:fill="auto"/>
            <w:vAlign w:val="bottom"/>
          </w:tcPr>
          <w:p w14:paraId="1DC88F7D" w14:textId="77777777" w:rsidR="00704AF5" w:rsidRPr="00B87054" w:rsidRDefault="00704AF5" w:rsidP="00A65B27">
            <w:pPr>
              <w:snapToGrid w:val="0"/>
              <w:jc w:val="center"/>
              <w:rPr>
                <w:sz w:val="13"/>
              </w:rPr>
            </w:pPr>
            <w:r w:rsidRPr="00B87054">
              <w:rPr>
                <w:sz w:val="13"/>
              </w:rPr>
              <w:t>0,00</w:t>
            </w:r>
          </w:p>
        </w:tc>
        <w:tc>
          <w:tcPr>
            <w:tcW w:w="298" w:type="pct"/>
            <w:shd w:val="clear" w:color="auto" w:fill="auto"/>
            <w:vAlign w:val="bottom"/>
          </w:tcPr>
          <w:p w14:paraId="32356D5A" w14:textId="77777777" w:rsidR="00704AF5" w:rsidRPr="00B87054" w:rsidRDefault="00704AF5" w:rsidP="00A65B27">
            <w:pPr>
              <w:snapToGrid w:val="0"/>
              <w:jc w:val="center"/>
              <w:rPr>
                <w:sz w:val="13"/>
              </w:rPr>
            </w:pPr>
            <w:r w:rsidRPr="00B87054">
              <w:rPr>
                <w:sz w:val="13"/>
              </w:rPr>
              <w:t>0,00</w:t>
            </w:r>
          </w:p>
        </w:tc>
        <w:tc>
          <w:tcPr>
            <w:tcW w:w="241" w:type="pct"/>
            <w:shd w:val="clear" w:color="auto" w:fill="auto"/>
            <w:vAlign w:val="bottom"/>
          </w:tcPr>
          <w:p w14:paraId="46B0DF5A"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0A754861" w14:textId="77777777" w:rsidR="00704AF5" w:rsidRPr="00B87054" w:rsidRDefault="00704AF5" w:rsidP="00A65B27">
            <w:pPr>
              <w:snapToGrid w:val="0"/>
              <w:jc w:val="center"/>
              <w:rPr>
                <w:sz w:val="13"/>
              </w:rPr>
            </w:pPr>
            <w:r w:rsidRPr="00B87054">
              <w:rPr>
                <w:sz w:val="13"/>
              </w:rPr>
              <w:t>0,00</w:t>
            </w:r>
          </w:p>
        </w:tc>
        <w:tc>
          <w:tcPr>
            <w:tcW w:w="241" w:type="pct"/>
            <w:shd w:val="clear" w:color="auto" w:fill="auto"/>
            <w:vAlign w:val="bottom"/>
          </w:tcPr>
          <w:p w14:paraId="50666C0E"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044C457B" w14:textId="77777777" w:rsidR="00704AF5" w:rsidRPr="00B87054" w:rsidRDefault="00704AF5" w:rsidP="00A65B27">
            <w:pPr>
              <w:snapToGrid w:val="0"/>
              <w:jc w:val="center"/>
              <w:rPr>
                <w:sz w:val="13"/>
              </w:rPr>
            </w:pPr>
            <w:r w:rsidRPr="00B87054">
              <w:rPr>
                <w:sz w:val="13"/>
              </w:rPr>
              <w:t>0,00</w:t>
            </w:r>
          </w:p>
        </w:tc>
        <w:tc>
          <w:tcPr>
            <w:tcW w:w="241" w:type="pct"/>
            <w:shd w:val="clear" w:color="auto" w:fill="auto"/>
            <w:vAlign w:val="bottom"/>
          </w:tcPr>
          <w:p w14:paraId="7D1244D7" w14:textId="77777777" w:rsidR="00704AF5" w:rsidRPr="00B87054" w:rsidRDefault="00704AF5" w:rsidP="00A65B27">
            <w:pPr>
              <w:snapToGrid w:val="0"/>
              <w:jc w:val="center"/>
              <w:rPr>
                <w:sz w:val="13"/>
              </w:rPr>
            </w:pPr>
            <w:r w:rsidRPr="00B87054">
              <w:rPr>
                <w:sz w:val="13"/>
              </w:rPr>
              <w:t>0,00</w:t>
            </w:r>
          </w:p>
        </w:tc>
        <w:tc>
          <w:tcPr>
            <w:tcW w:w="300" w:type="pct"/>
            <w:shd w:val="clear" w:color="auto" w:fill="auto"/>
            <w:vAlign w:val="bottom"/>
          </w:tcPr>
          <w:p w14:paraId="40E7DF0C" w14:textId="77777777" w:rsidR="00704AF5" w:rsidRPr="00B87054" w:rsidRDefault="00704AF5" w:rsidP="00A65B27">
            <w:pPr>
              <w:snapToGrid w:val="0"/>
              <w:jc w:val="center"/>
              <w:rPr>
                <w:sz w:val="13"/>
              </w:rPr>
            </w:pPr>
            <w:r w:rsidRPr="00B87054">
              <w:rPr>
                <w:sz w:val="13"/>
              </w:rPr>
              <w:t>0,00</w:t>
            </w:r>
          </w:p>
        </w:tc>
        <w:tc>
          <w:tcPr>
            <w:tcW w:w="241" w:type="pct"/>
            <w:gridSpan w:val="2"/>
            <w:shd w:val="clear" w:color="auto" w:fill="auto"/>
            <w:vAlign w:val="bottom"/>
          </w:tcPr>
          <w:p w14:paraId="1A649B6A"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20AAF2FF" w14:textId="77777777" w:rsidR="00704AF5" w:rsidRPr="00B87054" w:rsidRDefault="00704AF5" w:rsidP="0019279D">
            <w:pPr>
              <w:snapToGrid w:val="0"/>
              <w:jc w:val="center"/>
              <w:rPr>
                <w:sz w:val="13"/>
              </w:rPr>
            </w:pPr>
            <w:r w:rsidRPr="00B87054">
              <w:rPr>
                <w:sz w:val="13"/>
              </w:rPr>
              <w:t>0,00</w:t>
            </w:r>
          </w:p>
        </w:tc>
        <w:tc>
          <w:tcPr>
            <w:tcW w:w="241" w:type="pct"/>
            <w:gridSpan w:val="2"/>
            <w:shd w:val="clear" w:color="auto" w:fill="auto"/>
            <w:vAlign w:val="bottom"/>
          </w:tcPr>
          <w:p w14:paraId="5938F109"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7883BC49" w14:textId="77777777" w:rsidR="00704AF5" w:rsidRPr="00B87054" w:rsidRDefault="00704AF5" w:rsidP="00A65B27">
            <w:pPr>
              <w:snapToGrid w:val="0"/>
              <w:jc w:val="center"/>
              <w:rPr>
                <w:sz w:val="13"/>
              </w:rPr>
            </w:pPr>
            <w:r w:rsidRPr="00B87054">
              <w:rPr>
                <w:sz w:val="13"/>
              </w:rPr>
              <w:t>0,00</w:t>
            </w:r>
          </w:p>
        </w:tc>
        <w:tc>
          <w:tcPr>
            <w:tcW w:w="284" w:type="pct"/>
            <w:shd w:val="clear" w:color="auto" w:fill="auto"/>
            <w:vAlign w:val="bottom"/>
          </w:tcPr>
          <w:p w14:paraId="70DB2A70" w14:textId="77777777" w:rsidR="00704AF5" w:rsidRPr="00B87054" w:rsidRDefault="00704AF5" w:rsidP="0019279D">
            <w:pPr>
              <w:snapToGrid w:val="0"/>
              <w:jc w:val="center"/>
              <w:rPr>
                <w:sz w:val="13"/>
              </w:rPr>
            </w:pPr>
            <w:r w:rsidRPr="00B87054">
              <w:rPr>
                <w:sz w:val="13"/>
              </w:rPr>
              <w:t>0,00</w:t>
            </w:r>
          </w:p>
        </w:tc>
        <w:tc>
          <w:tcPr>
            <w:tcW w:w="240" w:type="pct"/>
            <w:shd w:val="clear" w:color="auto" w:fill="auto"/>
            <w:vAlign w:val="bottom"/>
          </w:tcPr>
          <w:p w14:paraId="22F7F683" w14:textId="77777777" w:rsidR="00704AF5" w:rsidRPr="00B87054" w:rsidRDefault="00704AF5" w:rsidP="00A65B27">
            <w:pPr>
              <w:snapToGrid w:val="0"/>
              <w:jc w:val="center"/>
              <w:rPr>
                <w:sz w:val="13"/>
              </w:rPr>
            </w:pPr>
            <w:r w:rsidRPr="00B87054">
              <w:rPr>
                <w:sz w:val="13"/>
              </w:rPr>
              <w:t>0,00</w:t>
            </w:r>
          </w:p>
        </w:tc>
      </w:tr>
      <w:tr w:rsidR="00704AF5" w:rsidRPr="00B87054" w14:paraId="32018032" w14:textId="77777777" w:rsidTr="00736D31">
        <w:trPr>
          <w:trHeight w:val="525"/>
        </w:trPr>
        <w:tc>
          <w:tcPr>
            <w:tcW w:w="169" w:type="pct"/>
          </w:tcPr>
          <w:p w14:paraId="53EDCB80" w14:textId="77777777" w:rsidR="00704AF5" w:rsidRPr="00B87054" w:rsidRDefault="00704AF5" w:rsidP="00F042B6">
            <w:pPr>
              <w:snapToGrid w:val="0"/>
              <w:rPr>
                <w:b/>
                <w:sz w:val="13"/>
                <w:szCs w:val="13"/>
              </w:rPr>
            </w:pPr>
            <w:r w:rsidRPr="00B87054">
              <w:rPr>
                <w:b/>
                <w:sz w:val="13"/>
              </w:rPr>
              <w:t>(7)</w:t>
            </w:r>
          </w:p>
        </w:tc>
        <w:tc>
          <w:tcPr>
            <w:tcW w:w="225" w:type="pct"/>
          </w:tcPr>
          <w:p w14:paraId="64A4C4CA" w14:textId="77777777" w:rsidR="00704AF5" w:rsidRPr="00B87054" w:rsidRDefault="00704AF5" w:rsidP="00F042B6">
            <w:pPr>
              <w:snapToGrid w:val="0"/>
              <w:rPr>
                <w:b/>
                <w:sz w:val="13"/>
                <w:szCs w:val="13"/>
              </w:rPr>
            </w:pPr>
          </w:p>
        </w:tc>
        <w:tc>
          <w:tcPr>
            <w:tcW w:w="270" w:type="pct"/>
            <w:shd w:val="clear" w:color="auto" w:fill="auto"/>
          </w:tcPr>
          <w:p w14:paraId="201E6AAD" w14:textId="77777777" w:rsidR="00704AF5" w:rsidRPr="00B87054" w:rsidDel="00A35EAD" w:rsidRDefault="00704AF5" w:rsidP="0080168C">
            <w:pPr>
              <w:snapToGrid w:val="0"/>
              <w:spacing w:after="60"/>
              <w:jc w:val="left"/>
              <w:rPr>
                <w:b/>
                <w:sz w:val="13"/>
                <w:szCs w:val="13"/>
              </w:rPr>
            </w:pPr>
            <w:r w:rsidRPr="00B87054">
              <w:rPr>
                <w:b/>
                <w:sz w:val="13"/>
              </w:rPr>
              <w:t>В по-силно развитите региони</w:t>
            </w:r>
          </w:p>
        </w:tc>
        <w:tc>
          <w:tcPr>
            <w:tcW w:w="273" w:type="pct"/>
            <w:shd w:val="clear" w:color="auto" w:fill="auto"/>
            <w:vAlign w:val="bottom"/>
          </w:tcPr>
          <w:p w14:paraId="49EF3AE6"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79B37167" w14:textId="77777777" w:rsidR="00704AF5" w:rsidRPr="00B87054" w:rsidRDefault="00704AF5" w:rsidP="00A65B27">
            <w:pPr>
              <w:snapToGrid w:val="0"/>
              <w:jc w:val="center"/>
              <w:rPr>
                <w:sz w:val="13"/>
              </w:rPr>
            </w:pPr>
            <w:r w:rsidRPr="00B87054">
              <w:rPr>
                <w:sz w:val="13"/>
              </w:rPr>
              <w:t>0,00</w:t>
            </w:r>
          </w:p>
        </w:tc>
        <w:tc>
          <w:tcPr>
            <w:tcW w:w="242" w:type="pct"/>
            <w:shd w:val="clear" w:color="auto" w:fill="auto"/>
            <w:vAlign w:val="bottom"/>
          </w:tcPr>
          <w:p w14:paraId="7412732D" w14:textId="77777777" w:rsidR="00704AF5" w:rsidRPr="00B87054" w:rsidRDefault="00704AF5" w:rsidP="00A65B27">
            <w:pPr>
              <w:snapToGrid w:val="0"/>
              <w:jc w:val="center"/>
              <w:rPr>
                <w:sz w:val="13"/>
              </w:rPr>
            </w:pPr>
            <w:r w:rsidRPr="00B87054">
              <w:rPr>
                <w:sz w:val="13"/>
              </w:rPr>
              <w:t>0,00</w:t>
            </w:r>
          </w:p>
        </w:tc>
        <w:tc>
          <w:tcPr>
            <w:tcW w:w="298" w:type="pct"/>
            <w:shd w:val="clear" w:color="auto" w:fill="auto"/>
            <w:vAlign w:val="bottom"/>
          </w:tcPr>
          <w:p w14:paraId="02D981CF" w14:textId="77777777" w:rsidR="00704AF5" w:rsidRPr="00B87054" w:rsidRDefault="00704AF5" w:rsidP="00A65B27">
            <w:pPr>
              <w:snapToGrid w:val="0"/>
              <w:jc w:val="center"/>
              <w:rPr>
                <w:sz w:val="13"/>
              </w:rPr>
            </w:pPr>
            <w:r w:rsidRPr="00B87054">
              <w:rPr>
                <w:sz w:val="13"/>
              </w:rPr>
              <w:t>0,00</w:t>
            </w:r>
          </w:p>
        </w:tc>
        <w:tc>
          <w:tcPr>
            <w:tcW w:w="241" w:type="pct"/>
            <w:shd w:val="clear" w:color="auto" w:fill="auto"/>
            <w:vAlign w:val="bottom"/>
          </w:tcPr>
          <w:p w14:paraId="6D558A6F"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05ACB2ED" w14:textId="77777777" w:rsidR="00704AF5" w:rsidRPr="00B87054" w:rsidRDefault="00704AF5" w:rsidP="00A65B27">
            <w:pPr>
              <w:snapToGrid w:val="0"/>
              <w:jc w:val="center"/>
              <w:rPr>
                <w:sz w:val="13"/>
              </w:rPr>
            </w:pPr>
            <w:r w:rsidRPr="00B87054">
              <w:rPr>
                <w:sz w:val="13"/>
              </w:rPr>
              <w:t>0,00</w:t>
            </w:r>
          </w:p>
        </w:tc>
        <w:tc>
          <w:tcPr>
            <w:tcW w:w="241" w:type="pct"/>
            <w:shd w:val="clear" w:color="auto" w:fill="auto"/>
            <w:vAlign w:val="bottom"/>
          </w:tcPr>
          <w:p w14:paraId="4D58D62F"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641DA9BB" w14:textId="77777777" w:rsidR="00704AF5" w:rsidRPr="00B87054" w:rsidRDefault="00704AF5" w:rsidP="00A65B27">
            <w:pPr>
              <w:snapToGrid w:val="0"/>
              <w:jc w:val="center"/>
              <w:rPr>
                <w:sz w:val="13"/>
              </w:rPr>
            </w:pPr>
            <w:r w:rsidRPr="00B87054">
              <w:rPr>
                <w:sz w:val="13"/>
              </w:rPr>
              <w:t>0,00</w:t>
            </w:r>
          </w:p>
        </w:tc>
        <w:tc>
          <w:tcPr>
            <w:tcW w:w="241" w:type="pct"/>
            <w:shd w:val="clear" w:color="auto" w:fill="auto"/>
            <w:vAlign w:val="bottom"/>
          </w:tcPr>
          <w:p w14:paraId="610550E9" w14:textId="77777777" w:rsidR="00704AF5" w:rsidRPr="00B87054" w:rsidRDefault="00704AF5" w:rsidP="00A65B27">
            <w:pPr>
              <w:snapToGrid w:val="0"/>
              <w:jc w:val="center"/>
              <w:rPr>
                <w:sz w:val="13"/>
              </w:rPr>
            </w:pPr>
            <w:r w:rsidRPr="00B87054">
              <w:rPr>
                <w:sz w:val="13"/>
              </w:rPr>
              <w:t>0,00</w:t>
            </w:r>
          </w:p>
        </w:tc>
        <w:tc>
          <w:tcPr>
            <w:tcW w:w="300" w:type="pct"/>
            <w:shd w:val="clear" w:color="auto" w:fill="auto"/>
            <w:vAlign w:val="bottom"/>
          </w:tcPr>
          <w:p w14:paraId="23FDDCA7" w14:textId="77777777" w:rsidR="00704AF5" w:rsidRPr="00B87054" w:rsidRDefault="00704AF5" w:rsidP="00A65B27">
            <w:pPr>
              <w:snapToGrid w:val="0"/>
              <w:jc w:val="center"/>
              <w:rPr>
                <w:sz w:val="13"/>
              </w:rPr>
            </w:pPr>
            <w:r w:rsidRPr="00B87054">
              <w:rPr>
                <w:sz w:val="13"/>
              </w:rPr>
              <w:t>0,00</w:t>
            </w:r>
          </w:p>
        </w:tc>
        <w:tc>
          <w:tcPr>
            <w:tcW w:w="241" w:type="pct"/>
            <w:gridSpan w:val="2"/>
            <w:shd w:val="clear" w:color="auto" w:fill="auto"/>
            <w:vAlign w:val="bottom"/>
          </w:tcPr>
          <w:p w14:paraId="5D06BC9F"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667F0450" w14:textId="77777777" w:rsidR="00704AF5" w:rsidRPr="00B87054" w:rsidRDefault="00704AF5" w:rsidP="0019279D">
            <w:pPr>
              <w:snapToGrid w:val="0"/>
              <w:jc w:val="center"/>
              <w:rPr>
                <w:sz w:val="13"/>
              </w:rPr>
            </w:pPr>
            <w:r w:rsidRPr="00B87054">
              <w:rPr>
                <w:sz w:val="13"/>
              </w:rPr>
              <w:t>0,00</w:t>
            </w:r>
          </w:p>
        </w:tc>
        <w:tc>
          <w:tcPr>
            <w:tcW w:w="241" w:type="pct"/>
            <w:gridSpan w:val="2"/>
            <w:shd w:val="clear" w:color="auto" w:fill="auto"/>
            <w:vAlign w:val="bottom"/>
          </w:tcPr>
          <w:p w14:paraId="31D56820" w14:textId="77777777" w:rsidR="00704AF5" w:rsidRPr="00B87054" w:rsidRDefault="00704AF5" w:rsidP="00A65B27">
            <w:pPr>
              <w:snapToGrid w:val="0"/>
              <w:jc w:val="center"/>
              <w:rPr>
                <w:sz w:val="13"/>
              </w:rPr>
            </w:pPr>
            <w:r w:rsidRPr="00B87054">
              <w:rPr>
                <w:sz w:val="13"/>
              </w:rPr>
              <w:t>0,00</w:t>
            </w:r>
          </w:p>
        </w:tc>
        <w:tc>
          <w:tcPr>
            <w:tcW w:w="299" w:type="pct"/>
            <w:shd w:val="clear" w:color="auto" w:fill="auto"/>
            <w:vAlign w:val="bottom"/>
          </w:tcPr>
          <w:p w14:paraId="63085F27" w14:textId="77777777" w:rsidR="00704AF5" w:rsidRPr="00B87054" w:rsidRDefault="00704AF5" w:rsidP="00A65B27">
            <w:pPr>
              <w:snapToGrid w:val="0"/>
              <w:jc w:val="center"/>
              <w:rPr>
                <w:sz w:val="13"/>
              </w:rPr>
            </w:pPr>
            <w:r w:rsidRPr="00B87054">
              <w:rPr>
                <w:sz w:val="13"/>
              </w:rPr>
              <w:t>0,00</w:t>
            </w:r>
          </w:p>
        </w:tc>
        <w:tc>
          <w:tcPr>
            <w:tcW w:w="284" w:type="pct"/>
            <w:shd w:val="clear" w:color="auto" w:fill="auto"/>
            <w:vAlign w:val="bottom"/>
          </w:tcPr>
          <w:p w14:paraId="5337389A" w14:textId="77777777" w:rsidR="00704AF5" w:rsidRPr="00B87054" w:rsidRDefault="00704AF5" w:rsidP="0019279D">
            <w:pPr>
              <w:snapToGrid w:val="0"/>
              <w:jc w:val="center"/>
              <w:rPr>
                <w:sz w:val="13"/>
              </w:rPr>
            </w:pPr>
            <w:r w:rsidRPr="00B87054">
              <w:rPr>
                <w:sz w:val="13"/>
              </w:rPr>
              <w:t>0,00</w:t>
            </w:r>
          </w:p>
        </w:tc>
        <w:tc>
          <w:tcPr>
            <w:tcW w:w="240" w:type="pct"/>
            <w:shd w:val="clear" w:color="auto" w:fill="auto"/>
            <w:vAlign w:val="bottom"/>
          </w:tcPr>
          <w:p w14:paraId="08835932" w14:textId="77777777" w:rsidR="00704AF5" w:rsidRPr="00B87054" w:rsidRDefault="00704AF5" w:rsidP="00A65B27">
            <w:pPr>
              <w:snapToGrid w:val="0"/>
              <w:jc w:val="center"/>
              <w:rPr>
                <w:sz w:val="13"/>
              </w:rPr>
            </w:pPr>
            <w:r w:rsidRPr="00B87054">
              <w:rPr>
                <w:sz w:val="13"/>
              </w:rPr>
              <w:t>0,00</w:t>
            </w:r>
          </w:p>
        </w:tc>
      </w:tr>
      <w:tr w:rsidR="00151131" w:rsidRPr="00B87054" w14:paraId="1EC0DA83" w14:textId="77777777" w:rsidTr="00736D31">
        <w:trPr>
          <w:trHeight w:val="525"/>
        </w:trPr>
        <w:tc>
          <w:tcPr>
            <w:tcW w:w="169" w:type="pct"/>
            <w:tcBorders>
              <w:top w:val="single" w:sz="4" w:space="0" w:color="000000"/>
              <w:left w:val="single" w:sz="4" w:space="0" w:color="000000"/>
              <w:bottom w:val="single" w:sz="4" w:space="0" w:color="000000"/>
              <w:right w:val="single" w:sz="4" w:space="0" w:color="000000"/>
            </w:tcBorders>
          </w:tcPr>
          <w:p w14:paraId="7E9FDE5E" w14:textId="77777777" w:rsidR="00151131" w:rsidRPr="00B87054" w:rsidRDefault="00151131" w:rsidP="006F4612">
            <w:pPr>
              <w:snapToGrid w:val="0"/>
              <w:rPr>
                <w:b/>
                <w:sz w:val="13"/>
              </w:rPr>
            </w:pPr>
            <w:r w:rsidRPr="00B87054">
              <w:rPr>
                <w:b/>
                <w:sz w:val="13"/>
              </w:rPr>
              <w:t>(8)</w:t>
            </w:r>
          </w:p>
        </w:tc>
        <w:tc>
          <w:tcPr>
            <w:tcW w:w="225" w:type="pct"/>
            <w:tcBorders>
              <w:top w:val="single" w:sz="4" w:space="0" w:color="000000"/>
              <w:left w:val="single" w:sz="4" w:space="0" w:color="000000"/>
              <w:bottom w:val="single" w:sz="4" w:space="0" w:color="000000"/>
              <w:right w:val="single" w:sz="4" w:space="0" w:color="000000"/>
            </w:tcBorders>
          </w:tcPr>
          <w:p w14:paraId="5622C50B" w14:textId="77777777" w:rsidR="00151131" w:rsidRPr="00B87054" w:rsidRDefault="00151131" w:rsidP="006F4612">
            <w:pPr>
              <w:snapToGrid w:val="0"/>
              <w:rPr>
                <w:b/>
                <w:sz w:val="13"/>
                <w:szCs w:val="13"/>
              </w:rPr>
            </w:pPr>
          </w:p>
        </w:tc>
        <w:tc>
          <w:tcPr>
            <w:tcW w:w="270" w:type="pct"/>
            <w:tcBorders>
              <w:top w:val="single" w:sz="4" w:space="0" w:color="000000"/>
              <w:left w:val="single" w:sz="4" w:space="0" w:color="000000"/>
              <w:bottom w:val="single" w:sz="4" w:space="0" w:color="000000"/>
              <w:right w:val="single" w:sz="4" w:space="0" w:color="000000"/>
            </w:tcBorders>
            <w:shd w:val="clear" w:color="auto" w:fill="auto"/>
          </w:tcPr>
          <w:p w14:paraId="0EEE0B72" w14:textId="77777777" w:rsidR="00151131" w:rsidRPr="00B87054" w:rsidDel="00A35EAD" w:rsidRDefault="00151131" w:rsidP="006F4612">
            <w:pPr>
              <w:snapToGrid w:val="0"/>
              <w:rPr>
                <w:b/>
                <w:sz w:val="13"/>
              </w:rPr>
            </w:pPr>
            <w:r w:rsidRPr="00B87054">
              <w:rPr>
                <w:b/>
                <w:sz w:val="13"/>
              </w:rPr>
              <w:t>Общо</w:t>
            </w:r>
          </w:p>
        </w:tc>
        <w:tc>
          <w:tcPr>
            <w:tcW w:w="273" w:type="pct"/>
            <w:tcBorders>
              <w:top w:val="single" w:sz="4" w:space="0" w:color="000000"/>
              <w:left w:val="single" w:sz="4" w:space="0" w:color="000000"/>
              <w:bottom w:val="single" w:sz="4" w:space="0" w:color="000000"/>
              <w:right w:val="single" w:sz="4" w:space="0" w:color="000000"/>
            </w:tcBorders>
            <w:shd w:val="clear" w:color="auto" w:fill="auto"/>
            <w:vAlign w:val="bottom"/>
          </w:tcPr>
          <w:p w14:paraId="5D39BCB9" w14:textId="77777777" w:rsidR="00151131" w:rsidRPr="00B87054" w:rsidRDefault="00151131" w:rsidP="00876E4E">
            <w:pPr>
              <w:snapToGrid w:val="0"/>
              <w:jc w:val="center"/>
              <w:rPr>
                <w:sz w:val="13"/>
              </w:rPr>
            </w:pPr>
            <w:r w:rsidRPr="00B87054">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0B09FAC6" w14:textId="77777777" w:rsidR="00151131" w:rsidRPr="00B87054" w:rsidRDefault="00151131" w:rsidP="00876E4E">
            <w:pPr>
              <w:snapToGrid w:val="0"/>
              <w:jc w:val="center"/>
              <w:rPr>
                <w:sz w:val="13"/>
              </w:rPr>
            </w:pPr>
            <w:r w:rsidRPr="00B87054">
              <w:rPr>
                <w:sz w:val="13"/>
              </w:rPr>
              <w:t>0,00</w:t>
            </w:r>
          </w:p>
        </w:tc>
        <w:tc>
          <w:tcPr>
            <w:tcW w:w="242"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8E6312F" w14:textId="77777777" w:rsidR="00151131" w:rsidRPr="00B87054" w:rsidRDefault="00151131" w:rsidP="00876E4E">
            <w:pPr>
              <w:snapToGrid w:val="0"/>
              <w:jc w:val="center"/>
              <w:rPr>
                <w:sz w:val="13"/>
              </w:rPr>
            </w:pPr>
            <w:r w:rsidRPr="00B87054">
              <w:rPr>
                <w:sz w:val="13"/>
              </w:rPr>
              <w:t>0,00</w:t>
            </w:r>
          </w:p>
        </w:tc>
        <w:tc>
          <w:tcPr>
            <w:tcW w:w="298" w:type="pct"/>
            <w:tcBorders>
              <w:top w:val="single" w:sz="4" w:space="0" w:color="000000"/>
              <w:left w:val="single" w:sz="4" w:space="0" w:color="000000"/>
              <w:bottom w:val="single" w:sz="4" w:space="0" w:color="000000"/>
              <w:right w:val="single" w:sz="4" w:space="0" w:color="000000"/>
            </w:tcBorders>
            <w:shd w:val="clear" w:color="auto" w:fill="auto"/>
            <w:vAlign w:val="bottom"/>
          </w:tcPr>
          <w:p w14:paraId="51F994D7" w14:textId="77777777" w:rsidR="00151131" w:rsidRPr="00B87054" w:rsidRDefault="00151131" w:rsidP="00876E4E">
            <w:pPr>
              <w:snapToGrid w:val="0"/>
              <w:jc w:val="center"/>
              <w:rPr>
                <w:sz w:val="13"/>
              </w:rPr>
            </w:pPr>
            <w:r w:rsidRPr="00B87054">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ECFE1DB" w14:textId="77777777" w:rsidR="00151131" w:rsidRPr="00B87054" w:rsidRDefault="00151131" w:rsidP="00876E4E">
            <w:pPr>
              <w:snapToGrid w:val="0"/>
              <w:jc w:val="center"/>
              <w:rPr>
                <w:sz w:val="13"/>
              </w:rPr>
            </w:pPr>
            <w:r w:rsidRPr="00B87054">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8188206" w14:textId="77777777" w:rsidR="00151131" w:rsidRPr="00B87054" w:rsidRDefault="00151131" w:rsidP="00876E4E">
            <w:pPr>
              <w:snapToGrid w:val="0"/>
              <w:jc w:val="center"/>
              <w:rPr>
                <w:sz w:val="13"/>
              </w:rPr>
            </w:pPr>
            <w:r w:rsidRPr="00B87054">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F40F693" w14:textId="77777777" w:rsidR="00151131" w:rsidRPr="00B87054" w:rsidRDefault="00151131" w:rsidP="00876E4E">
            <w:pPr>
              <w:snapToGrid w:val="0"/>
              <w:jc w:val="center"/>
              <w:rPr>
                <w:sz w:val="13"/>
              </w:rPr>
            </w:pPr>
            <w:r w:rsidRPr="00B87054">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A402971" w14:textId="77777777" w:rsidR="00151131" w:rsidRPr="00B87054" w:rsidRDefault="00151131" w:rsidP="00876E4E">
            <w:pPr>
              <w:snapToGrid w:val="0"/>
              <w:jc w:val="center"/>
              <w:rPr>
                <w:sz w:val="13"/>
              </w:rPr>
            </w:pPr>
            <w:r w:rsidRPr="00B87054">
              <w:rPr>
                <w:sz w:val="13"/>
              </w:rPr>
              <w:t>0,00</w:t>
            </w:r>
          </w:p>
        </w:tc>
        <w:tc>
          <w:tcPr>
            <w:tcW w:w="241" w:type="pct"/>
            <w:tcBorders>
              <w:top w:val="single" w:sz="4" w:space="0" w:color="000000"/>
              <w:left w:val="single" w:sz="4" w:space="0" w:color="000000"/>
              <w:bottom w:val="single" w:sz="4" w:space="0" w:color="000000"/>
              <w:right w:val="single" w:sz="4" w:space="0" w:color="000000"/>
            </w:tcBorders>
            <w:shd w:val="clear" w:color="auto" w:fill="auto"/>
            <w:vAlign w:val="bottom"/>
          </w:tcPr>
          <w:p w14:paraId="2A8284D5" w14:textId="77777777" w:rsidR="00151131" w:rsidRPr="00B87054" w:rsidRDefault="00151131" w:rsidP="00876E4E">
            <w:pPr>
              <w:snapToGrid w:val="0"/>
              <w:jc w:val="center"/>
              <w:rPr>
                <w:sz w:val="13"/>
              </w:rPr>
            </w:pPr>
            <w:r w:rsidRPr="00B87054">
              <w:rPr>
                <w:sz w:val="13"/>
              </w:rPr>
              <w:t>0,00</w:t>
            </w:r>
          </w:p>
        </w:tc>
        <w:tc>
          <w:tcPr>
            <w:tcW w:w="30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C2E9C5E" w14:textId="77777777" w:rsidR="00151131" w:rsidRPr="00B87054" w:rsidRDefault="00151131" w:rsidP="00876E4E">
            <w:pPr>
              <w:snapToGrid w:val="0"/>
              <w:jc w:val="center"/>
              <w:rPr>
                <w:sz w:val="13"/>
              </w:rPr>
            </w:pPr>
            <w:r w:rsidRPr="00B87054">
              <w:rPr>
                <w:sz w:val="13"/>
              </w:rPr>
              <w:t>0,00</w:t>
            </w:r>
          </w:p>
        </w:tc>
        <w:tc>
          <w:tcPr>
            <w:tcW w:w="241" w:type="pct"/>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5331BCCE" w14:textId="77777777" w:rsidR="00151131" w:rsidRPr="00B87054" w:rsidRDefault="00151131" w:rsidP="00876E4E">
            <w:pPr>
              <w:snapToGrid w:val="0"/>
              <w:jc w:val="center"/>
              <w:rPr>
                <w:sz w:val="13"/>
              </w:rPr>
            </w:pPr>
            <w:r w:rsidRPr="00B87054">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6251203" w14:textId="77777777" w:rsidR="00151131" w:rsidRPr="00B87054" w:rsidRDefault="00151131" w:rsidP="00876E4E">
            <w:pPr>
              <w:snapToGrid w:val="0"/>
              <w:jc w:val="center"/>
              <w:rPr>
                <w:sz w:val="13"/>
              </w:rPr>
            </w:pPr>
            <w:r w:rsidRPr="00B87054">
              <w:rPr>
                <w:sz w:val="13"/>
              </w:rPr>
              <w:t>0,00</w:t>
            </w:r>
          </w:p>
        </w:tc>
        <w:tc>
          <w:tcPr>
            <w:tcW w:w="241" w:type="pct"/>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730DB80" w14:textId="77777777" w:rsidR="00151131" w:rsidRPr="00B87054" w:rsidRDefault="00151131" w:rsidP="00876E4E">
            <w:pPr>
              <w:snapToGrid w:val="0"/>
              <w:jc w:val="center"/>
              <w:rPr>
                <w:sz w:val="13"/>
              </w:rPr>
            </w:pPr>
            <w:r w:rsidRPr="00B87054">
              <w:rPr>
                <w:sz w:val="13"/>
              </w:rPr>
              <w:t>0,00</w:t>
            </w:r>
          </w:p>
        </w:tc>
        <w:tc>
          <w:tcPr>
            <w:tcW w:w="299" w:type="pct"/>
            <w:tcBorders>
              <w:top w:val="single" w:sz="4" w:space="0" w:color="000000"/>
              <w:left w:val="single" w:sz="4" w:space="0" w:color="000000"/>
              <w:bottom w:val="single" w:sz="4" w:space="0" w:color="000000"/>
              <w:right w:val="single" w:sz="4" w:space="0" w:color="000000"/>
            </w:tcBorders>
            <w:shd w:val="clear" w:color="auto" w:fill="auto"/>
            <w:vAlign w:val="bottom"/>
          </w:tcPr>
          <w:p w14:paraId="3861923F" w14:textId="77777777" w:rsidR="00151131" w:rsidRPr="00B87054" w:rsidRDefault="00151131" w:rsidP="00876E4E">
            <w:pPr>
              <w:snapToGrid w:val="0"/>
              <w:jc w:val="center"/>
              <w:rPr>
                <w:sz w:val="13"/>
              </w:rPr>
            </w:pPr>
            <w:r w:rsidRPr="00B87054">
              <w:rPr>
                <w:sz w:val="13"/>
              </w:rPr>
              <w:t>0,00</w:t>
            </w:r>
          </w:p>
        </w:tc>
        <w:tc>
          <w:tcPr>
            <w:tcW w:w="284"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2343F13" w14:textId="77777777" w:rsidR="00151131" w:rsidRPr="00B87054" w:rsidRDefault="00151131" w:rsidP="00876E4E">
            <w:pPr>
              <w:snapToGrid w:val="0"/>
              <w:jc w:val="center"/>
              <w:rPr>
                <w:sz w:val="13"/>
              </w:rPr>
            </w:pPr>
            <w:r w:rsidRPr="00B87054">
              <w:rPr>
                <w:sz w:val="13"/>
              </w:rPr>
              <w:t>0,00</w:t>
            </w:r>
          </w:p>
        </w:tc>
        <w:tc>
          <w:tcPr>
            <w:tcW w:w="24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79647A9D" w14:textId="77777777" w:rsidR="00151131" w:rsidRPr="00B87054" w:rsidRDefault="00151131" w:rsidP="00876E4E">
            <w:pPr>
              <w:snapToGrid w:val="0"/>
              <w:jc w:val="center"/>
              <w:rPr>
                <w:sz w:val="13"/>
              </w:rPr>
            </w:pPr>
            <w:r w:rsidRPr="00B87054">
              <w:rPr>
                <w:sz w:val="13"/>
              </w:rPr>
              <w:t>0,00</w:t>
            </w:r>
          </w:p>
        </w:tc>
      </w:tr>
      <w:tr w:rsidR="002057BE" w:rsidRPr="00B87054" w14:paraId="4C7B36CE" w14:textId="77777777" w:rsidTr="00736D31">
        <w:trPr>
          <w:trHeight w:val="525"/>
        </w:trPr>
        <w:tc>
          <w:tcPr>
            <w:tcW w:w="169" w:type="pct"/>
          </w:tcPr>
          <w:p w14:paraId="678BA8A2" w14:textId="77777777" w:rsidR="002057BE" w:rsidRPr="00B87054" w:rsidRDefault="002057BE" w:rsidP="00F042B6">
            <w:pPr>
              <w:snapToGrid w:val="0"/>
              <w:rPr>
                <w:b/>
                <w:sz w:val="13"/>
                <w:szCs w:val="13"/>
              </w:rPr>
            </w:pPr>
            <w:r w:rsidRPr="00B87054">
              <w:rPr>
                <w:b/>
                <w:sz w:val="13"/>
              </w:rPr>
              <w:t>(9)</w:t>
            </w:r>
          </w:p>
        </w:tc>
        <w:tc>
          <w:tcPr>
            <w:tcW w:w="225" w:type="pct"/>
          </w:tcPr>
          <w:p w14:paraId="73D12EE8" w14:textId="77777777" w:rsidR="002057BE" w:rsidRPr="00B87054" w:rsidRDefault="002057BE" w:rsidP="00F042B6">
            <w:pPr>
              <w:snapToGrid w:val="0"/>
              <w:rPr>
                <w:b/>
                <w:sz w:val="16"/>
                <w:szCs w:val="16"/>
              </w:rPr>
            </w:pPr>
            <w:r w:rsidRPr="00B87054">
              <w:rPr>
                <w:b/>
                <w:sz w:val="16"/>
              </w:rPr>
              <w:t>Специално разпределени средства за ИМЗ</w:t>
            </w:r>
          </w:p>
        </w:tc>
        <w:tc>
          <w:tcPr>
            <w:tcW w:w="270" w:type="pct"/>
            <w:shd w:val="clear" w:color="auto" w:fill="auto"/>
            <w:vAlign w:val="center"/>
          </w:tcPr>
          <w:p w14:paraId="3B01753D" w14:textId="77777777" w:rsidR="002057BE" w:rsidRPr="00B87054" w:rsidRDefault="002057BE" w:rsidP="002B01A1">
            <w:pPr>
              <w:snapToGrid w:val="0"/>
              <w:jc w:val="left"/>
              <w:rPr>
                <w:b/>
                <w:sz w:val="13"/>
                <w:szCs w:val="13"/>
              </w:rPr>
            </w:pPr>
            <w:r w:rsidRPr="00B87054">
              <w:rPr>
                <w:b/>
                <w:sz w:val="13"/>
              </w:rPr>
              <w:t>Не се прилага</w:t>
            </w:r>
          </w:p>
        </w:tc>
        <w:tc>
          <w:tcPr>
            <w:tcW w:w="273" w:type="pct"/>
            <w:shd w:val="clear" w:color="auto" w:fill="auto"/>
            <w:vAlign w:val="center"/>
          </w:tcPr>
          <w:p w14:paraId="41FB81D9" w14:textId="77777777" w:rsidR="002057BE" w:rsidRPr="00B87054" w:rsidRDefault="002057BE" w:rsidP="00A65B27">
            <w:pPr>
              <w:snapToGrid w:val="0"/>
              <w:jc w:val="center"/>
              <w:rPr>
                <w:b/>
                <w:sz w:val="16"/>
                <w:szCs w:val="16"/>
              </w:rPr>
            </w:pPr>
          </w:p>
        </w:tc>
        <w:tc>
          <w:tcPr>
            <w:tcW w:w="299" w:type="pct"/>
            <w:shd w:val="clear" w:color="auto" w:fill="auto"/>
            <w:vAlign w:val="center"/>
          </w:tcPr>
          <w:p w14:paraId="68B12FC1" w14:textId="77777777" w:rsidR="002057BE" w:rsidRPr="00B87054" w:rsidRDefault="002057BE" w:rsidP="00A65B27">
            <w:pPr>
              <w:snapToGrid w:val="0"/>
              <w:jc w:val="center"/>
              <w:rPr>
                <w:sz w:val="13"/>
              </w:rPr>
            </w:pPr>
            <w:r w:rsidRPr="00B87054">
              <w:rPr>
                <w:sz w:val="13"/>
              </w:rPr>
              <w:t>Не се прилага</w:t>
            </w:r>
          </w:p>
        </w:tc>
        <w:tc>
          <w:tcPr>
            <w:tcW w:w="242" w:type="pct"/>
            <w:shd w:val="clear" w:color="auto" w:fill="auto"/>
            <w:vAlign w:val="center"/>
          </w:tcPr>
          <w:p w14:paraId="7081FBB7" w14:textId="77777777" w:rsidR="002057BE" w:rsidRPr="00B87054" w:rsidRDefault="002057BE" w:rsidP="00A65B27">
            <w:pPr>
              <w:snapToGrid w:val="0"/>
              <w:jc w:val="center"/>
              <w:rPr>
                <w:sz w:val="13"/>
              </w:rPr>
            </w:pPr>
          </w:p>
        </w:tc>
        <w:tc>
          <w:tcPr>
            <w:tcW w:w="298" w:type="pct"/>
            <w:shd w:val="clear" w:color="auto" w:fill="auto"/>
            <w:vAlign w:val="center"/>
          </w:tcPr>
          <w:p w14:paraId="45A29E4E" w14:textId="77777777" w:rsidR="002057BE" w:rsidRPr="00B87054" w:rsidRDefault="002057BE" w:rsidP="00A65B27">
            <w:pPr>
              <w:snapToGrid w:val="0"/>
              <w:jc w:val="center"/>
              <w:rPr>
                <w:sz w:val="13"/>
              </w:rPr>
            </w:pPr>
            <w:r w:rsidRPr="00B87054">
              <w:rPr>
                <w:sz w:val="13"/>
              </w:rPr>
              <w:t>Не се прилага</w:t>
            </w:r>
          </w:p>
        </w:tc>
        <w:tc>
          <w:tcPr>
            <w:tcW w:w="241" w:type="pct"/>
            <w:shd w:val="clear" w:color="auto" w:fill="auto"/>
            <w:vAlign w:val="center"/>
          </w:tcPr>
          <w:p w14:paraId="0A9FF5E0" w14:textId="77777777" w:rsidR="002057BE" w:rsidRPr="00B87054" w:rsidRDefault="002057BE" w:rsidP="00A65B27">
            <w:pPr>
              <w:snapToGrid w:val="0"/>
              <w:jc w:val="center"/>
              <w:rPr>
                <w:sz w:val="13"/>
              </w:rPr>
            </w:pPr>
            <w:r w:rsidRPr="00B87054">
              <w:rPr>
                <w:sz w:val="13"/>
              </w:rPr>
              <w:t>Не се прилага</w:t>
            </w:r>
          </w:p>
        </w:tc>
        <w:tc>
          <w:tcPr>
            <w:tcW w:w="299" w:type="pct"/>
            <w:shd w:val="clear" w:color="auto" w:fill="auto"/>
            <w:vAlign w:val="center"/>
          </w:tcPr>
          <w:p w14:paraId="35A83631" w14:textId="77777777" w:rsidR="002057BE" w:rsidRPr="00B87054" w:rsidRDefault="002057BE" w:rsidP="00A65B27">
            <w:pPr>
              <w:snapToGrid w:val="0"/>
              <w:jc w:val="center"/>
              <w:rPr>
                <w:sz w:val="13"/>
              </w:rPr>
            </w:pPr>
            <w:r w:rsidRPr="00B87054">
              <w:rPr>
                <w:sz w:val="13"/>
              </w:rPr>
              <w:t>Не се прилага</w:t>
            </w:r>
          </w:p>
        </w:tc>
        <w:tc>
          <w:tcPr>
            <w:tcW w:w="241" w:type="pct"/>
            <w:shd w:val="clear" w:color="auto" w:fill="auto"/>
            <w:vAlign w:val="center"/>
          </w:tcPr>
          <w:p w14:paraId="1133C8E6" w14:textId="77777777" w:rsidR="002057BE" w:rsidRPr="00B87054" w:rsidRDefault="002057BE" w:rsidP="00A65B27">
            <w:pPr>
              <w:snapToGrid w:val="0"/>
              <w:jc w:val="center"/>
              <w:rPr>
                <w:sz w:val="13"/>
              </w:rPr>
            </w:pPr>
            <w:r w:rsidRPr="00B87054">
              <w:rPr>
                <w:sz w:val="13"/>
              </w:rPr>
              <w:t>Не се прилага</w:t>
            </w:r>
          </w:p>
        </w:tc>
        <w:tc>
          <w:tcPr>
            <w:tcW w:w="299" w:type="pct"/>
            <w:shd w:val="clear" w:color="auto" w:fill="auto"/>
            <w:vAlign w:val="center"/>
          </w:tcPr>
          <w:p w14:paraId="0AAEE3E5" w14:textId="77777777" w:rsidR="002057BE" w:rsidRPr="00B87054" w:rsidRDefault="002057BE" w:rsidP="00A65B27">
            <w:pPr>
              <w:snapToGrid w:val="0"/>
              <w:jc w:val="center"/>
              <w:rPr>
                <w:sz w:val="13"/>
              </w:rPr>
            </w:pPr>
            <w:r w:rsidRPr="00B87054">
              <w:rPr>
                <w:sz w:val="13"/>
              </w:rPr>
              <w:t>Не се прилага</w:t>
            </w:r>
          </w:p>
        </w:tc>
        <w:tc>
          <w:tcPr>
            <w:tcW w:w="241" w:type="pct"/>
            <w:shd w:val="clear" w:color="auto" w:fill="auto"/>
            <w:vAlign w:val="center"/>
          </w:tcPr>
          <w:p w14:paraId="72696E7A" w14:textId="77777777" w:rsidR="002057BE" w:rsidRPr="00B87054" w:rsidRDefault="002057BE" w:rsidP="00A65B27">
            <w:pPr>
              <w:snapToGrid w:val="0"/>
              <w:jc w:val="center"/>
              <w:rPr>
                <w:sz w:val="13"/>
              </w:rPr>
            </w:pPr>
            <w:r w:rsidRPr="00B87054">
              <w:rPr>
                <w:sz w:val="13"/>
              </w:rPr>
              <w:t>Не се прилага</w:t>
            </w:r>
          </w:p>
        </w:tc>
        <w:tc>
          <w:tcPr>
            <w:tcW w:w="300" w:type="pct"/>
            <w:shd w:val="clear" w:color="auto" w:fill="auto"/>
            <w:vAlign w:val="center"/>
          </w:tcPr>
          <w:p w14:paraId="51C0378E" w14:textId="77777777" w:rsidR="002057BE" w:rsidRPr="00B87054" w:rsidRDefault="002057BE" w:rsidP="00A65B27">
            <w:pPr>
              <w:snapToGrid w:val="0"/>
              <w:jc w:val="center"/>
              <w:rPr>
                <w:sz w:val="13"/>
              </w:rPr>
            </w:pPr>
            <w:r w:rsidRPr="00B87054">
              <w:rPr>
                <w:sz w:val="13"/>
              </w:rPr>
              <w:t>Не се прилага</w:t>
            </w:r>
          </w:p>
        </w:tc>
        <w:tc>
          <w:tcPr>
            <w:tcW w:w="241" w:type="pct"/>
            <w:gridSpan w:val="2"/>
            <w:shd w:val="clear" w:color="auto" w:fill="auto"/>
            <w:vAlign w:val="center"/>
          </w:tcPr>
          <w:p w14:paraId="56201887" w14:textId="77777777" w:rsidR="002057BE" w:rsidRPr="00B87054" w:rsidRDefault="002057BE" w:rsidP="00A65B27">
            <w:pPr>
              <w:snapToGrid w:val="0"/>
              <w:jc w:val="center"/>
              <w:rPr>
                <w:sz w:val="13"/>
              </w:rPr>
            </w:pPr>
            <w:r w:rsidRPr="00B87054">
              <w:rPr>
                <w:sz w:val="13"/>
              </w:rPr>
              <w:t>Не се прилага</w:t>
            </w:r>
          </w:p>
        </w:tc>
        <w:tc>
          <w:tcPr>
            <w:tcW w:w="299" w:type="pct"/>
            <w:shd w:val="clear" w:color="auto" w:fill="auto"/>
            <w:vAlign w:val="center"/>
          </w:tcPr>
          <w:p w14:paraId="2859D9FF" w14:textId="77777777" w:rsidR="002057BE" w:rsidRPr="00B87054" w:rsidRDefault="002057BE" w:rsidP="00A65B27">
            <w:pPr>
              <w:snapToGrid w:val="0"/>
              <w:jc w:val="center"/>
              <w:rPr>
                <w:sz w:val="13"/>
              </w:rPr>
            </w:pPr>
          </w:p>
        </w:tc>
        <w:tc>
          <w:tcPr>
            <w:tcW w:w="241" w:type="pct"/>
            <w:gridSpan w:val="2"/>
            <w:shd w:val="clear" w:color="auto" w:fill="auto"/>
            <w:vAlign w:val="center"/>
          </w:tcPr>
          <w:p w14:paraId="1A0CD525" w14:textId="77777777" w:rsidR="002057BE" w:rsidRPr="00B87054" w:rsidRDefault="002057BE" w:rsidP="00A65B27">
            <w:pPr>
              <w:snapToGrid w:val="0"/>
              <w:jc w:val="center"/>
              <w:rPr>
                <w:sz w:val="13"/>
              </w:rPr>
            </w:pPr>
            <w:r w:rsidRPr="00B87054">
              <w:rPr>
                <w:sz w:val="13"/>
              </w:rPr>
              <w:t>Не се прилага</w:t>
            </w:r>
          </w:p>
        </w:tc>
        <w:tc>
          <w:tcPr>
            <w:tcW w:w="299" w:type="pct"/>
            <w:shd w:val="clear" w:color="auto" w:fill="auto"/>
            <w:vAlign w:val="center"/>
          </w:tcPr>
          <w:p w14:paraId="7959A72F" w14:textId="77777777" w:rsidR="002057BE" w:rsidRPr="00B87054" w:rsidRDefault="002057BE" w:rsidP="00A65B27">
            <w:pPr>
              <w:snapToGrid w:val="0"/>
              <w:jc w:val="center"/>
              <w:rPr>
                <w:sz w:val="13"/>
              </w:rPr>
            </w:pPr>
            <w:r w:rsidRPr="00B87054">
              <w:rPr>
                <w:sz w:val="13"/>
              </w:rPr>
              <w:t>Не се прилага</w:t>
            </w:r>
          </w:p>
        </w:tc>
        <w:tc>
          <w:tcPr>
            <w:tcW w:w="284" w:type="pct"/>
            <w:shd w:val="clear" w:color="auto" w:fill="auto"/>
            <w:vAlign w:val="center"/>
          </w:tcPr>
          <w:p w14:paraId="7F6F9F7F" w14:textId="77777777" w:rsidR="002057BE" w:rsidRPr="00B87054" w:rsidRDefault="002057BE" w:rsidP="00A65B27">
            <w:pPr>
              <w:jc w:val="center"/>
              <w:rPr>
                <w:sz w:val="13"/>
              </w:rPr>
            </w:pPr>
          </w:p>
        </w:tc>
        <w:tc>
          <w:tcPr>
            <w:tcW w:w="240" w:type="pct"/>
            <w:shd w:val="clear" w:color="auto" w:fill="auto"/>
            <w:vAlign w:val="center"/>
          </w:tcPr>
          <w:p w14:paraId="7846BADA" w14:textId="77777777" w:rsidR="002057BE" w:rsidRPr="00B87054" w:rsidRDefault="002057BE" w:rsidP="00A65B27">
            <w:pPr>
              <w:jc w:val="center"/>
              <w:rPr>
                <w:sz w:val="13"/>
              </w:rPr>
            </w:pPr>
            <w:r w:rsidRPr="00B87054">
              <w:rPr>
                <w:sz w:val="13"/>
              </w:rPr>
              <w:t>Не се прилага</w:t>
            </w:r>
          </w:p>
        </w:tc>
      </w:tr>
      <w:tr w:rsidR="00174FAA" w:rsidRPr="00B87054" w14:paraId="39677A28" w14:textId="77777777" w:rsidTr="00845B0B">
        <w:trPr>
          <w:trHeight w:val="487"/>
        </w:trPr>
        <w:tc>
          <w:tcPr>
            <w:tcW w:w="169" w:type="pct"/>
          </w:tcPr>
          <w:p w14:paraId="2DF24F2F" w14:textId="77777777" w:rsidR="00174FAA" w:rsidRPr="00B87054" w:rsidRDefault="00174FAA" w:rsidP="00F042B6">
            <w:pPr>
              <w:snapToGrid w:val="0"/>
              <w:rPr>
                <w:b/>
                <w:sz w:val="13"/>
                <w:szCs w:val="13"/>
              </w:rPr>
            </w:pPr>
            <w:r w:rsidRPr="00B87054">
              <w:rPr>
                <w:b/>
                <w:sz w:val="13"/>
              </w:rPr>
              <w:t>(10)</w:t>
            </w:r>
          </w:p>
        </w:tc>
        <w:tc>
          <w:tcPr>
            <w:tcW w:w="225" w:type="pct"/>
          </w:tcPr>
          <w:p w14:paraId="43D48974" w14:textId="77777777" w:rsidR="00174FAA" w:rsidRPr="00B87054" w:rsidRDefault="00174FAA" w:rsidP="0080168C">
            <w:pPr>
              <w:snapToGrid w:val="0"/>
              <w:spacing w:after="60"/>
              <w:rPr>
                <w:b/>
                <w:sz w:val="13"/>
                <w:szCs w:val="13"/>
              </w:rPr>
            </w:pPr>
            <w:r w:rsidRPr="00B87054">
              <w:rPr>
                <w:b/>
                <w:sz w:val="13"/>
              </w:rPr>
              <w:t>Кохезионен фонд</w:t>
            </w:r>
          </w:p>
        </w:tc>
        <w:tc>
          <w:tcPr>
            <w:tcW w:w="270" w:type="pct"/>
            <w:shd w:val="clear" w:color="auto" w:fill="auto"/>
          </w:tcPr>
          <w:p w14:paraId="4BA9F6A4" w14:textId="77777777" w:rsidR="00174FAA" w:rsidRPr="00B87054" w:rsidRDefault="00174FAA" w:rsidP="000B64D6">
            <w:pPr>
              <w:snapToGrid w:val="0"/>
              <w:jc w:val="left"/>
              <w:rPr>
                <w:b/>
                <w:sz w:val="13"/>
                <w:szCs w:val="13"/>
              </w:rPr>
            </w:pPr>
            <w:r w:rsidRPr="00B87054">
              <w:rPr>
                <w:b/>
                <w:sz w:val="13"/>
              </w:rPr>
              <w:t xml:space="preserve">Не се прилага </w:t>
            </w:r>
          </w:p>
        </w:tc>
        <w:tc>
          <w:tcPr>
            <w:tcW w:w="273" w:type="pct"/>
            <w:shd w:val="clear" w:color="auto" w:fill="auto"/>
            <w:vAlign w:val="bottom"/>
          </w:tcPr>
          <w:p w14:paraId="5267C0B4" w14:textId="77777777" w:rsidR="00174FAA" w:rsidRPr="00B87054" w:rsidRDefault="00174FAA" w:rsidP="000B64D6">
            <w:pPr>
              <w:jc w:val="center"/>
              <w:rPr>
                <w:color w:val="000000"/>
                <w:sz w:val="12"/>
                <w:szCs w:val="12"/>
              </w:rPr>
            </w:pPr>
            <w:r w:rsidRPr="00B87054">
              <w:rPr>
                <w:color w:val="000000"/>
                <w:sz w:val="12"/>
                <w:szCs w:val="12"/>
              </w:rPr>
              <w:t>0,00</w:t>
            </w:r>
          </w:p>
        </w:tc>
        <w:tc>
          <w:tcPr>
            <w:tcW w:w="299" w:type="pct"/>
            <w:shd w:val="clear" w:color="auto" w:fill="auto"/>
            <w:vAlign w:val="bottom"/>
          </w:tcPr>
          <w:p w14:paraId="71588C09" w14:textId="77777777" w:rsidR="00174FAA" w:rsidRPr="00B87054" w:rsidRDefault="00174FAA" w:rsidP="000B64D6">
            <w:pPr>
              <w:jc w:val="center"/>
              <w:rPr>
                <w:color w:val="000000"/>
                <w:sz w:val="12"/>
                <w:szCs w:val="12"/>
              </w:rPr>
            </w:pPr>
            <w:r w:rsidRPr="00B87054">
              <w:rPr>
                <w:color w:val="000000"/>
                <w:sz w:val="12"/>
                <w:szCs w:val="12"/>
              </w:rPr>
              <w:t>0,00</w:t>
            </w:r>
          </w:p>
        </w:tc>
        <w:tc>
          <w:tcPr>
            <w:tcW w:w="242" w:type="pct"/>
            <w:shd w:val="clear" w:color="auto" w:fill="auto"/>
            <w:vAlign w:val="bottom"/>
          </w:tcPr>
          <w:p w14:paraId="6D011C85" w14:textId="77777777" w:rsidR="00174FAA" w:rsidRPr="00B87054" w:rsidRDefault="00174FAA" w:rsidP="000B64D6">
            <w:pPr>
              <w:jc w:val="center"/>
              <w:rPr>
                <w:color w:val="000000"/>
                <w:sz w:val="12"/>
                <w:szCs w:val="12"/>
              </w:rPr>
            </w:pPr>
            <w:r w:rsidRPr="00B87054">
              <w:rPr>
                <w:color w:val="000000"/>
                <w:sz w:val="12"/>
                <w:szCs w:val="12"/>
              </w:rPr>
              <w:t>271 347 845</w:t>
            </w:r>
          </w:p>
        </w:tc>
        <w:tc>
          <w:tcPr>
            <w:tcW w:w="298" w:type="pct"/>
            <w:shd w:val="clear" w:color="auto" w:fill="auto"/>
            <w:vAlign w:val="bottom"/>
          </w:tcPr>
          <w:p w14:paraId="5EAFFFD8" w14:textId="77777777" w:rsidR="00174FAA" w:rsidRPr="00B87054" w:rsidRDefault="00174FAA" w:rsidP="000B64D6">
            <w:pPr>
              <w:jc w:val="center"/>
              <w:rPr>
                <w:color w:val="000000"/>
                <w:sz w:val="12"/>
                <w:szCs w:val="12"/>
              </w:rPr>
            </w:pPr>
            <w:r w:rsidRPr="00B87054">
              <w:rPr>
                <w:color w:val="000000"/>
                <w:sz w:val="12"/>
                <w:szCs w:val="12"/>
              </w:rPr>
              <w:t>17 320 075</w:t>
            </w:r>
          </w:p>
        </w:tc>
        <w:tc>
          <w:tcPr>
            <w:tcW w:w="241" w:type="pct"/>
            <w:shd w:val="clear" w:color="auto" w:fill="auto"/>
            <w:vAlign w:val="bottom"/>
          </w:tcPr>
          <w:p w14:paraId="20F6E01B" w14:textId="77777777" w:rsidR="00174FAA" w:rsidRPr="00B87054" w:rsidRDefault="00174FAA" w:rsidP="000B64D6">
            <w:pPr>
              <w:jc w:val="center"/>
              <w:rPr>
                <w:color w:val="000000"/>
                <w:sz w:val="12"/>
                <w:szCs w:val="12"/>
              </w:rPr>
            </w:pPr>
            <w:r w:rsidRPr="00B87054">
              <w:rPr>
                <w:color w:val="000000"/>
                <w:sz w:val="12"/>
                <w:szCs w:val="12"/>
              </w:rPr>
              <w:t>146 967 551</w:t>
            </w:r>
          </w:p>
        </w:tc>
        <w:tc>
          <w:tcPr>
            <w:tcW w:w="299" w:type="pct"/>
            <w:shd w:val="clear" w:color="auto" w:fill="auto"/>
            <w:vAlign w:val="bottom"/>
          </w:tcPr>
          <w:p w14:paraId="3A002F18" w14:textId="77777777" w:rsidR="00174FAA" w:rsidRPr="00B87054" w:rsidRDefault="00174FAA" w:rsidP="000B64D6">
            <w:pPr>
              <w:jc w:val="center"/>
              <w:rPr>
                <w:color w:val="000000"/>
                <w:sz w:val="12"/>
                <w:szCs w:val="12"/>
              </w:rPr>
            </w:pPr>
            <w:r w:rsidRPr="00B87054">
              <w:rPr>
                <w:color w:val="000000"/>
                <w:sz w:val="12"/>
                <w:szCs w:val="12"/>
              </w:rPr>
              <w:t>9 380 907</w:t>
            </w:r>
          </w:p>
        </w:tc>
        <w:tc>
          <w:tcPr>
            <w:tcW w:w="241" w:type="pct"/>
            <w:shd w:val="clear" w:color="auto" w:fill="auto"/>
            <w:vAlign w:val="bottom"/>
          </w:tcPr>
          <w:p w14:paraId="341B89E8" w14:textId="77777777" w:rsidR="00174FAA" w:rsidRPr="00B87054" w:rsidRDefault="00174FAA" w:rsidP="000B64D6">
            <w:pPr>
              <w:jc w:val="center"/>
              <w:rPr>
                <w:color w:val="000000"/>
                <w:sz w:val="12"/>
                <w:szCs w:val="12"/>
              </w:rPr>
            </w:pPr>
            <w:r w:rsidRPr="00B87054">
              <w:rPr>
                <w:color w:val="000000"/>
                <w:sz w:val="12"/>
                <w:szCs w:val="12"/>
              </w:rPr>
              <w:t>153 166 413</w:t>
            </w:r>
          </w:p>
        </w:tc>
        <w:tc>
          <w:tcPr>
            <w:tcW w:w="299" w:type="pct"/>
            <w:shd w:val="clear" w:color="auto" w:fill="auto"/>
            <w:vAlign w:val="bottom"/>
          </w:tcPr>
          <w:p w14:paraId="1F86491F" w14:textId="77777777" w:rsidR="00174FAA" w:rsidRPr="00B87054" w:rsidRDefault="00174FAA" w:rsidP="000B64D6">
            <w:pPr>
              <w:jc w:val="center"/>
              <w:rPr>
                <w:color w:val="000000"/>
                <w:sz w:val="12"/>
                <w:szCs w:val="12"/>
              </w:rPr>
            </w:pPr>
            <w:r w:rsidRPr="00B87054">
              <w:rPr>
                <w:color w:val="000000"/>
                <w:sz w:val="12"/>
                <w:szCs w:val="12"/>
              </w:rPr>
              <w:t>9 776 580</w:t>
            </w:r>
          </w:p>
        </w:tc>
        <w:tc>
          <w:tcPr>
            <w:tcW w:w="241" w:type="pct"/>
            <w:shd w:val="clear" w:color="auto" w:fill="auto"/>
            <w:vAlign w:val="bottom"/>
          </w:tcPr>
          <w:p w14:paraId="7DAFFACE" w14:textId="77777777" w:rsidR="00174FAA" w:rsidRPr="00B87054" w:rsidRDefault="00174FAA" w:rsidP="000B64D6">
            <w:pPr>
              <w:jc w:val="center"/>
              <w:rPr>
                <w:color w:val="000000"/>
                <w:sz w:val="12"/>
                <w:szCs w:val="12"/>
              </w:rPr>
            </w:pPr>
            <w:r w:rsidRPr="00B87054">
              <w:rPr>
                <w:color w:val="000000"/>
                <w:sz w:val="12"/>
                <w:szCs w:val="12"/>
              </w:rPr>
              <w:t>158 987 687</w:t>
            </w:r>
          </w:p>
        </w:tc>
        <w:tc>
          <w:tcPr>
            <w:tcW w:w="300" w:type="pct"/>
            <w:shd w:val="clear" w:color="auto" w:fill="auto"/>
            <w:vAlign w:val="bottom"/>
          </w:tcPr>
          <w:p w14:paraId="6335BB27" w14:textId="77777777" w:rsidR="00174FAA" w:rsidRPr="00B87054" w:rsidRDefault="00174FAA" w:rsidP="000B64D6">
            <w:pPr>
              <w:jc w:val="center"/>
              <w:rPr>
                <w:color w:val="000000"/>
                <w:sz w:val="12"/>
                <w:szCs w:val="12"/>
              </w:rPr>
            </w:pPr>
            <w:r w:rsidRPr="00B87054">
              <w:rPr>
                <w:color w:val="000000"/>
                <w:sz w:val="12"/>
                <w:szCs w:val="12"/>
              </w:rPr>
              <w:t>10 148 150</w:t>
            </w:r>
          </w:p>
        </w:tc>
        <w:tc>
          <w:tcPr>
            <w:tcW w:w="241" w:type="pct"/>
            <w:gridSpan w:val="2"/>
            <w:shd w:val="clear" w:color="auto" w:fill="auto"/>
            <w:vAlign w:val="bottom"/>
          </w:tcPr>
          <w:p w14:paraId="1F59ACFF" w14:textId="77777777" w:rsidR="00174FAA" w:rsidRPr="00B87054" w:rsidRDefault="00174FAA" w:rsidP="000B64D6">
            <w:pPr>
              <w:jc w:val="center"/>
              <w:rPr>
                <w:color w:val="000000"/>
                <w:sz w:val="12"/>
                <w:szCs w:val="12"/>
              </w:rPr>
            </w:pPr>
            <w:r w:rsidRPr="00B87054">
              <w:rPr>
                <w:color w:val="000000"/>
                <w:sz w:val="12"/>
                <w:szCs w:val="12"/>
              </w:rPr>
              <w:t>164 968 253</w:t>
            </w:r>
          </w:p>
        </w:tc>
        <w:tc>
          <w:tcPr>
            <w:tcW w:w="299" w:type="pct"/>
            <w:shd w:val="clear" w:color="auto" w:fill="auto"/>
            <w:vAlign w:val="bottom"/>
          </w:tcPr>
          <w:p w14:paraId="4E4E86B5" w14:textId="77777777" w:rsidR="00174FAA" w:rsidRPr="00B87054" w:rsidRDefault="00174FAA" w:rsidP="000B64D6">
            <w:pPr>
              <w:jc w:val="center"/>
              <w:rPr>
                <w:color w:val="000000"/>
                <w:sz w:val="12"/>
                <w:szCs w:val="12"/>
              </w:rPr>
            </w:pPr>
            <w:r w:rsidRPr="00B87054">
              <w:rPr>
                <w:color w:val="000000"/>
                <w:sz w:val="12"/>
                <w:szCs w:val="12"/>
              </w:rPr>
              <w:t>10 529 889</w:t>
            </w:r>
          </w:p>
        </w:tc>
        <w:tc>
          <w:tcPr>
            <w:tcW w:w="241" w:type="pct"/>
            <w:gridSpan w:val="2"/>
            <w:shd w:val="clear" w:color="auto" w:fill="auto"/>
            <w:vAlign w:val="bottom"/>
          </w:tcPr>
          <w:p w14:paraId="35929FF4" w14:textId="6564A3EE" w:rsidR="00174FAA" w:rsidRPr="00B87054" w:rsidRDefault="00453B3D" w:rsidP="000B64D6">
            <w:pPr>
              <w:jc w:val="center"/>
              <w:rPr>
                <w:color w:val="000000"/>
                <w:sz w:val="12"/>
                <w:szCs w:val="12"/>
              </w:rPr>
            </w:pPr>
            <w:r w:rsidRPr="00B059CE">
              <w:rPr>
                <w:color w:val="000000"/>
                <w:sz w:val="12"/>
                <w:szCs w:val="12"/>
              </w:rPr>
              <w:t>161 299 140</w:t>
            </w:r>
          </w:p>
        </w:tc>
        <w:tc>
          <w:tcPr>
            <w:tcW w:w="299" w:type="pct"/>
            <w:shd w:val="clear" w:color="auto" w:fill="auto"/>
            <w:vAlign w:val="bottom"/>
          </w:tcPr>
          <w:p w14:paraId="550F1115" w14:textId="77777777" w:rsidR="00174FAA" w:rsidRPr="00B87054" w:rsidRDefault="00174FAA" w:rsidP="00692D6E">
            <w:pPr>
              <w:jc w:val="center"/>
              <w:rPr>
                <w:color w:val="000000"/>
                <w:sz w:val="12"/>
                <w:szCs w:val="12"/>
              </w:rPr>
            </w:pPr>
            <w:r w:rsidRPr="00B87054">
              <w:rPr>
                <w:color w:val="000000"/>
                <w:sz w:val="12"/>
                <w:szCs w:val="12"/>
              </w:rPr>
              <w:t>10 861 592</w:t>
            </w:r>
          </w:p>
        </w:tc>
        <w:tc>
          <w:tcPr>
            <w:tcW w:w="284" w:type="pct"/>
            <w:shd w:val="clear" w:color="auto" w:fill="auto"/>
            <w:vAlign w:val="bottom"/>
          </w:tcPr>
          <w:p w14:paraId="3E0F2A5F" w14:textId="3A512998" w:rsidR="00174FAA" w:rsidRPr="00B87054" w:rsidRDefault="00453B3D" w:rsidP="00692D6E">
            <w:pPr>
              <w:jc w:val="center"/>
              <w:rPr>
                <w:color w:val="000000"/>
                <w:sz w:val="12"/>
                <w:szCs w:val="12"/>
              </w:rPr>
            </w:pPr>
            <w:r w:rsidRPr="00B059CE">
              <w:rPr>
                <w:color w:val="000000"/>
                <w:sz w:val="12"/>
                <w:szCs w:val="12"/>
              </w:rPr>
              <w:t>1 056 736 889</w:t>
            </w:r>
          </w:p>
        </w:tc>
        <w:tc>
          <w:tcPr>
            <w:tcW w:w="240" w:type="pct"/>
            <w:shd w:val="clear" w:color="auto" w:fill="auto"/>
            <w:vAlign w:val="bottom"/>
          </w:tcPr>
          <w:p w14:paraId="66D94CE2" w14:textId="77777777" w:rsidR="00174FAA" w:rsidRPr="00B87054" w:rsidRDefault="00174FAA" w:rsidP="00692D6E">
            <w:pPr>
              <w:jc w:val="center"/>
              <w:rPr>
                <w:color w:val="000000"/>
                <w:sz w:val="12"/>
                <w:szCs w:val="12"/>
              </w:rPr>
            </w:pPr>
            <w:r w:rsidRPr="00B87054">
              <w:rPr>
                <w:color w:val="000000"/>
                <w:sz w:val="12"/>
                <w:szCs w:val="12"/>
              </w:rPr>
              <w:t>68 017 193</w:t>
            </w:r>
          </w:p>
        </w:tc>
      </w:tr>
      <w:tr w:rsidR="002057BE" w:rsidRPr="00B87054" w14:paraId="36FDB0C3" w14:textId="77777777" w:rsidTr="0080168C">
        <w:trPr>
          <w:trHeight w:val="2148"/>
        </w:trPr>
        <w:tc>
          <w:tcPr>
            <w:tcW w:w="169" w:type="pct"/>
          </w:tcPr>
          <w:p w14:paraId="51C61444" w14:textId="77777777" w:rsidR="002057BE" w:rsidRPr="00B87054" w:rsidRDefault="002057BE" w:rsidP="00F042B6">
            <w:pPr>
              <w:snapToGrid w:val="0"/>
              <w:rPr>
                <w:b/>
                <w:sz w:val="13"/>
                <w:szCs w:val="13"/>
              </w:rPr>
            </w:pPr>
            <w:r w:rsidRPr="00B87054">
              <w:rPr>
                <w:b/>
                <w:sz w:val="13"/>
              </w:rPr>
              <w:t>(11)</w:t>
            </w:r>
          </w:p>
        </w:tc>
        <w:tc>
          <w:tcPr>
            <w:tcW w:w="225" w:type="pct"/>
          </w:tcPr>
          <w:p w14:paraId="37045656" w14:textId="77777777" w:rsidR="002057BE" w:rsidRPr="00B87054" w:rsidRDefault="002057BE" w:rsidP="00F042B6">
            <w:pPr>
              <w:snapToGrid w:val="0"/>
              <w:rPr>
                <w:b/>
                <w:sz w:val="13"/>
                <w:szCs w:val="13"/>
              </w:rPr>
            </w:pPr>
            <w:r w:rsidRPr="00B87054">
              <w:rPr>
                <w:b/>
                <w:sz w:val="13"/>
              </w:rPr>
              <w:t>ЕФРР</w:t>
            </w:r>
          </w:p>
        </w:tc>
        <w:tc>
          <w:tcPr>
            <w:tcW w:w="270" w:type="pct"/>
            <w:shd w:val="clear" w:color="auto" w:fill="auto"/>
          </w:tcPr>
          <w:p w14:paraId="3C70EEB8" w14:textId="77777777" w:rsidR="002057BE" w:rsidRPr="00B87054" w:rsidRDefault="002057BE" w:rsidP="0080168C">
            <w:pPr>
              <w:snapToGrid w:val="0"/>
              <w:spacing w:after="60"/>
              <w:jc w:val="left"/>
              <w:rPr>
                <w:b/>
                <w:sz w:val="13"/>
                <w:szCs w:val="13"/>
              </w:rPr>
            </w:pPr>
            <w:proofErr w:type="spellStart"/>
            <w:r w:rsidRPr="00B87054">
              <w:rPr>
                <w:b/>
                <w:sz w:val="13"/>
              </w:rPr>
              <w:t>Специал</w:t>
            </w:r>
            <w:proofErr w:type="spellEnd"/>
            <w:r w:rsidR="00692D6E" w:rsidRPr="00B87054">
              <w:rPr>
                <w:b/>
                <w:sz w:val="13"/>
              </w:rPr>
              <w:t xml:space="preserve"> </w:t>
            </w:r>
            <w:r w:rsidRPr="00B87054">
              <w:rPr>
                <w:b/>
                <w:sz w:val="13"/>
              </w:rPr>
              <w:t xml:space="preserve">но разпределени средства за най-отдалечените региони или северните слабо населени региони </w:t>
            </w:r>
          </w:p>
        </w:tc>
        <w:tc>
          <w:tcPr>
            <w:tcW w:w="273" w:type="pct"/>
            <w:shd w:val="clear" w:color="auto" w:fill="auto"/>
            <w:vAlign w:val="center"/>
          </w:tcPr>
          <w:p w14:paraId="5382DBA3" w14:textId="77777777" w:rsidR="002057BE" w:rsidRPr="00B87054" w:rsidRDefault="002057BE" w:rsidP="00A65B27">
            <w:pPr>
              <w:snapToGrid w:val="0"/>
              <w:jc w:val="center"/>
              <w:rPr>
                <w:sz w:val="13"/>
              </w:rPr>
            </w:pPr>
            <w:r w:rsidRPr="00B87054">
              <w:rPr>
                <w:sz w:val="13"/>
              </w:rPr>
              <w:t>0,00</w:t>
            </w:r>
          </w:p>
        </w:tc>
        <w:tc>
          <w:tcPr>
            <w:tcW w:w="299" w:type="pct"/>
            <w:shd w:val="clear" w:color="auto" w:fill="auto"/>
            <w:vAlign w:val="center"/>
          </w:tcPr>
          <w:p w14:paraId="5E30F167" w14:textId="77777777" w:rsidR="002057BE" w:rsidRPr="00B87054" w:rsidRDefault="002057BE" w:rsidP="00A65B27">
            <w:pPr>
              <w:snapToGrid w:val="0"/>
              <w:jc w:val="center"/>
              <w:rPr>
                <w:sz w:val="13"/>
              </w:rPr>
            </w:pPr>
            <w:r w:rsidRPr="00B87054">
              <w:rPr>
                <w:sz w:val="13"/>
              </w:rPr>
              <w:t>0,00</w:t>
            </w:r>
          </w:p>
        </w:tc>
        <w:tc>
          <w:tcPr>
            <w:tcW w:w="242" w:type="pct"/>
            <w:shd w:val="clear" w:color="auto" w:fill="auto"/>
            <w:vAlign w:val="center"/>
          </w:tcPr>
          <w:p w14:paraId="16A9D98F" w14:textId="77777777" w:rsidR="002057BE" w:rsidRPr="00B87054" w:rsidRDefault="002057BE" w:rsidP="00A65B27">
            <w:pPr>
              <w:snapToGrid w:val="0"/>
              <w:jc w:val="center"/>
              <w:rPr>
                <w:sz w:val="13"/>
              </w:rPr>
            </w:pPr>
            <w:r w:rsidRPr="00B87054">
              <w:rPr>
                <w:sz w:val="13"/>
              </w:rPr>
              <w:t>0,00</w:t>
            </w:r>
          </w:p>
        </w:tc>
        <w:tc>
          <w:tcPr>
            <w:tcW w:w="298" w:type="pct"/>
            <w:shd w:val="clear" w:color="auto" w:fill="auto"/>
            <w:vAlign w:val="center"/>
          </w:tcPr>
          <w:p w14:paraId="0D0BEDF6" w14:textId="77777777" w:rsidR="002057BE" w:rsidRPr="00B87054" w:rsidRDefault="002057BE" w:rsidP="00A65B27">
            <w:pPr>
              <w:snapToGrid w:val="0"/>
              <w:jc w:val="center"/>
              <w:rPr>
                <w:sz w:val="13"/>
              </w:rPr>
            </w:pPr>
            <w:r w:rsidRPr="00B87054">
              <w:rPr>
                <w:sz w:val="13"/>
              </w:rPr>
              <w:t>0,00</w:t>
            </w:r>
          </w:p>
        </w:tc>
        <w:tc>
          <w:tcPr>
            <w:tcW w:w="241" w:type="pct"/>
            <w:shd w:val="clear" w:color="auto" w:fill="auto"/>
            <w:vAlign w:val="center"/>
          </w:tcPr>
          <w:p w14:paraId="1DB4B3E3" w14:textId="77777777" w:rsidR="002057BE" w:rsidRPr="00B87054" w:rsidRDefault="002057BE" w:rsidP="00A65B27">
            <w:pPr>
              <w:snapToGrid w:val="0"/>
              <w:jc w:val="center"/>
              <w:rPr>
                <w:sz w:val="13"/>
              </w:rPr>
            </w:pPr>
            <w:r w:rsidRPr="00B87054">
              <w:rPr>
                <w:sz w:val="13"/>
              </w:rPr>
              <w:t>0,00</w:t>
            </w:r>
          </w:p>
        </w:tc>
        <w:tc>
          <w:tcPr>
            <w:tcW w:w="299" w:type="pct"/>
            <w:shd w:val="clear" w:color="auto" w:fill="auto"/>
            <w:vAlign w:val="center"/>
          </w:tcPr>
          <w:p w14:paraId="3865C3D0" w14:textId="77777777" w:rsidR="002057BE" w:rsidRPr="00B87054" w:rsidRDefault="002057BE" w:rsidP="00A65B27">
            <w:pPr>
              <w:snapToGrid w:val="0"/>
              <w:jc w:val="center"/>
              <w:rPr>
                <w:sz w:val="13"/>
              </w:rPr>
            </w:pPr>
            <w:r w:rsidRPr="00B87054">
              <w:rPr>
                <w:sz w:val="13"/>
              </w:rPr>
              <w:t>0,00</w:t>
            </w:r>
          </w:p>
        </w:tc>
        <w:tc>
          <w:tcPr>
            <w:tcW w:w="241" w:type="pct"/>
            <w:shd w:val="clear" w:color="auto" w:fill="auto"/>
            <w:vAlign w:val="center"/>
          </w:tcPr>
          <w:p w14:paraId="3315CCD1" w14:textId="77777777" w:rsidR="002057BE" w:rsidRPr="00B87054" w:rsidRDefault="002057BE" w:rsidP="00A65B27">
            <w:pPr>
              <w:snapToGrid w:val="0"/>
              <w:jc w:val="center"/>
              <w:rPr>
                <w:sz w:val="13"/>
              </w:rPr>
            </w:pPr>
            <w:r w:rsidRPr="00B87054">
              <w:rPr>
                <w:sz w:val="13"/>
              </w:rPr>
              <w:t>0,00</w:t>
            </w:r>
          </w:p>
        </w:tc>
        <w:tc>
          <w:tcPr>
            <w:tcW w:w="299" w:type="pct"/>
            <w:shd w:val="clear" w:color="auto" w:fill="auto"/>
            <w:vAlign w:val="center"/>
          </w:tcPr>
          <w:p w14:paraId="665F47FD" w14:textId="77777777" w:rsidR="002057BE" w:rsidRPr="00B87054" w:rsidRDefault="002057BE" w:rsidP="00A65B27">
            <w:pPr>
              <w:snapToGrid w:val="0"/>
              <w:jc w:val="center"/>
              <w:rPr>
                <w:sz w:val="13"/>
              </w:rPr>
            </w:pPr>
            <w:r w:rsidRPr="00B87054">
              <w:rPr>
                <w:sz w:val="13"/>
              </w:rPr>
              <w:t>0,00</w:t>
            </w:r>
          </w:p>
        </w:tc>
        <w:tc>
          <w:tcPr>
            <w:tcW w:w="241" w:type="pct"/>
            <w:shd w:val="clear" w:color="auto" w:fill="auto"/>
            <w:vAlign w:val="center"/>
          </w:tcPr>
          <w:p w14:paraId="70599B7C" w14:textId="77777777" w:rsidR="002057BE" w:rsidRPr="00B87054" w:rsidRDefault="002057BE" w:rsidP="00A65B27">
            <w:pPr>
              <w:snapToGrid w:val="0"/>
              <w:jc w:val="center"/>
              <w:rPr>
                <w:sz w:val="13"/>
              </w:rPr>
            </w:pPr>
            <w:r w:rsidRPr="00B87054">
              <w:rPr>
                <w:sz w:val="13"/>
              </w:rPr>
              <w:t>0,00</w:t>
            </w:r>
          </w:p>
        </w:tc>
        <w:tc>
          <w:tcPr>
            <w:tcW w:w="300" w:type="pct"/>
            <w:shd w:val="clear" w:color="auto" w:fill="auto"/>
            <w:vAlign w:val="center"/>
          </w:tcPr>
          <w:p w14:paraId="38AED770" w14:textId="77777777" w:rsidR="002057BE" w:rsidRPr="00B87054" w:rsidRDefault="002057BE" w:rsidP="00A65B27">
            <w:pPr>
              <w:snapToGrid w:val="0"/>
              <w:jc w:val="center"/>
              <w:rPr>
                <w:sz w:val="13"/>
              </w:rPr>
            </w:pPr>
            <w:r w:rsidRPr="00B87054">
              <w:rPr>
                <w:sz w:val="13"/>
              </w:rPr>
              <w:t>0,00</w:t>
            </w:r>
          </w:p>
        </w:tc>
        <w:tc>
          <w:tcPr>
            <w:tcW w:w="241" w:type="pct"/>
            <w:gridSpan w:val="2"/>
            <w:shd w:val="clear" w:color="auto" w:fill="auto"/>
            <w:vAlign w:val="center"/>
          </w:tcPr>
          <w:p w14:paraId="268BB30A" w14:textId="77777777" w:rsidR="002057BE" w:rsidRPr="00B87054" w:rsidRDefault="002057BE" w:rsidP="00A65B27">
            <w:pPr>
              <w:snapToGrid w:val="0"/>
              <w:jc w:val="center"/>
              <w:rPr>
                <w:sz w:val="13"/>
              </w:rPr>
            </w:pPr>
            <w:r w:rsidRPr="00B87054">
              <w:rPr>
                <w:sz w:val="13"/>
              </w:rPr>
              <w:t>0,00</w:t>
            </w:r>
          </w:p>
        </w:tc>
        <w:tc>
          <w:tcPr>
            <w:tcW w:w="299" w:type="pct"/>
            <w:shd w:val="clear" w:color="auto" w:fill="auto"/>
            <w:vAlign w:val="center"/>
          </w:tcPr>
          <w:p w14:paraId="586047D2" w14:textId="77777777" w:rsidR="002057BE" w:rsidRPr="00B87054" w:rsidRDefault="002057BE" w:rsidP="00A65B27">
            <w:pPr>
              <w:snapToGrid w:val="0"/>
              <w:jc w:val="center"/>
              <w:rPr>
                <w:sz w:val="13"/>
              </w:rPr>
            </w:pPr>
            <w:r w:rsidRPr="00B87054">
              <w:rPr>
                <w:sz w:val="13"/>
              </w:rPr>
              <w:t>0,00</w:t>
            </w:r>
          </w:p>
        </w:tc>
        <w:tc>
          <w:tcPr>
            <w:tcW w:w="241" w:type="pct"/>
            <w:gridSpan w:val="2"/>
            <w:shd w:val="clear" w:color="auto" w:fill="auto"/>
            <w:vAlign w:val="center"/>
          </w:tcPr>
          <w:p w14:paraId="00B01E2E" w14:textId="77777777" w:rsidR="002057BE" w:rsidRPr="00B87054" w:rsidRDefault="002057BE" w:rsidP="00A65B27">
            <w:pPr>
              <w:snapToGrid w:val="0"/>
              <w:jc w:val="center"/>
              <w:rPr>
                <w:sz w:val="13"/>
              </w:rPr>
            </w:pPr>
            <w:r w:rsidRPr="00B87054">
              <w:rPr>
                <w:sz w:val="13"/>
              </w:rPr>
              <w:t>0,00</w:t>
            </w:r>
          </w:p>
        </w:tc>
        <w:tc>
          <w:tcPr>
            <w:tcW w:w="299" w:type="pct"/>
            <w:shd w:val="clear" w:color="auto" w:fill="auto"/>
            <w:vAlign w:val="center"/>
          </w:tcPr>
          <w:p w14:paraId="7F828AD9" w14:textId="77777777" w:rsidR="002057BE" w:rsidRPr="00B87054" w:rsidRDefault="002057BE" w:rsidP="00A65B27">
            <w:pPr>
              <w:snapToGrid w:val="0"/>
              <w:jc w:val="center"/>
              <w:rPr>
                <w:sz w:val="13"/>
              </w:rPr>
            </w:pPr>
            <w:r w:rsidRPr="00B87054">
              <w:rPr>
                <w:sz w:val="13"/>
              </w:rPr>
              <w:t>0,00</w:t>
            </w:r>
          </w:p>
        </w:tc>
        <w:tc>
          <w:tcPr>
            <w:tcW w:w="284" w:type="pct"/>
            <w:shd w:val="clear" w:color="auto" w:fill="auto"/>
            <w:vAlign w:val="center"/>
          </w:tcPr>
          <w:p w14:paraId="4E159341" w14:textId="77777777" w:rsidR="002057BE" w:rsidRPr="00B87054" w:rsidRDefault="002057BE" w:rsidP="00A65B27">
            <w:pPr>
              <w:snapToGrid w:val="0"/>
              <w:jc w:val="center"/>
              <w:rPr>
                <w:sz w:val="13"/>
              </w:rPr>
            </w:pPr>
            <w:r w:rsidRPr="00B87054">
              <w:rPr>
                <w:sz w:val="13"/>
              </w:rPr>
              <w:t>0,00</w:t>
            </w:r>
          </w:p>
        </w:tc>
        <w:tc>
          <w:tcPr>
            <w:tcW w:w="240" w:type="pct"/>
            <w:shd w:val="clear" w:color="auto" w:fill="auto"/>
            <w:vAlign w:val="center"/>
          </w:tcPr>
          <w:p w14:paraId="2CBF03B3" w14:textId="77777777" w:rsidR="002057BE" w:rsidRPr="00B87054" w:rsidRDefault="002057BE" w:rsidP="00A65B27">
            <w:pPr>
              <w:snapToGrid w:val="0"/>
              <w:jc w:val="center"/>
              <w:rPr>
                <w:sz w:val="13"/>
              </w:rPr>
            </w:pPr>
            <w:r w:rsidRPr="00B87054">
              <w:rPr>
                <w:sz w:val="13"/>
              </w:rPr>
              <w:t>0,00</w:t>
            </w:r>
          </w:p>
        </w:tc>
      </w:tr>
      <w:tr w:rsidR="00174FAA" w:rsidRPr="00B87054" w14:paraId="26306A95" w14:textId="77777777" w:rsidTr="00736D31">
        <w:trPr>
          <w:trHeight w:val="525"/>
        </w:trPr>
        <w:tc>
          <w:tcPr>
            <w:tcW w:w="169" w:type="pct"/>
          </w:tcPr>
          <w:p w14:paraId="3D72EE4D" w14:textId="77777777" w:rsidR="00174FAA" w:rsidRPr="00B87054" w:rsidRDefault="00174FAA" w:rsidP="00F042B6">
            <w:pPr>
              <w:snapToGrid w:val="0"/>
              <w:rPr>
                <w:b/>
                <w:sz w:val="13"/>
                <w:szCs w:val="13"/>
              </w:rPr>
            </w:pPr>
            <w:r w:rsidRPr="00B87054">
              <w:rPr>
                <w:b/>
                <w:sz w:val="13"/>
              </w:rPr>
              <w:t>(12)</w:t>
            </w:r>
          </w:p>
        </w:tc>
        <w:tc>
          <w:tcPr>
            <w:tcW w:w="225" w:type="pct"/>
          </w:tcPr>
          <w:p w14:paraId="7D2CC20E" w14:textId="77777777" w:rsidR="00174FAA" w:rsidRPr="00B87054" w:rsidRDefault="00174FAA" w:rsidP="00F042B6">
            <w:pPr>
              <w:snapToGrid w:val="0"/>
              <w:rPr>
                <w:b/>
                <w:sz w:val="13"/>
                <w:szCs w:val="13"/>
              </w:rPr>
            </w:pPr>
            <w:r w:rsidRPr="00B87054">
              <w:rPr>
                <w:b/>
                <w:sz w:val="13"/>
              </w:rPr>
              <w:t>Общо</w:t>
            </w:r>
          </w:p>
        </w:tc>
        <w:tc>
          <w:tcPr>
            <w:tcW w:w="270" w:type="pct"/>
            <w:shd w:val="clear" w:color="auto" w:fill="auto"/>
          </w:tcPr>
          <w:p w14:paraId="391D9B3B" w14:textId="77777777" w:rsidR="00174FAA" w:rsidRPr="00B87054" w:rsidRDefault="00174FAA" w:rsidP="00F042B6">
            <w:pPr>
              <w:snapToGrid w:val="0"/>
              <w:rPr>
                <w:b/>
                <w:sz w:val="13"/>
                <w:szCs w:val="13"/>
              </w:rPr>
            </w:pPr>
          </w:p>
        </w:tc>
        <w:tc>
          <w:tcPr>
            <w:tcW w:w="273" w:type="pct"/>
            <w:shd w:val="clear" w:color="auto" w:fill="auto"/>
            <w:vAlign w:val="bottom"/>
          </w:tcPr>
          <w:p w14:paraId="3FD901EC" w14:textId="77777777" w:rsidR="00174FAA" w:rsidRPr="00B87054" w:rsidRDefault="00174FAA" w:rsidP="001B5A1D">
            <w:pPr>
              <w:jc w:val="center"/>
              <w:rPr>
                <w:color w:val="000000"/>
                <w:sz w:val="12"/>
                <w:szCs w:val="12"/>
                <w:lang w:val="en-US"/>
              </w:rPr>
            </w:pPr>
            <w:r w:rsidRPr="00B87054">
              <w:rPr>
                <w:color w:val="000000"/>
                <w:sz w:val="12"/>
                <w:szCs w:val="12"/>
              </w:rPr>
              <w:t>0,00</w:t>
            </w:r>
          </w:p>
        </w:tc>
        <w:tc>
          <w:tcPr>
            <w:tcW w:w="299" w:type="pct"/>
            <w:shd w:val="clear" w:color="auto" w:fill="auto"/>
            <w:vAlign w:val="bottom"/>
          </w:tcPr>
          <w:p w14:paraId="032B8C43" w14:textId="77777777" w:rsidR="00174FAA" w:rsidRPr="00B87054" w:rsidRDefault="00174FAA" w:rsidP="001B5A1D">
            <w:pPr>
              <w:jc w:val="center"/>
              <w:rPr>
                <w:color w:val="000000"/>
                <w:sz w:val="12"/>
                <w:szCs w:val="12"/>
              </w:rPr>
            </w:pPr>
            <w:r w:rsidRPr="00B87054">
              <w:rPr>
                <w:color w:val="000000"/>
                <w:sz w:val="12"/>
                <w:szCs w:val="12"/>
              </w:rPr>
              <w:t>0,00</w:t>
            </w:r>
          </w:p>
        </w:tc>
        <w:tc>
          <w:tcPr>
            <w:tcW w:w="242" w:type="pct"/>
            <w:shd w:val="clear" w:color="auto" w:fill="auto"/>
            <w:vAlign w:val="bottom"/>
          </w:tcPr>
          <w:p w14:paraId="38B08B6E" w14:textId="77777777" w:rsidR="00174FAA" w:rsidRPr="00B87054" w:rsidRDefault="00174FAA" w:rsidP="00F83A1A">
            <w:pPr>
              <w:jc w:val="center"/>
              <w:rPr>
                <w:color w:val="000000"/>
                <w:sz w:val="12"/>
                <w:szCs w:val="12"/>
              </w:rPr>
            </w:pPr>
            <w:r w:rsidRPr="00B87054">
              <w:rPr>
                <w:color w:val="000000"/>
                <w:sz w:val="12"/>
                <w:szCs w:val="12"/>
              </w:rPr>
              <w:t>360 385 314</w:t>
            </w:r>
          </w:p>
        </w:tc>
        <w:tc>
          <w:tcPr>
            <w:tcW w:w="298" w:type="pct"/>
            <w:shd w:val="clear" w:color="auto" w:fill="auto"/>
            <w:vAlign w:val="bottom"/>
          </w:tcPr>
          <w:p w14:paraId="67E1D16E" w14:textId="77777777" w:rsidR="00174FAA" w:rsidRPr="00B87054" w:rsidRDefault="00174FAA" w:rsidP="00F83A1A">
            <w:pPr>
              <w:jc w:val="center"/>
              <w:rPr>
                <w:color w:val="000000"/>
                <w:sz w:val="12"/>
                <w:szCs w:val="12"/>
              </w:rPr>
            </w:pPr>
            <w:r w:rsidRPr="00B87054">
              <w:rPr>
                <w:color w:val="000000"/>
                <w:sz w:val="12"/>
                <w:szCs w:val="12"/>
              </w:rPr>
              <w:t>23 003 318</w:t>
            </w:r>
          </w:p>
        </w:tc>
        <w:tc>
          <w:tcPr>
            <w:tcW w:w="241" w:type="pct"/>
            <w:shd w:val="clear" w:color="auto" w:fill="auto"/>
            <w:vAlign w:val="bottom"/>
          </w:tcPr>
          <w:p w14:paraId="5D2C4AF7" w14:textId="77777777" w:rsidR="00174FAA" w:rsidRPr="00B87054" w:rsidRDefault="00D44AB8" w:rsidP="00D44AB8">
            <w:pPr>
              <w:jc w:val="center"/>
              <w:rPr>
                <w:color w:val="000000"/>
                <w:sz w:val="12"/>
                <w:szCs w:val="12"/>
              </w:rPr>
            </w:pPr>
            <w:r w:rsidRPr="00B87054">
              <w:rPr>
                <w:color w:val="000000"/>
                <w:sz w:val="12"/>
                <w:szCs w:val="12"/>
                <w:lang w:val="en-US"/>
              </w:rPr>
              <w:t>171</w:t>
            </w:r>
            <w:r w:rsidR="00174FAA" w:rsidRPr="00B87054">
              <w:rPr>
                <w:color w:val="000000"/>
                <w:sz w:val="12"/>
                <w:szCs w:val="12"/>
              </w:rPr>
              <w:t xml:space="preserve"> </w:t>
            </w:r>
            <w:r w:rsidRPr="00B87054">
              <w:rPr>
                <w:color w:val="000000"/>
                <w:sz w:val="12"/>
                <w:szCs w:val="12"/>
                <w:lang w:val="en-US"/>
              </w:rPr>
              <w:t>531</w:t>
            </w:r>
            <w:r w:rsidR="00174FAA" w:rsidRPr="00B87054">
              <w:rPr>
                <w:color w:val="000000"/>
                <w:sz w:val="12"/>
                <w:szCs w:val="12"/>
              </w:rPr>
              <w:t xml:space="preserve"> </w:t>
            </w:r>
            <w:r w:rsidRPr="00B87054">
              <w:rPr>
                <w:color w:val="000000"/>
                <w:sz w:val="12"/>
                <w:szCs w:val="12"/>
                <w:lang w:val="en-US"/>
              </w:rPr>
              <w:t>669</w:t>
            </w:r>
          </w:p>
        </w:tc>
        <w:tc>
          <w:tcPr>
            <w:tcW w:w="299" w:type="pct"/>
            <w:shd w:val="clear" w:color="auto" w:fill="auto"/>
            <w:vAlign w:val="bottom"/>
          </w:tcPr>
          <w:p w14:paraId="0744D60D" w14:textId="77777777" w:rsidR="00174FAA" w:rsidRPr="00B87054" w:rsidRDefault="00D44AB8" w:rsidP="00D44AB8">
            <w:pPr>
              <w:jc w:val="center"/>
              <w:rPr>
                <w:color w:val="000000"/>
                <w:sz w:val="12"/>
                <w:szCs w:val="12"/>
              </w:rPr>
            </w:pPr>
            <w:r w:rsidRPr="00B87054">
              <w:rPr>
                <w:color w:val="000000"/>
                <w:sz w:val="12"/>
                <w:szCs w:val="12"/>
                <w:lang w:val="en-US"/>
              </w:rPr>
              <w:t>10</w:t>
            </w:r>
            <w:r w:rsidR="00174FAA" w:rsidRPr="00B87054">
              <w:rPr>
                <w:color w:val="000000"/>
                <w:sz w:val="12"/>
                <w:szCs w:val="12"/>
              </w:rPr>
              <w:t xml:space="preserve"> </w:t>
            </w:r>
            <w:r w:rsidRPr="00B87054">
              <w:rPr>
                <w:color w:val="000000"/>
                <w:sz w:val="12"/>
                <w:szCs w:val="12"/>
                <w:lang w:val="en-US"/>
              </w:rPr>
              <w:t>948</w:t>
            </w:r>
            <w:r w:rsidR="00174FAA" w:rsidRPr="00B87054">
              <w:rPr>
                <w:color w:val="000000"/>
                <w:sz w:val="12"/>
                <w:szCs w:val="12"/>
              </w:rPr>
              <w:t xml:space="preserve"> </w:t>
            </w:r>
            <w:r w:rsidRPr="00B87054">
              <w:rPr>
                <w:color w:val="000000"/>
                <w:sz w:val="12"/>
                <w:szCs w:val="12"/>
                <w:lang w:val="en-US"/>
              </w:rPr>
              <w:t>829</w:t>
            </w:r>
          </w:p>
        </w:tc>
        <w:tc>
          <w:tcPr>
            <w:tcW w:w="241" w:type="pct"/>
            <w:shd w:val="clear" w:color="auto" w:fill="auto"/>
            <w:vAlign w:val="bottom"/>
          </w:tcPr>
          <w:p w14:paraId="76D46EE9" w14:textId="77777777" w:rsidR="00174FAA" w:rsidRPr="00B87054" w:rsidRDefault="00945798" w:rsidP="00945798">
            <w:pPr>
              <w:jc w:val="center"/>
              <w:rPr>
                <w:color w:val="000000"/>
                <w:sz w:val="12"/>
                <w:szCs w:val="12"/>
              </w:rPr>
            </w:pPr>
            <w:r w:rsidRPr="00B87054">
              <w:rPr>
                <w:color w:val="000000"/>
                <w:sz w:val="12"/>
                <w:szCs w:val="12"/>
                <w:lang w:val="en-US"/>
              </w:rPr>
              <w:t>211</w:t>
            </w:r>
            <w:r w:rsidR="00174FAA" w:rsidRPr="00B87054">
              <w:rPr>
                <w:color w:val="000000"/>
                <w:sz w:val="12"/>
                <w:szCs w:val="12"/>
              </w:rPr>
              <w:t xml:space="preserve"> </w:t>
            </w:r>
            <w:r w:rsidRPr="00B87054">
              <w:rPr>
                <w:color w:val="000000"/>
                <w:sz w:val="12"/>
                <w:szCs w:val="12"/>
                <w:lang w:val="en-US"/>
              </w:rPr>
              <w:t>062</w:t>
            </w:r>
            <w:r w:rsidR="00174FAA" w:rsidRPr="00B87054">
              <w:rPr>
                <w:color w:val="000000"/>
                <w:sz w:val="12"/>
                <w:szCs w:val="12"/>
              </w:rPr>
              <w:t xml:space="preserve"> </w:t>
            </w:r>
            <w:r w:rsidRPr="00B87054">
              <w:rPr>
                <w:color w:val="000000"/>
                <w:sz w:val="12"/>
                <w:szCs w:val="12"/>
                <w:lang w:val="en-US"/>
              </w:rPr>
              <w:t>581</w:t>
            </w:r>
          </w:p>
        </w:tc>
        <w:tc>
          <w:tcPr>
            <w:tcW w:w="299" w:type="pct"/>
            <w:shd w:val="clear" w:color="auto" w:fill="auto"/>
            <w:vAlign w:val="bottom"/>
          </w:tcPr>
          <w:p w14:paraId="4EAFD7B4" w14:textId="77777777" w:rsidR="00174FAA" w:rsidRPr="00B87054" w:rsidRDefault="00945798" w:rsidP="00945798">
            <w:pPr>
              <w:jc w:val="center"/>
              <w:rPr>
                <w:color w:val="000000"/>
                <w:sz w:val="12"/>
                <w:szCs w:val="12"/>
              </w:rPr>
            </w:pPr>
            <w:r w:rsidRPr="00B87054">
              <w:rPr>
                <w:color w:val="000000"/>
                <w:sz w:val="12"/>
                <w:szCs w:val="12"/>
                <w:lang w:val="en-US"/>
              </w:rPr>
              <w:t>13</w:t>
            </w:r>
            <w:r w:rsidR="00174FAA" w:rsidRPr="00B87054">
              <w:rPr>
                <w:color w:val="000000"/>
                <w:sz w:val="12"/>
                <w:szCs w:val="12"/>
              </w:rPr>
              <w:t xml:space="preserve"> </w:t>
            </w:r>
            <w:r w:rsidRPr="00B87054">
              <w:rPr>
                <w:color w:val="000000"/>
                <w:sz w:val="12"/>
                <w:szCs w:val="12"/>
                <w:lang w:val="en-US"/>
              </w:rPr>
              <w:t>472</w:t>
            </w:r>
            <w:r w:rsidR="00174FAA" w:rsidRPr="00B87054">
              <w:rPr>
                <w:color w:val="000000"/>
                <w:sz w:val="12"/>
                <w:szCs w:val="12"/>
              </w:rPr>
              <w:t xml:space="preserve"> </w:t>
            </w:r>
            <w:r w:rsidRPr="00B87054">
              <w:rPr>
                <w:color w:val="000000"/>
                <w:sz w:val="12"/>
                <w:szCs w:val="12"/>
                <w:lang w:val="en-US"/>
              </w:rPr>
              <w:t>080</w:t>
            </w:r>
          </w:p>
        </w:tc>
        <w:tc>
          <w:tcPr>
            <w:tcW w:w="241" w:type="pct"/>
            <w:shd w:val="clear" w:color="auto" w:fill="auto"/>
            <w:vAlign w:val="bottom"/>
          </w:tcPr>
          <w:p w14:paraId="4AF3065B" w14:textId="77777777" w:rsidR="00174FAA" w:rsidRPr="00B87054" w:rsidRDefault="009C00BE" w:rsidP="009C00BE">
            <w:pPr>
              <w:jc w:val="center"/>
              <w:rPr>
                <w:color w:val="000000"/>
                <w:sz w:val="12"/>
                <w:szCs w:val="12"/>
              </w:rPr>
            </w:pPr>
            <w:r w:rsidRPr="00B87054">
              <w:rPr>
                <w:color w:val="000000"/>
                <w:sz w:val="12"/>
                <w:szCs w:val="12"/>
                <w:lang w:val="en-US"/>
              </w:rPr>
              <w:t>218</w:t>
            </w:r>
            <w:r w:rsidR="00174FAA" w:rsidRPr="00B87054">
              <w:rPr>
                <w:color w:val="000000"/>
                <w:sz w:val="12"/>
                <w:szCs w:val="12"/>
              </w:rPr>
              <w:t xml:space="preserve"> </w:t>
            </w:r>
            <w:r w:rsidRPr="00B87054">
              <w:rPr>
                <w:color w:val="000000"/>
                <w:sz w:val="12"/>
                <w:szCs w:val="12"/>
                <w:lang w:val="en-US"/>
              </w:rPr>
              <w:t>846</w:t>
            </w:r>
            <w:r w:rsidR="00174FAA" w:rsidRPr="00B87054">
              <w:rPr>
                <w:color w:val="000000"/>
                <w:sz w:val="12"/>
                <w:szCs w:val="12"/>
              </w:rPr>
              <w:t xml:space="preserve"> </w:t>
            </w:r>
            <w:r w:rsidRPr="00B87054">
              <w:rPr>
                <w:color w:val="000000"/>
                <w:sz w:val="12"/>
                <w:szCs w:val="12"/>
                <w:lang w:val="en-US"/>
              </w:rPr>
              <w:t>490</w:t>
            </w:r>
          </w:p>
        </w:tc>
        <w:tc>
          <w:tcPr>
            <w:tcW w:w="300" w:type="pct"/>
            <w:shd w:val="clear" w:color="auto" w:fill="auto"/>
            <w:vAlign w:val="bottom"/>
          </w:tcPr>
          <w:p w14:paraId="6847B576" w14:textId="77777777" w:rsidR="00174FAA" w:rsidRPr="00B87054" w:rsidRDefault="009C00BE" w:rsidP="009C00BE">
            <w:pPr>
              <w:jc w:val="center"/>
              <w:rPr>
                <w:color w:val="000000"/>
                <w:sz w:val="12"/>
                <w:szCs w:val="12"/>
              </w:rPr>
            </w:pPr>
            <w:r w:rsidRPr="00B87054">
              <w:rPr>
                <w:color w:val="000000"/>
                <w:sz w:val="12"/>
                <w:szCs w:val="12"/>
                <w:lang w:val="en-US"/>
              </w:rPr>
              <w:t>13</w:t>
            </w:r>
            <w:r w:rsidR="00174FAA" w:rsidRPr="00B87054">
              <w:rPr>
                <w:color w:val="000000"/>
                <w:sz w:val="12"/>
                <w:szCs w:val="12"/>
              </w:rPr>
              <w:t xml:space="preserve"> </w:t>
            </w:r>
            <w:r w:rsidRPr="00B87054">
              <w:rPr>
                <w:color w:val="000000"/>
                <w:sz w:val="12"/>
                <w:szCs w:val="12"/>
                <w:lang w:val="en-US"/>
              </w:rPr>
              <w:t>968</w:t>
            </w:r>
            <w:r w:rsidR="00174FAA" w:rsidRPr="00B87054">
              <w:rPr>
                <w:color w:val="000000"/>
                <w:sz w:val="12"/>
                <w:szCs w:val="12"/>
              </w:rPr>
              <w:t xml:space="preserve"> </w:t>
            </w:r>
            <w:r w:rsidRPr="00B87054">
              <w:rPr>
                <w:color w:val="000000"/>
                <w:sz w:val="12"/>
                <w:szCs w:val="12"/>
                <w:lang w:val="en-US"/>
              </w:rPr>
              <w:t>925</w:t>
            </w:r>
          </w:p>
        </w:tc>
        <w:tc>
          <w:tcPr>
            <w:tcW w:w="241" w:type="pct"/>
            <w:gridSpan w:val="2"/>
            <w:shd w:val="clear" w:color="auto" w:fill="auto"/>
            <w:vAlign w:val="bottom"/>
          </w:tcPr>
          <w:p w14:paraId="220958FE" w14:textId="77777777" w:rsidR="00174FAA" w:rsidRPr="00B87054" w:rsidRDefault="0021728C" w:rsidP="0021728C">
            <w:pPr>
              <w:jc w:val="center"/>
              <w:rPr>
                <w:color w:val="000000"/>
                <w:sz w:val="12"/>
                <w:szCs w:val="12"/>
              </w:rPr>
            </w:pPr>
            <w:r w:rsidRPr="00B87054">
              <w:rPr>
                <w:color w:val="000000"/>
                <w:sz w:val="12"/>
                <w:szCs w:val="12"/>
                <w:lang w:val="en-US"/>
              </w:rPr>
              <w:t>2</w:t>
            </w:r>
            <w:r w:rsidR="006316C6" w:rsidRPr="00B87054">
              <w:rPr>
                <w:color w:val="000000"/>
                <w:sz w:val="12"/>
                <w:szCs w:val="12"/>
                <w:lang w:val="en-US"/>
              </w:rPr>
              <w:t>26</w:t>
            </w:r>
            <w:r w:rsidR="00174FAA" w:rsidRPr="00B87054">
              <w:rPr>
                <w:color w:val="000000"/>
                <w:sz w:val="12"/>
                <w:szCs w:val="12"/>
              </w:rPr>
              <w:t xml:space="preserve"> </w:t>
            </w:r>
            <w:r w:rsidR="006316C6" w:rsidRPr="00B87054">
              <w:rPr>
                <w:color w:val="000000"/>
                <w:sz w:val="12"/>
                <w:szCs w:val="12"/>
                <w:lang w:val="en-US"/>
              </w:rPr>
              <w:t>743</w:t>
            </w:r>
            <w:r w:rsidR="00174FAA" w:rsidRPr="00B87054">
              <w:rPr>
                <w:color w:val="000000"/>
                <w:sz w:val="12"/>
                <w:szCs w:val="12"/>
              </w:rPr>
              <w:t xml:space="preserve"> </w:t>
            </w:r>
            <w:r w:rsidR="006316C6" w:rsidRPr="00B87054">
              <w:rPr>
                <w:color w:val="000000"/>
                <w:sz w:val="12"/>
                <w:szCs w:val="12"/>
                <w:lang w:val="en-US"/>
              </w:rPr>
              <w:t>175</w:t>
            </w:r>
          </w:p>
        </w:tc>
        <w:tc>
          <w:tcPr>
            <w:tcW w:w="299" w:type="pct"/>
            <w:shd w:val="clear" w:color="auto" w:fill="auto"/>
            <w:vAlign w:val="bottom"/>
          </w:tcPr>
          <w:p w14:paraId="5BA7DC0B" w14:textId="77777777" w:rsidR="00174FAA" w:rsidRPr="00B87054" w:rsidRDefault="006316C6" w:rsidP="006316C6">
            <w:pPr>
              <w:jc w:val="center"/>
              <w:rPr>
                <w:color w:val="000000"/>
                <w:sz w:val="12"/>
                <w:szCs w:val="12"/>
              </w:rPr>
            </w:pPr>
            <w:r w:rsidRPr="00B87054">
              <w:rPr>
                <w:color w:val="000000"/>
                <w:sz w:val="12"/>
                <w:szCs w:val="12"/>
                <w:lang w:val="en-US"/>
              </w:rPr>
              <w:t>14</w:t>
            </w:r>
            <w:r w:rsidR="001B5A1D" w:rsidRPr="00B87054">
              <w:rPr>
                <w:color w:val="000000"/>
                <w:sz w:val="12"/>
                <w:szCs w:val="12"/>
              </w:rPr>
              <w:t xml:space="preserve"> </w:t>
            </w:r>
            <w:r w:rsidRPr="00B87054">
              <w:rPr>
                <w:color w:val="000000"/>
                <w:sz w:val="12"/>
                <w:szCs w:val="12"/>
                <w:lang w:val="en-US"/>
              </w:rPr>
              <w:t>472</w:t>
            </w:r>
            <w:r w:rsidR="001B5A1D" w:rsidRPr="00B87054">
              <w:rPr>
                <w:color w:val="000000"/>
                <w:sz w:val="12"/>
                <w:szCs w:val="12"/>
              </w:rPr>
              <w:t xml:space="preserve"> </w:t>
            </w:r>
            <w:r w:rsidRPr="00B87054">
              <w:rPr>
                <w:color w:val="000000"/>
                <w:sz w:val="12"/>
                <w:szCs w:val="12"/>
                <w:lang w:val="en-US"/>
              </w:rPr>
              <w:t>969</w:t>
            </w:r>
          </w:p>
        </w:tc>
        <w:tc>
          <w:tcPr>
            <w:tcW w:w="241" w:type="pct"/>
            <w:gridSpan w:val="2"/>
            <w:shd w:val="clear" w:color="auto" w:fill="auto"/>
            <w:vAlign w:val="bottom"/>
          </w:tcPr>
          <w:p w14:paraId="51B16EAE" w14:textId="0CA2A219" w:rsidR="00174FAA" w:rsidRPr="00B87054" w:rsidRDefault="00453B3D" w:rsidP="001B5A1D">
            <w:pPr>
              <w:jc w:val="center"/>
              <w:rPr>
                <w:color w:val="000000"/>
                <w:sz w:val="12"/>
                <w:szCs w:val="12"/>
              </w:rPr>
            </w:pPr>
            <w:r w:rsidRPr="00B059CE">
              <w:rPr>
                <w:color w:val="000000"/>
                <w:sz w:val="12"/>
                <w:szCs w:val="12"/>
              </w:rPr>
              <w:t>195 607 483</w:t>
            </w:r>
          </w:p>
        </w:tc>
        <w:tc>
          <w:tcPr>
            <w:tcW w:w="299" w:type="pct"/>
            <w:shd w:val="clear" w:color="auto" w:fill="auto"/>
            <w:vAlign w:val="bottom"/>
          </w:tcPr>
          <w:p w14:paraId="1EEFFD81" w14:textId="77777777" w:rsidR="00174FAA" w:rsidRPr="00B87054" w:rsidRDefault="00174FAA" w:rsidP="001B5A1D">
            <w:pPr>
              <w:jc w:val="center"/>
              <w:rPr>
                <w:color w:val="000000"/>
                <w:sz w:val="12"/>
                <w:szCs w:val="12"/>
              </w:rPr>
            </w:pPr>
            <w:r w:rsidRPr="00B87054">
              <w:rPr>
                <w:color w:val="000000"/>
                <w:sz w:val="12"/>
                <w:szCs w:val="12"/>
              </w:rPr>
              <w:t>14 423 327</w:t>
            </w:r>
          </w:p>
        </w:tc>
        <w:tc>
          <w:tcPr>
            <w:tcW w:w="284" w:type="pct"/>
            <w:shd w:val="clear" w:color="auto" w:fill="auto"/>
            <w:vAlign w:val="bottom"/>
          </w:tcPr>
          <w:p w14:paraId="77DCEDBD" w14:textId="0C637076" w:rsidR="00174FAA" w:rsidRPr="00B87054" w:rsidRDefault="00453B3D" w:rsidP="001B5A1D">
            <w:pPr>
              <w:jc w:val="center"/>
              <w:rPr>
                <w:color w:val="000000"/>
                <w:sz w:val="12"/>
                <w:szCs w:val="12"/>
              </w:rPr>
            </w:pPr>
            <w:r w:rsidRPr="00B059CE">
              <w:rPr>
                <w:color w:val="000000"/>
                <w:sz w:val="12"/>
                <w:szCs w:val="12"/>
              </w:rPr>
              <w:t>1 384 176 712</w:t>
            </w:r>
          </w:p>
        </w:tc>
        <w:tc>
          <w:tcPr>
            <w:tcW w:w="240" w:type="pct"/>
            <w:shd w:val="clear" w:color="auto" w:fill="auto"/>
            <w:vAlign w:val="bottom"/>
          </w:tcPr>
          <w:p w14:paraId="71996E7B" w14:textId="77777777" w:rsidR="00174FAA" w:rsidRPr="00B87054" w:rsidRDefault="00174FAA" w:rsidP="001B5A1D">
            <w:pPr>
              <w:jc w:val="center"/>
              <w:rPr>
                <w:color w:val="000000"/>
                <w:sz w:val="12"/>
                <w:szCs w:val="12"/>
              </w:rPr>
            </w:pPr>
            <w:r w:rsidRPr="00B87054">
              <w:rPr>
                <w:color w:val="000000"/>
                <w:sz w:val="12"/>
                <w:szCs w:val="12"/>
              </w:rPr>
              <w:t>90 289 448</w:t>
            </w:r>
          </w:p>
        </w:tc>
      </w:tr>
    </w:tbl>
    <w:p w14:paraId="7D96A9A9" w14:textId="77777777" w:rsidR="00AD4AED" w:rsidRPr="00B87054" w:rsidRDefault="00AD4AED" w:rsidP="00445D2B">
      <w:pPr>
        <w:sectPr w:rsidR="00AD4AED" w:rsidRPr="00B87054" w:rsidSect="00790A34">
          <w:headerReference w:type="default" r:id="rId98"/>
          <w:footerReference w:type="default" r:id="rId99"/>
          <w:headerReference w:type="first" r:id="rId100"/>
          <w:footerReference w:type="first" r:id="rId101"/>
          <w:pgSz w:w="16838" w:h="11906" w:orient="landscape"/>
          <w:pgMar w:top="993" w:right="1021" w:bottom="1418" w:left="1021" w:header="601" w:footer="1077" w:gutter="0"/>
          <w:cols w:space="720"/>
          <w:docGrid w:linePitch="326"/>
        </w:sectPr>
      </w:pPr>
    </w:p>
    <w:p w14:paraId="17F7C556" w14:textId="77777777" w:rsidR="00737D63" w:rsidRPr="00B87054" w:rsidRDefault="00AD4AED" w:rsidP="00BF3391">
      <w:pPr>
        <w:pStyle w:val="ManualHeading2"/>
      </w:pPr>
      <w:r w:rsidRPr="00B87054">
        <w:lastRenderedPageBreak/>
        <w:t xml:space="preserve">3.2 </w:t>
      </w:r>
      <w:r w:rsidRPr="00B87054">
        <w:tab/>
        <w:t xml:space="preserve">Общи финансови бюджетни кредити по фондове и национално съфинансиране (в евро) </w:t>
      </w:r>
    </w:p>
    <w:p w14:paraId="175A4159" w14:textId="77777777" w:rsidR="00AD4AED" w:rsidRPr="00B87054" w:rsidRDefault="00AD4AED" w:rsidP="00BF3391">
      <w:pPr>
        <w:pStyle w:val="ManualHeading2"/>
      </w:pPr>
      <w:r w:rsidRPr="00B87054">
        <w:t>(Позоваване: член 96, параграф 2, първа алинея, буква г), подточка ii) от Регламент (EС) № 1303/2013)</w:t>
      </w:r>
    </w:p>
    <w:p w14:paraId="7C89A348" w14:textId="77777777" w:rsidR="00AD4AED" w:rsidRPr="00B87054" w:rsidRDefault="00AD4AED" w:rsidP="00445D2B"/>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80"/>
      </w:tblGrid>
      <w:tr w:rsidR="00AD4AED" w:rsidRPr="00B87054" w14:paraId="67892DFB" w14:textId="77777777" w:rsidTr="00F03C1E">
        <w:trPr>
          <w:trHeight w:val="1184"/>
        </w:trPr>
        <w:tc>
          <w:tcPr>
            <w:tcW w:w="14906" w:type="dxa"/>
            <w:shd w:val="clear" w:color="auto" w:fill="auto"/>
          </w:tcPr>
          <w:p w14:paraId="474A0AF3" w14:textId="77777777" w:rsidR="00AD4AED" w:rsidRPr="00B87054" w:rsidRDefault="00855D4D" w:rsidP="00855D4D">
            <w:pPr>
              <w:rPr>
                <w:i/>
              </w:rPr>
            </w:pPr>
            <w:r w:rsidRPr="00B87054">
              <w:rPr>
                <w:i/>
              </w:rPr>
              <w:t>1. В таблицата се определя финансовият план по приоритетни оси.</w:t>
            </w:r>
          </w:p>
          <w:p w14:paraId="7E92E79D" w14:textId="77777777" w:rsidR="007B6613" w:rsidRPr="00B87054" w:rsidRDefault="00855D4D" w:rsidP="00855D4D">
            <w:pPr>
              <w:rPr>
                <w:i/>
              </w:rPr>
            </w:pPr>
            <w:r w:rsidRPr="00B87054">
              <w:rPr>
                <w:i/>
              </w:rPr>
              <w:t>2. Когато дадена приоритетна ос обхваща повече от един фонд, подкрепата от Съюза и националното участие са разпределени по фондове с отделен процент на съфинансиране в рамките на приоритетната ос за всеки фонд.</w:t>
            </w:r>
          </w:p>
          <w:p w14:paraId="64CC5BFB" w14:textId="77777777" w:rsidR="00AD4AED" w:rsidRPr="00B87054" w:rsidRDefault="00855D4D" w:rsidP="00855D4D">
            <w:pPr>
              <w:rPr>
                <w:i/>
              </w:rPr>
            </w:pPr>
            <w:r w:rsidRPr="00B87054">
              <w:rPr>
                <w:i/>
              </w:rPr>
              <w:t>3. Когато приоритетната ос обхваща повече от една категория региони, подкрепата от Съюза и националното участие са разпределени по категории региони с отделен процент на съфинансиране в рамките на приоритетната ос за всяка категория региони.</w:t>
            </w:r>
          </w:p>
          <w:p w14:paraId="0EF1A665" w14:textId="77777777" w:rsidR="00AD4AED" w:rsidRPr="00B87054" w:rsidRDefault="00855D4D" w:rsidP="00855D4D">
            <w:r w:rsidRPr="00B87054">
              <w:rPr>
                <w:i/>
              </w:rPr>
              <w:t>4. Приносът на ЕИБ е представен на нивото на приоритетната ос.</w:t>
            </w:r>
          </w:p>
        </w:tc>
      </w:tr>
    </w:tbl>
    <w:p w14:paraId="14B5E65B" w14:textId="77777777" w:rsidR="00AD4AED" w:rsidRPr="00B87054" w:rsidRDefault="00AD4AED" w:rsidP="00F03C1E">
      <w:pPr>
        <w:tabs>
          <w:tab w:val="left" w:pos="426"/>
        </w:tabs>
        <w:rPr>
          <w:rFonts w:eastAsia="Arial Unicode MS"/>
          <w:b/>
          <w:szCs w:val="24"/>
        </w:rPr>
      </w:pPr>
    </w:p>
    <w:p w14:paraId="2152E151" w14:textId="7CC4998E" w:rsidR="00AD4AED" w:rsidRPr="00B87054" w:rsidRDefault="00AD4AED" w:rsidP="00F03C1E">
      <w:pPr>
        <w:tabs>
          <w:tab w:val="left" w:pos="426"/>
        </w:tabs>
        <w:rPr>
          <w:rFonts w:eastAsia="Arial Unicode MS"/>
          <w:b/>
          <w:szCs w:val="24"/>
        </w:rPr>
      </w:pPr>
      <w:r w:rsidRPr="00B87054">
        <w:rPr>
          <w:b/>
        </w:rPr>
        <w:t>Таблица 18</w:t>
      </w:r>
      <w:r w:rsidR="00351DDF" w:rsidRPr="00B87054">
        <w:rPr>
          <w:b/>
        </w:rPr>
        <w:t>а</w:t>
      </w:r>
      <w:r w:rsidRPr="00B87054">
        <w:rPr>
          <w:b/>
        </w:rPr>
        <w:t>: План за финансиране</w:t>
      </w:r>
      <w:r w:rsidR="00B92CB8" w:rsidRPr="00B87054">
        <w:rPr>
          <w:b/>
        </w:rPr>
        <w:t xml:space="preserve"> (в евро)</w:t>
      </w:r>
    </w:p>
    <w:tbl>
      <w:tblPr>
        <w:tblW w:w="52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2"/>
        <w:gridCol w:w="699"/>
        <w:gridCol w:w="838"/>
        <w:gridCol w:w="984"/>
        <w:gridCol w:w="1250"/>
        <w:gridCol w:w="838"/>
        <w:gridCol w:w="1117"/>
        <w:gridCol w:w="977"/>
        <w:gridCol w:w="1265"/>
        <w:gridCol w:w="1265"/>
        <w:gridCol w:w="690"/>
        <w:gridCol w:w="696"/>
        <w:gridCol w:w="977"/>
        <w:gridCol w:w="980"/>
        <w:gridCol w:w="977"/>
        <w:gridCol w:w="690"/>
      </w:tblGrid>
      <w:tr w:rsidR="00021CB4" w:rsidRPr="00B87054" w14:paraId="2339F751" w14:textId="77777777" w:rsidTr="005733E6">
        <w:trPr>
          <w:trHeight w:val="623"/>
        </w:trPr>
        <w:tc>
          <w:tcPr>
            <w:tcW w:w="395" w:type="pct"/>
            <w:vMerge w:val="restart"/>
          </w:tcPr>
          <w:p w14:paraId="039A9302" w14:textId="77777777" w:rsidR="00110156" w:rsidRPr="00B87054" w:rsidRDefault="00110156" w:rsidP="0080168C">
            <w:pPr>
              <w:spacing w:before="0"/>
              <w:rPr>
                <w:sz w:val="14"/>
                <w:szCs w:val="14"/>
              </w:rPr>
            </w:pPr>
            <w:r w:rsidRPr="00B87054">
              <w:rPr>
                <w:sz w:val="14"/>
              </w:rPr>
              <w:t>Приоритетна ос</w:t>
            </w:r>
          </w:p>
        </w:tc>
        <w:tc>
          <w:tcPr>
            <w:tcW w:w="226" w:type="pct"/>
            <w:vMerge w:val="restart"/>
          </w:tcPr>
          <w:p w14:paraId="5C065824" w14:textId="77777777" w:rsidR="00110156" w:rsidRPr="00B87054" w:rsidRDefault="00110156" w:rsidP="0080168C">
            <w:pPr>
              <w:spacing w:before="0"/>
              <w:rPr>
                <w:sz w:val="14"/>
                <w:szCs w:val="14"/>
              </w:rPr>
            </w:pPr>
            <w:r w:rsidRPr="00B87054">
              <w:rPr>
                <w:sz w:val="14"/>
              </w:rPr>
              <w:t>Фонд</w:t>
            </w:r>
          </w:p>
        </w:tc>
        <w:tc>
          <w:tcPr>
            <w:tcW w:w="271" w:type="pct"/>
            <w:vMerge w:val="restart"/>
          </w:tcPr>
          <w:p w14:paraId="7A70418E" w14:textId="77777777" w:rsidR="00110156" w:rsidRPr="00B87054" w:rsidRDefault="00110156" w:rsidP="0080168C">
            <w:pPr>
              <w:spacing w:before="0"/>
              <w:rPr>
                <w:sz w:val="14"/>
                <w:szCs w:val="14"/>
              </w:rPr>
            </w:pPr>
            <w:r w:rsidRPr="00B87054">
              <w:rPr>
                <w:sz w:val="14"/>
              </w:rPr>
              <w:t xml:space="preserve">Категория региони </w:t>
            </w:r>
          </w:p>
        </w:tc>
        <w:tc>
          <w:tcPr>
            <w:tcW w:w="318" w:type="pct"/>
            <w:vMerge w:val="restart"/>
          </w:tcPr>
          <w:p w14:paraId="3F8FD4AE" w14:textId="77777777" w:rsidR="00110156" w:rsidRPr="00B87054" w:rsidRDefault="00110156" w:rsidP="0080168C">
            <w:pPr>
              <w:spacing w:before="0"/>
              <w:rPr>
                <w:sz w:val="14"/>
                <w:szCs w:val="14"/>
              </w:rPr>
            </w:pPr>
            <w:r w:rsidRPr="00B87054">
              <w:rPr>
                <w:sz w:val="14"/>
              </w:rPr>
              <w:t>Основа за изчисляване на подкрепата от Съюза</w:t>
            </w:r>
          </w:p>
          <w:p w14:paraId="0BDEE6DD" w14:textId="77777777" w:rsidR="00110156" w:rsidRPr="00B87054" w:rsidRDefault="00110156" w:rsidP="0080168C">
            <w:pPr>
              <w:spacing w:before="0"/>
              <w:rPr>
                <w:sz w:val="14"/>
                <w:szCs w:val="14"/>
              </w:rPr>
            </w:pPr>
            <w:r w:rsidRPr="00B87054">
              <w:rPr>
                <w:sz w:val="14"/>
              </w:rPr>
              <w:t>(</w:t>
            </w:r>
            <w:r w:rsidRPr="00B87054">
              <w:rPr>
                <w:sz w:val="13"/>
                <w:szCs w:val="13"/>
              </w:rPr>
              <w:t>общо допустими разходи или публични допустими разходи</w:t>
            </w:r>
            <w:r w:rsidRPr="00B87054">
              <w:rPr>
                <w:sz w:val="14"/>
              </w:rPr>
              <w:t>)</w:t>
            </w:r>
          </w:p>
        </w:tc>
        <w:tc>
          <w:tcPr>
            <w:tcW w:w="404" w:type="pct"/>
            <w:vMerge w:val="restart"/>
          </w:tcPr>
          <w:p w14:paraId="014B62FD" w14:textId="77777777" w:rsidR="00110156" w:rsidRPr="00B87054" w:rsidRDefault="00110156" w:rsidP="0080168C">
            <w:pPr>
              <w:spacing w:before="0"/>
              <w:rPr>
                <w:sz w:val="14"/>
                <w:szCs w:val="14"/>
              </w:rPr>
            </w:pPr>
            <w:r w:rsidRPr="00B87054">
              <w:rPr>
                <w:sz w:val="14"/>
              </w:rPr>
              <w:t>Подкрепа от Съюза</w:t>
            </w:r>
          </w:p>
        </w:tc>
        <w:tc>
          <w:tcPr>
            <w:tcW w:w="271" w:type="pct"/>
            <w:vMerge w:val="restart"/>
          </w:tcPr>
          <w:p w14:paraId="442127F3" w14:textId="77777777" w:rsidR="00110156" w:rsidRPr="00B87054" w:rsidRDefault="00110156" w:rsidP="0080168C">
            <w:pPr>
              <w:spacing w:before="0"/>
              <w:rPr>
                <w:sz w:val="14"/>
                <w:szCs w:val="14"/>
              </w:rPr>
            </w:pPr>
            <w:r w:rsidRPr="00B87054">
              <w:rPr>
                <w:sz w:val="14"/>
              </w:rPr>
              <w:t>Национално участие</w:t>
            </w:r>
          </w:p>
        </w:tc>
        <w:tc>
          <w:tcPr>
            <w:tcW w:w="677" w:type="pct"/>
            <w:gridSpan w:val="2"/>
          </w:tcPr>
          <w:p w14:paraId="47067D47" w14:textId="77777777" w:rsidR="00110156" w:rsidRPr="00B87054" w:rsidRDefault="00110156" w:rsidP="0080168C">
            <w:pPr>
              <w:spacing w:before="0"/>
              <w:rPr>
                <w:sz w:val="14"/>
                <w:szCs w:val="14"/>
              </w:rPr>
            </w:pPr>
            <w:r w:rsidRPr="00B87054">
              <w:rPr>
                <w:sz w:val="14"/>
              </w:rPr>
              <w:t>Ориентировъчно разпределение на националното участие</w:t>
            </w:r>
          </w:p>
        </w:tc>
        <w:tc>
          <w:tcPr>
            <w:tcW w:w="409" w:type="pct"/>
            <w:vMerge w:val="restart"/>
          </w:tcPr>
          <w:p w14:paraId="5F00F697" w14:textId="77777777" w:rsidR="00110156" w:rsidRPr="00B87054" w:rsidRDefault="00110156" w:rsidP="0080168C">
            <w:pPr>
              <w:spacing w:before="0"/>
              <w:rPr>
                <w:sz w:val="14"/>
                <w:szCs w:val="14"/>
              </w:rPr>
            </w:pPr>
            <w:r w:rsidRPr="00B87054">
              <w:rPr>
                <w:sz w:val="14"/>
              </w:rPr>
              <w:t>Обща стойност на финансирането</w:t>
            </w:r>
          </w:p>
        </w:tc>
        <w:tc>
          <w:tcPr>
            <w:tcW w:w="409" w:type="pct"/>
            <w:vMerge w:val="restart"/>
          </w:tcPr>
          <w:p w14:paraId="4300EAFA" w14:textId="77777777" w:rsidR="00110156" w:rsidRPr="00B87054" w:rsidRDefault="00110156" w:rsidP="0080168C">
            <w:pPr>
              <w:spacing w:before="0"/>
              <w:rPr>
                <w:sz w:val="14"/>
                <w:szCs w:val="14"/>
              </w:rPr>
            </w:pPr>
            <w:r w:rsidRPr="00B87054">
              <w:rPr>
                <w:sz w:val="14"/>
              </w:rPr>
              <w:t>Процент на съфинансиране</w:t>
            </w:r>
          </w:p>
        </w:tc>
        <w:tc>
          <w:tcPr>
            <w:tcW w:w="223" w:type="pct"/>
            <w:vMerge w:val="restart"/>
          </w:tcPr>
          <w:p w14:paraId="154356C9" w14:textId="77777777" w:rsidR="00110156" w:rsidRPr="00B87054" w:rsidRDefault="00110156" w:rsidP="0080168C">
            <w:pPr>
              <w:spacing w:before="0"/>
              <w:rPr>
                <w:sz w:val="14"/>
                <w:szCs w:val="14"/>
              </w:rPr>
            </w:pPr>
            <w:r w:rsidRPr="00B87054">
              <w:rPr>
                <w:sz w:val="14"/>
              </w:rPr>
              <w:t>За информация</w:t>
            </w:r>
          </w:p>
          <w:p w14:paraId="536507F4" w14:textId="77777777" w:rsidR="00110156" w:rsidRPr="00B87054" w:rsidRDefault="00110156" w:rsidP="0080168C">
            <w:pPr>
              <w:spacing w:before="0"/>
              <w:rPr>
                <w:sz w:val="14"/>
                <w:szCs w:val="14"/>
              </w:rPr>
            </w:pPr>
            <w:r w:rsidRPr="00B87054">
              <w:rPr>
                <w:sz w:val="14"/>
              </w:rPr>
              <w:t>Участие на ЕИБ</w:t>
            </w:r>
          </w:p>
        </w:tc>
        <w:tc>
          <w:tcPr>
            <w:tcW w:w="541" w:type="pct"/>
            <w:gridSpan w:val="2"/>
          </w:tcPr>
          <w:p w14:paraId="65EEF88D" w14:textId="77777777" w:rsidR="00110156" w:rsidRPr="00B87054" w:rsidRDefault="00110156" w:rsidP="0080168C">
            <w:pPr>
              <w:spacing w:before="0"/>
              <w:rPr>
                <w:sz w:val="14"/>
                <w:szCs w:val="14"/>
              </w:rPr>
            </w:pPr>
            <w:r w:rsidRPr="00B87054">
              <w:rPr>
                <w:sz w:val="14"/>
              </w:rPr>
              <w:t>Основно разпределение (общо финансиране минус резерв за изпълнение)</w:t>
            </w:r>
          </w:p>
        </w:tc>
        <w:tc>
          <w:tcPr>
            <w:tcW w:w="633" w:type="pct"/>
            <w:gridSpan w:val="2"/>
          </w:tcPr>
          <w:p w14:paraId="1BC21C0E" w14:textId="77777777" w:rsidR="00110156" w:rsidRPr="00B87054" w:rsidRDefault="00110156" w:rsidP="0080168C">
            <w:pPr>
              <w:spacing w:before="0"/>
              <w:rPr>
                <w:sz w:val="14"/>
                <w:szCs w:val="14"/>
              </w:rPr>
            </w:pPr>
            <w:r w:rsidRPr="00B87054">
              <w:rPr>
                <w:sz w:val="14"/>
              </w:rPr>
              <w:t>Резерв за изпълнение</w:t>
            </w:r>
          </w:p>
        </w:tc>
        <w:tc>
          <w:tcPr>
            <w:tcW w:w="223" w:type="pct"/>
          </w:tcPr>
          <w:p w14:paraId="00BB0EF8" w14:textId="77777777" w:rsidR="00110156" w:rsidRPr="00B87054" w:rsidRDefault="00110156" w:rsidP="0080168C">
            <w:pPr>
              <w:spacing w:before="0" w:after="0"/>
              <w:jc w:val="center"/>
              <w:rPr>
                <w:sz w:val="14"/>
                <w:szCs w:val="14"/>
              </w:rPr>
            </w:pPr>
            <w:r w:rsidRPr="00B87054">
              <w:rPr>
                <w:sz w:val="14"/>
              </w:rPr>
              <w:t xml:space="preserve">Размер на резерва за изпълнение като процент от общата подкрепа от Съюза </w:t>
            </w:r>
          </w:p>
        </w:tc>
      </w:tr>
      <w:tr w:rsidR="00021CB4" w:rsidRPr="00B87054" w14:paraId="7628716E" w14:textId="77777777" w:rsidTr="005733E6">
        <w:trPr>
          <w:trHeight w:val="648"/>
        </w:trPr>
        <w:tc>
          <w:tcPr>
            <w:tcW w:w="395" w:type="pct"/>
            <w:vMerge/>
          </w:tcPr>
          <w:p w14:paraId="01D1B340" w14:textId="77777777" w:rsidR="00110156" w:rsidRPr="00B87054" w:rsidRDefault="00110156" w:rsidP="00420910">
            <w:pPr>
              <w:rPr>
                <w:sz w:val="14"/>
                <w:szCs w:val="14"/>
              </w:rPr>
            </w:pPr>
          </w:p>
        </w:tc>
        <w:tc>
          <w:tcPr>
            <w:tcW w:w="226" w:type="pct"/>
            <w:vMerge/>
          </w:tcPr>
          <w:p w14:paraId="64D64E8A" w14:textId="77777777" w:rsidR="00110156" w:rsidRPr="00B87054" w:rsidRDefault="00110156" w:rsidP="00420910">
            <w:pPr>
              <w:rPr>
                <w:sz w:val="14"/>
                <w:szCs w:val="14"/>
              </w:rPr>
            </w:pPr>
          </w:p>
        </w:tc>
        <w:tc>
          <w:tcPr>
            <w:tcW w:w="271" w:type="pct"/>
            <w:vMerge/>
          </w:tcPr>
          <w:p w14:paraId="0C8FF3BF" w14:textId="77777777" w:rsidR="00110156" w:rsidRPr="00B87054" w:rsidRDefault="00110156" w:rsidP="00420910">
            <w:pPr>
              <w:rPr>
                <w:sz w:val="14"/>
                <w:szCs w:val="14"/>
              </w:rPr>
            </w:pPr>
          </w:p>
        </w:tc>
        <w:tc>
          <w:tcPr>
            <w:tcW w:w="318" w:type="pct"/>
            <w:vMerge/>
          </w:tcPr>
          <w:p w14:paraId="09868C87" w14:textId="77777777" w:rsidR="00110156" w:rsidRPr="00B87054" w:rsidRDefault="00110156" w:rsidP="00420910">
            <w:pPr>
              <w:rPr>
                <w:sz w:val="14"/>
                <w:szCs w:val="14"/>
              </w:rPr>
            </w:pPr>
          </w:p>
        </w:tc>
        <w:tc>
          <w:tcPr>
            <w:tcW w:w="404" w:type="pct"/>
            <w:vMerge/>
          </w:tcPr>
          <w:p w14:paraId="09C9DBFB" w14:textId="77777777" w:rsidR="00110156" w:rsidRPr="00B87054" w:rsidRDefault="00110156" w:rsidP="00420910">
            <w:pPr>
              <w:rPr>
                <w:sz w:val="14"/>
                <w:szCs w:val="14"/>
              </w:rPr>
            </w:pPr>
          </w:p>
        </w:tc>
        <w:tc>
          <w:tcPr>
            <w:tcW w:w="271" w:type="pct"/>
            <w:vMerge/>
          </w:tcPr>
          <w:p w14:paraId="2008E3DC" w14:textId="77777777" w:rsidR="00110156" w:rsidRPr="00B87054" w:rsidRDefault="00110156" w:rsidP="00420910">
            <w:pPr>
              <w:rPr>
                <w:sz w:val="14"/>
                <w:szCs w:val="14"/>
              </w:rPr>
            </w:pPr>
          </w:p>
        </w:tc>
        <w:tc>
          <w:tcPr>
            <w:tcW w:w="361" w:type="pct"/>
          </w:tcPr>
          <w:p w14:paraId="101A20D4" w14:textId="77777777" w:rsidR="00110156" w:rsidRPr="00B87054" w:rsidRDefault="00110156" w:rsidP="00420910">
            <w:pPr>
              <w:rPr>
                <w:sz w:val="14"/>
                <w:szCs w:val="14"/>
              </w:rPr>
            </w:pPr>
            <w:r w:rsidRPr="00B87054">
              <w:rPr>
                <w:sz w:val="14"/>
              </w:rPr>
              <w:t>Национално публично финансиране</w:t>
            </w:r>
          </w:p>
        </w:tc>
        <w:tc>
          <w:tcPr>
            <w:tcW w:w="316" w:type="pct"/>
          </w:tcPr>
          <w:p w14:paraId="556A1771" w14:textId="77777777" w:rsidR="00110156" w:rsidRPr="00B87054" w:rsidRDefault="00110156" w:rsidP="0080168C">
            <w:pPr>
              <w:spacing w:after="0"/>
              <w:rPr>
                <w:sz w:val="14"/>
                <w:szCs w:val="14"/>
              </w:rPr>
            </w:pPr>
            <w:r w:rsidRPr="00B87054">
              <w:rPr>
                <w:sz w:val="14"/>
              </w:rPr>
              <w:t xml:space="preserve">Национално частно финансиране </w:t>
            </w:r>
            <w:hyperlink r:id="rId102" w:anchor="E0078">
              <w:r w:rsidRPr="00B87054">
                <w:rPr>
                  <w:noProof/>
                  <w:sz w:val="14"/>
                  <w:u w:val="single"/>
                </w:rPr>
                <w:t>(1)</w:t>
              </w:r>
            </w:hyperlink>
            <w:r w:rsidRPr="00B87054">
              <w:rPr>
                <w:sz w:val="14"/>
              </w:rPr>
              <w:t xml:space="preserve"> </w:t>
            </w:r>
          </w:p>
        </w:tc>
        <w:tc>
          <w:tcPr>
            <w:tcW w:w="409" w:type="pct"/>
            <w:vMerge/>
          </w:tcPr>
          <w:p w14:paraId="62122D41" w14:textId="77777777" w:rsidR="00110156" w:rsidRPr="00B87054" w:rsidRDefault="00110156" w:rsidP="00420910">
            <w:pPr>
              <w:rPr>
                <w:sz w:val="14"/>
                <w:szCs w:val="14"/>
              </w:rPr>
            </w:pPr>
          </w:p>
        </w:tc>
        <w:tc>
          <w:tcPr>
            <w:tcW w:w="409" w:type="pct"/>
            <w:vMerge/>
          </w:tcPr>
          <w:p w14:paraId="6E5F0355" w14:textId="77777777" w:rsidR="00110156" w:rsidRPr="00B87054" w:rsidRDefault="00110156" w:rsidP="00420910">
            <w:pPr>
              <w:rPr>
                <w:sz w:val="14"/>
                <w:szCs w:val="14"/>
              </w:rPr>
            </w:pPr>
          </w:p>
        </w:tc>
        <w:tc>
          <w:tcPr>
            <w:tcW w:w="223" w:type="pct"/>
            <w:vMerge/>
          </w:tcPr>
          <w:p w14:paraId="4E0FC339" w14:textId="77777777" w:rsidR="00110156" w:rsidRPr="00B87054" w:rsidRDefault="00110156" w:rsidP="00420910">
            <w:pPr>
              <w:rPr>
                <w:sz w:val="14"/>
                <w:szCs w:val="14"/>
              </w:rPr>
            </w:pPr>
          </w:p>
        </w:tc>
        <w:tc>
          <w:tcPr>
            <w:tcW w:w="225" w:type="pct"/>
          </w:tcPr>
          <w:p w14:paraId="4DC1388C" w14:textId="77777777" w:rsidR="00110156" w:rsidRPr="00B87054" w:rsidRDefault="00110156" w:rsidP="00420910">
            <w:pPr>
              <w:rPr>
                <w:sz w:val="14"/>
                <w:szCs w:val="14"/>
              </w:rPr>
            </w:pPr>
            <w:r w:rsidRPr="00B87054">
              <w:rPr>
                <w:sz w:val="14"/>
              </w:rPr>
              <w:t>Подкрепа от Съюза</w:t>
            </w:r>
          </w:p>
        </w:tc>
        <w:tc>
          <w:tcPr>
            <w:tcW w:w="316" w:type="pct"/>
          </w:tcPr>
          <w:p w14:paraId="08A340B5" w14:textId="77777777" w:rsidR="00110156" w:rsidRPr="00B87054" w:rsidRDefault="00110156" w:rsidP="00420910">
            <w:pPr>
              <w:rPr>
                <w:sz w:val="14"/>
                <w:szCs w:val="14"/>
              </w:rPr>
            </w:pPr>
            <w:r w:rsidRPr="00B87054">
              <w:rPr>
                <w:sz w:val="14"/>
              </w:rPr>
              <w:t>Национално участие</w:t>
            </w:r>
          </w:p>
        </w:tc>
        <w:tc>
          <w:tcPr>
            <w:tcW w:w="317" w:type="pct"/>
          </w:tcPr>
          <w:p w14:paraId="79F61E2A" w14:textId="77777777" w:rsidR="00110156" w:rsidRPr="00B87054" w:rsidRDefault="00110156" w:rsidP="00420910">
            <w:pPr>
              <w:rPr>
                <w:sz w:val="14"/>
                <w:szCs w:val="14"/>
              </w:rPr>
            </w:pPr>
            <w:r w:rsidRPr="00B87054">
              <w:rPr>
                <w:sz w:val="14"/>
              </w:rPr>
              <w:t>Подкрепа от Съюза</w:t>
            </w:r>
          </w:p>
        </w:tc>
        <w:tc>
          <w:tcPr>
            <w:tcW w:w="316" w:type="pct"/>
          </w:tcPr>
          <w:p w14:paraId="71F03D39" w14:textId="77777777" w:rsidR="00110156" w:rsidRPr="00B87054" w:rsidRDefault="00110156" w:rsidP="00420910">
            <w:pPr>
              <w:rPr>
                <w:sz w:val="14"/>
                <w:szCs w:val="14"/>
              </w:rPr>
            </w:pPr>
            <w:r w:rsidRPr="00B87054">
              <w:rPr>
                <w:sz w:val="14"/>
              </w:rPr>
              <w:t>Национално участие</w:t>
            </w:r>
            <w:r w:rsidRPr="00B87054">
              <w:rPr>
                <w:rStyle w:val="FootnoteReference"/>
                <w:sz w:val="14"/>
              </w:rPr>
              <w:footnoteReference w:id="92"/>
            </w:r>
          </w:p>
        </w:tc>
        <w:tc>
          <w:tcPr>
            <w:tcW w:w="223" w:type="pct"/>
          </w:tcPr>
          <w:p w14:paraId="2869993D" w14:textId="77777777" w:rsidR="00110156" w:rsidRPr="00B87054" w:rsidRDefault="00110156" w:rsidP="00420910">
            <w:pPr>
              <w:rPr>
                <w:sz w:val="14"/>
                <w:szCs w:val="14"/>
              </w:rPr>
            </w:pPr>
          </w:p>
        </w:tc>
      </w:tr>
      <w:tr w:rsidR="00021CB4" w:rsidRPr="00B87054" w14:paraId="2902095E" w14:textId="77777777" w:rsidTr="005733E6">
        <w:tc>
          <w:tcPr>
            <w:tcW w:w="395" w:type="pct"/>
          </w:tcPr>
          <w:p w14:paraId="0894729D" w14:textId="77777777" w:rsidR="00110156" w:rsidRPr="00B87054" w:rsidRDefault="00110156" w:rsidP="00420910">
            <w:pPr>
              <w:rPr>
                <w:sz w:val="16"/>
                <w:szCs w:val="16"/>
              </w:rPr>
            </w:pPr>
          </w:p>
        </w:tc>
        <w:tc>
          <w:tcPr>
            <w:tcW w:w="226" w:type="pct"/>
          </w:tcPr>
          <w:p w14:paraId="41FDA902" w14:textId="77777777" w:rsidR="00110156" w:rsidRPr="00B87054" w:rsidRDefault="00110156" w:rsidP="00420910">
            <w:pPr>
              <w:rPr>
                <w:sz w:val="16"/>
                <w:szCs w:val="16"/>
              </w:rPr>
            </w:pPr>
          </w:p>
        </w:tc>
        <w:tc>
          <w:tcPr>
            <w:tcW w:w="271" w:type="pct"/>
          </w:tcPr>
          <w:p w14:paraId="3B497F81" w14:textId="77777777" w:rsidR="00110156" w:rsidRPr="00B87054" w:rsidRDefault="00110156" w:rsidP="00420910">
            <w:pPr>
              <w:rPr>
                <w:sz w:val="16"/>
                <w:szCs w:val="16"/>
              </w:rPr>
            </w:pPr>
          </w:p>
        </w:tc>
        <w:tc>
          <w:tcPr>
            <w:tcW w:w="318" w:type="pct"/>
          </w:tcPr>
          <w:p w14:paraId="0DAD402C" w14:textId="77777777" w:rsidR="00110156" w:rsidRPr="00B87054" w:rsidRDefault="00110156" w:rsidP="00420910">
            <w:pPr>
              <w:rPr>
                <w:sz w:val="16"/>
                <w:szCs w:val="16"/>
              </w:rPr>
            </w:pPr>
          </w:p>
        </w:tc>
        <w:tc>
          <w:tcPr>
            <w:tcW w:w="404" w:type="pct"/>
          </w:tcPr>
          <w:p w14:paraId="4A839653" w14:textId="77777777" w:rsidR="00110156" w:rsidRPr="00B87054" w:rsidRDefault="00110156" w:rsidP="00420910">
            <w:pPr>
              <w:rPr>
                <w:sz w:val="16"/>
                <w:szCs w:val="16"/>
              </w:rPr>
            </w:pPr>
            <w:r w:rsidRPr="00B87054">
              <w:rPr>
                <w:sz w:val="16"/>
              </w:rPr>
              <w:t>(а)</w:t>
            </w:r>
          </w:p>
        </w:tc>
        <w:tc>
          <w:tcPr>
            <w:tcW w:w="271" w:type="pct"/>
          </w:tcPr>
          <w:p w14:paraId="352ACCCA" w14:textId="77777777" w:rsidR="00110156" w:rsidRPr="00B87054" w:rsidRDefault="00110156" w:rsidP="00420910">
            <w:pPr>
              <w:rPr>
                <w:sz w:val="16"/>
                <w:szCs w:val="16"/>
              </w:rPr>
            </w:pPr>
            <w:r w:rsidRPr="00B87054">
              <w:rPr>
                <w:sz w:val="16"/>
              </w:rPr>
              <w:t>(b) = (c) + (d))</w:t>
            </w:r>
          </w:p>
        </w:tc>
        <w:tc>
          <w:tcPr>
            <w:tcW w:w="361" w:type="pct"/>
          </w:tcPr>
          <w:p w14:paraId="45FF24AB" w14:textId="77777777" w:rsidR="00110156" w:rsidRPr="00B87054" w:rsidRDefault="00110156" w:rsidP="00420910">
            <w:pPr>
              <w:rPr>
                <w:sz w:val="16"/>
                <w:szCs w:val="16"/>
              </w:rPr>
            </w:pPr>
            <w:r w:rsidRPr="00B87054">
              <w:rPr>
                <w:sz w:val="16"/>
              </w:rPr>
              <w:t>(c)</w:t>
            </w:r>
          </w:p>
        </w:tc>
        <w:tc>
          <w:tcPr>
            <w:tcW w:w="316" w:type="pct"/>
          </w:tcPr>
          <w:p w14:paraId="682E924E" w14:textId="77777777" w:rsidR="00110156" w:rsidRPr="00B87054" w:rsidRDefault="00110156" w:rsidP="00420910">
            <w:pPr>
              <w:rPr>
                <w:sz w:val="16"/>
                <w:szCs w:val="16"/>
              </w:rPr>
            </w:pPr>
            <w:r w:rsidRPr="00B87054">
              <w:rPr>
                <w:sz w:val="16"/>
              </w:rPr>
              <w:t>(d)</w:t>
            </w:r>
          </w:p>
        </w:tc>
        <w:tc>
          <w:tcPr>
            <w:tcW w:w="409" w:type="pct"/>
          </w:tcPr>
          <w:p w14:paraId="5DAFA089" w14:textId="77777777" w:rsidR="00110156" w:rsidRPr="00B87054" w:rsidRDefault="00110156" w:rsidP="00420910">
            <w:pPr>
              <w:rPr>
                <w:sz w:val="16"/>
                <w:szCs w:val="16"/>
              </w:rPr>
            </w:pPr>
            <w:r w:rsidRPr="00B87054">
              <w:rPr>
                <w:sz w:val="16"/>
              </w:rPr>
              <w:t>(e) = (a) + (b)</w:t>
            </w:r>
          </w:p>
        </w:tc>
        <w:tc>
          <w:tcPr>
            <w:tcW w:w="409" w:type="pct"/>
          </w:tcPr>
          <w:p w14:paraId="35AE9EAF" w14:textId="77777777" w:rsidR="00110156" w:rsidRPr="00B87054" w:rsidRDefault="00110156" w:rsidP="00420910">
            <w:pPr>
              <w:rPr>
                <w:sz w:val="16"/>
                <w:szCs w:val="16"/>
              </w:rPr>
            </w:pPr>
            <w:r w:rsidRPr="00B87054">
              <w:rPr>
                <w:sz w:val="16"/>
                <w:szCs w:val="16"/>
              </w:rPr>
              <w:t>(f)  = (a)/(e)</w:t>
            </w:r>
            <w:r w:rsidRPr="00B87054">
              <w:t xml:space="preserve"> </w:t>
            </w:r>
            <w:r w:rsidRPr="00B87054">
              <w:rPr>
                <w:noProof/>
                <w:sz w:val="16"/>
                <w:szCs w:val="16"/>
                <w:u w:val="single"/>
              </w:rPr>
              <w:t xml:space="preserve"> (2)</w:t>
            </w:r>
          </w:p>
        </w:tc>
        <w:tc>
          <w:tcPr>
            <w:tcW w:w="223" w:type="pct"/>
          </w:tcPr>
          <w:p w14:paraId="070A5D2B" w14:textId="77777777" w:rsidR="00110156" w:rsidRPr="00B87054" w:rsidRDefault="00110156" w:rsidP="00420910">
            <w:pPr>
              <w:rPr>
                <w:sz w:val="16"/>
                <w:szCs w:val="16"/>
              </w:rPr>
            </w:pPr>
            <w:r w:rsidRPr="00B87054">
              <w:rPr>
                <w:sz w:val="16"/>
              </w:rPr>
              <w:t>(g)</w:t>
            </w:r>
          </w:p>
        </w:tc>
        <w:tc>
          <w:tcPr>
            <w:tcW w:w="225" w:type="pct"/>
          </w:tcPr>
          <w:p w14:paraId="33A4F9F0" w14:textId="77777777" w:rsidR="00110156" w:rsidRPr="00B87054" w:rsidRDefault="00110156" w:rsidP="00420910">
            <w:pPr>
              <w:rPr>
                <w:sz w:val="16"/>
                <w:szCs w:val="16"/>
              </w:rPr>
            </w:pPr>
            <w:r w:rsidRPr="00B87054">
              <w:rPr>
                <w:sz w:val="16"/>
              </w:rPr>
              <w:t>(h)=(a)-(j)</w:t>
            </w:r>
          </w:p>
        </w:tc>
        <w:tc>
          <w:tcPr>
            <w:tcW w:w="316" w:type="pct"/>
          </w:tcPr>
          <w:p w14:paraId="5B153252" w14:textId="77777777" w:rsidR="00110156" w:rsidRPr="00B87054" w:rsidRDefault="00110156" w:rsidP="00420910">
            <w:pPr>
              <w:rPr>
                <w:sz w:val="16"/>
                <w:szCs w:val="16"/>
              </w:rPr>
            </w:pPr>
            <w:r w:rsidRPr="00B87054">
              <w:rPr>
                <w:sz w:val="16"/>
              </w:rPr>
              <w:t>(i) = (b) – (k)</w:t>
            </w:r>
          </w:p>
        </w:tc>
        <w:tc>
          <w:tcPr>
            <w:tcW w:w="317" w:type="pct"/>
          </w:tcPr>
          <w:p w14:paraId="57384E3A" w14:textId="77777777" w:rsidR="00110156" w:rsidRPr="00B87054" w:rsidRDefault="00110156" w:rsidP="00420910">
            <w:pPr>
              <w:rPr>
                <w:sz w:val="16"/>
                <w:szCs w:val="16"/>
              </w:rPr>
            </w:pPr>
            <w:r w:rsidRPr="00B87054">
              <w:rPr>
                <w:sz w:val="16"/>
              </w:rPr>
              <w:t>(j)</w:t>
            </w:r>
          </w:p>
        </w:tc>
        <w:tc>
          <w:tcPr>
            <w:tcW w:w="316" w:type="pct"/>
          </w:tcPr>
          <w:p w14:paraId="261DEA21" w14:textId="77777777" w:rsidR="00110156" w:rsidRPr="00B87054" w:rsidRDefault="00110156" w:rsidP="00420910">
            <w:pPr>
              <w:rPr>
                <w:sz w:val="16"/>
                <w:szCs w:val="16"/>
              </w:rPr>
            </w:pPr>
            <w:r w:rsidRPr="00B87054">
              <w:rPr>
                <w:sz w:val="16"/>
              </w:rPr>
              <w:t>(k)= (b) * ((j)/(a))</w:t>
            </w:r>
          </w:p>
        </w:tc>
        <w:tc>
          <w:tcPr>
            <w:tcW w:w="223" w:type="pct"/>
          </w:tcPr>
          <w:p w14:paraId="64ABAC68" w14:textId="77777777" w:rsidR="00110156" w:rsidRPr="00B87054" w:rsidRDefault="00110156" w:rsidP="00420910">
            <w:pPr>
              <w:rPr>
                <w:sz w:val="16"/>
                <w:szCs w:val="16"/>
              </w:rPr>
            </w:pPr>
            <w:r w:rsidRPr="00B87054">
              <w:rPr>
                <w:sz w:val="16"/>
              </w:rPr>
              <w:t>(l) =</w:t>
            </w:r>
            <w:r w:rsidR="0080168C" w:rsidRPr="00B87054">
              <w:rPr>
                <w:sz w:val="16"/>
              </w:rPr>
              <w:t xml:space="preserve"> </w:t>
            </w:r>
            <w:r w:rsidRPr="00B87054">
              <w:rPr>
                <w:sz w:val="16"/>
              </w:rPr>
              <w:t>(j)/(a) *100</w:t>
            </w:r>
          </w:p>
        </w:tc>
      </w:tr>
      <w:tr w:rsidR="00021CB4" w:rsidRPr="00B87054" w14:paraId="6007D55F" w14:textId="77777777" w:rsidTr="005733E6">
        <w:tc>
          <w:tcPr>
            <w:tcW w:w="395" w:type="pct"/>
          </w:tcPr>
          <w:p w14:paraId="4E2E3117" w14:textId="77777777" w:rsidR="00110156" w:rsidRPr="00B87054" w:rsidRDefault="00110156" w:rsidP="00420910">
            <w:pPr>
              <w:tabs>
                <w:tab w:val="left" w:pos="426"/>
              </w:tabs>
              <w:spacing w:after="0"/>
              <w:jc w:val="left"/>
              <w:rPr>
                <w:bCs/>
                <w:i/>
                <w:color w:val="8DB3E2"/>
                <w:sz w:val="14"/>
                <w:szCs w:val="14"/>
              </w:rPr>
            </w:pPr>
            <w:r w:rsidRPr="00B87054">
              <w:rPr>
                <w:i/>
                <w:color w:val="8DB3E2"/>
                <w:sz w:val="14"/>
              </w:rPr>
              <w:lastRenderedPageBreak/>
              <w:t xml:space="preserve">&lt;3.2.A.1 </w:t>
            </w:r>
            <w:proofErr w:type="spellStart"/>
            <w:r w:rsidRPr="00B87054">
              <w:rPr>
                <w:i/>
                <w:color w:val="8DB3E2"/>
                <w:sz w:val="14"/>
              </w:rPr>
              <w:t>type</w:t>
            </w:r>
            <w:proofErr w:type="spellEnd"/>
            <w:r w:rsidRPr="00B87054">
              <w:rPr>
                <w:i/>
                <w:color w:val="8DB3E2"/>
                <w:sz w:val="14"/>
              </w:rPr>
              <w:t xml:space="preserve">="S" </w:t>
            </w:r>
            <w:proofErr w:type="spellStart"/>
            <w:r w:rsidRPr="00B87054">
              <w:rPr>
                <w:i/>
                <w:color w:val="8DB3E2"/>
                <w:sz w:val="14"/>
              </w:rPr>
              <w:t>input</w:t>
            </w:r>
            <w:proofErr w:type="spellEnd"/>
            <w:r w:rsidRPr="00B87054">
              <w:rPr>
                <w:i/>
                <w:color w:val="8DB3E2"/>
                <w:sz w:val="14"/>
              </w:rPr>
              <w:t>="G" “SME” &gt;</w:t>
            </w:r>
          </w:p>
        </w:tc>
        <w:tc>
          <w:tcPr>
            <w:tcW w:w="226" w:type="pct"/>
          </w:tcPr>
          <w:p w14:paraId="5D1E264E" w14:textId="77777777" w:rsidR="00110156" w:rsidRPr="00B87054" w:rsidRDefault="00110156" w:rsidP="00420910">
            <w:pPr>
              <w:tabs>
                <w:tab w:val="left" w:pos="426"/>
              </w:tabs>
              <w:spacing w:after="0"/>
              <w:jc w:val="left"/>
              <w:rPr>
                <w:b/>
                <w:bCs/>
                <w:i/>
                <w:color w:val="8DB3E2"/>
                <w:sz w:val="14"/>
                <w:szCs w:val="14"/>
              </w:rPr>
            </w:pPr>
            <w:r w:rsidRPr="00B87054">
              <w:rPr>
                <w:i/>
                <w:color w:val="8DB3E2"/>
                <w:sz w:val="14"/>
              </w:rPr>
              <w:t xml:space="preserve">&lt;3.2.A.2 </w:t>
            </w:r>
            <w:proofErr w:type="spellStart"/>
            <w:r w:rsidRPr="00B87054">
              <w:rPr>
                <w:i/>
                <w:color w:val="8DB3E2"/>
                <w:sz w:val="14"/>
              </w:rPr>
              <w:t>type</w:t>
            </w:r>
            <w:proofErr w:type="spellEnd"/>
            <w:r w:rsidRPr="00B87054">
              <w:rPr>
                <w:i/>
                <w:color w:val="8DB3E2"/>
                <w:sz w:val="14"/>
              </w:rPr>
              <w:t xml:space="preserve">="S" </w:t>
            </w:r>
            <w:proofErr w:type="spellStart"/>
            <w:r w:rsidRPr="00B87054">
              <w:rPr>
                <w:i/>
                <w:color w:val="8DB3E2"/>
                <w:sz w:val="14"/>
              </w:rPr>
              <w:t>input</w:t>
            </w:r>
            <w:proofErr w:type="spellEnd"/>
            <w:r w:rsidRPr="00B87054">
              <w:rPr>
                <w:i/>
                <w:color w:val="8DB3E2"/>
                <w:sz w:val="14"/>
              </w:rPr>
              <w:t>="G"“SME” &gt;</w:t>
            </w:r>
          </w:p>
        </w:tc>
        <w:tc>
          <w:tcPr>
            <w:tcW w:w="271" w:type="pct"/>
          </w:tcPr>
          <w:p w14:paraId="68B06E34" w14:textId="77777777" w:rsidR="00110156" w:rsidRPr="00B87054" w:rsidRDefault="00110156" w:rsidP="00420910">
            <w:pPr>
              <w:tabs>
                <w:tab w:val="left" w:pos="426"/>
              </w:tabs>
              <w:spacing w:after="0"/>
              <w:jc w:val="left"/>
              <w:rPr>
                <w:b/>
                <w:bCs/>
                <w:i/>
                <w:color w:val="8DB3E2"/>
                <w:sz w:val="14"/>
                <w:szCs w:val="14"/>
              </w:rPr>
            </w:pPr>
            <w:r w:rsidRPr="00B87054">
              <w:rPr>
                <w:i/>
                <w:color w:val="8DB3E2"/>
                <w:sz w:val="14"/>
              </w:rPr>
              <w:t xml:space="preserve">&lt;3.2.A.3 </w:t>
            </w:r>
            <w:proofErr w:type="spellStart"/>
            <w:r w:rsidRPr="00B87054">
              <w:rPr>
                <w:i/>
                <w:color w:val="8DB3E2"/>
                <w:sz w:val="14"/>
              </w:rPr>
              <w:t>type</w:t>
            </w:r>
            <w:proofErr w:type="spellEnd"/>
            <w:r w:rsidRPr="00B87054">
              <w:rPr>
                <w:i/>
                <w:color w:val="8DB3E2"/>
                <w:sz w:val="14"/>
              </w:rPr>
              <w:t xml:space="preserve">="S" </w:t>
            </w:r>
            <w:proofErr w:type="spellStart"/>
            <w:r w:rsidRPr="00B87054">
              <w:rPr>
                <w:i/>
                <w:color w:val="8DB3E2"/>
                <w:sz w:val="14"/>
              </w:rPr>
              <w:t>input</w:t>
            </w:r>
            <w:proofErr w:type="spellEnd"/>
            <w:r w:rsidRPr="00B87054">
              <w:rPr>
                <w:i/>
                <w:color w:val="8DB3E2"/>
                <w:sz w:val="14"/>
              </w:rPr>
              <w:t>="G" “SME” &gt;</w:t>
            </w:r>
          </w:p>
        </w:tc>
        <w:tc>
          <w:tcPr>
            <w:tcW w:w="318" w:type="pct"/>
          </w:tcPr>
          <w:p w14:paraId="5380A1FF" w14:textId="77777777" w:rsidR="00110156" w:rsidRPr="00B87054" w:rsidRDefault="00110156" w:rsidP="00420910">
            <w:pPr>
              <w:tabs>
                <w:tab w:val="left" w:pos="426"/>
              </w:tabs>
              <w:spacing w:after="0"/>
              <w:jc w:val="left"/>
              <w:rPr>
                <w:b/>
                <w:bCs/>
                <w:i/>
                <w:color w:val="8DB3E2"/>
                <w:sz w:val="14"/>
                <w:szCs w:val="14"/>
              </w:rPr>
            </w:pPr>
            <w:r w:rsidRPr="00B87054">
              <w:rPr>
                <w:i/>
                <w:color w:val="8DB3E2"/>
                <w:sz w:val="14"/>
              </w:rPr>
              <w:t xml:space="preserve">&lt;3.2.A.4 </w:t>
            </w:r>
            <w:proofErr w:type="spellStart"/>
            <w:r w:rsidRPr="00B87054">
              <w:rPr>
                <w:i/>
                <w:color w:val="8DB3E2"/>
                <w:sz w:val="14"/>
              </w:rPr>
              <w:t>type</w:t>
            </w:r>
            <w:proofErr w:type="spellEnd"/>
            <w:r w:rsidRPr="00B87054">
              <w:rPr>
                <w:i/>
                <w:color w:val="8DB3E2"/>
                <w:sz w:val="14"/>
              </w:rPr>
              <w:t xml:space="preserve">="S" </w:t>
            </w:r>
            <w:proofErr w:type="spellStart"/>
            <w:r w:rsidRPr="00B87054">
              <w:rPr>
                <w:i/>
                <w:color w:val="8DB3E2"/>
                <w:sz w:val="14"/>
              </w:rPr>
              <w:t>input</w:t>
            </w:r>
            <w:proofErr w:type="spellEnd"/>
            <w:r w:rsidRPr="00B87054">
              <w:rPr>
                <w:i/>
                <w:color w:val="8DB3E2"/>
                <w:sz w:val="14"/>
              </w:rPr>
              <w:t>="G"“SME” &gt;</w:t>
            </w:r>
          </w:p>
        </w:tc>
        <w:tc>
          <w:tcPr>
            <w:tcW w:w="404" w:type="pct"/>
          </w:tcPr>
          <w:p w14:paraId="08D39D11" w14:textId="77777777" w:rsidR="00110156" w:rsidRPr="00B87054" w:rsidRDefault="00110156" w:rsidP="00420910">
            <w:pPr>
              <w:tabs>
                <w:tab w:val="left" w:pos="426"/>
              </w:tabs>
              <w:spacing w:after="0"/>
              <w:jc w:val="left"/>
              <w:rPr>
                <w:b/>
                <w:bCs/>
                <w:i/>
                <w:color w:val="8DB3E2"/>
                <w:sz w:val="14"/>
                <w:szCs w:val="14"/>
              </w:rPr>
            </w:pPr>
            <w:r w:rsidRPr="00B87054">
              <w:rPr>
                <w:i/>
                <w:color w:val="8DB3E2"/>
                <w:sz w:val="14"/>
              </w:rPr>
              <w:t xml:space="preserve">&lt;3.2.A.5 </w:t>
            </w:r>
            <w:proofErr w:type="spellStart"/>
            <w:r w:rsidRPr="00B87054">
              <w:rPr>
                <w:i/>
                <w:color w:val="8DB3E2"/>
                <w:sz w:val="14"/>
              </w:rPr>
              <w:t>type</w:t>
            </w:r>
            <w:proofErr w:type="spellEnd"/>
            <w:r w:rsidRPr="00B87054">
              <w:rPr>
                <w:i/>
                <w:color w:val="8DB3E2"/>
                <w:sz w:val="14"/>
              </w:rPr>
              <w:t xml:space="preserve">="N" </w:t>
            </w:r>
            <w:proofErr w:type="spellStart"/>
            <w:r w:rsidRPr="00B87054">
              <w:rPr>
                <w:i/>
                <w:color w:val="8DB3E2"/>
                <w:sz w:val="14"/>
              </w:rPr>
              <w:t>input</w:t>
            </w:r>
            <w:proofErr w:type="spellEnd"/>
            <w:r w:rsidRPr="00B87054">
              <w:rPr>
                <w:i/>
                <w:color w:val="8DB3E2"/>
                <w:sz w:val="14"/>
              </w:rPr>
              <w:t>="M"“SME” &gt;</w:t>
            </w:r>
          </w:p>
        </w:tc>
        <w:tc>
          <w:tcPr>
            <w:tcW w:w="271" w:type="pct"/>
          </w:tcPr>
          <w:p w14:paraId="393D3818" w14:textId="77777777" w:rsidR="00110156" w:rsidRPr="00B87054" w:rsidRDefault="00110156" w:rsidP="00420910">
            <w:pPr>
              <w:tabs>
                <w:tab w:val="left" w:pos="426"/>
              </w:tabs>
              <w:spacing w:after="0"/>
              <w:jc w:val="left"/>
              <w:rPr>
                <w:b/>
                <w:bCs/>
                <w:i/>
                <w:color w:val="8DB3E2"/>
                <w:sz w:val="14"/>
                <w:szCs w:val="14"/>
              </w:rPr>
            </w:pPr>
            <w:r w:rsidRPr="00B87054">
              <w:rPr>
                <w:i/>
                <w:color w:val="8DB3E2"/>
                <w:sz w:val="14"/>
              </w:rPr>
              <w:t xml:space="preserve">&lt;3.2.A.6 </w:t>
            </w:r>
            <w:proofErr w:type="spellStart"/>
            <w:r w:rsidRPr="00B87054">
              <w:rPr>
                <w:i/>
                <w:color w:val="8DB3E2"/>
                <w:sz w:val="14"/>
              </w:rPr>
              <w:t>type</w:t>
            </w:r>
            <w:proofErr w:type="spellEnd"/>
            <w:r w:rsidRPr="00B87054">
              <w:rPr>
                <w:i/>
                <w:color w:val="8DB3E2"/>
                <w:sz w:val="14"/>
              </w:rPr>
              <w:t xml:space="preserve">="N“SME” " </w:t>
            </w:r>
            <w:proofErr w:type="spellStart"/>
            <w:r w:rsidRPr="00B87054">
              <w:rPr>
                <w:i/>
                <w:color w:val="8DB3E2"/>
                <w:sz w:val="14"/>
              </w:rPr>
              <w:t>input</w:t>
            </w:r>
            <w:proofErr w:type="spellEnd"/>
            <w:r w:rsidRPr="00B87054">
              <w:rPr>
                <w:i/>
                <w:color w:val="8DB3E2"/>
                <w:sz w:val="14"/>
              </w:rPr>
              <w:t>="G"&gt;</w:t>
            </w:r>
          </w:p>
        </w:tc>
        <w:tc>
          <w:tcPr>
            <w:tcW w:w="361" w:type="pct"/>
          </w:tcPr>
          <w:p w14:paraId="7C9DBCEB" w14:textId="77777777" w:rsidR="00110156" w:rsidRPr="00B87054" w:rsidRDefault="00110156" w:rsidP="00420910">
            <w:pPr>
              <w:tabs>
                <w:tab w:val="left" w:pos="426"/>
              </w:tabs>
              <w:spacing w:after="0"/>
              <w:jc w:val="left"/>
              <w:rPr>
                <w:b/>
                <w:bCs/>
                <w:i/>
                <w:color w:val="8DB3E2"/>
                <w:sz w:val="14"/>
                <w:szCs w:val="14"/>
              </w:rPr>
            </w:pPr>
            <w:r w:rsidRPr="00B87054">
              <w:rPr>
                <w:i/>
                <w:color w:val="8DB3E2"/>
                <w:sz w:val="14"/>
              </w:rPr>
              <w:t xml:space="preserve">&lt;3.2.A.7 </w:t>
            </w:r>
            <w:proofErr w:type="spellStart"/>
            <w:r w:rsidRPr="00B87054">
              <w:rPr>
                <w:i/>
                <w:color w:val="8DB3E2"/>
                <w:sz w:val="14"/>
              </w:rPr>
              <w:t>type</w:t>
            </w:r>
            <w:proofErr w:type="spellEnd"/>
            <w:r w:rsidRPr="00B87054">
              <w:rPr>
                <w:i/>
                <w:color w:val="8DB3E2"/>
                <w:sz w:val="14"/>
              </w:rPr>
              <w:t xml:space="preserve">="N" </w:t>
            </w:r>
            <w:proofErr w:type="spellStart"/>
            <w:r w:rsidRPr="00B87054">
              <w:rPr>
                <w:i/>
                <w:color w:val="8DB3E2"/>
                <w:sz w:val="14"/>
              </w:rPr>
              <w:t>input</w:t>
            </w:r>
            <w:proofErr w:type="spellEnd"/>
            <w:r w:rsidRPr="00B87054">
              <w:rPr>
                <w:i/>
                <w:color w:val="8DB3E2"/>
                <w:sz w:val="14"/>
              </w:rPr>
              <w:t>="M"“SME” &gt;</w:t>
            </w:r>
          </w:p>
        </w:tc>
        <w:tc>
          <w:tcPr>
            <w:tcW w:w="316" w:type="pct"/>
          </w:tcPr>
          <w:p w14:paraId="4A657928" w14:textId="77777777" w:rsidR="00110156" w:rsidRPr="00B87054" w:rsidRDefault="00110156" w:rsidP="00420910">
            <w:pPr>
              <w:tabs>
                <w:tab w:val="left" w:pos="426"/>
              </w:tabs>
              <w:spacing w:after="0"/>
              <w:jc w:val="left"/>
              <w:rPr>
                <w:b/>
                <w:bCs/>
                <w:i/>
                <w:color w:val="8DB3E2"/>
                <w:sz w:val="14"/>
                <w:szCs w:val="14"/>
              </w:rPr>
            </w:pPr>
            <w:r w:rsidRPr="00B87054">
              <w:rPr>
                <w:i/>
                <w:color w:val="8DB3E2"/>
                <w:sz w:val="14"/>
              </w:rPr>
              <w:t xml:space="preserve">&lt;3.2.A.8 </w:t>
            </w:r>
            <w:proofErr w:type="spellStart"/>
            <w:r w:rsidRPr="00B87054">
              <w:rPr>
                <w:i/>
                <w:color w:val="8DB3E2"/>
                <w:sz w:val="14"/>
              </w:rPr>
              <w:t>type</w:t>
            </w:r>
            <w:proofErr w:type="spellEnd"/>
            <w:r w:rsidRPr="00B87054">
              <w:rPr>
                <w:i/>
                <w:color w:val="8DB3E2"/>
                <w:sz w:val="14"/>
              </w:rPr>
              <w:t xml:space="preserve">="N" </w:t>
            </w:r>
            <w:proofErr w:type="spellStart"/>
            <w:r w:rsidRPr="00B87054">
              <w:rPr>
                <w:i/>
                <w:color w:val="8DB3E2"/>
                <w:sz w:val="14"/>
              </w:rPr>
              <w:t>input</w:t>
            </w:r>
            <w:proofErr w:type="spellEnd"/>
            <w:r w:rsidRPr="00B87054">
              <w:rPr>
                <w:i/>
                <w:color w:val="8DB3E2"/>
                <w:sz w:val="14"/>
              </w:rPr>
              <w:t>="M"“SME” &gt;</w:t>
            </w:r>
          </w:p>
        </w:tc>
        <w:tc>
          <w:tcPr>
            <w:tcW w:w="409" w:type="pct"/>
          </w:tcPr>
          <w:p w14:paraId="31E5E20D" w14:textId="77777777" w:rsidR="00110156" w:rsidRPr="00B87054" w:rsidRDefault="00110156" w:rsidP="00420910">
            <w:pPr>
              <w:tabs>
                <w:tab w:val="left" w:pos="426"/>
              </w:tabs>
              <w:spacing w:after="0"/>
              <w:jc w:val="left"/>
              <w:rPr>
                <w:b/>
                <w:bCs/>
                <w:i/>
                <w:color w:val="8DB3E2"/>
                <w:sz w:val="14"/>
                <w:szCs w:val="14"/>
              </w:rPr>
            </w:pPr>
            <w:r w:rsidRPr="00B87054">
              <w:rPr>
                <w:i/>
                <w:color w:val="8DB3E2"/>
                <w:sz w:val="14"/>
              </w:rPr>
              <w:t xml:space="preserve">&lt;3.2.A.9 </w:t>
            </w:r>
            <w:proofErr w:type="spellStart"/>
            <w:r w:rsidRPr="00B87054">
              <w:rPr>
                <w:i/>
                <w:color w:val="8DB3E2"/>
                <w:sz w:val="14"/>
              </w:rPr>
              <w:t>type</w:t>
            </w:r>
            <w:proofErr w:type="spellEnd"/>
            <w:r w:rsidRPr="00B87054">
              <w:rPr>
                <w:i/>
                <w:color w:val="8DB3E2"/>
                <w:sz w:val="14"/>
              </w:rPr>
              <w:t xml:space="preserve">="N" </w:t>
            </w:r>
            <w:proofErr w:type="spellStart"/>
            <w:r w:rsidRPr="00B87054">
              <w:rPr>
                <w:i/>
                <w:color w:val="8DB3E2"/>
                <w:sz w:val="14"/>
              </w:rPr>
              <w:t>input</w:t>
            </w:r>
            <w:proofErr w:type="spellEnd"/>
            <w:r w:rsidRPr="00B87054">
              <w:rPr>
                <w:i/>
                <w:color w:val="8DB3E2"/>
                <w:sz w:val="14"/>
              </w:rPr>
              <w:t>="G“SME” "&gt;</w:t>
            </w:r>
          </w:p>
        </w:tc>
        <w:tc>
          <w:tcPr>
            <w:tcW w:w="409" w:type="pct"/>
          </w:tcPr>
          <w:p w14:paraId="5B1DE37D" w14:textId="77777777" w:rsidR="00110156" w:rsidRPr="00B87054" w:rsidRDefault="00110156" w:rsidP="00420910">
            <w:pPr>
              <w:tabs>
                <w:tab w:val="left" w:pos="426"/>
              </w:tabs>
              <w:spacing w:after="0"/>
              <w:jc w:val="left"/>
              <w:rPr>
                <w:b/>
                <w:bCs/>
                <w:i/>
                <w:color w:val="8DB3E2"/>
                <w:sz w:val="14"/>
                <w:szCs w:val="14"/>
              </w:rPr>
            </w:pPr>
            <w:r w:rsidRPr="00B87054">
              <w:rPr>
                <w:i/>
                <w:color w:val="8DB3E2"/>
                <w:sz w:val="14"/>
              </w:rPr>
              <w:t xml:space="preserve">&lt;3.2.A.10 </w:t>
            </w:r>
            <w:proofErr w:type="spellStart"/>
            <w:r w:rsidRPr="00B87054">
              <w:rPr>
                <w:i/>
                <w:color w:val="8DB3E2"/>
                <w:sz w:val="14"/>
              </w:rPr>
              <w:t>type</w:t>
            </w:r>
            <w:proofErr w:type="spellEnd"/>
            <w:r w:rsidRPr="00B87054">
              <w:rPr>
                <w:i/>
                <w:color w:val="8DB3E2"/>
                <w:sz w:val="14"/>
              </w:rPr>
              <w:t xml:space="preserve">="P" </w:t>
            </w:r>
            <w:proofErr w:type="spellStart"/>
            <w:r w:rsidRPr="00B87054">
              <w:rPr>
                <w:i/>
                <w:color w:val="8DB3E2"/>
                <w:sz w:val="14"/>
              </w:rPr>
              <w:t>input</w:t>
            </w:r>
            <w:proofErr w:type="spellEnd"/>
            <w:r w:rsidRPr="00B87054">
              <w:rPr>
                <w:i/>
                <w:color w:val="8DB3E2"/>
                <w:sz w:val="14"/>
              </w:rPr>
              <w:t>="G"“SME” &gt;</w:t>
            </w:r>
          </w:p>
        </w:tc>
        <w:tc>
          <w:tcPr>
            <w:tcW w:w="223" w:type="pct"/>
          </w:tcPr>
          <w:p w14:paraId="24AD194A" w14:textId="77777777" w:rsidR="00110156" w:rsidRPr="00B87054" w:rsidRDefault="00110156" w:rsidP="00420910">
            <w:pPr>
              <w:tabs>
                <w:tab w:val="left" w:pos="426"/>
              </w:tabs>
              <w:spacing w:after="0"/>
              <w:jc w:val="left"/>
              <w:rPr>
                <w:b/>
                <w:bCs/>
                <w:i/>
                <w:color w:val="8DB3E2"/>
                <w:sz w:val="14"/>
                <w:szCs w:val="14"/>
              </w:rPr>
            </w:pPr>
            <w:r w:rsidRPr="00B87054">
              <w:rPr>
                <w:i/>
                <w:color w:val="8DB3E2"/>
                <w:sz w:val="14"/>
              </w:rPr>
              <w:t xml:space="preserve">&lt;3.2.A.11 </w:t>
            </w:r>
            <w:proofErr w:type="spellStart"/>
            <w:r w:rsidRPr="00B87054">
              <w:rPr>
                <w:i/>
                <w:color w:val="8DB3E2"/>
                <w:sz w:val="14"/>
              </w:rPr>
              <w:t>type</w:t>
            </w:r>
            <w:proofErr w:type="spellEnd"/>
            <w:r w:rsidRPr="00B87054">
              <w:rPr>
                <w:i/>
                <w:color w:val="8DB3E2"/>
                <w:sz w:val="14"/>
              </w:rPr>
              <w:t xml:space="preserve">="N" </w:t>
            </w:r>
            <w:proofErr w:type="spellStart"/>
            <w:r w:rsidRPr="00B87054">
              <w:rPr>
                <w:i/>
                <w:color w:val="8DB3E2"/>
                <w:sz w:val="14"/>
              </w:rPr>
              <w:t>input</w:t>
            </w:r>
            <w:proofErr w:type="spellEnd"/>
            <w:r w:rsidRPr="00B87054">
              <w:rPr>
                <w:i/>
                <w:color w:val="8DB3E2"/>
                <w:sz w:val="14"/>
              </w:rPr>
              <w:t>="M"“SME” &gt;</w:t>
            </w:r>
          </w:p>
        </w:tc>
        <w:tc>
          <w:tcPr>
            <w:tcW w:w="225" w:type="pct"/>
          </w:tcPr>
          <w:p w14:paraId="1FAFEE6C" w14:textId="77777777" w:rsidR="00110156" w:rsidRPr="00B87054" w:rsidRDefault="00110156" w:rsidP="00420910">
            <w:pPr>
              <w:tabs>
                <w:tab w:val="left" w:pos="426"/>
              </w:tabs>
              <w:spacing w:after="0"/>
              <w:jc w:val="left"/>
              <w:rPr>
                <w:i/>
                <w:color w:val="8DB3E2"/>
                <w:sz w:val="14"/>
                <w:szCs w:val="14"/>
              </w:rPr>
            </w:pPr>
            <w:r w:rsidRPr="00B87054">
              <w:rPr>
                <w:i/>
                <w:color w:val="8DB3E2"/>
                <w:sz w:val="14"/>
              </w:rPr>
              <w:t xml:space="preserve">&lt;3.2.A.12 </w:t>
            </w:r>
            <w:proofErr w:type="spellStart"/>
            <w:r w:rsidRPr="00B87054">
              <w:rPr>
                <w:i/>
                <w:color w:val="8DB3E2"/>
                <w:sz w:val="14"/>
              </w:rPr>
              <w:t>type</w:t>
            </w:r>
            <w:proofErr w:type="spellEnd"/>
            <w:r w:rsidRPr="00B87054">
              <w:rPr>
                <w:i/>
                <w:color w:val="8DB3E2"/>
                <w:sz w:val="14"/>
              </w:rPr>
              <w:t xml:space="preserve">="N" </w:t>
            </w:r>
            <w:proofErr w:type="spellStart"/>
            <w:r w:rsidRPr="00B87054">
              <w:rPr>
                <w:i/>
                <w:color w:val="8DB3E2"/>
                <w:sz w:val="14"/>
              </w:rPr>
              <w:t>input</w:t>
            </w:r>
            <w:proofErr w:type="spellEnd"/>
            <w:r w:rsidRPr="00B87054">
              <w:rPr>
                <w:i/>
                <w:color w:val="8DB3E2"/>
                <w:sz w:val="14"/>
              </w:rPr>
              <w:t>="M" TA - “NA” YEI –“NA”&gt;</w:t>
            </w:r>
          </w:p>
        </w:tc>
        <w:tc>
          <w:tcPr>
            <w:tcW w:w="316" w:type="pct"/>
          </w:tcPr>
          <w:p w14:paraId="3B5A641A" w14:textId="77777777" w:rsidR="00110156" w:rsidRPr="00B87054" w:rsidRDefault="00110156" w:rsidP="00420910">
            <w:pPr>
              <w:tabs>
                <w:tab w:val="left" w:pos="426"/>
              </w:tabs>
              <w:spacing w:after="0"/>
              <w:jc w:val="left"/>
              <w:rPr>
                <w:i/>
                <w:color w:val="8DB3E2"/>
                <w:sz w:val="14"/>
                <w:szCs w:val="14"/>
              </w:rPr>
            </w:pPr>
            <w:r w:rsidRPr="00B87054">
              <w:rPr>
                <w:i/>
                <w:color w:val="8DB3E2"/>
                <w:sz w:val="14"/>
              </w:rPr>
              <w:t xml:space="preserve">&lt;3.2.A.13 </w:t>
            </w:r>
            <w:proofErr w:type="spellStart"/>
            <w:r w:rsidRPr="00B87054">
              <w:rPr>
                <w:i/>
                <w:color w:val="8DB3E2"/>
                <w:sz w:val="14"/>
              </w:rPr>
              <w:t>type</w:t>
            </w:r>
            <w:proofErr w:type="spellEnd"/>
            <w:r w:rsidRPr="00B87054">
              <w:rPr>
                <w:i/>
                <w:color w:val="8DB3E2"/>
                <w:sz w:val="14"/>
              </w:rPr>
              <w:t xml:space="preserve">="N" </w:t>
            </w:r>
            <w:proofErr w:type="spellStart"/>
            <w:r w:rsidRPr="00B87054">
              <w:rPr>
                <w:i/>
                <w:color w:val="8DB3E2"/>
                <w:sz w:val="14"/>
              </w:rPr>
              <w:t>input</w:t>
            </w:r>
            <w:proofErr w:type="spellEnd"/>
            <w:r w:rsidRPr="00B87054">
              <w:rPr>
                <w:i/>
                <w:color w:val="8DB3E2"/>
                <w:sz w:val="14"/>
              </w:rPr>
              <w:t>="M" TA - “NA” YEI –“NA”&gt;&gt;</w:t>
            </w:r>
          </w:p>
        </w:tc>
        <w:tc>
          <w:tcPr>
            <w:tcW w:w="317" w:type="pct"/>
          </w:tcPr>
          <w:p w14:paraId="15BEFC22" w14:textId="77777777" w:rsidR="00110156" w:rsidRPr="00B87054" w:rsidRDefault="00110156" w:rsidP="00420910">
            <w:pPr>
              <w:tabs>
                <w:tab w:val="left" w:pos="426"/>
              </w:tabs>
              <w:spacing w:after="0"/>
              <w:jc w:val="left"/>
              <w:rPr>
                <w:i/>
                <w:color w:val="8DB3E2"/>
                <w:sz w:val="14"/>
                <w:szCs w:val="14"/>
              </w:rPr>
            </w:pPr>
            <w:r w:rsidRPr="00B87054">
              <w:rPr>
                <w:i/>
                <w:color w:val="8DB3E2"/>
                <w:sz w:val="14"/>
              </w:rPr>
              <w:t xml:space="preserve">&lt;3.2.A.14 </w:t>
            </w:r>
            <w:proofErr w:type="spellStart"/>
            <w:r w:rsidRPr="00B87054">
              <w:rPr>
                <w:i/>
                <w:color w:val="8DB3E2"/>
                <w:sz w:val="14"/>
              </w:rPr>
              <w:t>type</w:t>
            </w:r>
            <w:proofErr w:type="spellEnd"/>
            <w:r w:rsidRPr="00B87054">
              <w:rPr>
                <w:i/>
                <w:color w:val="8DB3E2"/>
                <w:sz w:val="14"/>
              </w:rPr>
              <w:t xml:space="preserve">="N" </w:t>
            </w:r>
            <w:proofErr w:type="spellStart"/>
            <w:r w:rsidRPr="00B87054">
              <w:rPr>
                <w:i/>
                <w:color w:val="8DB3E2"/>
                <w:sz w:val="14"/>
              </w:rPr>
              <w:t>input</w:t>
            </w:r>
            <w:proofErr w:type="spellEnd"/>
            <w:r w:rsidRPr="00B87054">
              <w:rPr>
                <w:i/>
                <w:color w:val="8DB3E2"/>
                <w:sz w:val="14"/>
              </w:rPr>
              <w:t>="M" TA - “NA” YEI –“NA”&gt;</w:t>
            </w:r>
          </w:p>
        </w:tc>
        <w:tc>
          <w:tcPr>
            <w:tcW w:w="316" w:type="pct"/>
          </w:tcPr>
          <w:p w14:paraId="5ADB7127" w14:textId="77777777" w:rsidR="00110156" w:rsidRPr="00B87054" w:rsidRDefault="00110156" w:rsidP="00420910">
            <w:pPr>
              <w:tabs>
                <w:tab w:val="left" w:pos="426"/>
              </w:tabs>
              <w:spacing w:after="0"/>
              <w:jc w:val="left"/>
              <w:rPr>
                <w:i/>
                <w:color w:val="8DB3E2"/>
                <w:sz w:val="14"/>
                <w:szCs w:val="14"/>
              </w:rPr>
            </w:pPr>
            <w:r w:rsidRPr="00B87054">
              <w:rPr>
                <w:i/>
                <w:color w:val="8DB3E2"/>
                <w:sz w:val="14"/>
              </w:rPr>
              <w:t xml:space="preserve">&lt;3.2.A.15 </w:t>
            </w:r>
            <w:proofErr w:type="spellStart"/>
            <w:r w:rsidRPr="00B87054">
              <w:rPr>
                <w:i/>
                <w:color w:val="8DB3E2"/>
                <w:sz w:val="14"/>
              </w:rPr>
              <w:t>type</w:t>
            </w:r>
            <w:proofErr w:type="spellEnd"/>
            <w:r w:rsidRPr="00B87054">
              <w:rPr>
                <w:i/>
                <w:color w:val="8DB3E2"/>
                <w:sz w:val="14"/>
              </w:rPr>
              <w:t xml:space="preserve">="N" </w:t>
            </w:r>
            <w:proofErr w:type="spellStart"/>
            <w:r w:rsidRPr="00B87054">
              <w:rPr>
                <w:i/>
                <w:color w:val="8DB3E2"/>
                <w:sz w:val="14"/>
              </w:rPr>
              <w:t>input</w:t>
            </w:r>
            <w:proofErr w:type="spellEnd"/>
            <w:r w:rsidRPr="00B87054">
              <w:rPr>
                <w:i/>
                <w:color w:val="8DB3E2"/>
                <w:sz w:val="14"/>
              </w:rPr>
              <w:t>="M"” TA - “NA” YEI –“NA”&gt;&gt;</w:t>
            </w:r>
          </w:p>
        </w:tc>
        <w:tc>
          <w:tcPr>
            <w:tcW w:w="223" w:type="pct"/>
          </w:tcPr>
          <w:p w14:paraId="2F90C5FA" w14:textId="77777777" w:rsidR="00110156" w:rsidRPr="00B87054" w:rsidRDefault="00110156" w:rsidP="00420910">
            <w:pPr>
              <w:tabs>
                <w:tab w:val="left" w:pos="426"/>
              </w:tabs>
              <w:spacing w:after="0"/>
              <w:jc w:val="left"/>
              <w:rPr>
                <w:i/>
                <w:color w:val="8DB3E2"/>
                <w:sz w:val="14"/>
                <w:szCs w:val="14"/>
              </w:rPr>
            </w:pPr>
            <w:r w:rsidRPr="00B87054">
              <w:rPr>
                <w:i/>
                <w:color w:val="8DB3E2"/>
                <w:sz w:val="14"/>
              </w:rPr>
              <w:t xml:space="preserve">&lt;3.2.A.16 </w:t>
            </w:r>
            <w:proofErr w:type="spellStart"/>
            <w:r w:rsidRPr="00B87054">
              <w:rPr>
                <w:i/>
                <w:color w:val="8DB3E2"/>
                <w:sz w:val="14"/>
              </w:rPr>
              <w:t>type</w:t>
            </w:r>
            <w:proofErr w:type="spellEnd"/>
            <w:r w:rsidRPr="00B87054">
              <w:rPr>
                <w:i/>
                <w:color w:val="8DB3E2"/>
                <w:sz w:val="14"/>
              </w:rPr>
              <w:t xml:space="preserve">="N" </w:t>
            </w:r>
            <w:proofErr w:type="spellStart"/>
            <w:r w:rsidRPr="00B87054">
              <w:rPr>
                <w:i/>
                <w:color w:val="8DB3E2"/>
                <w:sz w:val="14"/>
              </w:rPr>
              <w:t>input</w:t>
            </w:r>
            <w:proofErr w:type="spellEnd"/>
            <w:r w:rsidRPr="00B87054">
              <w:rPr>
                <w:i/>
                <w:color w:val="8DB3E2"/>
                <w:sz w:val="14"/>
              </w:rPr>
              <w:t xml:space="preserve">="G” TA - “NA” YEI –“NA”&gt; </w:t>
            </w:r>
          </w:p>
        </w:tc>
      </w:tr>
      <w:tr w:rsidR="00C331D1" w:rsidRPr="00B87054" w14:paraId="06B6CA91" w14:textId="77777777" w:rsidTr="005742AB">
        <w:trPr>
          <w:trHeight w:val="405"/>
        </w:trPr>
        <w:tc>
          <w:tcPr>
            <w:tcW w:w="395" w:type="pct"/>
          </w:tcPr>
          <w:p w14:paraId="27917747" w14:textId="77777777" w:rsidR="00C331D1" w:rsidRPr="00B87054" w:rsidRDefault="00C331D1" w:rsidP="0080168C">
            <w:pPr>
              <w:spacing w:before="60" w:after="60"/>
              <w:rPr>
                <w:sz w:val="16"/>
                <w:szCs w:val="16"/>
              </w:rPr>
            </w:pPr>
            <w:r w:rsidRPr="00B87054">
              <w:rPr>
                <w:sz w:val="16"/>
                <w:szCs w:val="16"/>
              </w:rPr>
              <w:t>1</w:t>
            </w:r>
          </w:p>
        </w:tc>
        <w:tc>
          <w:tcPr>
            <w:tcW w:w="226" w:type="pct"/>
            <w:vAlign w:val="center"/>
          </w:tcPr>
          <w:p w14:paraId="1299A980" w14:textId="77777777" w:rsidR="00C331D1" w:rsidRPr="00B87054" w:rsidRDefault="00C331D1" w:rsidP="0080168C">
            <w:pPr>
              <w:tabs>
                <w:tab w:val="left" w:pos="420"/>
              </w:tabs>
              <w:spacing w:before="60" w:after="60"/>
              <w:rPr>
                <w:sz w:val="16"/>
                <w:szCs w:val="16"/>
              </w:rPr>
            </w:pPr>
            <w:r w:rsidRPr="00B87054">
              <w:rPr>
                <w:color w:val="000000"/>
                <w:sz w:val="16"/>
                <w:szCs w:val="16"/>
              </w:rPr>
              <w:t>КФ</w:t>
            </w:r>
          </w:p>
        </w:tc>
        <w:tc>
          <w:tcPr>
            <w:tcW w:w="271" w:type="pct"/>
            <w:vAlign w:val="center"/>
          </w:tcPr>
          <w:p w14:paraId="2C084AA6" w14:textId="77777777" w:rsidR="00C331D1" w:rsidRPr="00B87054" w:rsidRDefault="00C331D1" w:rsidP="0080168C">
            <w:pPr>
              <w:spacing w:before="60" w:after="60"/>
              <w:rPr>
                <w:sz w:val="16"/>
                <w:szCs w:val="16"/>
              </w:rPr>
            </w:pPr>
          </w:p>
        </w:tc>
        <w:tc>
          <w:tcPr>
            <w:tcW w:w="318" w:type="pct"/>
            <w:vAlign w:val="center"/>
          </w:tcPr>
          <w:p w14:paraId="55249027" w14:textId="77777777" w:rsidR="00C331D1" w:rsidRPr="00B87054" w:rsidRDefault="00100D8C" w:rsidP="005742AB">
            <w:pPr>
              <w:spacing w:before="0" w:after="0"/>
              <w:jc w:val="center"/>
              <w:rPr>
                <w:sz w:val="16"/>
                <w:szCs w:val="16"/>
              </w:rPr>
            </w:pPr>
            <w:r w:rsidRPr="00B87054">
              <w:rPr>
                <w:sz w:val="16"/>
                <w:szCs w:val="16"/>
              </w:rPr>
              <w:t>Публични</w:t>
            </w:r>
          </w:p>
        </w:tc>
        <w:tc>
          <w:tcPr>
            <w:tcW w:w="404" w:type="pct"/>
            <w:vAlign w:val="center"/>
          </w:tcPr>
          <w:p w14:paraId="76BB1DCD" w14:textId="151426F9" w:rsidR="00C331D1" w:rsidRPr="00B87054" w:rsidRDefault="00D55C8D" w:rsidP="0080168C">
            <w:pPr>
              <w:spacing w:before="60" w:after="60"/>
              <w:jc w:val="center"/>
              <w:rPr>
                <w:color w:val="000000"/>
                <w:sz w:val="14"/>
                <w:szCs w:val="14"/>
              </w:rPr>
            </w:pPr>
            <w:ins w:id="198" w:author="Author">
              <w:r w:rsidRPr="00D55C8D">
                <w:rPr>
                  <w:color w:val="000000"/>
                  <w:sz w:val="14"/>
                  <w:szCs w:val="14"/>
                </w:rPr>
                <w:t>782 308 672,00</w:t>
              </w:r>
              <w:r w:rsidRPr="00D55C8D" w:rsidDel="00D55C8D">
                <w:rPr>
                  <w:color w:val="000000"/>
                  <w:sz w:val="14"/>
                  <w:szCs w:val="14"/>
                </w:rPr>
                <w:t xml:space="preserve"> </w:t>
              </w:r>
              <w:r w:rsidR="000328C0">
                <w:rPr>
                  <w:color w:val="000000"/>
                  <w:sz w:val="14"/>
                  <w:szCs w:val="14"/>
                </w:rPr>
                <w:t xml:space="preserve"> </w:t>
              </w:r>
            </w:ins>
            <w:del w:id="199" w:author="Author">
              <w:r w:rsidR="00A64D9A" w:rsidRPr="002B7504" w:rsidDel="001F5358">
                <w:rPr>
                  <w:color w:val="000000"/>
                  <w:sz w:val="14"/>
                  <w:szCs w:val="14"/>
                </w:rPr>
                <w:delText>814 034 333,00</w:delText>
              </w:r>
            </w:del>
          </w:p>
        </w:tc>
        <w:tc>
          <w:tcPr>
            <w:tcW w:w="271" w:type="pct"/>
            <w:vAlign w:val="center"/>
          </w:tcPr>
          <w:p w14:paraId="0373486C" w14:textId="152C01E0" w:rsidR="00C331D1" w:rsidRPr="00B87054" w:rsidRDefault="00D55C8D" w:rsidP="0080168C">
            <w:pPr>
              <w:spacing w:before="60" w:after="60"/>
              <w:jc w:val="center"/>
              <w:rPr>
                <w:color w:val="000000"/>
                <w:sz w:val="14"/>
                <w:szCs w:val="14"/>
              </w:rPr>
            </w:pPr>
            <w:ins w:id="200" w:author="Author">
              <w:r w:rsidRPr="00D55C8D">
                <w:rPr>
                  <w:color w:val="000000"/>
                  <w:sz w:val="14"/>
                  <w:szCs w:val="14"/>
                </w:rPr>
                <w:t>138 054 472,00</w:t>
              </w:r>
              <w:r w:rsidRPr="00D55C8D" w:rsidDel="00D55C8D">
                <w:rPr>
                  <w:color w:val="000000"/>
                  <w:sz w:val="14"/>
                  <w:szCs w:val="14"/>
                </w:rPr>
                <w:t xml:space="preserve"> </w:t>
              </w:r>
              <w:r w:rsidR="00DB1AC1">
                <w:rPr>
                  <w:color w:val="000000"/>
                  <w:sz w:val="14"/>
                  <w:szCs w:val="14"/>
                </w:rPr>
                <w:t xml:space="preserve"> </w:t>
              </w:r>
            </w:ins>
            <w:del w:id="201" w:author="Author">
              <w:r w:rsidR="00A64D9A" w:rsidRPr="002B7504" w:rsidDel="00D55C8D">
                <w:rPr>
                  <w:color w:val="000000"/>
                  <w:sz w:val="14"/>
                  <w:szCs w:val="14"/>
                </w:rPr>
                <w:delText>143 653 118,00</w:delText>
              </w:r>
            </w:del>
          </w:p>
        </w:tc>
        <w:tc>
          <w:tcPr>
            <w:tcW w:w="361" w:type="pct"/>
            <w:vAlign w:val="center"/>
          </w:tcPr>
          <w:p w14:paraId="78AE0FF4" w14:textId="79720E34" w:rsidR="00C331D1" w:rsidRPr="00B87054" w:rsidRDefault="00D55C8D" w:rsidP="0080168C">
            <w:pPr>
              <w:spacing w:before="60" w:after="60"/>
              <w:jc w:val="center"/>
              <w:rPr>
                <w:color w:val="000000"/>
                <w:sz w:val="14"/>
                <w:szCs w:val="14"/>
              </w:rPr>
            </w:pPr>
            <w:ins w:id="202" w:author="Author">
              <w:r w:rsidRPr="00D55C8D">
                <w:rPr>
                  <w:color w:val="000000"/>
                  <w:sz w:val="14"/>
                  <w:szCs w:val="14"/>
                </w:rPr>
                <w:t>138 054 472,00</w:t>
              </w:r>
              <w:r w:rsidRPr="00D55C8D" w:rsidDel="00D55C8D">
                <w:rPr>
                  <w:color w:val="000000"/>
                  <w:sz w:val="14"/>
                  <w:szCs w:val="14"/>
                </w:rPr>
                <w:t xml:space="preserve"> </w:t>
              </w:r>
              <w:r w:rsidR="00DB1AC1">
                <w:rPr>
                  <w:color w:val="000000"/>
                  <w:sz w:val="14"/>
                  <w:szCs w:val="14"/>
                </w:rPr>
                <w:t xml:space="preserve"> </w:t>
              </w:r>
            </w:ins>
            <w:del w:id="203" w:author="Author">
              <w:r w:rsidR="00A64D9A" w:rsidRPr="002B7504" w:rsidDel="00D55C8D">
                <w:rPr>
                  <w:color w:val="000000"/>
                  <w:sz w:val="14"/>
                  <w:szCs w:val="14"/>
                </w:rPr>
                <w:delText>143 653 118,00</w:delText>
              </w:r>
            </w:del>
          </w:p>
        </w:tc>
        <w:tc>
          <w:tcPr>
            <w:tcW w:w="316" w:type="pct"/>
            <w:vAlign w:val="center"/>
          </w:tcPr>
          <w:p w14:paraId="48A6F0BC" w14:textId="77777777" w:rsidR="00C331D1" w:rsidRPr="00B87054" w:rsidRDefault="00C331D1" w:rsidP="0080168C">
            <w:pPr>
              <w:spacing w:before="60" w:after="60"/>
              <w:jc w:val="center"/>
              <w:rPr>
                <w:color w:val="000000"/>
                <w:sz w:val="14"/>
                <w:szCs w:val="14"/>
              </w:rPr>
            </w:pPr>
            <w:r w:rsidRPr="00B87054">
              <w:rPr>
                <w:color w:val="000000"/>
                <w:sz w:val="14"/>
                <w:szCs w:val="14"/>
              </w:rPr>
              <w:t>0,00</w:t>
            </w:r>
          </w:p>
        </w:tc>
        <w:tc>
          <w:tcPr>
            <w:tcW w:w="409" w:type="pct"/>
            <w:vAlign w:val="center"/>
          </w:tcPr>
          <w:p w14:paraId="476E481E" w14:textId="2996A71E" w:rsidR="00C331D1" w:rsidRPr="00B87054" w:rsidRDefault="00C476E8" w:rsidP="0080168C">
            <w:pPr>
              <w:spacing w:before="60" w:after="60"/>
              <w:jc w:val="center"/>
              <w:rPr>
                <w:color w:val="000000"/>
                <w:sz w:val="14"/>
                <w:szCs w:val="14"/>
              </w:rPr>
            </w:pPr>
            <w:ins w:id="204" w:author="Author">
              <w:r w:rsidRPr="00C476E8">
                <w:rPr>
                  <w:color w:val="000000"/>
                  <w:sz w:val="14"/>
                  <w:szCs w:val="14"/>
                </w:rPr>
                <w:t>920 363 144,00</w:t>
              </w:r>
              <w:r w:rsidRPr="00C476E8" w:rsidDel="00D55C8D">
                <w:rPr>
                  <w:color w:val="000000"/>
                  <w:sz w:val="14"/>
                  <w:szCs w:val="14"/>
                </w:rPr>
                <w:t xml:space="preserve"> </w:t>
              </w:r>
              <w:r w:rsidR="00DB1AC1">
                <w:rPr>
                  <w:color w:val="000000"/>
                  <w:sz w:val="14"/>
                  <w:szCs w:val="14"/>
                </w:rPr>
                <w:t xml:space="preserve"> </w:t>
              </w:r>
            </w:ins>
            <w:del w:id="205" w:author="Author">
              <w:r w:rsidR="00A64D9A" w:rsidRPr="002B7504" w:rsidDel="00D55C8D">
                <w:rPr>
                  <w:color w:val="000000"/>
                  <w:sz w:val="14"/>
                  <w:szCs w:val="14"/>
                </w:rPr>
                <w:delText>957 687 451,00</w:delText>
              </w:r>
            </w:del>
          </w:p>
        </w:tc>
        <w:tc>
          <w:tcPr>
            <w:tcW w:w="409" w:type="pct"/>
            <w:vAlign w:val="center"/>
          </w:tcPr>
          <w:p w14:paraId="6CD18F59" w14:textId="708FEA8A" w:rsidR="00C331D1" w:rsidRPr="00B87054" w:rsidRDefault="00C476E8" w:rsidP="0080168C">
            <w:pPr>
              <w:spacing w:before="60" w:after="60"/>
              <w:jc w:val="center"/>
              <w:rPr>
                <w:color w:val="000000" w:themeColor="text1"/>
                <w:sz w:val="14"/>
                <w:szCs w:val="14"/>
              </w:rPr>
            </w:pPr>
            <w:ins w:id="206" w:author="Author">
              <w:r w:rsidRPr="00C476E8">
                <w:rPr>
                  <w:color w:val="000000" w:themeColor="text1"/>
                  <w:sz w:val="14"/>
                  <w:szCs w:val="14"/>
                </w:rPr>
                <w:t>84,9999999565%</w:t>
              </w:r>
              <w:r w:rsidRPr="00C476E8" w:rsidDel="00D55C8D">
                <w:rPr>
                  <w:color w:val="000000" w:themeColor="text1"/>
                  <w:sz w:val="14"/>
                  <w:szCs w:val="14"/>
                </w:rPr>
                <w:t xml:space="preserve"> </w:t>
              </w:r>
            </w:ins>
            <w:del w:id="207" w:author="Author">
              <w:r w:rsidR="00A64D9A" w:rsidRPr="002B7504" w:rsidDel="00D55C8D">
                <w:rPr>
                  <w:color w:val="000000" w:themeColor="text1"/>
                  <w:sz w:val="14"/>
                  <w:szCs w:val="14"/>
                </w:rPr>
                <w:delText>84,9999999635%</w:delText>
              </w:r>
            </w:del>
          </w:p>
        </w:tc>
        <w:tc>
          <w:tcPr>
            <w:tcW w:w="223" w:type="pct"/>
            <w:vAlign w:val="center"/>
          </w:tcPr>
          <w:p w14:paraId="3E752B1D" w14:textId="77777777" w:rsidR="00C331D1" w:rsidRPr="00B87054" w:rsidRDefault="00C331D1" w:rsidP="0080168C">
            <w:pPr>
              <w:spacing w:before="60" w:after="60"/>
              <w:jc w:val="center"/>
              <w:rPr>
                <w:color w:val="000000"/>
                <w:sz w:val="14"/>
                <w:szCs w:val="14"/>
              </w:rPr>
            </w:pPr>
            <w:r w:rsidRPr="00B87054">
              <w:rPr>
                <w:color w:val="000000"/>
                <w:sz w:val="14"/>
                <w:szCs w:val="14"/>
              </w:rPr>
              <w:t>0</w:t>
            </w:r>
          </w:p>
        </w:tc>
        <w:tc>
          <w:tcPr>
            <w:tcW w:w="225" w:type="pct"/>
            <w:vAlign w:val="center"/>
          </w:tcPr>
          <w:p w14:paraId="3003D306" w14:textId="5E3BE79B" w:rsidR="00C331D1" w:rsidRPr="00B87054" w:rsidRDefault="00C476E8" w:rsidP="0080168C">
            <w:pPr>
              <w:spacing w:before="60" w:after="60"/>
              <w:jc w:val="center"/>
              <w:rPr>
                <w:color w:val="000000"/>
                <w:sz w:val="14"/>
                <w:szCs w:val="14"/>
              </w:rPr>
            </w:pPr>
            <w:ins w:id="208" w:author="Author">
              <w:r w:rsidRPr="00C476E8">
                <w:rPr>
                  <w:color w:val="000000"/>
                  <w:sz w:val="14"/>
                  <w:szCs w:val="14"/>
                </w:rPr>
                <w:t>721 296 423</w:t>
              </w:r>
              <w:r w:rsidR="000C76ED">
                <w:rPr>
                  <w:color w:val="000000"/>
                  <w:sz w:val="14"/>
                  <w:szCs w:val="14"/>
                </w:rPr>
                <w:t xml:space="preserve"> </w:t>
              </w:r>
            </w:ins>
            <w:del w:id="209" w:author="Author">
              <w:r w:rsidR="00A64D9A" w:rsidRPr="002B7504" w:rsidDel="00D55C8D">
                <w:rPr>
                  <w:color w:val="000000"/>
                  <w:sz w:val="14"/>
                  <w:szCs w:val="14"/>
                </w:rPr>
                <w:delText>753 022 084</w:delText>
              </w:r>
            </w:del>
          </w:p>
        </w:tc>
        <w:tc>
          <w:tcPr>
            <w:tcW w:w="316" w:type="pct"/>
            <w:vAlign w:val="center"/>
          </w:tcPr>
          <w:p w14:paraId="1DC35EB4" w14:textId="52D24333" w:rsidR="00C331D1" w:rsidRPr="00B87054" w:rsidRDefault="00C476E8" w:rsidP="00B4626F">
            <w:pPr>
              <w:spacing w:before="60" w:after="60"/>
              <w:jc w:val="center"/>
              <w:rPr>
                <w:color w:val="000000"/>
                <w:sz w:val="14"/>
                <w:szCs w:val="14"/>
              </w:rPr>
            </w:pPr>
            <w:ins w:id="210" w:author="Author">
              <w:r w:rsidRPr="00C476E8">
                <w:rPr>
                  <w:color w:val="000000"/>
                  <w:sz w:val="14"/>
                  <w:szCs w:val="14"/>
                </w:rPr>
                <w:t>127 287 604</w:t>
              </w:r>
              <w:r w:rsidRPr="00C476E8" w:rsidDel="00D55C8D">
                <w:rPr>
                  <w:color w:val="000000"/>
                  <w:sz w:val="14"/>
                  <w:szCs w:val="14"/>
                </w:rPr>
                <w:t xml:space="preserve"> </w:t>
              </w:r>
              <w:r w:rsidR="000C76ED">
                <w:rPr>
                  <w:color w:val="000000"/>
                  <w:sz w:val="14"/>
                  <w:szCs w:val="14"/>
                </w:rPr>
                <w:t xml:space="preserve">  </w:t>
              </w:r>
            </w:ins>
            <w:del w:id="211" w:author="Author">
              <w:r w:rsidR="00A64D9A" w:rsidRPr="002B7504" w:rsidDel="00D55C8D">
                <w:rPr>
                  <w:color w:val="000000"/>
                  <w:sz w:val="14"/>
                  <w:szCs w:val="14"/>
                </w:rPr>
                <w:delText>132 886 25</w:delText>
              </w:r>
              <w:r w:rsidR="00B4626F" w:rsidDel="00D55C8D">
                <w:rPr>
                  <w:color w:val="000000"/>
                  <w:sz w:val="14"/>
                  <w:szCs w:val="14"/>
                  <w:lang w:val="en-US"/>
                </w:rPr>
                <w:delText>0</w:delText>
              </w:r>
            </w:del>
          </w:p>
        </w:tc>
        <w:tc>
          <w:tcPr>
            <w:tcW w:w="317" w:type="pct"/>
            <w:vAlign w:val="center"/>
          </w:tcPr>
          <w:p w14:paraId="6B14EAD7" w14:textId="77777777" w:rsidR="00C331D1" w:rsidRPr="00B87054" w:rsidRDefault="00C331D1" w:rsidP="0080168C">
            <w:pPr>
              <w:spacing w:before="60" w:after="60"/>
              <w:jc w:val="center"/>
              <w:rPr>
                <w:color w:val="000000"/>
                <w:sz w:val="14"/>
                <w:szCs w:val="14"/>
              </w:rPr>
            </w:pPr>
            <w:r w:rsidRPr="00B87054">
              <w:rPr>
                <w:color w:val="000000"/>
                <w:sz w:val="14"/>
                <w:szCs w:val="14"/>
              </w:rPr>
              <w:t>61 012 249</w:t>
            </w:r>
          </w:p>
        </w:tc>
        <w:tc>
          <w:tcPr>
            <w:tcW w:w="316" w:type="pct"/>
            <w:vAlign w:val="center"/>
          </w:tcPr>
          <w:p w14:paraId="1C8236F0" w14:textId="4C0ED2B5" w:rsidR="00C331D1" w:rsidRPr="00B87054" w:rsidRDefault="00C331D1" w:rsidP="00B4626F">
            <w:pPr>
              <w:spacing w:before="60" w:after="60"/>
              <w:jc w:val="center"/>
              <w:rPr>
                <w:color w:val="000000"/>
                <w:sz w:val="14"/>
                <w:szCs w:val="14"/>
              </w:rPr>
            </w:pPr>
            <w:r w:rsidRPr="00B87054">
              <w:rPr>
                <w:color w:val="000000"/>
                <w:sz w:val="14"/>
                <w:szCs w:val="14"/>
              </w:rPr>
              <w:t>10 766 86</w:t>
            </w:r>
            <w:r w:rsidR="00B4626F">
              <w:rPr>
                <w:color w:val="000000"/>
                <w:sz w:val="14"/>
                <w:szCs w:val="14"/>
                <w:lang w:val="en-US"/>
              </w:rPr>
              <w:t>8</w:t>
            </w:r>
          </w:p>
        </w:tc>
        <w:tc>
          <w:tcPr>
            <w:tcW w:w="223" w:type="pct"/>
            <w:vAlign w:val="center"/>
          </w:tcPr>
          <w:p w14:paraId="4A826057" w14:textId="7E346ADE" w:rsidR="00C331D1" w:rsidRPr="00B87054" w:rsidRDefault="00C476E8" w:rsidP="0080168C">
            <w:pPr>
              <w:spacing w:before="60" w:after="60"/>
              <w:jc w:val="center"/>
              <w:rPr>
                <w:color w:val="000000"/>
                <w:sz w:val="14"/>
                <w:szCs w:val="14"/>
              </w:rPr>
            </w:pPr>
            <w:ins w:id="212" w:author="Author">
              <w:r w:rsidRPr="00C476E8">
                <w:rPr>
                  <w:color w:val="000000"/>
                  <w:sz w:val="14"/>
                  <w:szCs w:val="14"/>
                </w:rPr>
                <w:t>7,80%</w:t>
              </w:r>
              <w:r w:rsidRPr="00C476E8" w:rsidDel="00D55C8D">
                <w:rPr>
                  <w:color w:val="000000"/>
                  <w:sz w:val="14"/>
                  <w:szCs w:val="14"/>
                </w:rPr>
                <w:t xml:space="preserve"> </w:t>
              </w:r>
              <w:r w:rsidR="00AE1D75">
                <w:rPr>
                  <w:color w:val="000000"/>
                  <w:sz w:val="14"/>
                  <w:szCs w:val="14"/>
                </w:rPr>
                <w:t xml:space="preserve"> </w:t>
              </w:r>
            </w:ins>
            <w:del w:id="213" w:author="Author">
              <w:r w:rsidR="00A64D9A" w:rsidDel="00D55C8D">
                <w:rPr>
                  <w:color w:val="000000"/>
                  <w:sz w:val="14"/>
                  <w:szCs w:val="14"/>
                </w:rPr>
                <w:delText>7,50</w:delText>
              </w:r>
              <w:r w:rsidR="00C331D1" w:rsidRPr="00B87054" w:rsidDel="00D55C8D">
                <w:rPr>
                  <w:color w:val="000000"/>
                  <w:sz w:val="14"/>
                  <w:szCs w:val="14"/>
                </w:rPr>
                <w:delText>%</w:delText>
              </w:r>
            </w:del>
          </w:p>
        </w:tc>
      </w:tr>
      <w:tr w:rsidR="00100D8C" w:rsidRPr="00B87054" w14:paraId="0B699311" w14:textId="77777777" w:rsidTr="00100D8C">
        <w:trPr>
          <w:trHeight w:val="420"/>
        </w:trPr>
        <w:tc>
          <w:tcPr>
            <w:tcW w:w="395" w:type="pct"/>
          </w:tcPr>
          <w:p w14:paraId="2D85D1CD" w14:textId="77777777" w:rsidR="00100D8C" w:rsidRPr="00B87054" w:rsidRDefault="00100D8C" w:rsidP="0080168C">
            <w:pPr>
              <w:spacing w:before="60" w:after="60"/>
              <w:rPr>
                <w:i/>
                <w:iCs/>
                <w:color w:val="000000"/>
                <w:sz w:val="16"/>
                <w:szCs w:val="16"/>
              </w:rPr>
            </w:pPr>
            <w:r w:rsidRPr="00B87054">
              <w:rPr>
                <w:i/>
                <w:iCs/>
                <w:color w:val="000000"/>
                <w:sz w:val="16"/>
                <w:szCs w:val="16"/>
              </w:rPr>
              <w:t>2</w:t>
            </w:r>
          </w:p>
        </w:tc>
        <w:tc>
          <w:tcPr>
            <w:tcW w:w="226" w:type="pct"/>
            <w:vAlign w:val="center"/>
          </w:tcPr>
          <w:p w14:paraId="01CE7700" w14:textId="77777777" w:rsidR="00100D8C" w:rsidRPr="00B87054" w:rsidRDefault="00100D8C" w:rsidP="0080168C">
            <w:pPr>
              <w:spacing w:before="60" w:after="60"/>
              <w:rPr>
                <w:color w:val="000000"/>
                <w:sz w:val="16"/>
                <w:szCs w:val="16"/>
              </w:rPr>
            </w:pPr>
            <w:r w:rsidRPr="00B87054">
              <w:rPr>
                <w:color w:val="000000"/>
                <w:sz w:val="16"/>
                <w:szCs w:val="16"/>
              </w:rPr>
              <w:t>ЕФРР</w:t>
            </w:r>
          </w:p>
        </w:tc>
        <w:tc>
          <w:tcPr>
            <w:tcW w:w="271" w:type="pct"/>
            <w:vAlign w:val="center"/>
          </w:tcPr>
          <w:p w14:paraId="68B7E016" w14:textId="77777777" w:rsidR="00100D8C" w:rsidRPr="00B87054" w:rsidRDefault="00100D8C" w:rsidP="0080168C">
            <w:pPr>
              <w:spacing w:before="60" w:after="60"/>
              <w:rPr>
                <w:color w:val="000000"/>
                <w:sz w:val="16"/>
                <w:szCs w:val="16"/>
              </w:rPr>
            </w:pPr>
            <w:r w:rsidRPr="00B87054">
              <w:rPr>
                <w:color w:val="000000"/>
                <w:sz w:val="16"/>
                <w:szCs w:val="16"/>
              </w:rPr>
              <w:t>По-слабо развити региони</w:t>
            </w:r>
          </w:p>
        </w:tc>
        <w:tc>
          <w:tcPr>
            <w:tcW w:w="318" w:type="pct"/>
          </w:tcPr>
          <w:p w14:paraId="711CA8D3" w14:textId="77777777" w:rsidR="00100D8C" w:rsidRPr="00B87054" w:rsidRDefault="00100D8C" w:rsidP="005742AB">
            <w:pPr>
              <w:spacing w:before="0" w:after="0"/>
              <w:jc w:val="center"/>
            </w:pPr>
            <w:r w:rsidRPr="00B87054">
              <w:rPr>
                <w:sz w:val="16"/>
                <w:szCs w:val="16"/>
              </w:rPr>
              <w:t>Публични</w:t>
            </w:r>
          </w:p>
        </w:tc>
        <w:tc>
          <w:tcPr>
            <w:tcW w:w="404" w:type="pct"/>
            <w:vAlign w:val="center"/>
          </w:tcPr>
          <w:p w14:paraId="738588A8" w14:textId="7BB2A7E7" w:rsidR="00100D8C" w:rsidRPr="00B87054" w:rsidRDefault="00D55C8D" w:rsidP="0080168C">
            <w:pPr>
              <w:spacing w:before="60" w:after="60"/>
              <w:jc w:val="center"/>
              <w:rPr>
                <w:color w:val="000000"/>
                <w:sz w:val="14"/>
                <w:szCs w:val="14"/>
              </w:rPr>
            </w:pPr>
            <w:ins w:id="214" w:author="Author">
              <w:r w:rsidRPr="00D55C8D">
                <w:rPr>
                  <w:color w:val="000000"/>
                  <w:sz w:val="14"/>
                  <w:szCs w:val="14"/>
                  <w:lang w:val="en-US"/>
                </w:rPr>
                <w:t>230 422 536,00</w:t>
              </w:r>
              <w:r w:rsidRPr="00D55C8D" w:rsidDel="00D55C8D">
                <w:rPr>
                  <w:color w:val="000000"/>
                  <w:sz w:val="14"/>
                  <w:szCs w:val="14"/>
                  <w:lang w:val="en-US"/>
                </w:rPr>
                <w:t xml:space="preserve"> </w:t>
              </w:r>
              <w:r w:rsidR="000328C0">
                <w:rPr>
                  <w:color w:val="000000"/>
                  <w:sz w:val="14"/>
                  <w:szCs w:val="14"/>
                </w:rPr>
                <w:t xml:space="preserve"> </w:t>
              </w:r>
            </w:ins>
            <w:del w:id="215" w:author="Author">
              <w:r w:rsidR="00B168C3" w:rsidRPr="00B87054" w:rsidDel="001F5358">
                <w:rPr>
                  <w:color w:val="000000"/>
                  <w:sz w:val="14"/>
                  <w:szCs w:val="14"/>
                  <w:lang w:val="en-US"/>
                </w:rPr>
                <w:delText>250 414 049</w:delText>
              </w:r>
              <w:r w:rsidR="00100D8C" w:rsidRPr="00B87054" w:rsidDel="001F5358">
                <w:rPr>
                  <w:color w:val="000000"/>
                  <w:sz w:val="14"/>
                  <w:szCs w:val="14"/>
                </w:rPr>
                <w:delText>,00</w:delText>
              </w:r>
            </w:del>
          </w:p>
        </w:tc>
        <w:tc>
          <w:tcPr>
            <w:tcW w:w="271" w:type="pct"/>
            <w:vAlign w:val="center"/>
          </w:tcPr>
          <w:p w14:paraId="64D88559" w14:textId="35638E19" w:rsidR="00100D8C" w:rsidRPr="00B87054" w:rsidRDefault="00D55C8D" w:rsidP="0080168C">
            <w:pPr>
              <w:spacing w:before="60" w:after="60"/>
              <w:jc w:val="center"/>
              <w:rPr>
                <w:color w:val="000000"/>
                <w:sz w:val="14"/>
                <w:szCs w:val="14"/>
              </w:rPr>
            </w:pPr>
            <w:ins w:id="216" w:author="Author">
              <w:r w:rsidRPr="00D55C8D">
                <w:rPr>
                  <w:color w:val="000000"/>
                  <w:sz w:val="14"/>
                  <w:szCs w:val="14"/>
                  <w:lang w:val="en-US"/>
                </w:rPr>
                <w:t>40 662 801,00</w:t>
              </w:r>
              <w:r w:rsidRPr="00D55C8D" w:rsidDel="00D55C8D">
                <w:rPr>
                  <w:color w:val="000000"/>
                  <w:sz w:val="14"/>
                  <w:szCs w:val="14"/>
                  <w:lang w:val="en-US"/>
                </w:rPr>
                <w:t xml:space="preserve"> </w:t>
              </w:r>
              <w:r w:rsidR="00DB1AC1">
                <w:rPr>
                  <w:color w:val="000000"/>
                  <w:sz w:val="14"/>
                  <w:szCs w:val="14"/>
                </w:rPr>
                <w:t xml:space="preserve"> </w:t>
              </w:r>
            </w:ins>
            <w:del w:id="217" w:author="Author">
              <w:r w:rsidR="00B168C3" w:rsidRPr="00B87054" w:rsidDel="00D55C8D">
                <w:rPr>
                  <w:color w:val="000000"/>
                  <w:sz w:val="14"/>
                  <w:szCs w:val="14"/>
                  <w:lang w:val="en-US"/>
                </w:rPr>
                <w:delText>44 190 715</w:delText>
              </w:r>
              <w:r w:rsidR="00100D8C" w:rsidRPr="00B87054" w:rsidDel="00D55C8D">
                <w:rPr>
                  <w:color w:val="000000"/>
                  <w:sz w:val="14"/>
                  <w:szCs w:val="14"/>
                </w:rPr>
                <w:delText>,00</w:delText>
              </w:r>
            </w:del>
          </w:p>
        </w:tc>
        <w:tc>
          <w:tcPr>
            <w:tcW w:w="361" w:type="pct"/>
            <w:vAlign w:val="center"/>
          </w:tcPr>
          <w:p w14:paraId="61808BF6" w14:textId="351E3152" w:rsidR="00100D8C" w:rsidRPr="00B87054" w:rsidRDefault="00D55C8D" w:rsidP="0080168C">
            <w:pPr>
              <w:spacing w:before="60" w:after="60"/>
              <w:jc w:val="center"/>
              <w:rPr>
                <w:color w:val="000000"/>
                <w:sz w:val="14"/>
                <w:szCs w:val="14"/>
              </w:rPr>
            </w:pPr>
            <w:ins w:id="218" w:author="Author">
              <w:r w:rsidRPr="00D55C8D">
                <w:rPr>
                  <w:color w:val="000000"/>
                  <w:sz w:val="14"/>
                  <w:szCs w:val="14"/>
                  <w:lang w:val="en-US"/>
                </w:rPr>
                <w:t>40 662 801,00</w:t>
              </w:r>
              <w:r w:rsidRPr="00D55C8D" w:rsidDel="00D55C8D">
                <w:rPr>
                  <w:color w:val="000000"/>
                  <w:sz w:val="14"/>
                  <w:szCs w:val="14"/>
                  <w:lang w:val="en-US"/>
                </w:rPr>
                <w:t xml:space="preserve"> </w:t>
              </w:r>
              <w:r w:rsidR="00DB1AC1">
                <w:rPr>
                  <w:color w:val="000000"/>
                  <w:sz w:val="14"/>
                  <w:szCs w:val="14"/>
                </w:rPr>
                <w:t xml:space="preserve"> </w:t>
              </w:r>
            </w:ins>
            <w:del w:id="219" w:author="Author">
              <w:r w:rsidR="00B168C3" w:rsidRPr="00B87054" w:rsidDel="00D55C8D">
                <w:rPr>
                  <w:color w:val="000000"/>
                  <w:sz w:val="14"/>
                  <w:szCs w:val="14"/>
                  <w:lang w:val="en-US"/>
                </w:rPr>
                <w:delText>44 190 715</w:delText>
              </w:r>
              <w:r w:rsidR="00100D8C" w:rsidRPr="00B87054" w:rsidDel="00D55C8D">
                <w:rPr>
                  <w:color w:val="000000"/>
                  <w:sz w:val="14"/>
                  <w:szCs w:val="14"/>
                </w:rPr>
                <w:delText>,00</w:delText>
              </w:r>
            </w:del>
          </w:p>
        </w:tc>
        <w:tc>
          <w:tcPr>
            <w:tcW w:w="316" w:type="pct"/>
            <w:vAlign w:val="center"/>
          </w:tcPr>
          <w:p w14:paraId="1B863409" w14:textId="77777777" w:rsidR="00100D8C" w:rsidRPr="00B87054" w:rsidRDefault="00100D8C" w:rsidP="0080168C">
            <w:pPr>
              <w:spacing w:before="60" w:after="60"/>
              <w:jc w:val="center"/>
              <w:rPr>
                <w:color w:val="000000"/>
                <w:sz w:val="14"/>
                <w:szCs w:val="14"/>
              </w:rPr>
            </w:pPr>
            <w:r w:rsidRPr="00B87054">
              <w:rPr>
                <w:color w:val="000000"/>
                <w:sz w:val="14"/>
                <w:szCs w:val="14"/>
              </w:rPr>
              <w:t>0,00</w:t>
            </w:r>
          </w:p>
        </w:tc>
        <w:tc>
          <w:tcPr>
            <w:tcW w:w="409" w:type="pct"/>
            <w:vAlign w:val="center"/>
          </w:tcPr>
          <w:p w14:paraId="068704AE" w14:textId="7B17B27A" w:rsidR="00100D8C" w:rsidRPr="00B87054" w:rsidRDefault="00C476E8" w:rsidP="0080168C">
            <w:pPr>
              <w:spacing w:before="60" w:after="60"/>
              <w:jc w:val="center"/>
              <w:rPr>
                <w:color w:val="000000"/>
                <w:sz w:val="14"/>
                <w:szCs w:val="14"/>
              </w:rPr>
            </w:pPr>
            <w:ins w:id="220" w:author="Author">
              <w:r w:rsidRPr="00C476E8">
                <w:rPr>
                  <w:color w:val="000000"/>
                  <w:sz w:val="14"/>
                  <w:szCs w:val="14"/>
                  <w:lang w:val="en-US"/>
                </w:rPr>
                <w:t>271 085 337,00</w:t>
              </w:r>
              <w:r w:rsidRPr="00C476E8" w:rsidDel="00D55C8D">
                <w:rPr>
                  <w:color w:val="000000"/>
                  <w:sz w:val="14"/>
                  <w:szCs w:val="14"/>
                  <w:lang w:val="en-US"/>
                </w:rPr>
                <w:t xml:space="preserve"> </w:t>
              </w:r>
              <w:r w:rsidR="00DB1AC1">
                <w:rPr>
                  <w:color w:val="000000"/>
                  <w:sz w:val="14"/>
                  <w:szCs w:val="14"/>
                </w:rPr>
                <w:t xml:space="preserve"> </w:t>
              </w:r>
            </w:ins>
            <w:del w:id="221" w:author="Author">
              <w:r w:rsidR="0016562E" w:rsidRPr="00B87054" w:rsidDel="00D55C8D">
                <w:rPr>
                  <w:color w:val="000000"/>
                  <w:sz w:val="14"/>
                  <w:szCs w:val="14"/>
                  <w:lang w:val="en-US"/>
                </w:rPr>
                <w:delText>294 604 764</w:delText>
              </w:r>
              <w:r w:rsidR="00100D8C" w:rsidRPr="00B87054" w:rsidDel="00D55C8D">
                <w:rPr>
                  <w:color w:val="000000"/>
                  <w:sz w:val="14"/>
                  <w:szCs w:val="14"/>
                </w:rPr>
                <w:delText>,00</w:delText>
              </w:r>
            </w:del>
          </w:p>
        </w:tc>
        <w:tc>
          <w:tcPr>
            <w:tcW w:w="409" w:type="pct"/>
            <w:vAlign w:val="center"/>
          </w:tcPr>
          <w:p w14:paraId="04CB3EA9" w14:textId="5C25992E" w:rsidR="00100D8C" w:rsidRPr="00B87054" w:rsidRDefault="00C476E8" w:rsidP="0080168C">
            <w:pPr>
              <w:spacing w:before="60" w:after="60"/>
              <w:jc w:val="center"/>
              <w:rPr>
                <w:color w:val="000000" w:themeColor="text1"/>
                <w:sz w:val="14"/>
                <w:szCs w:val="14"/>
              </w:rPr>
            </w:pPr>
            <w:ins w:id="222" w:author="Author">
              <w:r w:rsidRPr="00C476E8">
                <w:rPr>
                  <w:color w:val="000000" w:themeColor="text1"/>
                  <w:sz w:val="14"/>
                  <w:szCs w:val="14"/>
                </w:rPr>
                <w:t>84,9999998340%</w:t>
              </w:r>
              <w:r w:rsidRPr="00C476E8" w:rsidDel="00D55C8D">
                <w:rPr>
                  <w:color w:val="000000" w:themeColor="text1"/>
                  <w:sz w:val="14"/>
                  <w:szCs w:val="14"/>
                </w:rPr>
                <w:t xml:space="preserve"> </w:t>
              </w:r>
            </w:ins>
            <w:del w:id="223" w:author="Author">
              <w:r w:rsidR="0016562E" w:rsidRPr="00B87054" w:rsidDel="00D55C8D">
                <w:rPr>
                  <w:color w:val="000000" w:themeColor="text1"/>
                  <w:sz w:val="14"/>
                  <w:szCs w:val="14"/>
                </w:rPr>
                <w:delText>84,9999998642</w:delText>
              </w:r>
              <w:r w:rsidR="00100D8C" w:rsidRPr="00B87054" w:rsidDel="00D55C8D">
                <w:rPr>
                  <w:color w:val="000000" w:themeColor="text1"/>
                  <w:sz w:val="14"/>
                  <w:szCs w:val="14"/>
                </w:rPr>
                <w:delText>%</w:delText>
              </w:r>
            </w:del>
          </w:p>
        </w:tc>
        <w:tc>
          <w:tcPr>
            <w:tcW w:w="223" w:type="pct"/>
            <w:vAlign w:val="center"/>
          </w:tcPr>
          <w:p w14:paraId="042F9CC2" w14:textId="77777777" w:rsidR="00100D8C" w:rsidRPr="00B87054" w:rsidRDefault="00100D8C" w:rsidP="0080168C">
            <w:pPr>
              <w:spacing w:before="60" w:after="60"/>
              <w:jc w:val="center"/>
              <w:rPr>
                <w:color w:val="000000"/>
                <w:sz w:val="14"/>
                <w:szCs w:val="14"/>
              </w:rPr>
            </w:pPr>
            <w:r w:rsidRPr="00B87054">
              <w:rPr>
                <w:color w:val="000000"/>
                <w:sz w:val="14"/>
                <w:szCs w:val="14"/>
              </w:rPr>
              <w:t>0</w:t>
            </w:r>
          </w:p>
        </w:tc>
        <w:tc>
          <w:tcPr>
            <w:tcW w:w="225" w:type="pct"/>
            <w:vAlign w:val="center"/>
          </w:tcPr>
          <w:p w14:paraId="319D7D45" w14:textId="0B2781DA" w:rsidR="00100D8C" w:rsidRPr="00B87054" w:rsidRDefault="00C476E8" w:rsidP="0080168C">
            <w:pPr>
              <w:spacing w:before="60" w:after="60"/>
              <w:jc w:val="center"/>
              <w:rPr>
                <w:color w:val="000000"/>
                <w:sz w:val="14"/>
                <w:szCs w:val="14"/>
              </w:rPr>
            </w:pPr>
            <w:ins w:id="224" w:author="Author">
              <w:r w:rsidRPr="00C476E8">
                <w:rPr>
                  <w:color w:val="000000"/>
                  <w:sz w:val="14"/>
                  <w:szCs w:val="14"/>
                </w:rPr>
                <w:t>208 150 281</w:t>
              </w:r>
            </w:ins>
            <w:r w:rsidRPr="00C476E8" w:rsidDel="00D55C8D">
              <w:rPr>
                <w:color w:val="000000"/>
                <w:sz w:val="14"/>
                <w:szCs w:val="14"/>
              </w:rPr>
              <w:t xml:space="preserve"> </w:t>
            </w:r>
            <w:del w:id="225" w:author="Author">
              <w:r w:rsidR="00100D8C" w:rsidRPr="00B87054" w:rsidDel="00D55C8D">
                <w:rPr>
                  <w:color w:val="000000"/>
                  <w:sz w:val="14"/>
                  <w:szCs w:val="14"/>
                </w:rPr>
                <w:delText>228 141 794</w:delText>
              </w:r>
            </w:del>
          </w:p>
        </w:tc>
        <w:tc>
          <w:tcPr>
            <w:tcW w:w="316" w:type="pct"/>
            <w:vAlign w:val="center"/>
          </w:tcPr>
          <w:p w14:paraId="01DB7BCA" w14:textId="0EE19B88" w:rsidR="00100D8C" w:rsidRPr="00B87054" w:rsidRDefault="00C476E8" w:rsidP="0080168C">
            <w:pPr>
              <w:spacing w:before="60" w:after="60"/>
              <w:jc w:val="center"/>
              <w:rPr>
                <w:color w:val="000000"/>
                <w:sz w:val="14"/>
                <w:szCs w:val="14"/>
              </w:rPr>
            </w:pPr>
            <w:ins w:id="226" w:author="Author">
              <w:r w:rsidRPr="00C476E8">
                <w:rPr>
                  <w:color w:val="000000"/>
                  <w:sz w:val="14"/>
                  <w:szCs w:val="14"/>
                </w:rPr>
                <w:t>36 732 403</w:t>
              </w:r>
              <w:r w:rsidRPr="00C476E8" w:rsidDel="00D55C8D">
                <w:rPr>
                  <w:color w:val="000000"/>
                  <w:sz w:val="14"/>
                  <w:szCs w:val="14"/>
                </w:rPr>
                <w:t xml:space="preserve"> </w:t>
              </w:r>
            </w:ins>
            <w:del w:id="227" w:author="Author">
              <w:r w:rsidR="00100D8C" w:rsidRPr="00B87054" w:rsidDel="00D55C8D">
                <w:rPr>
                  <w:color w:val="000000"/>
                  <w:sz w:val="14"/>
                  <w:szCs w:val="14"/>
                </w:rPr>
                <w:delText>40 260 317</w:delText>
              </w:r>
            </w:del>
          </w:p>
        </w:tc>
        <w:tc>
          <w:tcPr>
            <w:tcW w:w="317" w:type="pct"/>
            <w:vAlign w:val="center"/>
          </w:tcPr>
          <w:p w14:paraId="5C289EF1" w14:textId="0B40C3D5" w:rsidR="00100D8C" w:rsidRPr="00B87054" w:rsidRDefault="00355A0D" w:rsidP="0080168C">
            <w:pPr>
              <w:spacing w:before="60" w:after="60"/>
              <w:jc w:val="center"/>
              <w:rPr>
                <w:color w:val="000000"/>
                <w:sz w:val="14"/>
                <w:szCs w:val="14"/>
              </w:rPr>
            </w:pPr>
            <w:r w:rsidRPr="00B87054">
              <w:rPr>
                <w:color w:val="000000"/>
                <w:sz w:val="14"/>
                <w:szCs w:val="14"/>
                <w:lang w:val="en-US"/>
              </w:rPr>
              <w:t>22 272 255</w:t>
            </w:r>
          </w:p>
        </w:tc>
        <w:tc>
          <w:tcPr>
            <w:tcW w:w="316" w:type="pct"/>
            <w:vAlign w:val="center"/>
          </w:tcPr>
          <w:p w14:paraId="1D6663FD" w14:textId="4EA56718" w:rsidR="00100D8C" w:rsidRPr="00B87054" w:rsidRDefault="00355A0D" w:rsidP="0080168C">
            <w:pPr>
              <w:spacing w:before="60" w:after="60"/>
              <w:jc w:val="center"/>
              <w:rPr>
                <w:color w:val="000000"/>
                <w:sz w:val="14"/>
                <w:szCs w:val="14"/>
              </w:rPr>
            </w:pPr>
            <w:r w:rsidRPr="00B87054">
              <w:rPr>
                <w:color w:val="000000"/>
                <w:sz w:val="14"/>
                <w:szCs w:val="14"/>
                <w:lang w:val="en-US"/>
              </w:rPr>
              <w:t>3 930 398</w:t>
            </w:r>
          </w:p>
        </w:tc>
        <w:tc>
          <w:tcPr>
            <w:tcW w:w="223" w:type="pct"/>
            <w:vAlign w:val="center"/>
          </w:tcPr>
          <w:p w14:paraId="7C16A29E" w14:textId="39E1DAE8" w:rsidR="00100D8C" w:rsidRPr="00B87054" w:rsidRDefault="00C476E8" w:rsidP="0080168C">
            <w:pPr>
              <w:spacing w:before="60" w:after="60"/>
              <w:jc w:val="center"/>
              <w:rPr>
                <w:color w:val="000000"/>
                <w:sz w:val="14"/>
                <w:szCs w:val="14"/>
              </w:rPr>
            </w:pPr>
            <w:ins w:id="228" w:author="Author">
              <w:r w:rsidRPr="00C476E8">
                <w:rPr>
                  <w:color w:val="000000"/>
                  <w:sz w:val="14"/>
                  <w:szCs w:val="14"/>
                  <w:lang w:val="en-US"/>
                </w:rPr>
                <w:t>9,67%</w:t>
              </w:r>
              <w:r w:rsidRPr="00C476E8" w:rsidDel="00D55C8D">
                <w:rPr>
                  <w:color w:val="000000"/>
                  <w:sz w:val="14"/>
                  <w:szCs w:val="14"/>
                  <w:lang w:val="en-US"/>
                </w:rPr>
                <w:t xml:space="preserve"> </w:t>
              </w:r>
              <w:r w:rsidR="00AE1D75">
                <w:rPr>
                  <w:color w:val="000000"/>
                  <w:sz w:val="14"/>
                  <w:szCs w:val="14"/>
                </w:rPr>
                <w:t xml:space="preserve"> </w:t>
              </w:r>
            </w:ins>
            <w:del w:id="229" w:author="Author">
              <w:r w:rsidR="00355A0D" w:rsidRPr="00B87054" w:rsidDel="00D55C8D">
                <w:rPr>
                  <w:color w:val="000000"/>
                  <w:sz w:val="14"/>
                  <w:szCs w:val="14"/>
                  <w:lang w:val="en-US"/>
                </w:rPr>
                <w:delText>8,89</w:delText>
              </w:r>
              <w:r w:rsidR="00100D8C" w:rsidRPr="00B87054" w:rsidDel="00D55C8D">
                <w:rPr>
                  <w:color w:val="000000"/>
                  <w:sz w:val="14"/>
                  <w:szCs w:val="14"/>
                </w:rPr>
                <w:delText>%</w:delText>
              </w:r>
            </w:del>
          </w:p>
        </w:tc>
      </w:tr>
      <w:tr w:rsidR="00100D8C" w:rsidRPr="00B87054" w14:paraId="1E767C49" w14:textId="77777777" w:rsidTr="00100D8C">
        <w:trPr>
          <w:trHeight w:val="420"/>
        </w:trPr>
        <w:tc>
          <w:tcPr>
            <w:tcW w:w="395" w:type="pct"/>
          </w:tcPr>
          <w:p w14:paraId="6C3BBCD4" w14:textId="77777777" w:rsidR="00100D8C" w:rsidRPr="00B87054" w:rsidRDefault="00100D8C" w:rsidP="0080168C">
            <w:pPr>
              <w:spacing w:before="60" w:after="60"/>
              <w:rPr>
                <w:i/>
                <w:iCs/>
                <w:color w:val="000000"/>
                <w:sz w:val="16"/>
                <w:szCs w:val="16"/>
              </w:rPr>
            </w:pPr>
            <w:r w:rsidRPr="00B87054">
              <w:rPr>
                <w:i/>
                <w:iCs/>
                <w:color w:val="000000"/>
                <w:sz w:val="16"/>
                <w:szCs w:val="16"/>
              </w:rPr>
              <w:t>3</w:t>
            </w:r>
          </w:p>
        </w:tc>
        <w:tc>
          <w:tcPr>
            <w:tcW w:w="226" w:type="pct"/>
            <w:vAlign w:val="center"/>
          </w:tcPr>
          <w:p w14:paraId="4AC8000F" w14:textId="77777777" w:rsidR="00100D8C" w:rsidRPr="00B87054" w:rsidRDefault="00100D8C" w:rsidP="0080168C">
            <w:pPr>
              <w:spacing w:before="60" w:after="60"/>
              <w:rPr>
                <w:color w:val="000000"/>
                <w:sz w:val="16"/>
                <w:szCs w:val="16"/>
              </w:rPr>
            </w:pPr>
            <w:r w:rsidRPr="00B87054">
              <w:rPr>
                <w:color w:val="000000"/>
                <w:sz w:val="16"/>
                <w:szCs w:val="16"/>
              </w:rPr>
              <w:t>ЕФРР</w:t>
            </w:r>
          </w:p>
        </w:tc>
        <w:tc>
          <w:tcPr>
            <w:tcW w:w="271" w:type="pct"/>
            <w:vAlign w:val="center"/>
          </w:tcPr>
          <w:p w14:paraId="75B720C7" w14:textId="77777777" w:rsidR="00100D8C" w:rsidRPr="00B87054" w:rsidRDefault="00100D8C" w:rsidP="0080168C">
            <w:pPr>
              <w:spacing w:before="60" w:after="60"/>
              <w:rPr>
                <w:color w:val="000000"/>
                <w:sz w:val="16"/>
                <w:szCs w:val="16"/>
              </w:rPr>
            </w:pPr>
            <w:r w:rsidRPr="00B87054">
              <w:rPr>
                <w:color w:val="000000"/>
                <w:sz w:val="16"/>
                <w:szCs w:val="16"/>
              </w:rPr>
              <w:t>По-слабо развити региони</w:t>
            </w:r>
          </w:p>
        </w:tc>
        <w:tc>
          <w:tcPr>
            <w:tcW w:w="318" w:type="pct"/>
          </w:tcPr>
          <w:p w14:paraId="0D7170A0" w14:textId="77777777" w:rsidR="00100D8C" w:rsidRPr="00B87054" w:rsidRDefault="00100D8C" w:rsidP="005742AB">
            <w:pPr>
              <w:spacing w:before="0" w:after="0"/>
              <w:jc w:val="center"/>
            </w:pPr>
            <w:r w:rsidRPr="00B87054">
              <w:rPr>
                <w:sz w:val="16"/>
                <w:szCs w:val="16"/>
              </w:rPr>
              <w:t>Публични</w:t>
            </w:r>
          </w:p>
        </w:tc>
        <w:tc>
          <w:tcPr>
            <w:tcW w:w="404" w:type="pct"/>
            <w:vAlign w:val="center"/>
          </w:tcPr>
          <w:p w14:paraId="53FA6731" w14:textId="62B4DFF6" w:rsidR="00100D8C" w:rsidRPr="003378AE" w:rsidRDefault="00D55C8D" w:rsidP="0080168C">
            <w:pPr>
              <w:spacing w:before="60" w:after="60"/>
              <w:jc w:val="center"/>
              <w:rPr>
                <w:color w:val="000000"/>
                <w:sz w:val="14"/>
                <w:szCs w:val="14"/>
                <w:lang w:val="en-US"/>
              </w:rPr>
            </w:pPr>
            <w:ins w:id="230" w:author="Author">
              <w:r w:rsidRPr="00D55C8D">
                <w:rPr>
                  <w:color w:val="000000"/>
                  <w:sz w:val="14"/>
                  <w:szCs w:val="14"/>
                  <w:lang w:val="en-US"/>
                </w:rPr>
                <w:t>78 883 515,00</w:t>
              </w:r>
              <w:r w:rsidRPr="00D55C8D" w:rsidDel="00D55C8D">
                <w:rPr>
                  <w:color w:val="000000"/>
                  <w:sz w:val="14"/>
                  <w:szCs w:val="14"/>
                  <w:lang w:val="en-US"/>
                </w:rPr>
                <w:t xml:space="preserve"> </w:t>
              </w:r>
            </w:ins>
            <w:del w:id="231" w:author="Author">
              <w:r w:rsidR="001D61E1" w:rsidRPr="00734D8A" w:rsidDel="00D55C8D">
                <w:rPr>
                  <w:color w:val="000000"/>
                  <w:sz w:val="14"/>
                  <w:szCs w:val="14"/>
                  <w:lang w:val="en-US"/>
                </w:rPr>
                <w:delText>58 892 002</w:delText>
              </w:r>
              <w:r w:rsidR="00100D8C" w:rsidRPr="00B87054" w:rsidDel="00D55C8D">
                <w:rPr>
                  <w:color w:val="000000"/>
                  <w:sz w:val="14"/>
                  <w:szCs w:val="14"/>
                </w:rPr>
                <w:delText>,00</w:delText>
              </w:r>
            </w:del>
            <w:ins w:id="232" w:author="Author">
              <w:del w:id="233" w:author="Author">
                <w:r w:rsidR="001F5358" w:rsidDel="00D55C8D">
                  <w:rPr>
                    <w:color w:val="000000"/>
                    <w:sz w:val="14"/>
                    <w:szCs w:val="14"/>
                    <w:lang w:val="en-US"/>
                  </w:rPr>
                  <w:delText>,00</w:delText>
                </w:r>
              </w:del>
            </w:ins>
          </w:p>
        </w:tc>
        <w:tc>
          <w:tcPr>
            <w:tcW w:w="271" w:type="pct"/>
            <w:vAlign w:val="center"/>
          </w:tcPr>
          <w:p w14:paraId="48559E10" w14:textId="51202E34" w:rsidR="00100D8C" w:rsidRPr="00B87054" w:rsidRDefault="00D55C8D" w:rsidP="0080168C">
            <w:pPr>
              <w:spacing w:before="60" w:after="60"/>
              <w:jc w:val="center"/>
              <w:rPr>
                <w:color w:val="000000"/>
                <w:sz w:val="14"/>
                <w:szCs w:val="14"/>
              </w:rPr>
            </w:pPr>
            <w:ins w:id="234" w:author="Author">
              <w:r w:rsidRPr="00D55C8D">
                <w:rPr>
                  <w:color w:val="000000"/>
                  <w:sz w:val="14"/>
                  <w:szCs w:val="14"/>
                  <w:lang w:val="en-US"/>
                </w:rPr>
                <w:t>13 920 621,00</w:t>
              </w:r>
              <w:r w:rsidRPr="00D55C8D" w:rsidDel="00D55C8D">
                <w:rPr>
                  <w:color w:val="000000"/>
                  <w:sz w:val="14"/>
                  <w:szCs w:val="14"/>
                  <w:lang w:val="en-US"/>
                </w:rPr>
                <w:t xml:space="preserve"> </w:t>
              </w:r>
              <w:r w:rsidR="00DB1AC1">
                <w:rPr>
                  <w:color w:val="000000"/>
                  <w:sz w:val="14"/>
                  <w:szCs w:val="14"/>
                </w:rPr>
                <w:t xml:space="preserve"> </w:t>
              </w:r>
            </w:ins>
            <w:del w:id="235" w:author="Author">
              <w:r w:rsidR="001D61E1" w:rsidRPr="00734D8A" w:rsidDel="00D55C8D">
                <w:rPr>
                  <w:color w:val="000000"/>
                  <w:sz w:val="14"/>
                  <w:szCs w:val="14"/>
                  <w:lang w:val="en-US"/>
                </w:rPr>
                <w:delText>10 392 707</w:delText>
              </w:r>
              <w:r w:rsidR="00100D8C" w:rsidRPr="00B87054" w:rsidDel="00D55C8D">
                <w:rPr>
                  <w:color w:val="000000"/>
                  <w:sz w:val="14"/>
                  <w:szCs w:val="14"/>
                </w:rPr>
                <w:delText>,00</w:delText>
              </w:r>
            </w:del>
          </w:p>
        </w:tc>
        <w:tc>
          <w:tcPr>
            <w:tcW w:w="361" w:type="pct"/>
            <w:vAlign w:val="center"/>
          </w:tcPr>
          <w:p w14:paraId="179DAECC" w14:textId="3C03E60A" w:rsidR="00100D8C" w:rsidRPr="00B87054" w:rsidRDefault="00D55C8D" w:rsidP="0080168C">
            <w:pPr>
              <w:spacing w:before="60" w:after="60"/>
              <w:jc w:val="center"/>
              <w:rPr>
                <w:color w:val="000000"/>
                <w:sz w:val="14"/>
                <w:szCs w:val="14"/>
              </w:rPr>
            </w:pPr>
            <w:ins w:id="236" w:author="Author">
              <w:r w:rsidRPr="00D55C8D">
                <w:rPr>
                  <w:color w:val="000000"/>
                  <w:sz w:val="14"/>
                  <w:szCs w:val="14"/>
                  <w:lang w:val="en-US"/>
                </w:rPr>
                <w:t>13 920 621,00</w:t>
              </w:r>
              <w:r w:rsidRPr="00D55C8D" w:rsidDel="00D55C8D">
                <w:rPr>
                  <w:color w:val="000000"/>
                  <w:sz w:val="14"/>
                  <w:szCs w:val="14"/>
                  <w:lang w:val="en-US"/>
                </w:rPr>
                <w:t xml:space="preserve"> </w:t>
              </w:r>
              <w:r w:rsidR="00DB1AC1">
                <w:rPr>
                  <w:color w:val="000000"/>
                  <w:sz w:val="14"/>
                  <w:szCs w:val="14"/>
                </w:rPr>
                <w:t xml:space="preserve"> </w:t>
              </w:r>
            </w:ins>
            <w:del w:id="237" w:author="Author">
              <w:r w:rsidR="001D61E1" w:rsidRPr="00734D8A" w:rsidDel="00D55C8D">
                <w:rPr>
                  <w:color w:val="000000"/>
                  <w:sz w:val="14"/>
                  <w:szCs w:val="14"/>
                  <w:lang w:val="en-US"/>
                </w:rPr>
                <w:delText>10 392 707</w:delText>
              </w:r>
              <w:r w:rsidR="00100D8C" w:rsidRPr="00B87054" w:rsidDel="00D55C8D">
                <w:rPr>
                  <w:color w:val="000000"/>
                  <w:sz w:val="14"/>
                  <w:szCs w:val="14"/>
                </w:rPr>
                <w:delText>,00</w:delText>
              </w:r>
            </w:del>
          </w:p>
        </w:tc>
        <w:tc>
          <w:tcPr>
            <w:tcW w:w="316" w:type="pct"/>
            <w:vAlign w:val="center"/>
          </w:tcPr>
          <w:p w14:paraId="17477991" w14:textId="77777777" w:rsidR="00100D8C" w:rsidRPr="00B87054" w:rsidRDefault="00100D8C" w:rsidP="0080168C">
            <w:pPr>
              <w:spacing w:before="60" w:after="60"/>
              <w:jc w:val="center"/>
              <w:rPr>
                <w:color w:val="000000"/>
                <w:sz w:val="14"/>
                <w:szCs w:val="14"/>
              </w:rPr>
            </w:pPr>
            <w:r w:rsidRPr="00B87054">
              <w:rPr>
                <w:color w:val="000000"/>
                <w:sz w:val="14"/>
                <w:szCs w:val="14"/>
              </w:rPr>
              <w:t>0,00</w:t>
            </w:r>
          </w:p>
        </w:tc>
        <w:tc>
          <w:tcPr>
            <w:tcW w:w="409" w:type="pct"/>
            <w:vAlign w:val="center"/>
          </w:tcPr>
          <w:p w14:paraId="2C0F5EA8" w14:textId="64FD8FB0" w:rsidR="00100D8C" w:rsidRPr="00B87054" w:rsidRDefault="00C476E8" w:rsidP="0080168C">
            <w:pPr>
              <w:spacing w:before="60" w:after="60"/>
              <w:jc w:val="center"/>
              <w:rPr>
                <w:color w:val="000000"/>
                <w:sz w:val="14"/>
                <w:szCs w:val="14"/>
              </w:rPr>
            </w:pPr>
            <w:ins w:id="238" w:author="Author">
              <w:r w:rsidRPr="00C476E8">
                <w:rPr>
                  <w:color w:val="000000"/>
                  <w:sz w:val="14"/>
                  <w:szCs w:val="14"/>
                  <w:lang w:val="en-US"/>
                </w:rPr>
                <w:t>92 804 136,00</w:t>
              </w:r>
              <w:r w:rsidR="00DB1AC1">
                <w:rPr>
                  <w:color w:val="000000"/>
                  <w:sz w:val="14"/>
                  <w:szCs w:val="14"/>
                </w:rPr>
                <w:t xml:space="preserve"> </w:t>
              </w:r>
            </w:ins>
            <w:del w:id="239" w:author="Author">
              <w:r w:rsidR="001D61E1" w:rsidRPr="00734D8A" w:rsidDel="00D55C8D">
                <w:rPr>
                  <w:color w:val="000000"/>
                  <w:sz w:val="14"/>
                  <w:szCs w:val="14"/>
                  <w:lang w:val="en-US"/>
                </w:rPr>
                <w:delText>69 284 709</w:delText>
              </w:r>
              <w:r w:rsidR="00100D8C" w:rsidRPr="00B87054" w:rsidDel="00D55C8D">
                <w:rPr>
                  <w:color w:val="000000"/>
                  <w:sz w:val="14"/>
                  <w:szCs w:val="14"/>
                </w:rPr>
                <w:delText>,00</w:delText>
              </w:r>
            </w:del>
          </w:p>
        </w:tc>
        <w:tc>
          <w:tcPr>
            <w:tcW w:w="409" w:type="pct"/>
            <w:vAlign w:val="center"/>
          </w:tcPr>
          <w:p w14:paraId="64AF2899" w14:textId="29726D07" w:rsidR="00100D8C" w:rsidRPr="00B87054" w:rsidRDefault="00C476E8" w:rsidP="0080168C">
            <w:pPr>
              <w:spacing w:before="60" w:after="60"/>
              <w:jc w:val="center"/>
              <w:rPr>
                <w:color w:val="000000" w:themeColor="text1"/>
                <w:sz w:val="14"/>
                <w:szCs w:val="14"/>
              </w:rPr>
            </w:pPr>
            <w:ins w:id="240" w:author="Author">
              <w:r w:rsidRPr="00C476E8">
                <w:rPr>
                  <w:color w:val="000000" w:themeColor="text1"/>
                  <w:sz w:val="14"/>
                  <w:szCs w:val="14"/>
                </w:rPr>
                <w:t>84,9999993535%</w:t>
              </w:r>
              <w:r w:rsidRPr="00C476E8" w:rsidDel="00D55C8D">
                <w:rPr>
                  <w:color w:val="000000" w:themeColor="text1"/>
                  <w:sz w:val="14"/>
                  <w:szCs w:val="14"/>
                </w:rPr>
                <w:t xml:space="preserve"> </w:t>
              </w:r>
            </w:ins>
            <w:del w:id="241" w:author="Author">
              <w:r w:rsidR="0016562E" w:rsidRPr="00B87054" w:rsidDel="00D55C8D">
                <w:rPr>
                  <w:color w:val="000000" w:themeColor="text1"/>
                  <w:sz w:val="14"/>
                  <w:szCs w:val="14"/>
                </w:rPr>
                <w:delText>84,</w:delText>
              </w:r>
              <w:r w:rsidR="001D61E1" w:rsidRPr="00734D8A" w:rsidDel="00D55C8D">
                <w:rPr>
                  <w:color w:val="000000" w:themeColor="text1"/>
                  <w:sz w:val="14"/>
                  <w:szCs w:val="14"/>
                </w:rPr>
                <w:delText xml:space="preserve"> 9999990618</w:delText>
              </w:r>
              <w:r w:rsidR="00100D8C" w:rsidRPr="00B87054" w:rsidDel="00D55C8D">
                <w:rPr>
                  <w:color w:val="000000" w:themeColor="text1"/>
                  <w:sz w:val="14"/>
                  <w:szCs w:val="14"/>
                </w:rPr>
                <w:delText>%</w:delText>
              </w:r>
            </w:del>
          </w:p>
        </w:tc>
        <w:tc>
          <w:tcPr>
            <w:tcW w:w="223" w:type="pct"/>
            <w:vAlign w:val="center"/>
          </w:tcPr>
          <w:p w14:paraId="2EB5600E" w14:textId="77777777" w:rsidR="00100D8C" w:rsidRPr="00B87054" w:rsidRDefault="00100D8C" w:rsidP="0080168C">
            <w:pPr>
              <w:spacing w:before="60" w:after="60"/>
              <w:jc w:val="center"/>
              <w:rPr>
                <w:color w:val="000000"/>
                <w:sz w:val="14"/>
                <w:szCs w:val="14"/>
              </w:rPr>
            </w:pPr>
            <w:r w:rsidRPr="00B87054">
              <w:rPr>
                <w:color w:val="000000"/>
                <w:sz w:val="14"/>
                <w:szCs w:val="14"/>
              </w:rPr>
              <w:t>0</w:t>
            </w:r>
          </w:p>
        </w:tc>
        <w:tc>
          <w:tcPr>
            <w:tcW w:w="225" w:type="pct"/>
            <w:vAlign w:val="center"/>
          </w:tcPr>
          <w:p w14:paraId="7F32D731" w14:textId="2DA9730F" w:rsidR="00100D8C" w:rsidRPr="00B87054" w:rsidRDefault="00C476E8" w:rsidP="0080168C">
            <w:pPr>
              <w:spacing w:before="60" w:after="60"/>
              <w:jc w:val="center"/>
              <w:rPr>
                <w:color w:val="000000"/>
                <w:sz w:val="14"/>
                <w:szCs w:val="14"/>
              </w:rPr>
            </w:pPr>
            <w:ins w:id="242" w:author="Author">
              <w:r w:rsidRPr="00C476E8">
                <w:rPr>
                  <w:color w:val="000000"/>
                  <w:sz w:val="14"/>
                  <w:szCs w:val="14"/>
                </w:rPr>
                <w:t>78 883 515</w:t>
              </w:r>
              <w:r w:rsidRPr="00C476E8" w:rsidDel="00D55C8D">
                <w:rPr>
                  <w:color w:val="000000"/>
                  <w:sz w:val="14"/>
                  <w:szCs w:val="14"/>
                </w:rPr>
                <w:t xml:space="preserve"> </w:t>
              </w:r>
            </w:ins>
            <w:r w:rsidR="000C76ED">
              <w:rPr>
                <w:color w:val="000000"/>
                <w:sz w:val="14"/>
                <w:szCs w:val="14"/>
              </w:rPr>
              <w:t xml:space="preserve"> </w:t>
            </w:r>
            <w:del w:id="243" w:author="Author">
              <w:r w:rsidR="001D61E1" w:rsidRPr="00734D8A" w:rsidDel="00D55C8D">
                <w:rPr>
                  <w:color w:val="000000"/>
                  <w:sz w:val="14"/>
                  <w:szCs w:val="14"/>
                </w:rPr>
                <w:delText>58 892 002</w:delText>
              </w:r>
            </w:del>
          </w:p>
        </w:tc>
        <w:tc>
          <w:tcPr>
            <w:tcW w:w="316" w:type="pct"/>
            <w:vAlign w:val="center"/>
          </w:tcPr>
          <w:p w14:paraId="5C767866" w14:textId="2D14664F" w:rsidR="00100D8C" w:rsidRPr="00B87054" w:rsidRDefault="00C476E8" w:rsidP="0080168C">
            <w:pPr>
              <w:spacing w:before="60" w:after="60"/>
              <w:jc w:val="center"/>
              <w:rPr>
                <w:color w:val="000000"/>
                <w:sz w:val="14"/>
                <w:szCs w:val="14"/>
              </w:rPr>
            </w:pPr>
            <w:ins w:id="244" w:author="Author">
              <w:r w:rsidRPr="00C476E8">
                <w:rPr>
                  <w:color w:val="000000"/>
                  <w:sz w:val="14"/>
                  <w:szCs w:val="14"/>
                </w:rPr>
                <w:t>13 920 621</w:t>
              </w:r>
              <w:r w:rsidRPr="00C476E8" w:rsidDel="00D55C8D">
                <w:rPr>
                  <w:color w:val="000000"/>
                  <w:sz w:val="14"/>
                  <w:szCs w:val="14"/>
                </w:rPr>
                <w:t xml:space="preserve"> </w:t>
              </w:r>
            </w:ins>
            <w:del w:id="245" w:author="Author">
              <w:r w:rsidR="001D61E1" w:rsidRPr="00734D8A" w:rsidDel="00D55C8D">
                <w:rPr>
                  <w:color w:val="000000"/>
                  <w:sz w:val="14"/>
                  <w:szCs w:val="14"/>
                </w:rPr>
                <w:delText>10 392 707</w:delText>
              </w:r>
            </w:del>
          </w:p>
        </w:tc>
        <w:tc>
          <w:tcPr>
            <w:tcW w:w="317" w:type="pct"/>
            <w:vAlign w:val="center"/>
          </w:tcPr>
          <w:p w14:paraId="47F5B5CC" w14:textId="1C0EE77A" w:rsidR="00100D8C" w:rsidRPr="00B87054" w:rsidRDefault="00355A0D" w:rsidP="0080168C">
            <w:pPr>
              <w:spacing w:before="60" w:after="60"/>
              <w:jc w:val="center"/>
              <w:rPr>
                <w:color w:val="000000"/>
                <w:sz w:val="14"/>
                <w:szCs w:val="14"/>
              </w:rPr>
            </w:pPr>
            <w:r w:rsidRPr="00B87054">
              <w:rPr>
                <w:color w:val="000000"/>
                <w:sz w:val="14"/>
                <w:szCs w:val="14"/>
                <w:lang w:val="en-US"/>
              </w:rPr>
              <w:t>0</w:t>
            </w:r>
          </w:p>
        </w:tc>
        <w:tc>
          <w:tcPr>
            <w:tcW w:w="316" w:type="pct"/>
            <w:vAlign w:val="center"/>
          </w:tcPr>
          <w:p w14:paraId="384C3DA8" w14:textId="02D2F20A" w:rsidR="00100D8C" w:rsidRPr="00B87054" w:rsidRDefault="00355A0D" w:rsidP="0080168C">
            <w:pPr>
              <w:spacing w:before="60" w:after="60"/>
              <w:jc w:val="center"/>
              <w:rPr>
                <w:color w:val="000000"/>
                <w:sz w:val="14"/>
                <w:szCs w:val="14"/>
              </w:rPr>
            </w:pPr>
            <w:r w:rsidRPr="00B87054">
              <w:rPr>
                <w:color w:val="000000"/>
                <w:sz w:val="14"/>
                <w:szCs w:val="14"/>
                <w:lang w:val="en-US"/>
              </w:rPr>
              <w:t>0</w:t>
            </w:r>
          </w:p>
        </w:tc>
        <w:tc>
          <w:tcPr>
            <w:tcW w:w="223" w:type="pct"/>
            <w:vAlign w:val="center"/>
          </w:tcPr>
          <w:p w14:paraId="5FE63B1C" w14:textId="719C1E61" w:rsidR="00100D8C" w:rsidRPr="00B87054" w:rsidRDefault="00355A0D" w:rsidP="0080168C">
            <w:pPr>
              <w:spacing w:before="60" w:after="60"/>
              <w:jc w:val="center"/>
              <w:rPr>
                <w:color w:val="000000"/>
                <w:sz w:val="14"/>
                <w:szCs w:val="14"/>
              </w:rPr>
            </w:pPr>
            <w:r w:rsidRPr="00B87054">
              <w:rPr>
                <w:color w:val="000000"/>
                <w:sz w:val="14"/>
                <w:szCs w:val="14"/>
                <w:lang w:val="en-US"/>
              </w:rPr>
              <w:t>0,00</w:t>
            </w:r>
            <w:r w:rsidR="00100D8C" w:rsidRPr="00B87054">
              <w:rPr>
                <w:color w:val="000000"/>
                <w:sz w:val="14"/>
                <w:szCs w:val="14"/>
              </w:rPr>
              <w:t>%</w:t>
            </w:r>
          </w:p>
        </w:tc>
      </w:tr>
      <w:tr w:rsidR="00100D8C" w:rsidRPr="00B87054" w14:paraId="3DC02196" w14:textId="77777777" w:rsidTr="00100D8C">
        <w:trPr>
          <w:trHeight w:val="683"/>
        </w:trPr>
        <w:tc>
          <w:tcPr>
            <w:tcW w:w="395" w:type="pct"/>
          </w:tcPr>
          <w:p w14:paraId="428AD190" w14:textId="77777777" w:rsidR="00100D8C" w:rsidRPr="00B87054" w:rsidRDefault="00100D8C" w:rsidP="0080168C">
            <w:pPr>
              <w:spacing w:before="60" w:after="60"/>
              <w:rPr>
                <w:i/>
                <w:iCs/>
                <w:color w:val="000000"/>
                <w:sz w:val="16"/>
                <w:szCs w:val="16"/>
              </w:rPr>
            </w:pPr>
            <w:r w:rsidRPr="00B87054">
              <w:rPr>
                <w:i/>
                <w:iCs/>
                <w:color w:val="000000"/>
                <w:sz w:val="16"/>
                <w:szCs w:val="16"/>
              </w:rPr>
              <w:t>4</w:t>
            </w:r>
          </w:p>
        </w:tc>
        <w:tc>
          <w:tcPr>
            <w:tcW w:w="226" w:type="pct"/>
            <w:vAlign w:val="center"/>
          </w:tcPr>
          <w:p w14:paraId="6296615E" w14:textId="77777777" w:rsidR="00100D8C" w:rsidRPr="00B87054" w:rsidRDefault="00100D8C" w:rsidP="0080168C">
            <w:pPr>
              <w:spacing w:before="60" w:after="60"/>
              <w:rPr>
                <w:sz w:val="16"/>
                <w:szCs w:val="16"/>
              </w:rPr>
            </w:pPr>
            <w:r w:rsidRPr="00B87054">
              <w:rPr>
                <w:sz w:val="16"/>
                <w:szCs w:val="16"/>
              </w:rPr>
              <w:t>КФ</w:t>
            </w:r>
          </w:p>
        </w:tc>
        <w:tc>
          <w:tcPr>
            <w:tcW w:w="271" w:type="pct"/>
            <w:vAlign w:val="center"/>
          </w:tcPr>
          <w:p w14:paraId="3E224E1B" w14:textId="77777777" w:rsidR="00100D8C" w:rsidRPr="00B87054" w:rsidRDefault="00100D8C" w:rsidP="0080168C">
            <w:pPr>
              <w:spacing w:before="60" w:after="60"/>
              <w:rPr>
                <w:sz w:val="16"/>
                <w:szCs w:val="16"/>
              </w:rPr>
            </w:pPr>
          </w:p>
        </w:tc>
        <w:tc>
          <w:tcPr>
            <w:tcW w:w="318" w:type="pct"/>
          </w:tcPr>
          <w:p w14:paraId="451B3E6C" w14:textId="77777777" w:rsidR="00100D8C" w:rsidRPr="00B87054" w:rsidRDefault="00100D8C" w:rsidP="00B10582">
            <w:pPr>
              <w:spacing w:before="0" w:after="0"/>
              <w:jc w:val="center"/>
            </w:pPr>
            <w:r w:rsidRPr="00B87054">
              <w:rPr>
                <w:sz w:val="16"/>
                <w:szCs w:val="16"/>
              </w:rPr>
              <w:t>Публични</w:t>
            </w:r>
          </w:p>
        </w:tc>
        <w:tc>
          <w:tcPr>
            <w:tcW w:w="404" w:type="pct"/>
            <w:vAlign w:val="center"/>
          </w:tcPr>
          <w:p w14:paraId="41367C31" w14:textId="4B27648F" w:rsidR="00100D8C" w:rsidRPr="00B87054" w:rsidRDefault="00D55C8D" w:rsidP="0080168C">
            <w:pPr>
              <w:spacing w:before="60" w:after="60"/>
              <w:jc w:val="center"/>
              <w:rPr>
                <w:color w:val="000000"/>
                <w:sz w:val="14"/>
                <w:szCs w:val="14"/>
              </w:rPr>
            </w:pPr>
            <w:ins w:id="246" w:author="Author">
              <w:r w:rsidRPr="00D55C8D">
                <w:rPr>
                  <w:color w:val="000000"/>
                  <w:sz w:val="14"/>
                  <w:szCs w:val="14"/>
                  <w:lang w:val="en-US"/>
                </w:rPr>
                <w:t>77 781 224,00</w:t>
              </w:r>
              <w:del w:id="247" w:author="Author">
                <w:r w:rsidRPr="00D55C8D" w:rsidDel="000328C0">
                  <w:rPr>
                    <w:color w:val="000000"/>
                    <w:sz w:val="14"/>
                    <w:szCs w:val="14"/>
                    <w:lang w:val="en-US"/>
                  </w:rPr>
                  <w:delText xml:space="preserve"> </w:delText>
                </w:r>
              </w:del>
              <w:r w:rsidR="000328C0">
                <w:rPr>
                  <w:color w:val="000000"/>
                  <w:sz w:val="14"/>
                  <w:szCs w:val="14"/>
                </w:rPr>
                <w:t xml:space="preserve"> </w:t>
              </w:r>
            </w:ins>
            <w:del w:id="248" w:author="Author">
              <w:r w:rsidR="00A64D9A" w:rsidRPr="002844DF" w:rsidDel="00D55C8D">
                <w:rPr>
                  <w:color w:val="000000"/>
                  <w:sz w:val="14"/>
                  <w:szCs w:val="14"/>
                  <w:lang w:val="en-US"/>
                </w:rPr>
                <w:delText>59 962 702,00</w:delText>
              </w:r>
            </w:del>
          </w:p>
        </w:tc>
        <w:tc>
          <w:tcPr>
            <w:tcW w:w="271" w:type="pct"/>
            <w:vAlign w:val="center"/>
          </w:tcPr>
          <w:p w14:paraId="62473E2A" w14:textId="0CAABDF0" w:rsidR="00100D8C" w:rsidRPr="00B87054" w:rsidRDefault="00D55C8D" w:rsidP="0080168C">
            <w:pPr>
              <w:spacing w:before="60" w:after="60"/>
              <w:jc w:val="center"/>
              <w:rPr>
                <w:color w:val="000000"/>
                <w:sz w:val="14"/>
                <w:szCs w:val="14"/>
              </w:rPr>
            </w:pPr>
            <w:ins w:id="249" w:author="Author">
              <w:r w:rsidRPr="00D55C8D">
                <w:rPr>
                  <w:color w:val="000000"/>
                  <w:sz w:val="14"/>
                  <w:szCs w:val="14"/>
                  <w:lang w:val="en-US"/>
                </w:rPr>
                <w:t>13 726 099,00</w:t>
              </w:r>
              <w:r w:rsidRPr="00D55C8D" w:rsidDel="00D55C8D">
                <w:rPr>
                  <w:color w:val="000000"/>
                  <w:sz w:val="14"/>
                  <w:szCs w:val="14"/>
                  <w:lang w:val="en-US"/>
                </w:rPr>
                <w:t xml:space="preserve"> </w:t>
              </w:r>
            </w:ins>
            <w:del w:id="250" w:author="Author">
              <w:r w:rsidR="00A64D9A" w:rsidRPr="002844DF" w:rsidDel="00D55C8D">
                <w:rPr>
                  <w:color w:val="000000"/>
                  <w:sz w:val="14"/>
                  <w:szCs w:val="14"/>
                  <w:lang w:val="en-US"/>
                </w:rPr>
                <w:delText>10 581 654,00</w:delText>
              </w:r>
            </w:del>
          </w:p>
        </w:tc>
        <w:tc>
          <w:tcPr>
            <w:tcW w:w="361" w:type="pct"/>
            <w:vAlign w:val="center"/>
          </w:tcPr>
          <w:p w14:paraId="6228AD58" w14:textId="2B9F50AA" w:rsidR="00100D8C" w:rsidRPr="00B87054" w:rsidRDefault="00D55C8D" w:rsidP="0080168C">
            <w:pPr>
              <w:spacing w:before="60" w:after="60"/>
              <w:jc w:val="center"/>
              <w:rPr>
                <w:color w:val="000000"/>
                <w:sz w:val="14"/>
                <w:szCs w:val="14"/>
              </w:rPr>
            </w:pPr>
            <w:ins w:id="251" w:author="Author">
              <w:r w:rsidRPr="00D55C8D">
                <w:rPr>
                  <w:color w:val="000000"/>
                  <w:sz w:val="14"/>
                  <w:szCs w:val="14"/>
                  <w:lang w:val="en-US"/>
                </w:rPr>
                <w:t>13 726 099,00</w:t>
              </w:r>
              <w:r w:rsidRPr="00D55C8D" w:rsidDel="00D55C8D">
                <w:rPr>
                  <w:color w:val="000000"/>
                  <w:sz w:val="14"/>
                  <w:szCs w:val="14"/>
                  <w:lang w:val="en-US"/>
                </w:rPr>
                <w:t xml:space="preserve"> </w:t>
              </w:r>
              <w:r w:rsidR="00DB1AC1">
                <w:rPr>
                  <w:color w:val="000000"/>
                  <w:sz w:val="14"/>
                  <w:szCs w:val="14"/>
                </w:rPr>
                <w:t xml:space="preserve"> </w:t>
              </w:r>
            </w:ins>
            <w:del w:id="252" w:author="Author">
              <w:r w:rsidR="00A64D9A" w:rsidRPr="002844DF" w:rsidDel="00D55C8D">
                <w:rPr>
                  <w:color w:val="000000"/>
                  <w:sz w:val="14"/>
                  <w:szCs w:val="14"/>
                  <w:lang w:val="en-US"/>
                </w:rPr>
                <w:delText>10 581 654,00</w:delText>
              </w:r>
            </w:del>
          </w:p>
        </w:tc>
        <w:tc>
          <w:tcPr>
            <w:tcW w:w="316" w:type="pct"/>
            <w:vAlign w:val="center"/>
          </w:tcPr>
          <w:p w14:paraId="4D8EEBE0" w14:textId="77777777" w:rsidR="00100D8C" w:rsidRPr="00B87054" w:rsidRDefault="00100D8C" w:rsidP="0080168C">
            <w:pPr>
              <w:spacing w:before="60" w:after="60"/>
              <w:jc w:val="center"/>
              <w:rPr>
                <w:color w:val="000000"/>
                <w:sz w:val="14"/>
                <w:szCs w:val="14"/>
              </w:rPr>
            </w:pPr>
            <w:r w:rsidRPr="00B87054">
              <w:rPr>
                <w:color w:val="000000"/>
                <w:sz w:val="14"/>
                <w:szCs w:val="14"/>
              </w:rPr>
              <w:t>0,00</w:t>
            </w:r>
          </w:p>
        </w:tc>
        <w:tc>
          <w:tcPr>
            <w:tcW w:w="409" w:type="pct"/>
            <w:vAlign w:val="center"/>
          </w:tcPr>
          <w:p w14:paraId="7EFBC138" w14:textId="7CCA3A75" w:rsidR="00100D8C" w:rsidRPr="00B87054" w:rsidRDefault="00C476E8" w:rsidP="0080168C">
            <w:pPr>
              <w:spacing w:before="60" w:after="60"/>
              <w:jc w:val="center"/>
              <w:rPr>
                <w:color w:val="000000"/>
                <w:sz w:val="14"/>
                <w:szCs w:val="14"/>
              </w:rPr>
            </w:pPr>
            <w:ins w:id="253" w:author="Author">
              <w:r w:rsidRPr="00C476E8">
                <w:rPr>
                  <w:color w:val="000000"/>
                  <w:sz w:val="14"/>
                  <w:szCs w:val="14"/>
                  <w:lang w:val="en-US"/>
                </w:rPr>
                <w:t>91 507 323,00</w:t>
              </w:r>
              <w:r w:rsidRPr="00C476E8" w:rsidDel="00D55C8D">
                <w:rPr>
                  <w:color w:val="000000"/>
                  <w:sz w:val="14"/>
                  <w:szCs w:val="14"/>
                  <w:lang w:val="en-US"/>
                </w:rPr>
                <w:t xml:space="preserve"> </w:t>
              </w:r>
              <w:r w:rsidR="00DB1AC1">
                <w:rPr>
                  <w:color w:val="000000"/>
                  <w:sz w:val="14"/>
                  <w:szCs w:val="14"/>
                </w:rPr>
                <w:t xml:space="preserve"> </w:t>
              </w:r>
            </w:ins>
            <w:del w:id="254" w:author="Author">
              <w:r w:rsidR="00A64D9A" w:rsidRPr="002844DF" w:rsidDel="00D55C8D">
                <w:rPr>
                  <w:color w:val="000000"/>
                  <w:sz w:val="14"/>
                  <w:szCs w:val="14"/>
                  <w:lang w:val="en-US"/>
                </w:rPr>
                <w:delText>70 544 356,00</w:delText>
              </w:r>
            </w:del>
          </w:p>
        </w:tc>
        <w:tc>
          <w:tcPr>
            <w:tcW w:w="409" w:type="pct"/>
            <w:vAlign w:val="center"/>
          </w:tcPr>
          <w:p w14:paraId="1B30812D" w14:textId="25CD6DED" w:rsidR="00100D8C" w:rsidRPr="00B87054" w:rsidRDefault="00C476E8" w:rsidP="0080168C">
            <w:pPr>
              <w:spacing w:before="60" w:after="60"/>
              <w:jc w:val="center"/>
              <w:rPr>
                <w:color w:val="000000" w:themeColor="text1"/>
                <w:sz w:val="14"/>
                <w:szCs w:val="14"/>
              </w:rPr>
            </w:pPr>
            <w:ins w:id="255" w:author="Author">
              <w:r w:rsidRPr="00C476E8">
                <w:rPr>
                  <w:color w:val="000000" w:themeColor="text1"/>
                  <w:sz w:val="14"/>
                  <w:szCs w:val="14"/>
                </w:rPr>
                <w:t>84,9999993990%</w:t>
              </w:r>
              <w:r w:rsidRPr="00C476E8" w:rsidDel="00D55C8D">
                <w:rPr>
                  <w:color w:val="000000" w:themeColor="text1"/>
                  <w:sz w:val="14"/>
                  <w:szCs w:val="14"/>
                </w:rPr>
                <w:t xml:space="preserve"> </w:t>
              </w:r>
            </w:ins>
            <w:del w:id="256" w:author="Author">
              <w:r w:rsidR="00A64D9A" w:rsidRPr="002844DF" w:rsidDel="00D55C8D">
                <w:rPr>
                  <w:color w:val="000000" w:themeColor="text1"/>
                  <w:sz w:val="14"/>
                  <w:szCs w:val="14"/>
                </w:rPr>
                <w:delText>84,9999991495%</w:delText>
              </w:r>
            </w:del>
          </w:p>
        </w:tc>
        <w:tc>
          <w:tcPr>
            <w:tcW w:w="223" w:type="pct"/>
            <w:vAlign w:val="center"/>
          </w:tcPr>
          <w:p w14:paraId="2ED84A54" w14:textId="77777777" w:rsidR="00100D8C" w:rsidRPr="00B87054" w:rsidRDefault="00100D8C" w:rsidP="0080168C">
            <w:pPr>
              <w:spacing w:before="60" w:after="60"/>
              <w:jc w:val="center"/>
              <w:rPr>
                <w:color w:val="000000"/>
                <w:sz w:val="14"/>
                <w:szCs w:val="14"/>
              </w:rPr>
            </w:pPr>
            <w:r w:rsidRPr="00B87054">
              <w:rPr>
                <w:color w:val="000000"/>
                <w:sz w:val="14"/>
                <w:szCs w:val="14"/>
              </w:rPr>
              <w:t>0</w:t>
            </w:r>
          </w:p>
        </w:tc>
        <w:tc>
          <w:tcPr>
            <w:tcW w:w="225" w:type="pct"/>
            <w:vAlign w:val="center"/>
          </w:tcPr>
          <w:p w14:paraId="3AA84E16" w14:textId="526B3608" w:rsidR="00100D8C" w:rsidRPr="00B87054" w:rsidRDefault="00C476E8" w:rsidP="0080168C">
            <w:pPr>
              <w:spacing w:before="60" w:after="60"/>
              <w:jc w:val="center"/>
              <w:rPr>
                <w:color w:val="000000"/>
                <w:sz w:val="14"/>
                <w:szCs w:val="14"/>
              </w:rPr>
            </w:pPr>
            <w:ins w:id="257" w:author="Author">
              <w:r w:rsidRPr="00C476E8">
                <w:rPr>
                  <w:color w:val="000000"/>
                  <w:sz w:val="14"/>
                  <w:szCs w:val="14"/>
                </w:rPr>
                <w:t>77 781 224</w:t>
              </w:r>
            </w:ins>
            <w:r w:rsidR="000C76ED">
              <w:rPr>
                <w:color w:val="000000"/>
                <w:sz w:val="14"/>
                <w:szCs w:val="14"/>
              </w:rPr>
              <w:t xml:space="preserve">  </w:t>
            </w:r>
            <w:del w:id="258" w:author="Author">
              <w:r w:rsidR="00A64D9A" w:rsidRPr="002844DF" w:rsidDel="00D55C8D">
                <w:rPr>
                  <w:color w:val="000000"/>
                  <w:sz w:val="14"/>
                  <w:szCs w:val="14"/>
                </w:rPr>
                <w:delText>59 962 702</w:delText>
              </w:r>
            </w:del>
          </w:p>
        </w:tc>
        <w:tc>
          <w:tcPr>
            <w:tcW w:w="316" w:type="pct"/>
            <w:vAlign w:val="center"/>
          </w:tcPr>
          <w:p w14:paraId="65C8661A" w14:textId="588E6AA8" w:rsidR="00100D8C" w:rsidRPr="00B87054" w:rsidRDefault="00C476E8" w:rsidP="0080168C">
            <w:pPr>
              <w:spacing w:before="60" w:after="60"/>
              <w:jc w:val="center"/>
              <w:rPr>
                <w:color w:val="000000"/>
                <w:sz w:val="14"/>
                <w:szCs w:val="14"/>
              </w:rPr>
            </w:pPr>
            <w:ins w:id="259" w:author="Author">
              <w:r w:rsidRPr="00C476E8">
                <w:rPr>
                  <w:color w:val="000000"/>
                  <w:sz w:val="14"/>
                  <w:szCs w:val="14"/>
                </w:rPr>
                <w:t>13 726 099</w:t>
              </w:r>
            </w:ins>
            <w:r w:rsidRPr="00C476E8" w:rsidDel="00D55C8D">
              <w:rPr>
                <w:color w:val="000000"/>
                <w:sz w:val="14"/>
                <w:szCs w:val="14"/>
              </w:rPr>
              <w:t xml:space="preserve"> </w:t>
            </w:r>
            <w:r w:rsidR="00AE1D75">
              <w:rPr>
                <w:color w:val="000000"/>
                <w:sz w:val="14"/>
                <w:szCs w:val="14"/>
              </w:rPr>
              <w:t> </w:t>
            </w:r>
            <w:del w:id="260" w:author="Author">
              <w:r w:rsidR="00A64D9A" w:rsidRPr="002844DF" w:rsidDel="00D55C8D">
                <w:rPr>
                  <w:color w:val="000000"/>
                  <w:sz w:val="14"/>
                  <w:szCs w:val="14"/>
                </w:rPr>
                <w:delText>10 581 654</w:delText>
              </w:r>
            </w:del>
          </w:p>
        </w:tc>
        <w:tc>
          <w:tcPr>
            <w:tcW w:w="317" w:type="pct"/>
            <w:vAlign w:val="center"/>
          </w:tcPr>
          <w:p w14:paraId="5401D18E" w14:textId="3166ECAD" w:rsidR="00100D8C" w:rsidRPr="00B87054" w:rsidRDefault="00355A0D" w:rsidP="0080168C">
            <w:pPr>
              <w:spacing w:before="60" w:after="60"/>
              <w:jc w:val="center"/>
              <w:rPr>
                <w:color w:val="000000"/>
                <w:sz w:val="14"/>
                <w:szCs w:val="14"/>
              </w:rPr>
            </w:pPr>
            <w:r w:rsidRPr="00B87054">
              <w:rPr>
                <w:color w:val="000000"/>
                <w:sz w:val="14"/>
                <w:szCs w:val="14"/>
                <w:lang w:val="en-US"/>
              </w:rPr>
              <w:t>0</w:t>
            </w:r>
          </w:p>
        </w:tc>
        <w:tc>
          <w:tcPr>
            <w:tcW w:w="316" w:type="pct"/>
            <w:vAlign w:val="center"/>
          </w:tcPr>
          <w:p w14:paraId="64D113D1" w14:textId="54926504" w:rsidR="00100D8C" w:rsidRPr="00B87054" w:rsidRDefault="00355A0D" w:rsidP="0080168C">
            <w:pPr>
              <w:spacing w:before="60" w:after="60"/>
              <w:jc w:val="center"/>
              <w:rPr>
                <w:color w:val="000000"/>
                <w:sz w:val="14"/>
                <w:szCs w:val="14"/>
              </w:rPr>
            </w:pPr>
            <w:r w:rsidRPr="00B87054">
              <w:rPr>
                <w:color w:val="000000"/>
                <w:sz w:val="14"/>
                <w:szCs w:val="14"/>
                <w:lang w:val="en-US"/>
              </w:rPr>
              <w:t>0</w:t>
            </w:r>
          </w:p>
        </w:tc>
        <w:tc>
          <w:tcPr>
            <w:tcW w:w="223" w:type="pct"/>
            <w:vAlign w:val="center"/>
          </w:tcPr>
          <w:p w14:paraId="43F233F5" w14:textId="0F3A1ED3" w:rsidR="00100D8C" w:rsidRPr="00B87054" w:rsidRDefault="00355A0D" w:rsidP="0080168C">
            <w:pPr>
              <w:spacing w:before="60" w:after="60"/>
              <w:jc w:val="center"/>
              <w:rPr>
                <w:color w:val="000000"/>
                <w:sz w:val="14"/>
                <w:szCs w:val="14"/>
              </w:rPr>
            </w:pPr>
            <w:r w:rsidRPr="00B87054">
              <w:rPr>
                <w:color w:val="000000"/>
                <w:sz w:val="14"/>
                <w:szCs w:val="14"/>
                <w:lang w:val="en-US"/>
              </w:rPr>
              <w:t>0,00</w:t>
            </w:r>
            <w:r w:rsidR="00100D8C" w:rsidRPr="00B87054">
              <w:rPr>
                <w:color w:val="000000"/>
                <w:sz w:val="14"/>
                <w:szCs w:val="14"/>
              </w:rPr>
              <w:t>%</w:t>
            </w:r>
          </w:p>
        </w:tc>
      </w:tr>
      <w:tr w:rsidR="00100D8C" w:rsidRPr="00B87054" w14:paraId="2CB60247" w14:textId="77777777" w:rsidTr="00100D8C">
        <w:trPr>
          <w:trHeight w:val="420"/>
        </w:trPr>
        <w:tc>
          <w:tcPr>
            <w:tcW w:w="395" w:type="pct"/>
          </w:tcPr>
          <w:p w14:paraId="0ED53A55" w14:textId="77777777" w:rsidR="00100D8C" w:rsidRPr="00B87054" w:rsidRDefault="00100D8C" w:rsidP="0080168C">
            <w:pPr>
              <w:spacing w:before="60" w:after="60"/>
              <w:rPr>
                <w:i/>
                <w:iCs/>
                <w:color w:val="000000"/>
                <w:sz w:val="16"/>
                <w:szCs w:val="16"/>
              </w:rPr>
            </w:pPr>
            <w:r w:rsidRPr="00B87054">
              <w:rPr>
                <w:i/>
                <w:iCs/>
                <w:color w:val="000000"/>
                <w:sz w:val="16"/>
                <w:szCs w:val="16"/>
              </w:rPr>
              <w:t>5</w:t>
            </w:r>
          </w:p>
        </w:tc>
        <w:tc>
          <w:tcPr>
            <w:tcW w:w="226" w:type="pct"/>
            <w:vAlign w:val="center"/>
          </w:tcPr>
          <w:p w14:paraId="252B8341" w14:textId="77777777" w:rsidR="00100D8C" w:rsidRPr="00B87054" w:rsidRDefault="00100D8C" w:rsidP="0080168C">
            <w:pPr>
              <w:spacing w:before="60" w:after="60"/>
              <w:rPr>
                <w:color w:val="000000"/>
                <w:sz w:val="16"/>
                <w:szCs w:val="16"/>
              </w:rPr>
            </w:pPr>
            <w:r w:rsidRPr="00B87054">
              <w:rPr>
                <w:color w:val="000000"/>
                <w:sz w:val="16"/>
                <w:szCs w:val="16"/>
              </w:rPr>
              <w:t>КФ</w:t>
            </w:r>
          </w:p>
        </w:tc>
        <w:tc>
          <w:tcPr>
            <w:tcW w:w="271" w:type="pct"/>
            <w:vAlign w:val="center"/>
          </w:tcPr>
          <w:p w14:paraId="11572D2F" w14:textId="77777777" w:rsidR="00100D8C" w:rsidRPr="00B87054" w:rsidRDefault="00100D8C" w:rsidP="0080168C">
            <w:pPr>
              <w:spacing w:before="60" w:after="60"/>
              <w:rPr>
                <w:color w:val="000000"/>
                <w:sz w:val="16"/>
                <w:szCs w:val="16"/>
              </w:rPr>
            </w:pPr>
          </w:p>
        </w:tc>
        <w:tc>
          <w:tcPr>
            <w:tcW w:w="318" w:type="pct"/>
          </w:tcPr>
          <w:p w14:paraId="586D0C03" w14:textId="77777777" w:rsidR="00100D8C" w:rsidRPr="00B87054" w:rsidRDefault="00100D8C" w:rsidP="00B10582">
            <w:pPr>
              <w:spacing w:before="0" w:after="0"/>
              <w:jc w:val="center"/>
            </w:pPr>
            <w:r w:rsidRPr="00B87054">
              <w:rPr>
                <w:sz w:val="16"/>
                <w:szCs w:val="16"/>
              </w:rPr>
              <w:t>Публични</w:t>
            </w:r>
          </w:p>
        </w:tc>
        <w:tc>
          <w:tcPr>
            <w:tcW w:w="404" w:type="pct"/>
            <w:vAlign w:val="center"/>
          </w:tcPr>
          <w:p w14:paraId="6A72A1CF" w14:textId="41499498" w:rsidR="00100D8C" w:rsidRPr="00B87054" w:rsidRDefault="001F5358" w:rsidP="0080168C">
            <w:pPr>
              <w:spacing w:before="60" w:after="60"/>
              <w:jc w:val="center"/>
              <w:rPr>
                <w:color w:val="000000"/>
                <w:sz w:val="14"/>
                <w:szCs w:val="14"/>
              </w:rPr>
            </w:pPr>
            <w:ins w:id="261" w:author="Author">
              <w:r w:rsidRPr="001F5358">
                <w:rPr>
                  <w:color w:val="000000"/>
                  <w:sz w:val="14"/>
                  <w:szCs w:val="14"/>
                  <w:lang w:val="en-US"/>
                </w:rPr>
                <w:t>264 664 186,00</w:t>
              </w:r>
              <w:r w:rsidR="000328C0">
                <w:rPr>
                  <w:color w:val="000000"/>
                  <w:sz w:val="14"/>
                  <w:szCs w:val="14"/>
                </w:rPr>
                <w:t xml:space="preserve"> </w:t>
              </w:r>
            </w:ins>
            <w:del w:id="262" w:author="Author">
              <w:r w:rsidR="00DD2B7B" w:rsidRPr="00B87054" w:rsidDel="001F5358">
                <w:rPr>
                  <w:color w:val="000000"/>
                  <w:sz w:val="14"/>
                  <w:szCs w:val="14"/>
                  <w:lang w:val="en-US"/>
                </w:rPr>
                <w:delText>250 757 047,00</w:delText>
              </w:r>
            </w:del>
          </w:p>
        </w:tc>
        <w:tc>
          <w:tcPr>
            <w:tcW w:w="271" w:type="pct"/>
            <w:vAlign w:val="center"/>
          </w:tcPr>
          <w:p w14:paraId="4AB6706B" w14:textId="7CDC1C78" w:rsidR="00100D8C" w:rsidRPr="00B87054" w:rsidRDefault="001F5358" w:rsidP="0080168C">
            <w:pPr>
              <w:spacing w:before="60" w:after="60"/>
              <w:jc w:val="center"/>
              <w:rPr>
                <w:color w:val="000000"/>
                <w:sz w:val="14"/>
                <w:szCs w:val="14"/>
              </w:rPr>
            </w:pPr>
            <w:ins w:id="263" w:author="Author">
              <w:r w:rsidRPr="001F5358">
                <w:rPr>
                  <w:color w:val="000000"/>
                  <w:sz w:val="14"/>
                  <w:szCs w:val="14"/>
                  <w:lang w:val="en-US"/>
                </w:rPr>
                <w:t>46 705 445,00</w:t>
              </w:r>
              <w:r w:rsidR="00DB1AC1">
                <w:rPr>
                  <w:color w:val="000000"/>
                  <w:sz w:val="14"/>
                  <w:szCs w:val="14"/>
                </w:rPr>
                <w:t xml:space="preserve"> </w:t>
              </w:r>
            </w:ins>
            <w:del w:id="264" w:author="Author">
              <w:r w:rsidR="00DD2B7B" w:rsidRPr="00B87054" w:rsidDel="001F5358">
                <w:rPr>
                  <w:color w:val="000000"/>
                  <w:sz w:val="14"/>
                  <w:szCs w:val="14"/>
                  <w:lang w:val="en-US"/>
                </w:rPr>
                <w:delText>44 251 244,00</w:delText>
              </w:r>
            </w:del>
          </w:p>
        </w:tc>
        <w:tc>
          <w:tcPr>
            <w:tcW w:w="361" w:type="pct"/>
            <w:vAlign w:val="center"/>
          </w:tcPr>
          <w:p w14:paraId="54039A21" w14:textId="19E64C39" w:rsidR="00100D8C" w:rsidRPr="00B87054" w:rsidRDefault="001F5358" w:rsidP="0080168C">
            <w:pPr>
              <w:spacing w:before="60" w:after="60"/>
              <w:jc w:val="center"/>
              <w:rPr>
                <w:color w:val="000000"/>
                <w:sz w:val="14"/>
                <w:szCs w:val="14"/>
              </w:rPr>
            </w:pPr>
            <w:ins w:id="265" w:author="Author">
              <w:r w:rsidRPr="001F5358">
                <w:rPr>
                  <w:color w:val="000000"/>
                  <w:sz w:val="14"/>
                  <w:szCs w:val="14"/>
                  <w:lang w:val="en-US"/>
                </w:rPr>
                <w:t>46 705 445,00</w:t>
              </w:r>
              <w:r w:rsidR="00DB1AC1">
                <w:rPr>
                  <w:color w:val="000000"/>
                  <w:sz w:val="14"/>
                  <w:szCs w:val="14"/>
                </w:rPr>
                <w:t xml:space="preserve"> </w:t>
              </w:r>
            </w:ins>
            <w:del w:id="266" w:author="Author">
              <w:r w:rsidR="00DD2B7B" w:rsidRPr="00B87054" w:rsidDel="001F5358">
                <w:rPr>
                  <w:color w:val="000000"/>
                  <w:sz w:val="14"/>
                  <w:szCs w:val="14"/>
                  <w:lang w:val="en-US"/>
                </w:rPr>
                <w:delText>44 251 244,00</w:delText>
              </w:r>
            </w:del>
          </w:p>
        </w:tc>
        <w:tc>
          <w:tcPr>
            <w:tcW w:w="316" w:type="pct"/>
            <w:vAlign w:val="center"/>
          </w:tcPr>
          <w:p w14:paraId="293CB4FD" w14:textId="77777777" w:rsidR="00100D8C" w:rsidRPr="00B87054" w:rsidRDefault="00100D8C" w:rsidP="0080168C">
            <w:pPr>
              <w:spacing w:before="60" w:after="60"/>
              <w:jc w:val="center"/>
              <w:rPr>
                <w:color w:val="000000"/>
                <w:sz w:val="14"/>
                <w:szCs w:val="14"/>
              </w:rPr>
            </w:pPr>
            <w:r w:rsidRPr="00B87054">
              <w:rPr>
                <w:color w:val="000000"/>
                <w:sz w:val="14"/>
                <w:szCs w:val="14"/>
              </w:rPr>
              <w:t>0,00</w:t>
            </w:r>
          </w:p>
        </w:tc>
        <w:tc>
          <w:tcPr>
            <w:tcW w:w="409" w:type="pct"/>
            <w:vAlign w:val="center"/>
          </w:tcPr>
          <w:p w14:paraId="18F80EF3" w14:textId="75319469" w:rsidR="00100D8C" w:rsidRPr="00B87054" w:rsidRDefault="001F5358" w:rsidP="0080168C">
            <w:pPr>
              <w:spacing w:before="60" w:after="60"/>
              <w:jc w:val="center"/>
              <w:rPr>
                <w:color w:val="000000"/>
                <w:sz w:val="14"/>
                <w:szCs w:val="14"/>
              </w:rPr>
            </w:pPr>
            <w:ins w:id="267" w:author="Author">
              <w:r w:rsidRPr="001F5358">
                <w:rPr>
                  <w:color w:val="000000"/>
                  <w:sz w:val="14"/>
                  <w:szCs w:val="14"/>
                  <w:lang w:val="en-US"/>
                </w:rPr>
                <w:t>311 369 631,00</w:t>
              </w:r>
              <w:r w:rsidR="00DB1AC1">
                <w:rPr>
                  <w:color w:val="000000"/>
                  <w:sz w:val="14"/>
                  <w:szCs w:val="14"/>
                </w:rPr>
                <w:t xml:space="preserve"> </w:t>
              </w:r>
            </w:ins>
            <w:del w:id="268" w:author="Author">
              <w:r w:rsidR="00DD2B7B" w:rsidRPr="00B87054" w:rsidDel="001F5358">
                <w:rPr>
                  <w:color w:val="000000"/>
                  <w:sz w:val="14"/>
                  <w:szCs w:val="14"/>
                  <w:lang w:val="en-US"/>
                </w:rPr>
                <w:delText>295 008 291,00</w:delText>
              </w:r>
            </w:del>
          </w:p>
        </w:tc>
        <w:tc>
          <w:tcPr>
            <w:tcW w:w="409" w:type="pct"/>
            <w:vAlign w:val="center"/>
          </w:tcPr>
          <w:p w14:paraId="7F624D3A" w14:textId="41183D80" w:rsidR="00100D8C" w:rsidRPr="00B87054" w:rsidRDefault="001F5358" w:rsidP="0080168C">
            <w:pPr>
              <w:spacing w:before="60" w:after="60"/>
              <w:jc w:val="center"/>
              <w:rPr>
                <w:color w:val="000000" w:themeColor="text1"/>
                <w:sz w:val="14"/>
                <w:szCs w:val="14"/>
              </w:rPr>
            </w:pPr>
            <w:ins w:id="269" w:author="Author">
              <w:r w:rsidRPr="001F5358">
                <w:rPr>
                  <w:color w:val="000000" w:themeColor="text1"/>
                  <w:sz w:val="14"/>
                  <w:szCs w:val="14"/>
                </w:rPr>
                <w:t>84,9999998876%</w:t>
              </w:r>
            </w:ins>
            <w:del w:id="270" w:author="Author">
              <w:r w:rsidR="00DD2B7B" w:rsidRPr="00B87054" w:rsidDel="001F5358">
                <w:rPr>
                  <w:color w:val="000000" w:themeColor="text1"/>
                  <w:sz w:val="14"/>
                  <w:szCs w:val="14"/>
                </w:rPr>
                <w:delText>84,9999998814%</w:delText>
              </w:r>
            </w:del>
          </w:p>
        </w:tc>
        <w:tc>
          <w:tcPr>
            <w:tcW w:w="223" w:type="pct"/>
            <w:vAlign w:val="center"/>
          </w:tcPr>
          <w:p w14:paraId="793998D0" w14:textId="77777777" w:rsidR="00100D8C" w:rsidRPr="00B87054" w:rsidRDefault="00100D8C" w:rsidP="0080168C">
            <w:pPr>
              <w:spacing w:before="60" w:after="60"/>
              <w:jc w:val="center"/>
              <w:rPr>
                <w:color w:val="000000"/>
                <w:sz w:val="14"/>
                <w:szCs w:val="14"/>
              </w:rPr>
            </w:pPr>
            <w:r w:rsidRPr="00B87054">
              <w:rPr>
                <w:color w:val="000000"/>
                <w:sz w:val="14"/>
                <w:szCs w:val="14"/>
              </w:rPr>
              <w:t>0</w:t>
            </w:r>
          </w:p>
        </w:tc>
        <w:tc>
          <w:tcPr>
            <w:tcW w:w="225" w:type="pct"/>
            <w:vAlign w:val="center"/>
          </w:tcPr>
          <w:p w14:paraId="31A84F63" w14:textId="777B3F55" w:rsidR="00100D8C" w:rsidRPr="00B87054" w:rsidRDefault="00125E64" w:rsidP="0080168C">
            <w:pPr>
              <w:spacing w:before="60" w:after="60"/>
              <w:jc w:val="center"/>
              <w:rPr>
                <w:color w:val="000000"/>
                <w:sz w:val="14"/>
                <w:szCs w:val="14"/>
              </w:rPr>
            </w:pPr>
            <w:ins w:id="271" w:author="Author">
              <w:r w:rsidRPr="00125E64">
                <w:rPr>
                  <w:color w:val="000000"/>
                  <w:sz w:val="14"/>
                  <w:szCs w:val="14"/>
                </w:rPr>
                <w:t>257 659</w:t>
              </w:r>
              <w:del w:id="272" w:author="Author">
                <w:r w:rsidRPr="00125E64" w:rsidDel="000C76ED">
                  <w:rPr>
                    <w:color w:val="000000"/>
                    <w:sz w:val="14"/>
                    <w:szCs w:val="14"/>
                  </w:rPr>
                  <w:delText xml:space="preserve"> </w:delText>
                </w:r>
              </w:del>
              <w:r w:rsidR="000C76ED">
                <w:rPr>
                  <w:color w:val="000000"/>
                  <w:sz w:val="14"/>
                  <w:szCs w:val="14"/>
                </w:rPr>
                <w:t> </w:t>
              </w:r>
              <w:r w:rsidRPr="00125E64">
                <w:rPr>
                  <w:color w:val="000000"/>
                  <w:sz w:val="14"/>
                  <w:szCs w:val="14"/>
                </w:rPr>
                <w:t>242</w:t>
              </w:r>
              <w:r w:rsidR="000C76ED">
                <w:rPr>
                  <w:color w:val="000000"/>
                  <w:sz w:val="14"/>
                  <w:szCs w:val="14"/>
                </w:rPr>
                <w:t xml:space="preserve"> </w:t>
              </w:r>
            </w:ins>
            <w:del w:id="273" w:author="Author">
              <w:r w:rsidR="00DD2B7B" w:rsidRPr="00B87054" w:rsidDel="00125E64">
                <w:rPr>
                  <w:color w:val="000000"/>
                  <w:sz w:val="14"/>
                  <w:szCs w:val="14"/>
                </w:rPr>
                <w:delText>243 752 103</w:delText>
              </w:r>
            </w:del>
          </w:p>
        </w:tc>
        <w:tc>
          <w:tcPr>
            <w:tcW w:w="316" w:type="pct"/>
            <w:vAlign w:val="center"/>
          </w:tcPr>
          <w:p w14:paraId="20FA4B21" w14:textId="0C141317" w:rsidR="00100D8C" w:rsidRPr="00B87054" w:rsidRDefault="00125E64" w:rsidP="0080168C">
            <w:pPr>
              <w:spacing w:before="60" w:after="60"/>
              <w:jc w:val="center"/>
              <w:rPr>
                <w:color w:val="000000"/>
                <w:sz w:val="14"/>
                <w:szCs w:val="14"/>
              </w:rPr>
            </w:pPr>
            <w:ins w:id="274" w:author="Author">
              <w:r w:rsidRPr="00125E64">
                <w:rPr>
                  <w:color w:val="000000"/>
                  <w:sz w:val="14"/>
                  <w:szCs w:val="14"/>
                </w:rPr>
                <w:t>45 469</w:t>
              </w:r>
              <w:del w:id="275" w:author="Author">
                <w:r w:rsidRPr="00125E64" w:rsidDel="00AE1D75">
                  <w:rPr>
                    <w:color w:val="000000"/>
                    <w:sz w:val="14"/>
                    <w:szCs w:val="14"/>
                  </w:rPr>
                  <w:delText xml:space="preserve"> </w:delText>
                </w:r>
              </w:del>
              <w:r w:rsidR="00AE1D75">
                <w:rPr>
                  <w:color w:val="000000"/>
                  <w:sz w:val="14"/>
                  <w:szCs w:val="14"/>
                </w:rPr>
                <w:t> </w:t>
              </w:r>
              <w:r w:rsidRPr="00125E64">
                <w:rPr>
                  <w:color w:val="000000"/>
                  <w:sz w:val="14"/>
                  <w:szCs w:val="14"/>
                </w:rPr>
                <w:t>278</w:t>
              </w:r>
              <w:r w:rsidR="00AE1D75">
                <w:rPr>
                  <w:color w:val="000000"/>
                  <w:sz w:val="14"/>
                  <w:szCs w:val="14"/>
                </w:rPr>
                <w:t xml:space="preserve"> </w:t>
              </w:r>
            </w:ins>
            <w:del w:id="276" w:author="Author">
              <w:r w:rsidR="00DD2B7B" w:rsidRPr="00B87054" w:rsidDel="00125E64">
                <w:rPr>
                  <w:color w:val="000000"/>
                  <w:sz w:val="14"/>
                  <w:szCs w:val="14"/>
                </w:rPr>
                <w:delText>43 015 077</w:delText>
              </w:r>
            </w:del>
          </w:p>
        </w:tc>
        <w:tc>
          <w:tcPr>
            <w:tcW w:w="317" w:type="pct"/>
            <w:vAlign w:val="center"/>
          </w:tcPr>
          <w:p w14:paraId="3D20F360" w14:textId="6C09B84B" w:rsidR="00100D8C" w:rsidRPr="00B87054" w:rsidRDefault="00355A0D" w:rsidP="0080168C">
            <w:pPr>
              <w:spacing w:before="60" w:after="60"/>
              <w:jc w:val="center"/>
              <w:rPr>
                <w:color w:val="000000"/>
                <w:sz w:val="14"/>
                <w:szCs w:val="14"/>
              </w:rPr>
            </w:pPr>
            <w:r w:rsidRPr="00B87054">
              <w:rPr>
                <w:color w:val="000000"/>
                <w:sz w:val="14"/>
                <w:szCs w:val="14"/>
                <w:lang w:val="en-US"/>
              </w:rPr>
              <w:t>7 004 944</w:t>
            </w:r>
          </w:p>
        </w:tc>
        <w:tc>
          <w:tcPr>
            <w:tcW w:w="316" w:type="pct"/>
            <w:vAlign w:val="center"/>
          </w:tcPr>
          <w:p w14:paraId="3425812B" w14:textId="4BEFFD2C" w:rsidR="00100D8C" w:rsidRPr="00B87054" w:rsidRDefault="00355A0D" w:rsidP="0080168C">
            <w:pPr>
              <w:spacing w:before="60" w:after="60"/>
              <w:jc w:val="center"/>
              <w:rPr>
                <w:color w:val="000000"/>
                <w:sz w:val="14"/>
                <w:szCs w:val="14"/>
              </w:rPr>
            </w:pPr>
            <w:r w:rsidRPr="00B87054">
              <w:rPr>
                <w:color w:val="000000"/>
                <w:sz w:val="14"/>
                <w:szCs w:val="14"/>
                <w:lang w:val="en-US"/>
              </w:rPr>
              <w:t>1 236 167</w:t>
            </w:r>
          </w:p>
        </w:tc>
        <w:tc>
          <w:tcPr>
            <w:tcW w:w="223" w:type="pct"/>
            <w:vAlign w:val="center"/>
          </w:tcPr>
          <w:p w14:paraId="1DD9198D" w14:textId="2897CA5A" w:rsidR="00100D8C" w:rsidRPr="00B87054" w:rsidRDefault="00125E64" w:rsidP="0080168C">
            <w:pPr>
              <w:spacing w:before="60" w:after="60"/>
              <w:jc w:val="center"/>
              <w:rPr>
                <w:color w:val="000000"/>
                <w:sz w:val="14"/>
                <w:szCs w:val="14"/>
              </w:rPr>
            </w:pPr>
            <w:ins w:id="277" w:author="Author">
              <w:r w:rsidRPr="00125E64">
                <w:rPr>
                  <w:color w:val="000000"/>
                  <w:sz w:val="14"/>
                  <w:szCs w:val="14"/>
                </w:rPr>
                <w:t>2,65%</w:t>
              </w:r>
              <w:r w:rsidR="00AE1D75">
                <w:rPr>
                  <w:color w:val="000000"/>
                  <w:sz w:val="14"/>
                  <w:szCs w:val="14"/>
                </w:rPr>
                <w:t xml:space="preserve"> </w:t>
              </w:r>
            </w:ins>
            <w:del w:id="278" w:author="Author">
              <w:r w:rsidR="00DD2B7B" w:rsidRPr="00B87054" w:rsidDel="00125E64">
                <w:rPr>
                  <w:color w:val="000000"/>
                  <w:sz w:val="14"/>
                  <w:szCs w:val="14"/>
                </w:rPr>
                <w:delText>2,79</w:delText>
              </w:r>
              <w:r w:rsidR="00100D8C" w:rsidRPr="00B87054" w:rsidDel="00125E64">
                <w:rPr>
                  <w:color w:val="000000"/>
                  <w:sz w:val="14"/>
                  <w:szCs w:val="14"/>
                </w:rPr>
                <w:delText>%</w:delText>
              </w:r>
            </w:del>
          </w:p>
        </w:tc>
      </w:tr>
      <w:tr w:rsidR="00100D8C" w:rsidRPr="00B87054" w14:paraId="1AE3FB52" w14:textId="77777777" w:rsidTr="00100D8C">
        <w:trPr>
          <w:trHeight w:val="420"/>
        </w:trPr>
        <w:tc>
          <w:tcPr>
            <w:tcW w:w="395" w:type="pct"/>
          </w:tcPr>
          <w:p w14:paraId="5D821F47" w14:textId="77777777" w:rsidR="00100D8C" w:rsidRPr="00B87054" w:rsidRDefault="00100D8C" w:rsidP="0080168C">
            <w:pPr>
              <w:spacing w:before="60" w:after="60"/>
              <w:rPr>
                <w:i/>
                <w:iCs/>
                <w:color w:val="000000"/>
                <w:sz w:val="16"/>
                <w:szCs w:val="16"/>
              </w:rPr>
            </w:pPr>
            <w:r w:rsidRPr="00B87054">
              <w:rPr>
                <w:i/>
                <w:iCs/>
                <w:color w:val="000000"/>
                <w:sz w:val="16"/>
                <w:szCs w:val="16"/>
              </w:rPr>
              <w:t>6</w:t>
            </w:r>
          </w:p>
        </w:tc>
        <w:tc>
          <w:tcPr>
            <w:tcW w:w="226" w:type="pct"/>
            <w:vAlign w:val="center"/>
          </w:tcPr>
          <w:p w14:paraId="63F6DD8D" w14:textId="77777777" w:rsidR="00100D8C" w:rsidRPr="00B87054" w:rsidRDefault="00100D8C" w:rsidP="0080168C">
            <w:pPr>
              <w:spacing w:before="60" w:after="60"/>
              <w:rPr>
                <w:color w:val="000000"/>
                <w:sz w:val="16"/>
                <w:szCs w:val="16"/>
              </w:rPr>
            </w:pPr>
            <w:r w:rsidRPr="00B87054">
              <w:rPr>
                <w:color w:val="000000"/>
                <w:sz w:val="16"/>
                <w:szCs w:val="16"/>
              </w:rPr>
              <w:t>ЕФРР</w:t>
            </w:r>
          </w:p>
        </w:tc>
        <w:tc>
          <w:tcPr>
            <w:tcW w:w="271" w:type="pct"/>
            <w:vAlign w:val="center"/>
          </w:tcPr>
          <w:p w14:paraId="109E669B" w14:textId="77777777" w:rsidR="00100D8C" w:rsidRPr="00B87054" w:rsidRDefault="00100D8C" w:rsidP="0080168C">
            <w:pPr>
              <w:spacing w:before="60" w:after="60"/>
              <w:rPr>
                <w:color w:val="000000"/>
                <w:sz w:val="16"/>
                <w:szCs w:val="16"/>
              </w:rPr>
            </w:pPr>
            <w:r w:rsidRPr="00B87054">
              <w:rPr>
                <w:color w:val="000000"/>
                <w:sz w:val="16"/>
                <w:szCs w:val="16"/>
              </w:rPr>
              <w:t>По-слабо развити региони</w:t>
            </w:r>
          </w:p>
        </w:tc>
        <w:tc>
          <w:tcPr>
            <w:tcW w:w="318" w:type="pct"/>
          </w:tcPr>
          <w:p w14:paraId="27D30FDE" w14:textId="77777777" w:rsidR="00100D8C" w:rsidRPr="00B87054" w:rsidRDefault="00100D8C" w:rsidP="00B10582">
            <w:pPr>
              <w:spacing w:before="0" w:after="0"/>
              <w:jc w:val="center"/>
            </w:pPr>
            <w:r w:rsidRPr="00B87054">
              <w:rPr>
                <w:sz w:val="16"/>
                <w:szCs w:val="16"/>
              </w:rPr>
              <w:t>Публични</w:t>
            </w:r>
          </w:p>
        </w:tc>
        <w:tc>
          <w:tcPr>
            <w:tcW w:w="404" w:type="pct"/>
            <w:vAlign w:val="center"/>
          </w:tcPr>
          <w:p w14:paraId="67147D08" w14:textId="77777777" w:rsidR="00100D8C" w:rsidRPr="00B87054" w:rsidRDefault="00100D8C" w:rsidP="0080168C">
            <w:pPr>
              <w:spacing w:before="60" w:after="60"/>
              <w:jc w:val="center"/>
              <w:rPr>
                <w:color w:val="000000"/>
                <w:sz w:val="14"/>
                <w:szCs w:val="14"/>
              </w:rPr>
            </w:pPr>
            <w:r w:rsidRPr="00B87054">
              <w:rPr>
                <w:color w:val="000000"/>
                <w:sz w:val="14"/>
                <w:szCs w:val="14"/>
              </w:rPr>
              <w:t>40 406 027,00</w:t>
            </w:r>
          </w:p>
        </w:tc>
        <w:tc>
          <w:tcPr>
            <w:tcW w:w="271" w:type="pct"/>
            <w:vAlign w:val="center"/>
          </w:tcPr>
          <w:p w14:paraId="180D7D64" w14:textId="77777777" w:rsidR="00100D8C" w:rsidRPr="00B87054" w:rsidRDefault="00100D8C" w:rsidP="0080168C">
            <w:pPr>
              <w:spacing w:before="60" w:after="60"/>
              <w:jc w:val="center"/>
              <w:rPr>
                <w:color w:val="000000"/>
                <w:sz w:val="14"/>
                <w:szCs w:val="14"/>
              </w:rPr>
            </w:pPr>
            <w:r w:rsidRPr="00B87054">
              <w:rPr>
                <w:color w:val="000000"/>
                <w:sz w:val="14"/>
                <w:szCs w:val="14"/>
              </w:rPr>
              <w:t>7 130 476,00</w:t>
            </w:r>
          </w:p>
        </w:tc>
        <w:tc>
          <w:tcPr>
            <w:tcW w:w="361" w:type="pct"/>
            <w:vAlign w:val="center"/>
          </w:tcPr>
          <w:p w14:paraId="589024DE" w14:textId="77777777" w:rsidR="00100D8C" w:rsidRPr="00B87054" w:rsidRDefault="00100D8C" w:rsidP="0080168C">
            <w:pPr>
              <w:spacing w:before="60" w:after="60"/>
              <w:jc w:val="center"/>
              <w:rPr>
                <w:color w:val="000000"/>
                <w:sz w:val="14"/>
                <w:szCs w:val="14"/>
              </w:rPr>
            </w:pPr>
            <w:r w:rsidRPr="00B87054">
              <w:rPr>
                <w:color w:val="000000"/>
                <w:sz w:val="14"/>
                <w:szCs w:val="14"/>
              </w:rPr>
              <w:t>7 130 476,00</w:t>
            </w:r>
          </w:p>
        </w:tc>
        <w:tc>
          <w:tcPr>
            <w:tcW w:w="316" w:type="pct"/>
            <w:vAlign w:val="center"/>
          </w:tcPr>
          <w:p w14:paraId="2CE333B0" w14:textId="77777777" w:rsidR="00100D8C" w:rsidRPr="00B87054" w:rsidRDefault="00100D8C" w:rsidP="0080168C">
            <w:pPr>
              <w:spacing w:before="60" w:after="60"/>
              <w:jc w:val="center"/>
              <w:rPr>
                <w:color w:val="000000"/>
                <w:sz w:val="14"/>
                <w:szCs w:val="14"/>
              </w:rPr>
            </w:pPr>
            <w:r w:rsidRPr="00B87054">
              <w:rPr>
                <w:color w:val="000000"/>
                <w:sz w:val="14"/>
                <w:szCs w:val="14"/>
              </w:rPr>
              <w:t>0,00</w:t>
            </w:r>
          </w:p>
        </w:tc>
        <w:tc>
          <w:tcPr>
            <w:tcW w:w="409" w:type="pct"/>
            <w:vAlign w:val="center"/>
          </w:tcPr>
          <w:p w14:paraId="2342B504" w14:textId="77777777" w:rsidR="00100D8C" w:rsidRPr="00B87054" w:rsidRDefault="00100D8C" w:rsidP="0080168C">
            <w:pPr>
              <w:spacing w:before="60" w:after="60"/>
              <w:jc w:val="center"/>
              <w:rPr>
                <w:color w:val="000000"/>
                <w:sz w:val="14"/>
                <w:szCs w:val="14"/>
              </w:rPr>
            </w:pPr>
            <w:r w:rsidRPr="00B87054">
              <w:rPr>
                <w:color w:val="000000"/>
                <w:sz w:val="14"/>
                <w:szCs w:val="14"/>
              </w:rPr>
              <w:t>47 536 503,00</w:t>
            </w:r>
          </w:p>
        </w:tc>
        <w:tc>
          <w:tcPr>
            <w:tcW w:w="409" w:type="pct"/>
            <w:vAlign w:val="center"/>
          </w:tcPr>
          <w:p w14:paraId="51271845" w14:textId="77777777" w:rsidR="00100D8C" w:rsidRPr="00B87054" w:rsidRDefault="00100D8C" w:rsidP="0080168C">
            <w:pPr>
              <w:spacing w:before="60" w:after="60"/>
              <w:jc w:val="center"/>
              <w:rPr>
                <w:color w:val="000000" w:themeColor="text1"/>
                <w:sz w:val="14"/>
                <w:szCs w:val="14"/>
              </w:rPr>
            </w:pPr>
            <w:r w:rsidRPr="00B87054">
              <w:rPr>
                <w:color w:val="000000" w:themeColor="text1"/>
                <w:sz w:val="14"/>
                <w:szCs w:val="14"/>
              </w:rPr>
              <w:t>84,9999988430%</w:t>
            </w:r>
          </w:p>
        </w:tc>
        <w:tc>
          <w:tcPr>
            <w:tcW w:w="223" w:type="pct"/>
            <w:vAlign w:val="center"/>
          </w:tcPr>
          <w:p w14:paraId="63DAE349" w14:textId="77777777" w:rsidR="00100D8C" w:rsidRPr="00B87054" w:rsidRDefault="00100D8C" w:rsidP="0080168C">
            <w:pPr>
              <w:spacing w:before="60" w:after="60"/>
              <w:jc w:val="center"/>
              <w:rPr>
                <w:color w:val="000000"/>
                <w:sz w:val="14"/>
                <w:szCs w:val="14"/>
              </w:rPr>
            </w:pPr>
            <w:r w:rsidRPr="00B87054">
              <w:rPr>
                <w:color w:val="000000"/>
                <w:sz w:val="14"/>
                <w:szCs w:val="14"/>
              </w:rPr>
              <w:t>0</w:t>
            </w:r>
          </w:p>
        </w:tc>
        <w:tc>
          <w:tcPr>
            <w:tcW w:w="225" w:type="pct"/>
            <w:vAlign w:val="center"/>
          </w:tcPr>
          <w:p w14:paraId="5F4E47A7" w14:textId="77777777" w:rsidR="00100D8C" w:rsidRPr="00B87054" w:rsidRDefault="00100D8C" w:rsidP="0080168C">
            <w:pPr>
              <w:spacing w:before="60" w:after="60"/>
              <w:jc w:val="center"/>
              <w:rPr>
                <w:color w:val="000000"/>
                <w:sz w:val="14"/>
                <w:szCs w:val="14"/>
              </w:rPr>
            </w:pPr>
            <w:r w:rsidRPr="00B87054">
              <w:rPr>
                <w:color w:val="000000"/>
                <w:sz w:val="14"/>
                <w:szCs w:val="14"/>
              </w:rPr>
              <w:t>40 406 027</w:t>
            </w:r>
          </w:p>
        </w:tc>
        <w:tc>
          <w:tcPr>
            <w:tcW w:w="316" w:type="pct"/>
            <w:vAlign w:val="center"/>
          </w:tcPr>
          <w:p w14:paraId="591FAD3B" w14:textId="77777777" w:rsidR="00100D8C" w:rsidRPr="00B87054" w:rsidRDefault="00100D8C" w:rsidP="0080168C">
            <w:pPr>
              <w:spacing w:before="60" w:after="60"/>
              <w:jc w:val="center"/>
              <w:rPr>
                <w:color w:val="000000"/>
                <w:sz w:val="14"/>
                <w:szCs w:val="14"/>
              </w:rPr>
            </w:pPr>
            <w:r w:rsidRPr="00B87054">
              <w:rPr>
                <w:color w:val="000000"/>
                <w:sz w:val="14"/>
                <w:szCs w:val="14"/>
              </w:rPr>
              <w:t>7 130 476</w:t>
            </w:r>
          </w:p>
        </w:tc>
        <w:tc>
          <w:tcPr>
            <w:tcW w:w="317" w:type="pct"/>
            <w:vAlign w:val="center"/>
          </w:tcPr>
          <w:p w14:paraId="2F4588ED" w14:textId="77777777" w:rsidR="00100D8C" w:rsidRPr="00B87054" w:rsidRDefault="00100D8C" w:rsidP="0080168C">
            <w:pPr>
              <w:spacing w:before="60" w:after="60"/>
              <w:jc w:val="center"/>
              <w:rPr>
                <w:color w:val="000000"/>
                <w:sz w:val="14"/>
                <w:szCs w:val="14"/>
              </w:rPr>
            </w:pPr>
            <w:r w:rsidRPr="00B87054">
              <w:rPr>
                <w:color w:val="000000"/>
                <w:sz w:val="14"/>
                <w:szCs w:val="14"/>
              </w:rPr>
              <w:t>0</w:t>
            </w:r>
          </w:p>
        </w:tc>
        <w:tc>
          <w:tcPr>
            <w:tcW w:w="316" w:type="pct"/>
            <w:vAlign w:val="center"/>
          </w:tcPr>
          <w:p w14:paraId="19A2B36F" w14:textId="77777777" w:rsidR="00100D8C" w:rsidRPr="00B87054" w:rsidRDefault="00100D8C" w:rsidP="0080168C">
            <w:pPr>
              <w:spacing w:before="60" w:after="60"/>
              <w:jc w:val="center"/>
              <w:rPr>
                <w:color w:val="000000"/>
                <w:sz w:val="14"/>
                <w:szCs w:val="14"/>
              </w:rPr>
            </w:pPr>
            <w:r w:rsidRPr="00B87054">
              <w:rPr>
                <w:color w:val="000000"/>
                <w:sz w:val="14"/>
                <w:szCs w:val="14"/>
              </w:rPr>
              <w:t>0</w:t>
            </w:r>
          </w:p>
        </w:tc>
        <w:tc>
          <w:tcPr>
            <w:tcW w:w="223" w:type="pct"/>
            <w:vAlign w:val="center"/>
          </w:tcPr>
          <w:p w14:paraId="11CA59CE" w14:textId="77777777" w:rsidR="00100D8C" w:rsidRPr="00B87054" w:rsidRDefault="00100D8C" w:rsidP="0080168C">
            <w:pPr>
              <w:spacing w:before="60" w:after="60"/>
              <w:jc w:val="center"/>
              <w:rPr>
                <w:color w:val="000000"/>
                <w:sz w:val="14"/>
                <w:szCs w:val="14"/>
              </w:rPr>
            </w:pPr>
            <w:r w:rsidRPr="00B87054">
              <w:rPr>
                <w:color w:val="000000"/>
                <w:sz w:val="14"/>
                <w:szCs w:val="14"/>
              </w:rPr>
              <w:t>0%</w:t>
            </w:r>
          </w:p>
        </w:tc>
      </w:tr>
      <w:tr w:rsidR="00100D8C" w:rsidRPr="00B87054" w14:paraId="22C370FD" w14:textId="77777777" w:rsidTr="00100D8C">
        <w:trPr>
          <w:trHeight w:val="420"/>
        </w:trPr>
        <w:tc>
          <w:tcPr>
            <w:tcW w:w="395" w:type="pct"/>
          </w:tcPr>
          <w:p w14:paraId="372D3735" w14:textId="77777777" w:rsidR="00100D8C" w:rsidRPr="00B87054" w:rsidRDefault="00100D8C" w:rsidP="0080168C">
            <w:pPr>
              <w:spacing w:before="60" w:after="60"/>
              <w:rPr>
                <w:i/>
                <w:iCs/>
                <w:color w:val="000000"/>
                <w:sz w:val="16"/>
                <w:szCs w:val="16"/>
              </w:rPr>
            </w:pPr>
            <w:r w:rsidRPr="00B87054">
              <w:rPr>
                <w:i/>
                <w:iCs/>
                <w:color w:val="000000"/>
                <w:sz w:val="16"/>
                <w:szCs w:val="16"/>
              </w:rPr>
              <w:t>Общо</w:t>
            </w:r>
          </w:p>
        </w:tc>
        <w:tc>
          <w:tcPr>
            <w:tcW w:w="226" w:type="pct"/>
            <w:vAlign w:val="center"/>
          </w:tcPr>
          <w:p w14:paraId="5CABAB7E" w14:textId="77777777" w:rsidR="00100D8C" w:rsidRPr="00B87054" w:rsidRDefault="00100D8C" w:rsidP="0080168C">
            <w:pPr>
              <w:spacing w:before="60" w:after="60"/>
              <w:rPr>
                <w:color w:val="000000"/>
                <w:sz w:val="16"/>
                <w:szCs w:val="16"/>
              </w:rPr>
            </w:pPr>
            <w:r w:rsidRPr="00B87054">
              <w:rPr>
                <w:color w:val="000000"/>
                <w:sz w:val="16"/>
                <w:szCs w:val="16"/>
              </w:rPr>
              <w:t>КФ</w:t>
            </w:r>
          </w:p>
        </w:tc>
        <w:tc>
          <w:tcPr>
            <w:tcW w:w="271" w:type="pct"/>
            <w:vAlign w:val="center"/>
          </w:tcPr>
          <w:p w14:paraId="40DEE64D" w14:textId="77777777" w:rsidR="00100D8C" w:rsidRPr="00B87054" w:rsidRDefault="00100D8C" w:rsidP="0080168C">
            <w:pPr>
              <w:spacing w:before="60" w:after="60"/>
              <w:jc w:val="left"/>
              <w:rPr>
                <w:color w:val="000000"/>
                <w:sz w:val="16"/>
                <w:szCs w:val="16"/>
              </w:rPr>
            </w:pPr>
            <w:r w:rsidRPr="00B87054">
              <w:rPr>
                <w:color w:val="000000"/>
                <w:sz w:val="16"/>
                <w:szCs w:val="16"/>
              </w:rPr>
              <w:t>Не се прилага</w:t>
            </w:r>
          </w:p>
        </w:tc>
        <w:tc>
          <w:tcPr>
            <w:tcW w:w="318" w:type="pct"/>
          </w:tcPr>
          <w:p w14:paraId="4235F688" w14:textId="77777777" w:rsidR="00100D8C" w:rsidRPr="00B87054" w:rsidRDefault="00100D8C" w:rsidP="00B10582">
            <w:pPr>
              <w:spacing w:before="0" w:after="0"/>
              <w:jc w:val="center"/>
            </w:pPr>
            <w:r w:rsidRPr="00B87054">
              <w:rPr>
                <w:sz w:val="16"/>
                <w:szCs w:val="16"/>
              </w:rPr>
              <w:t>Публични</w:t>
            </w:r>
          </w:p>
        </w:tc>
        <w:tc>
          <w:tcPr>
            <w:tcW w:w="404" w:type="pct"/>
            <w:vAlign w:val="center"/>
          </w:tcPr>
          <w:p w14:paraId="2B3FA217" w14:textId="472393ED" w:rsidR="00100D8C" w:rsidRPr="00B87054" w:rsidRDefault="00A64D9A" w:rsidP="0080168C">
            <w:pPr>
              <w:spacing w:before="60" w:after="60"/>
              <w:jc w:val="center"/>
              <w:rPr>
                <w:color w:val="000000"/>
                <w:sz w:val="14"/>
                <w:szCs w:val="14"/>
              </w:rPr>
            </w:pPr>
            <w:r w:rsidRPr="002844DF">
              <w:rPr>
                <w:color w:val="000000"/>
                <w:sz w:val="14"/>
                <w:szCs w:val="14"/>
              </w:rPr>
              <w:t>1 124 754 082,00</w:t>
            </w:r>
          </w:p>
        </w:tc>
        <w:tc>
          <w:tcPr>
            <w:tcW w:w="271" w:type="pct"/>
            <w:vAlign w:val="center"/>
          </w:tcPr>
          <w:p w14:paraId="433A084C" w14:textId="132A7745" w:rsidR="00100D8C" w:rsidRPr="00B87054" w:rsidRDefault="00A64D9A" w:rsidP="0080168C">
            <w:pPr>
              <w:spacing w:before="60" w:after="60"/>
              <w:jc w:val="center"/>
              <w:rPr>
                <w:color w:val="000000"/>
                <w:sz w:val="14"/>
                <w:szCs w:val="14"/>
              </w:rPr>
            </w:pPr>
            <w:r w:rsidRPr="002844DF">
              <w:rPr>
                <w:color w:val="000000"/>
                <w:sz w:val="14"/>
                <w:szCs w:val="14"/>
              </w:rPr>
              <w:t>198 486 016,00</w:t>
            </w:r>
          </w:p>
        </w:tc>
        <w:tc>
          <w:tcPr>
            <w:tcW w:w="361" w:type="pct"/>
            <w:vAlign w:val="center"/>
          </w:tcPr>
          <w:p w14:paraId="245D3170" w14:textId="584D76C6" w:rsidR="00100D8C" w:rsidRPr="00B87054" w:rsidRDefault="00A64D9A" w:rsidP="0080168C">
            <w:pPr>
              <w:spacing w:before="60" w:after="60"/>
              <w:jc w:val="center"/>
              <w:rPr>
                <w:color w:val="000000"/>
                <w:sz w:val="14"/>
                <w:szCs w:val="14"/>
              </w:rPr>
            </w:pPr>
            <w:r w:rsidRPr="002844DF">
              <w:rPr>
                <w:color w:val="000000"/>
                <w:sz w:val="14"/>
                <w:szCs w:val="14"/>
              </w:rPr>
              <w:t>198 486 016,00</w:t>
            </w:r>
          </w:p>
        </w:tc>
        <w:tc>
          <w:tcPr>
            <w:tcW w:w="316" w:type="pct"/>
            <w:vAlign w:val="center"/>
          </w:tcPr>
          <w:p w14:paraId="263E69C2" w14:textId="77777777" w:rsidR="00100D8C" w:rsidRPr="00B87054" w:rsidRDefault="00100D8C" w:rsidP="0080168C">
            <w:pPr>
              <w:spacing w:before="60" w:after="60"/>
              <w:jc w:val="center"/>
              <w:rPr>
                <w:color w:val="000000"/>
                <w:sz w:val="14"/>
                <w:szCs w:val="14"/>
              </w:rPr>
            </w:pPr>
            <w:r w:rsidRPr="00B87054">
              <w:rPr>
                <w:color w:val="000000"/>
                <w:sz w:val="14"/>
                <w:szCs w:val="14"/>
              </w:rPr>
              <w:t>0,00</w:t>
            </w:r>
          </w:p>
        </w:tc>
        <w:tc>
          <w:tcPr>
            <w:tcW w:w="409" w:type="pct"/>
            <w:vAlign w:val="center"/>
          </w:tcPr>
          <w:p w14:paraId="436C09AC" w14:textId="4B175647" w:rsidR="00100D8C" w:rsidRPr="00B87054" w:rsidRDefault="00A64D9A" w:rsidP="0080168C">
            <w:pPr>
              <w:spacing w:before="60" w:after="60"/>
              <w:jc w:val="center"/>
              <w:rPr>
                <w:color w:val="000000"/>
                <w:sz w:val="14"/>
                <w:szCs w:val="14"/>
              </w:rPr>
            </w:pPr>
            <w:r w:rsidRPr="002844DF">
              <w:rPr>
                <w:color w:val="000000"/>
                <w:sz w:val="14"/>
                <w:szCs w:val="14"/>
              </w:rPr>
              <w:t>1 323 240 098,00</w:t>
            </w:r>
          </w:p>
        </w:tc>
        <w:tc>
          <w:tcPr>
            <w:tcW w:w="409" w:type="pct"/>
            <w:vAlign w:val="center"/>
          </w:tcPr>
          <w:p w14:paraId="22BBEF4A" w14:textId="0D7ED75F" w:rsidR="00100D8C" w:rsidRPr="00B87054" w:rsidRDefault="00A64D9A" w:rsidP="0080168C">
            <w:pPr>
              <w:spacing w:before="60" w:after="60"/>
              <w:jc w:val="center"/>
              <w:rPr>
                <w:color w:val="000000" w:themeColor="text1"/>
                <w:sz w:val="14"/>
                <w:szCs w:val="14"/>
              </w:rPr>
            </w:pPr>
            <w:r w:rsidRPr="002844DF">
              <w:rPr>
                <w:color w:val="000000" w:themeColor="text1"/>
                <w:sz w:val="14"/>
                <w:szCs w:val="14"/>
              </w:rPr>
              <w:t>84,9999999018%</w:t>
            </w:r>
          </w:p>
        </w:tc>
        <w:tc>
          <w:tcPr>
            <w:tcW w:w="223" w:type="pct"/>
            <w:vAlign w:val="center"/>
          </w:tcPr>
          <w:p w14:paraId="1ED7C1A0" w14:textId="77777777" w:rsidR="00100D8C" w:rsidRPr="00B87054" w:rsidRDefault="00100D8C" w:rsidP="0080168C">
            <w:pPr>
              <w:spacing w:before="60" w:after="60"/>
              <w:jc w:val="center"/>
              <w:rPr>
                <w:color w:val="000000"/>
                <w:sz w:val="14"/>
                <w:szCs w:val="14"/>
              </w:rPr>
            </w:pPr>
            <w:r w:rsidRPr="00B87054">
              <w:rPr>
                <w:color w:val="000000"/>
                <w:sz w:val="14"/>
                <w:szCs w:val="14"/>
              </w:rPr>
              <w:t>0</w:t>
            </w:r>
          </w:p>
        </w:tc>
        <w:tc>
          <w:tcPr>
            <w:tcW w:w="225" w:type="pct"/>
            <w:vAlign w:val="center"/>
          </w:tcPr>
          <w:p w14:paraId="562BE580" w14:textId="4558C0F2" w:rsidR="00100D8C" w:rsidRPr="00B87054" w:rsidRDefault="00A64D9A" w:rsidP="0080168C">
            <w:pPr>
              <w:spacing w:before="60" w:after="60"/>
              <w:jc w:val="center"/>
              <w:rPr>
                <w:color w:val="000000"/>
                <w:sz w:val="14"/>
                <w:szCs w:val="14"/>
              </w:rPr>
            </w:pPr>
            <w:r w:rsidRPr="002844DF">
              <w:rPr>
                <w:color w:val="000000"/>
                <w:sz w:val="14"/>
                <w:szCs w:val="14"/>
              </w:rPr>
              <w:t>1 056 736 889</w:t>
            </w:r>
          </w:p>
        </w:tc>
        <w:tc>
          <w:tcPr>
            <w:tcW w:w="316" w:type="pct"/>
            <w:vAlign w:val="center"/>
          </w:tcPr>
          <w:p w14:paraId="6D103930" w14:textId="42D5C300" w:rsidR="00100D8C" w:rsidRPr="00B87054" w:rsidRDefault="00A64D9A" w:rsidP="00B4626F">
            <w:pPr>
              <w:spacing w:before="60" w:after="60"/>
              <w:jc w:val="center"/>
              <w:rPr>
                <w:color w:val="000000"/>
                <w:sz w:val="14"/>
                <w:szCs w:val="14"/>
              </w:rPr>
            </w:pPr>
            <w:r w:rsidRPr="002844DF">
              <w:rPr>
                <w:color w:val="000000"/>
                <w:sz w:val="14"/>
                <w:szCs w:val="14"/>
              </w:rPr>
              <w:t>186 482 98</w:t>
            </w:r>
            <w:r w:rsidR="00B4626F">
              <w:rPr>
                <w:color w:val="000000"/>
                <w:sz w:val="14"/>
                <w:szCs w:val="14"/>
                <w:lang w:val="en-US"/>
              </w:rPr>
              <w:t>1</w:t>
            </w:r>
          </w:p>
        </w:tc>
        <w:tc>
          <w:tcPr>
            <w:tcW w:w="317" w:type="pct"/>
            <w:vAlign w:val="center"/>
          </w:tcPr>
          <w:p w14:paraId="226ED08A" w14:textId="77777777" w:rsidR="00100D8C" w:rsidRPr="00B87054" w:rsidRDefault="00100D8C" w:rsidP="0080168C">
            <w:pPr>
              <w:spacing w:before="60" w:after="60"/>
              <w:jc w:val="center"/>
              <w:rPr>
                <w:color w:val="000000"/>
                <w:sz w:val="14"/>
                <w:szCs w:val="14"/>
              </w:rPr>
            </w:pPr>
            <w:r w:rsidRPr="00B87054">
              <w:rPr>
                <w:color w:val="000000"/>
                <w:sz w:val="14"/>
                <w:szCs w:val="14"/>
              </w:rPr>
              <w:t>68 017 193</w:t>
            </w:r>
          </w:p>
        </w:tc>
        <w:tc>
          <w:tcPr>
            <w:tcW w:w="316" w:type="pct"/>
            <w:vAlign w:val="center"/>
          </w:tcPr>
          <w:p w14:paraId="1042F968" w14:textId="1DA69C63" w:rsidR="00100D8C" w:rsidRPr="00B87054" w:rsidRDefault="00100D8C" w:rsidP="00B4626F">
            <w:pPr>
              <w:spacing w:before="60" w:after="60"/>
              <w:jc w:val="center"/>
              <w:rPr>
                <w:color w:val="000000"/>
                <w:sz w:val="14"/>
                <w:szCs w:val="14"/>
              </w:rPr>
            </w:pPr>
            <w:r w:rsidRPr="00B87054">
              <w:rPr>
                <w:color w:val="000000"/>
                <w:sz w:val="14"/>
                <w:szCs w:val="14"/>
              </w:rPr>
              <w:t>12 003 03</w:t>
            </w:r>
            <w:r w:rsidR="00B4626F">
              <w:rPr>
                <w:color w:val="000000"/>
                <w:sz w:val="14"/>
                <w:szCs w:val="14"/>
                <w:lang w:val="en-US"/>
              </w:rPr>
              <w:t>5</w:t>
            </w:r>
          </w:p>
        </w:tc>
        <w:tc>
          <w:tcPr>
            <w:tcW w:w="223" w:type="pct"/>
            <w:vAlign w:val="center"/>
          </w:tcPr>
          <w:p w14:paraId="7466B1E4" w14:textId="4BB3A6B1" w:rsidR="00100D8C" w:rsidRPr="00B87054" w:rsidRDefault="00100D8C" w:rsidP="0080168C">
            <w:pPr>
              <w:spacing w:before="60" w:after="60"/>
              <w:jc w:val="center"/>
              <w:rPr>
                <w:color w:val="000000"/>
                <w:sz w:val="14"/>
                <w:szCs w:val="14"/>
              </w:rPr>
            </w:pPr>
            <w:bookmarkStart w:id="279" w:name="_Hlk38470430"/>
            <w:r w:rsidRPr="00B87054">
              <w:rPr>
                <w:color w:val="000000"/>
                <w:sz w:val="14"/>
                <w:szCs w:val="14"/>
              </w:rPr>
              <w:t>6</w:t>
            </w:r>
            <w:r w:rsidR="00A64D9A">
              <w:rPr>
                <w:color w:val="000000"/>
                <w:sz w:val="14"/>
                <w:szCs w:val="14"/>
              </w:rPr>
              <w:t>,05</w:t>
            </w:r>
            <w:r w:rsidRPr="00B87054">
              <w:rPr>
                <w:color w:val="000000"/>
                <w:sz w:val="14"/>
                <w:szCs w:val="14"/>
              </w:rPr>
              <w:t>%</w:t>
            </w:r>
            <w:bookmarkEnd w:id="279"/>
          </w:p>
        </w:tc>
      </w:tr>
      <w:tr w:rsidR="00100D8C" w:rsidRPr="00B87054" w14:paraId="2583970F" w14:textId="77777777" w:rsidTr="00100D8C">
        <w:trPr>
          <w:trHeight w:val="420"/>
        </w:trPr>
        <w:tc>
          <w:tcPr>
            <w:tcW w:w="395" w:type="pct"/>
          </w:tcPr>
          <w:p w14:paraId="3ED268CF" w14:textId="77777777" w:rsidR="00100D8C" w:rsidRPr="00B87054" w:rsidRDefault="00100D8C" w:rsidP="0080168C">
            <w:pPr>
              <w:spacing w:before="60" w:after="60"/>
              <w:rPr>
                <w:i/>
                <w:iCs/>
                <w:color w:val="000000"/>
                <w:sz w:val="16"/>
                <w:szCs w:val="16"/>
              </w:rPr>
            </w:pPr>
            <w:r w:rsidRPr="00B87054">
              <w:rPr>
                <w:i/>
                <w:iCs/>
                <w:color w:val="000000"/>
                <w:sz w:val="16"/>
                <w:szCs w:val="16"/>
              </w:rPr>
              <w:t>Общо</w:t>
            </w:r>
          </w:p>
        </w:tc>
        <w:tc>
          <w:tcPr>
            <w:tcW w:w="226" w:type="pct"/>
            <w:vAlign w:val="center"/>
          </w:tcPr>
          <w:p w14:paraId="290BB14E" w14:textId="77777777" w:rsidR="00100D8C" w:rsidRPr="00B87054" w:rsidRDefault="00100D8C" w:rsidP="0080168C">
            <w:pPr>
              <w:spacing w:before="60" w:after="60"/>
              <w:rPr>
                <w:color w:val="000000"/>
                <w:sz w:val="16"/>
                <w:szCs w:val="16"/>
              </w:rPr>
            </w:pPr>
            <w:r w:rsidRPr="00B87054">
              <w:rPr>
                <w:color w:val="000000"/>
                <w:sz w:val="16"/>
                <w:szCs w:val="16"/>
              </w:rPr>
              <w:t>ЕФРР</w:t>
            </w:r>
          </w:p>
        </w:tc>
        <w:tc>
          <w:tcPr>
            <w:tcW w:w="271" w:type="pct"/>
            <w:vAlign w:val="center"/>
          </w:tcPr>
          <w:p w14:paraId="409DCA96" w14:textId="77777777" w:rsidR="00100D8C" w:rsidRPr="00B87054" w:rsidRDefault="00100D8C" w:rsidP="0080168C">
            <w:pPr>
              <w:spacing w:before="60" w:after="60"/>
              <w:rPr>
                <w:color w:val="000000"/>
                <w:sz w:val="16"/>
                <w:szCs w:val="16"/>
              </w:rPr>
            </w:pPr>
            <w:r w:rsidRPr="00B87054">
              <w:rPr>
                <w:color w:val="000000"/>
                <w:sz w:val="16"/>
                <w:szCs w:val="16"/>
              </w:rPr>
              <w:t>По-слабо развити региони</w:t>
            </w:r>
          </w:p>
        </w:tc>
        <w:tc>
          <w:tcPr>
            <w:tcW w:w="318" w:type="pct"/>
          </w:tcPr>
          <w:p w14:paraId="0071C0C0" w14:textId="77777777" w:rsidR="00100D8C" w:rsidRPr="00B87054" w:rsidRDefault="00100D8C" w:rsidP="00B10582">
            <w:pPr>
              <w:spacing w:before="0" w:after="0"/>
              <w:jc w:val="center"/>
            </w:pPr>
            <w:r w:rsidRPr="00B87054">
              <w:rPr>
                <w:sz w:val="16"/>
                <w:szCs w:val="16"/>
              </w:rPr>
              <w:t>Публични</w:t>
            </w:r>
          </w:p>
        </w:tc>
        <w:tc>
          <w:tcPr>
            <w:tcW w:w="404" w:type="pct"/>
            <w:vAlign w:val="center"/>
          </w:tcPr>
          <w:p w14:paraId="26FC3A94" w14:textId="1BCA3D16" w:rsidR="00100D8C" w:rsidRPr="00B87054" w:rsidRDefault="001D61E1" w:rsidP="0080168C">
            <w:pPr>
              <w:spacing w:before="60" w:after="60"/>
              <w:jc w:val="center"/>
              <w:rPr>
                <w:color w:val="000000"/>
                <w:sz w:val="14"/>
                <w:szCs w:val="14"/>
              </w:rPr>
            </w:pPr>
            <w:r w:rsidRPr="004F4352">
              <w:rPr>
                <w:color w:val="000000"/>
                <w:sz w:val="14"/>
                <w:szCs w:val="14"/>
              </w:rPr>
              <w:t>349 712 078</w:t>
            </w:r>
            <w:r w:rsidR="00100D8C" w:rsidRPr="00B87054">
              <w:rPr>
                <w:color w:val="000000"/>
                <w:sz w:val="14"/>
                <w:szCs w:val="14"/>
              </w:rPr>
              <w:t>,00</w:t>
            </w:r>
          </w:p>
        </w:tc>
        <w:tc>
          <w:tcPr>
            <w:tcW w:w="271" w:type="pct"/>
            <w:vAlign w:val="center"/>
          </w:tcPr>
          <w:p w14:paraId="355FF56B" w14:textId="38963488" w:rsidR="00100D8C" w:rsidRPr="00B87054" w:rsidRDefault="001D61E1" w:rsidP="0080168C">
            <w:pPr>
              <w:spacing w:before="60" w:after="60"/>
              <w:jc w:val="center"/>
              <w:rPr>
                <w:color w:val="000000"/>
                <w:sz w:val="14"/>
                <w:szCs w:val="14"/>
              </w:rPr>
            </w:pPr>
            <w:r w:rsidRPr="004F4352">
              <w:rPr>
                <w:color w:val="000000"/>
                <w:sz w:val="14"/>
                <w:szCs w:val="14"/>
              </w:rPr>
              <w:t>61 713 898</w:t>
            </w:r>
            <w:r w:rsidR="00100D8C" w:rsidRPr="00B87054">
              <w:rPr>
                <w:color w:val="000000"/>
                <w:sz w:val="14"/>
                <w:szCs w:val="14"/>
              </w:rPr>
              <w:t>,00</w:t>
            </w:r>
          </w:p>
        </w:tc>
        <w:tc>
          <w:tcPr>
            <w:tcW w:w="361" w:type="pct"/>
            <w:vAlign w:val="center"/>
          </w:tcPr>
          <w:p w14:paraId="3D56CAF2" w14:textId="756A2071" w:rsidR="00100D8C" w:rsidRPr="00B87054" w:rsidRDefault="001D61E1" w:rsidP="0080168C">
            <w:pPr>
              <w:spacing w:before="60" w:after="60"/>
              <w:jc w:val="center"/>
              <w:rPr>
                <w:color w:val="000000"/>
                <w:sz w:val="14"/>
                <w:szCs w:val="14"/>
              </w:rPr>
            </w:pPr>
            <w:r w:rsidRPr="004F4352">
              <w:rPr>
                <w:color w:val="000000"/>
                <w:sz w:val="14"/>
                <w:szCs w:val="14"/>
              </w:rPr>
              <w:t>61 713 898</w:t>
            </w:r>
            <w:r w:rsidR="00100D8C" w:rsidRPr="00B87054">
              <w:rPr>
                <w:color w:val="000000"/>
                <w:sz w:val="14"/>
                <w:szCs w:val="14"/>
              </w:rPr>
              <w:t>,00</w:t>
            </w:r>
          </w:p>
        </w:tc>
        <w:tc>
          <w:tcPr>
            <w:tcW w:w="316" w:type="pct"/>
            <w:vAlign w:val="center"/>
          </w:tcPr>
          <w:p w14:paraId="45B48988" w14:textId="77777777" w:rsidR="00100D8C" w:rsidRPr="00B87054" w:rsidRDefault="00100D8C" w:rsidP="0080168C">
            <w:pPr>
              <w:spacing w:before="60" w:after="60"/>
              <w:jc w:val="center"/>
              <w:rPr>
                <w:color w:val="000000"/>
                <w:sz w:val="14"/>
                <w:szCs w:val="14"/>
              </w:rPr>
            </w:pPr>
            <w:r w:rsidRPr="00B87054">
              <w:rPr>
                <w:color w:val="000000"/>
                <w:sz w:val="14"/>
                <w:szCs w:val="14"/>
              </w:rPr>
              <w:t>0,00</w:t>
            </w:r>
          </w:p>
        </w:tc>
        <w:tc>
          <w:tcPr>
            <w:tcW w:w="409" w:type="pct"/>
            <w:vAlign w:val="center"/>
          </w:tcPr>
          <w:p w14:paraId="3A0CFFDF" w14:textId="4EA036BD" w:rsidR="00100D8C" w:rsidRPr="00B87054" w:rsidRDefault="001D61E1" w:rsidP="0080168C">
            <w:pPr>
              <w:spacing w:before="60" w:after="60"/>
              <w:jc w:val="center"/>
              <w:rPr>
                <w:color w:val="000000"/>
                <w:sz w:val="14"/>
                <w:szCs w:val="14"/>
              </w:rPr>
            </w:pPr>
            <w:r w:rsidRPr="004F4352">
              <w:rPr>
                <w:color w:val="000000"/>
                <w:sz w:val="14"/>
                <w:szCs w:val="14"/>
              </w:rPr>
              <w:t>411 425 976</w:t>
            </w:r>
            <w:r w:rsidR="00100D8C" w:rsidRPr="00B87054">
              <w:rPr>
                <w:color w:val="000000"/>
                <w:sz w:val="14"/>
                <w:szCs w:val="14"/>
              </w:rPr>
              <w:t>,00</w:t>
            </w:r>
          </w:p>
        </w:tc>
        <w:tc>
          <w:tcPr>
            <w:tcW w:w="409" w:type="pct"/>
            <w:vAlign w:val="center"/>
          </w:tcPr>
          <w:p w14:paraId="1FC0E335" w14:textId="21D6ED0D" w:rsidR="00100D8C" w:rsidRPr="00B87054" w:rsidRDefault="00100D8C" w:rsidP="0080168C">
            <w:pPr>
              <w:spacing w:before="60" w:after="60"/>
              <w:jc w:val="center"/>
              <w:rPr>
                <w:color w:val="000000" w:themeColor="text1"/>
                <w:sz w:val="14"/>
                <w:szCs w:val="14"/>
              </w:rPr>
            </w:pPr>
            <w:r w:rsidRPr="00B87054">
              <w:rPr>
                <w:color w:val="000000" w:themeColor="text1"/>
                <w:sz w:val="14"/>
                <w:szCs w:val="14"/>
              </w:rPr>
              <w:t>84,</w:t>
            </w:r>
            <w:r w:rsidR="001D61E1" w:rsidRPr="004F4352">
              <w:rPr>
                <w:color w:val="000000" w:themeColor="text1"/>
                <w:sz w:val="14"/>
                <w:szCs w:val="14"/>
              </w:rPr>
              <w:t xml:space="preserve"> 9999996111</w:t>
            </w:r>
            <w:r w:rsidRPr="00B87054">
              <w:rPr>
                <w:color w:val="000000" w:themeColor="text1"/>
                <w:sz w:val="14"/>
                <w:szCs w:val="14"/>
              </w:rPr>
              <w:t>%</w:t>
            </w:r>
          </w:p>
        </w:tc>
        <w:tc>
          <w:tcPr>
            <w:tcW w:w="223" w:type="pct"/>
            <w:vAlign w:val="center"/>
          </w:tcPr>
          <w:p w14:paraId="45D92FE3" w14:textId="77777777" w:rsidR="00100D8C" w:rsidRPr="00B87054" w:rsidRDefault="00100D8C" w:rsidP="0080168C">
            <w:pPr>
              <w:spacing w:before="60" w:after="60"/>
              <w:jc w:val="center"/>
              <w:rPr>
                <w:color w:val="000000"/>
                <w:sz w:val="14"/>
                <w:szCs w:val="14"/>
              </w:rPr>
            </w:pPr>
            <w:r w:rsidRPr="00B87054">
              <w:rPr>
                <w:color w:val="000000"/>
                <w:sz w:val="14"/>
                <w:szCs w:val="14"/>
              </w:rPr>
              <w:t>0</w:t>
            </w:r>
          </w:p>
        </w:tc>
        <w:tc>
          <w:tcPr>
            <w:tcW w:w="225" w:type="pct"/>
            <w:vAlign w:val="center"/>
          </w:tcPr>
          <w:p w14:paraId="380EE3D1" w14:textId="4D50C052" w:rsidR="00100D8C" w:rsidRPr="00B87054" w:rsidRDefault="001D61E1" w:rsidP="0080168C">
            <w:pPr>
              <w:spacing w:before="60" w:after="60"/>
              <w:jc w:val="center"/>
              <w:rPr>
                <w:color w:val="000000"/>
                <w:sz w:val="14"/>
                <w:szCs w:val="14"/>
              </w:rPr>
            </w:pPr>
            <w:r w:rsidRPr="004F4352">
              <w:rPr>
                <w:color w:val="000000"/>
                <w:sz w:val="14"/>
                <w:szCs w:val="14"/>
              </w:rPr>
              <w:t>327 439 823</w:t>
            </w:r>
          </w:p>
        </w:tc>
        <w:tc>
          <w:tcPr>
            <w:tcW w:w="316" w:type="pct"/>
            <w:vAlign w:val="center"/>
          </w:tcPr>
          <w:p w14:paraId="2E46A64A" w14:textId="2DEEF743" w:rsidR="00100D8C" w:rsidRPr="00B87054" w:rsidRDefault="001D61E1" w:rsidP="0080168C">
            <w:pPr>
              <w:spacing w:before="60" w:after="60"/>
              <w:jc w:val="center"/>
              <w:rPr>
                <w:color w:val="000000"/>
                <w:sz w:val="14"/>
                <w:szCs w:val="14"/>
              </w:rPr>
            </w:pPr>
            <w:r w:rsidRPr="004F4352">
              <w:rPr>
                <w:color w:val="000000"/>
                <w:sz w:val="14"/>
                <w:szCs w:val="14"/>
              </w:rPr>
              <w:t>57 783 500</w:t>
            </w:r>
          </w:p>
        </w:tc>
        <w:tc>
          <w:tcPr>
            <w:tcW w:w="317" w:type="pct"/>
            <w:vAlign w:val="center"/>
          </w:tcPr>
          <w:p w14:paraId="676624CB" w14:textId="77777777" w:rsidR="00100D8C" w:rsidRPr="00B87054" w:rsidRDefault="00100D8C" w:rsidP="0080168C">
            <w:pPr>
              <w:spacing w:before="60" w:after="60"/>
              <w:jc w:val="center"/>
              <w:rPr>
                <w:color w:val="000000"/>
                <w:sz w:val="14"/>
                <w:szCs w:val="14"/>
              </w:rPr>
            </w:pPr>
            <w:r w:rsidRPr="00B87054">
              <w:rPr>
                <w:color w:val="000000"/>
                <w:sz w:val="14"/>
                <w:szCs w:val="14"/>
              </w:rPr>
              <w:t>22 272 255</w:t>
            </w:r>
          </w:p>
        </w:tc>
        <w:tc>
          <w:tcPr>
            <w:tcW w:w="316" w:type="pct"/>
            <w:vAlign w:val="center"/>
          </w:tcPr>
          <w:p w14:paraId="549E7DA0" w14:textId="77777777" w:rsidR="00100D8C" w:rsidRPr="00B87054" w:rsidRDefault="00100D8C" w:rsidP="0080168C">
            <w:pPr>
              <w:spacing w:before="60" w:after="60"/>
              <w:jc w:val="center"/>
              <w:rPr>
                <w:color w:val="000000"/>
                <w:sz w:val="14"/>
                <w:szCs w:val="14"/>
              </w:rPr>
            </w:pPr>
            <w:r w:rsidRPr="00B87054">
              <w:rPr>
                <w:color w:val="000000"/>
                <w:sz w:val="14"/>
                <w:szCs w:val="14"/>
              </w:rPr>
              <w:t>3 930 398</w:t>
            </w:r>
          </w:p>
        </w:tc>
        <w:tc>
          <w:tcPr>
            <w:tcW w:w="223" w:type="pct"/>
            <w:vAlign w:val="center"/>
          </w:tcPr>
          <w:p w14:paraId="5F4642F5" w14:textId="07658BE0" w:rsidR="00100D8C" w:rsidRPr="00B87054" w:rsidRDefault="00100D8C" w:rsidP="0080168C">
            <w:pPr>
              <w:spacing w:before="60" w:after="60"/>
              <w:jc w:val="center"/>
              <w:rPr>
                <w:color w:val="000000"/>
                <w:sz w:val="14"/>
                <w:szCs w:val="14"/>
              </w:rPr>
            </w:pPr>
            <w:r w:rsidRPr="00B87054">
              <w:rPr>
                <w:color w:val="000000"/>
                <w:sz w:val="14"/>
                <w:szCs w:val="14"/>
              </w:rPr>
              <w:t>6</w:t>
            </w:r>
            <w:r w:rsidR="001D61E1">
              <w:rPr>
                <w:color w:val="000000"/>
                <w:sz w:val="14"/>
                <w:szCs w:val="14"/>
              </w:rPr>
              <w:t>,37</w:t>
            </w:r>
            <w:r w:rsidRPr="00B87054">
              <w:rPr>
                <w:color w:val="000000"/>
                <w:sz w:val="14"/>
                <w:szCs w:val="14"/>
              </w:rPr>
              <w:t>%</w:t>
            </w:r>
          </w:p>
        </w:tc>
      </w:tr>
      <w:tr w:rsidR="00100D8C" w:rsidRPr="00B87054" w14:paraId="0900E774" w14:textId="77777777" w:rsidTr="00AB486F">
        <w:trPr>
          <w:trHeight w:val="499"/>
        </w:trPr>
        <w:tc>
          <w:tcPr>
            <w:tcW w:w="395" w:type="pct"/>
          </w:tcPr>
          <w:p w14:paraId="4446DD0F" w14:textId="77777777" w:rsidR="00100D8C" w:rsidRPr="00B87054" w:rsidRDefault="00100D8C" w:rsidP="0080168C">
            <w:pPr>
              <w:spacing w:before="60" w:after="60"/>
              <w:rPr>
                <w:i/>
                <w:iCs/>
                <w:color w:val="000000"/>
                <w:sz w:val="16"/>
                <w:szCs w:val="16"/>
              </w:rPr>
            </w:pPr>
            <w:r w:rsidRPr="00B87054">
              <w:rPr>
                <w:i/>
                <w:iCs/>
                <w:color w:val="000000"/>
                <w:sz w:val="16"/>
                <w:szCs w:val="16"/>
              </w:rPr>
              <w:t>Общо</w:t>
            </w:r>
          </w:p>
        </w:tc>
        <w:tc>
          <w:tcPr>
            <w:tcW w:w="226" w:type="pct"/>
            <w:vAlign w:val="center"/>
          </w:tcPr>
          <w:p w14:paraId="6D9B74A5" w14:textId="77777777" w:rsidR="00100D8C" w:rsidRPr="00B87054" w:rsidRDefault="00100D8C" w:rsidP="0080168C">
            <w:pPr>
              <w:spacing w:before="60" w:after="60"/>
              <w:rPr>
                <w:color w:val="000000"/>
                <w:sz w:val="16"/>
                <w:szCs w:val="16"/>
              </w:rPr>
            </w:pPr>
            <w:bookmarkStart w:id="280" w:name="RANGE!B19"/>
            <w:bookmarkEnd w:id="280"/>
          </w:p>
        </w:tc>
        <w:tc>
          <w:tcPr>
            <w:tcW w:w="271" w:type="pct"/>
            <w:vAlign w:val="center"/>
          </w:tcPr>
          <w:p w14:paraId="7FD6C2DE" w14:textId="77777777" w:rsidR="00100D8C" w:rsidRPr="00B87054" w:rsidRDefault="00100D8C" w:rsidP="0080168C">
            <w:pPr>
              <w:spacing w:before="60" w:after="60"/>
              <w:rPr>
                <w:color w:val="000000"/>
                <w:sz w:val="16"/>
                <w:szCs w:val="16"/>
              </w:rPr>
            </w:pPr>
          </w:p>
        </w:tc>
        <w:tc>
          <w:tcPr>
            <w:tcW w:w="318" w:type="pct"/>
          </w:tcPr>
          <w:p w14:paraId="6CFEB243" w14:textId="77777777" w:rsidR="00100D8C" w:rsidRPr="00B87054" w:rsidRDefault="00100D8C" w:rsidP="00B10582">
            <w:pPr>
              <w:spacing w:before="0" w:after="0"/>
              <w:jc w:val="center"/>
              <w:rPr>
                <w:color w:val="000000"/>
                <w:sz w:val="16"/>
                <w:szCs w:val="16"/>
              </w:rPr>
            </w:pPr>
            <w:r w:rsidRPr="00B87054">
              <w:rPr>
                <w:sz w:val="16"/>
                <w:szCs w:val="16"/>
              </w:rPr>
              <w:t>Публични</w:t>
            </w:r>
          </w:p>
        </w:tc>
        <w:tc>
          <w:tcPr>
            <w:tcW w:w="404" w:type="pct"/>
            <w:vAlign w:val="center"/>
          </w:tcPr>
          <w:p w14:paraId="020998AC" w14:textId="20D1E78F" w:rsidR="00100D8C" w:rsidRPr="00B87054" w:rsidRDefault="00A64D9A" w:rsidP="0080168C">
            <w:pPr>
              <w:spacing w:before="60" w:after="60"/>
              <w:jc w:val="center"/>
              <w:rPr>
                <w:color w:val="000000"/>
                <w:sz w:val="14"/>
                <w:szCs w:val="14"/>
              </w:rPr>
            </w:pPr>
            <w:r w:rsidRPr="002844DF">
              <w:rPr>
                <w:color w:val="000000"/>
                <w:sz w:val="14"/>
                <w:szCs w:val="14"/>
              </w:rPr>
              <w:t>1 474 466 160,00</w:t>
            </w:r>
          </w:p>
        </w:tc>
        <w:tc>
          <w:tcPr>
            <w:tcW w:w="271" w:type="pct"/>
            <w:vAlign w:val="center"/>
          </w:tcPr>
          <w:p w14:paraId="4532BA5A" w14:textId="4A1CCCE3" w:rsidR="00100D8C" w:rsidRPr="00B87054" w:rsidRDefault="00A64D9A" w:rsidP="0080168C">
            <w:pPr>
              <w:spacing w:before="60" w:after="60"/>
              <w:jc w:val="center"/>
              <w:rPr>
                <w:color w:val="000000"/>
                <w:sz w:val="14"/>
                <w:szCs w:val="14"/>
              </w:rPr>
            </w:pPr>
            <w:r w:rsidRPr="002844DF">
              <w:rPr>
                <w:color w:val="000000"/>
                <w:sz w:val="14"/>
                <w:szCs w:val="14"/>
              </w:rPr>
              <w:t>260 199 914,00</w:t>
            </w:r>
          </w:p>
        </w:tc>
        <w:tc>
          <w:tcPr>
            <w:tcW w:w="361" w:type="pct"/>
            <w:vAlign w:val="center"/>
          </w:tcPr>
          <w:p w14:paraId="4623ED8F" w14:textId="5F770978" w:rsidR="00100D8C" w:rsidRPr="00B87054" w:rsidRDefault="00A64D9A" w:rsidP="0080168C">
            <w:pPr>
              <w:spacing w:before="60" w:after="60"/>
              <w:jc w:val="center"/>
              <w:rPr>
                <w:color w:val="000000"/>
                <w:sz w:val="14"/>
                <w:szCs w:val="14"/>
              </w:rPr>
            </w:pPr>
            <w:r w:rsidRPr="002844DF">
              <w:rPr>
                <w:color w:val="000000"/>
                <w:sz w:val="14"/>
                <w:szCs w:val="14"/>
              </w:rPr>
              <w:t>260 199 914,00</w:t>
            </w:r>
          </w:p>
        </w:tc>
        <w:tc>
          <w:tcPr>
            <w:tcW w:w="316" w:type="pct"/>
            <w:vAlign w:val="center"/>
          </w:tcPr>
          <w:p w14:paraId="6B5D4FC7" w14:textId="77777777" w:rsidR="00100D8C" w:rsidRPr="00B87054" w:rsidRDefault="00100D8C" w:rsidP="0080168C">
            <w:pPr>
              <w:spacing w:before="60" w:after="60"/>
              <w:jc w:val="center"/>
              <w:rPr>
                <w:color w:val="000000"/>
                <w:sz w:val="14"/>
                <w:szCs w:val="14"/>
              </w:rPr>
            </w:pPr>
            <w:r w:rsidRPr="00B87054">
              <w:rPr>
                <w:color w:val="000000"/>
                <w:sz w:val="14"/>
                <w:szCs w:val="14"/>
              </w:rPr>
              <w:t>0,00</w:t>
            </w:r>
          </w:p>
        </w:tc>
        <w:tc>
          <w:tcPr>
            <w:tcW w:w="409" w:type="pct"/>
            <w:vAlign w:val="center"/>
          </w:tcPr>
          <w:p w14:paraId="75CA7469" w14:textId="6AA5307C" w:rsidR="00100D8C" w:rsidRPr="00B87054" w:rsidRDefault="00A64D9A" w:rsidP="0080168C">
            <w:pPr>
              <w:spacing w:before="60" w:after="60"/>
              <w:jc w:val="center"/>
              <w:rPr>
                <w:color w:val="000000"/>
                <w:sz w:val="14"/>
                <w:szCs w:val="14"/>
              </w:rPr>
            </w:pPr>
            <w:r w:rsidRPr="002844DF">
              <w:rPr>
                <w:color w:val="000000"/>
                <w:sz w:val="14"/>
                <w:szCs w:val="14"/>
              </w:rPr>
              <w:t>1 734 666 074,00</w:t>
            </w:r>
          </w:p>
        </w:tc>
        <w:tc>
          <w:tcPr>
            <w:tcW w:w="409" w:type="pct"/>
            <w:vAlign w:val="center"/>
          </w:tcPr>
          <w:p w14:paraId="72E0C85E" w14:textId="357A836F" w:rsidR="00100D8C" w:rsidRPr="00B87054" w:rsidRDefault="00A64D9A" w:rsidP="0080168C">
            <w:pPr>
              <w:spacing w:before="60" w:after="60"/>
              <w:jc w:val="center"/>
              <w:rPr>
                <w:color w:val="000000" w:themeColor="text1"/>
                <w:sz w:val="14"/>
                <w:szCs w:val="14"/>
              </w:rPr>
            </w:pPr>
            <w:r w:rsidRPr="002844DF">
              <w:rPr>
                <w:color w:val="000000" w:themeColor="text1"/>
                <w:sz w:val="14"/>
                <w:szCs w:val="14"/>
              </w:rPr>
              <w:t>84,9999998328%</w:t>
            </w:r>
          </w:p>
        </w:tc>
        <w:tc>
          <w:tcPr>
            <w:tcW w:w="223" w:type="pct"/>
            <w:vAlign w:val="center"/>
          </w:tcPr>
          <w:p w14:paraId="3473B177" w14:textId="77777777" w:rsidR="00100D8C" w:rsidRPr="00B87054" w:rsidRDefault="00100D8C" w:rsidP="0080168C">
            <w:pPr>
              <w:spacing w:before="60" w:after="60"/>
              <w:jc w:val="center"/>
              <w:rPr>
                <w:color w:val="000000"/>
                <w:sz w:val="14"/>
                <w:szCs w:val="14"/>
              </w:rPr>
            </w:pPr>
            <w:r w:rsidRPr="00B87054">
              <w:rPr>
                <w:color w:val="000000"/>
                <w:sz w:val="14"/>
                <w:szCs w:val="14"/>
              </w:rPr>
              <w:t>0</w:t>
            </w:r>
          </w:p>
        </w:tc>
        <w:tc>
          <w:tcPr>
            <w:tcW w:w="225" w:type="pct"/>
            <w:vAlign w:val="center"/>
          </w:tcPr>
          <w:p w14:paraId="556BEAAF" w14:textId="55997237" w:rsidR="00100D8C" w:rsidRPr="00B87054" w:rsidRDefault="00A64D9A" w:rsidP="0080168C">
            <w:pPr>
              <w:spacing w:before="60" w:after="60"/>
              <w:jc w:val="center"/>
              <w:rPr>
                <w:color w:val="000000"/>
                <w:sz w:val="14"/>
                <w:szCs w:val="14"/>
              </w:rPr>
            </w:pPr>
            <w:r w:rsidRPr="002844DF">
              <w:rPr>
                <w:color w:val="000000"/>
                <w:sz w:val="14"/>
                <w:szCs w:val="14"/>
              </w:rPr>
              <w:t>1 384 176 712</w:t>
            </w:r>
          </w:p>
        </w:tc>
        <w:tc>
          <w:tcPr>
            <w:tcW w:w="316" w:type="pct"/>
            <w:vAlign w:val="center"/>
          </w:tcPr>
          <w:p w14:paraId="28172E37" w14:textId="3BC91F1B" w:rsidR="00100D8C" w:rsidRPr="00B87054" w:rsidRDefault="00A64D9A" w:rsidP="00B4626F">
            <w:pPr>
              <w:spacing w:before="60" w:after="60"/>
              <w:jc w:val="center"/>
              <w:rPr>
                <w:color w:val="000000"/>
                <w:sz w:val="14"/>
                <w:szCs w:val="14"/>
              </w:rPr>
            </w:pPr>
            <w:r w:rsidRPr="002844DF">
              <w:rPr>
                <w:color w:val="000000"/>
                <w:sz w:val="14"/>
                <w:szCs w:val="14"/>
              </w:rPr>
              <w:t>244 266 48</w:t>
            </w:r>
            <w:r w:rsidR="00B4626F">
              <w:rPr>
                <w:color w:val="000000"/>
                <w:sz w:val="14"/>
                <w:szCs w:val="14"/>
                <w:lang w:val="en-US"/>
              </w:rPr>
              <w:t>1</w:t>
            </w:r>
          </w:p>
        </w:tc>
        <w:tc>
          <w:tcPr>
            <w:tcW w:w="317" w:type="pct"/>
            <w:vAlign w:val="center"/>
          </w:tcPr>
          <w:p w14:paraId="1C54CA60" w14:textId="77777777" w:rsidR="00100D8C" w:rsidRPr="00B87054" w:rsidRDefault="00100D8C" w:rsidP="0080168C">
            <w:pPr>
              <w:spacing w:before="60" w:after="60"/>
              <w:jc w:val="center"/>
              <w:rPr>
                <w:color w:val="000000"/>
                <w:sz w:val="14"/>
                <w:szCs w:val="14"/>
              </w:rPr>
            </w:pPr>
            <w:r w:rsidRPr="00B87054">
              <w:rPr>
                <w:color w:val="000000"/>
                <w:sz w:val="14"/>
                <w:szCs w:val="14"/>
              </w:rPr>
              <w:t>90 289 448</w:t>
            </w:r>
          </w:p>
        </w:tc>
        <w:tc>
          <w:tcPr>
            <w:tcW w:w="316" w:type="pct"/>
            <w:vAlign w:val="center"/>
          </w:tcPr>
          <w:p w14:paraId="7BE488E8" w14:textId="24172485" w:rsidR="00100D8C" w:rsidRPr="00B87054" w:rsidRDefault="00100D8C" w:rsidP="00B4626F">
            <w:pPr>
              <w:spacing w:before="60" w:after="60"/>
              <w:jc w:val="center"/>
              <w:rPr>
                <w:color w:val="000000"/>
                <w:sz w:val="14"/>
                <w:szCs w:val="14"/>
              </w:rPr>
            </w:pPr>
            <w:r w:rsidRPr="00B87054">
              <w:rPr>
                <w:color w:val="000000"/>
                <w:sz w:val="14"/>
                <w:szCs w:val="14"/>
              </w:rPr>
              <w:t>15 933 43</w:t>
            </w:r>
            <w:r w:rsidR="00B4626F">
              <w:rPr>
                <w:color w:val="000000"/>
                <w:sz w:val="14"/>
                <w:szCs w:val="14"/>
                <w:lang w:val="en-US"/>
              </w:rPr>
              <w:t>3</w:t>
            </w:r>
          </w:p>
        </w:tc>
        <w:tc>
          <w:tcPr>
            <w:tcW w:w="223" w:type="pct"/>
            <w:vAlign w:val="center"/>
          </w:tcPr>
          <w:p w14:paraId="096529CA" w14:textId="77777777" w:rsidR="00100D8C" w:rsidRPr="00B87054" w:rsidRDefault="00100D8C" w:rsidP="0080168C">
            <w:pPr>
              <w:spacing w:before="60" w:after="60"/>
              <w:jc w:val="center"/>
              <w:rPr>
                <w:color w:val="000000"/>
                <w:sz w:val="14"/>
                <w:szCs w:val="14"/>
              </w:rPr>
            </w:pPr>
          </w:p>
        </w:tc>
      </w:tr>
    </w:tbl>
    <w:p w14:paraId="02BC020B" w14:textId="77777777" w:rsidR="00AD4AED" w:rsidRPr="00B87054" w:rsidRDefault="00AD4AED" w:rsidP="00F03C1E">
      <w:pPr>
        <w:spacing w:after="0"/>
        <w:rPr>
          <w:sz w:val="20"/>
        </w:rPr>
      </w:pPr>
      <w:r w:rsidRPr="00B87054">
        <w:rPr>
          <w:sz w:val="20"/>
        </w:rPr>
        <w:lastRenderedPageBreak/>
        <w:t>(1)   Попълва се само когато приоритетните оси са изразени в общи разходи.</w:t>
      </w:r>
    </w:p>
    <w:p w14:paraId="01A71C9E" w14:textId="77777777" w:rsidR="0080168C" w:rsidRPr="00B87054" w:rsidRDefault="00AD4AED" w:rsidP="00F03C1E">
      <w:pPr>
        <w:spacing w:after="0"/>
        <w:rPr>
          <w:sz w:val="20"/>
        </w:rPr>
      </w:pPr>
      <w:r w:rsidRPr="00B87054">
        <w:rPr>
          <w:sz w:val="20"/>
        </w:rPr>
        <w:t>(2)   В таблицата ставката на съфинансиране може да бъде закръглена към най-близкото цяло число. Точният процент, използван за възстановяване на плащания, е съотношението (f).</w:t>
      </w:r>
      <w:r w:rsidR="0080168C" w:rsidRPr="00B87054">
        <w:rPr>
          <w:sz w:val="20"/>
        </w:rPr>
        <w:br w:type="page"/>
      </w:r>
    </w:p>
    <w:p w14:paraId="03018ADC" w14:textId="77777777" w:rsidR="00AD4AED" w:rsidRPr="00B87054" w:rsidRDefault="00AD4AED" w:rsidP="00F03C1E">
      <w:pPr>
        <w:spacing w:after="0"/>
        <w:rPr>
          <w:sz w:val="20"/>
        </w:rPr>
      </w:pPr>
    </w:p>
    <w:p w14:paraId="6D38B989" w14:textId="77777777" w:rsidR="00AD4AED" w:rsidRPr="00B87054" w:rsidRDefault="00AD4AED">
      <w:r w:rsidRPr="00B87054">
        <w:rPr>
          <w:b/>
        </w:rPr>
        <w:t>Таблица 18</w:t>
      </w:r>
      <w:r w:rsidR="00351DDF" w:rsidRPr="00B87054">
        <w:rPr>
          <w:b/>
        </w:rPr>
        <w:t>б</w:t>
      </w:r>
      <w:r w:rsidRPr="00B87054">
        <w:rPr>
          <w:b/>
        </w:rPr>
        <w:t xml:space="preserve">: </w:t>
      </w:r>
      <w:r w:rsidRPr="00B87054">
        <w:tab/>
      </w:r>
      <w:r w:rsidRPr="00B87054">
        <w:rPr>
          <w:b/>
        </w:rPr>
        <w:t xml:space="preserve">Инициатива за младежка заетост – специално разпределени средства </w:t>
      </w:r>
      <w:r w:rsidRPr="00B87054">
        <w:noBreakHyphen/>
      </w:r>
      <w:r w:rsidRPr="00B87054">
        <w:rPr>
          <w:b/>
        </w:rPr>
        <w:t xml:space="preserve"> ЕСФ и ИМЗ</w:t>
      </w:r>
      <w:r w:rsidRPr="00B87054">
        <w:rPr>
          <w:rStyle w:val="FootnoteReference"/>
          <w:b/>
        </w:rPr>
        <w:footnoteReference w:id="93"/>
      </w:r>
      <w:r w:rsidRPr="00B87054">
        <w:rPr>
          <w:b/>
        </w:rPr>
        <w:t xml:space="preserve"> (когато е целесъобразно)</w:t>
      </w:r>
    </w:p>
    <w:tbl>
      <w:tblPr>
        <w:tblW w:w="14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
        <w:gridCol w:w="1111"/>
        <w:gridCol w:w="1111"/>
        <w:gridCol w:w="1637"/>
        <w:gridCol w:w="993"/>
        <w:gridCol w:w="992"/>
        <w:gridCol w:w="1236"/>
        <w:gridCol w:w="1248"/>
        <w:gridCol w:w="1485"/>
        <w:gridCol w:w="1984"/>
        <w:gridCol w:w="1986"/>
      </w:tblGrid>
      <w:tr w:rsidR="00AD4AED" w:rsidRPr="00B87054" w14:paraId="3BC52031" w14:textId="77777777" w:rsidTr="00C959D6">
        <w:trPr>
          <w:trHeight w:val="695"/>
          <w:jc w:val="center"/>
        </w:trPr>
        <w:tc>
          <w:tcPr>
            <w:tcW w:w="339" w:type="dxa"/>
            <w:vMerge w:val="restart"/>
            <w:shd w:val="clear" w:color="auto" w:fill="auto"/>
          </w:tcPr>
          <w:p w14:paraId="34329C83" w14:textId="77777777" w:rsidR="00AD4AED" w:rsidRPr="00B87054" w:rsidRDefault="00AD4AED" w:rsidP="00F03C1E">
            <w:pPr>
              <w:rPr>
                <w:sz w:val="16"/>
                <w:szCs w:val="16"/>
              </w:rPr>
            </w:pPr>
          </w:p>
        </w:tc>
        <w:tc>
          <w:tcPr>
            <w:tcW w:w="1111" w:type="dxa"/>
            <w:vMerge w:val="restart"/>
            <w:shd w:val="clear" w:color="auto" w:fill="auto"/>
          </w:tcPr>
          <w:p w14:paraId="14AB252F" w14:textId="77777777" w:rsidR="00AD4AED" w:rsidRPr="00B87054" w:rsidRDefault="00AD4AED" w:rsidP="00F03C1E">
            <w:pPr>
              <w:rPr>
                <w:sz w:val="16"/>
                <w:szCs w:val="16"/>
              </w:rPr>
            </w:pPr>
            <w:r w:rsidRPr="00B87054">
              <w:rPr>
                <w:sz w:val="16"/>
              </w:rPr>
              <w:t>Фонд</w:t>
            </w:r>
            <w:r w:rsidRPr="00B87054">
              <w:rPr>
                <w:rStyle w:val="FootnoteReference"/>
                <w:sz w:val="16"/>
              </w:rPr>
              <w:footnoteReference w:id="94"/>
            </w:r>
          </w:p>
        </w:tc>
        <w:tc>
          <w:tcPr>
            <w:tcW w:w="1111" w:type="dxa"/>
            <w:vMerge w:val="restart"/>
            <w:shd w:val="clear" w:color="auto" w:fill="auto"/>
          </w:tcPr>
          <w:p w14:paraId="04BE3C84" w14:textId="77777777" w:rsidR="00AD4AED" w:rsidRPr="00B87054" w:rsidRDefault="00AD4AED" w:rsidP="00F03C1E">
            <w:pPr>
              <w:rPr>
                <w:sz w:val="16"/>
                <w:szCs w:val="16"/>
              </w:rPr>
            </w:pPr>
            <w:r w:rsidRPr="00B87054">
              <w:rPr>
                <w:sz w:val="16"/>
              </w:rPr>
              <w:t xml:space="preserve">Категория региони </w:t>
            </w:r>
          </w:p>
        </w:tc>
        <w:tc>
          <w:tcPr>
            <w:tcW w:w="1637" w:type="dxa"/>
            <w:vMerge w:val="restart"/>
            <w:shd w:val="clear" w:color="auto" w:fill="auto"/>
          </w:tcPr>
          <w:p w14:paraId="11244F86" w14:textId="77777777" w:rsidR="00AD4AED" w:rsidRPr="00B87054" w:rsidRDefault="00AD4AED" w:rsidP="00F03C1E">
            <w:pPr>
              <w:rPr>
                <w:sz w:val="16"/>
                <w:szCs w:val="16"/>
              </w:rPr>
            </w:pPr>
            <w:r w:rsidRPr="00B87054">
              <w:rPr>
                <w:sz w:val="16"/>
              </w:rPr>
              <w:t>Основа за изчисляване на подкрепата от Съюза</w:t>
            </w:r>
          </w:p>
          <w:p w14:paraId="390B8AAB" w14:textId="77777777" w:rsidR="00AD4AED" w:rsidRPr="00B87054" w:rsidRDefault="00AD4AED" w:rsidP="00F03C1E">
            <w:pPr>
              <w:rPr>
                <w:sz w:val="16"/>
                <w:szCs w:val="16"/>
              </w:rPr>
            </w:pPr>
            <w:r w:rsidRPr="00B87054">
              <w:rPr>
                <w:sz w:val="16"/>
              </w:rPr>
              <w:t>(общо допустими разходи или публични допустими разходи)</w:t>
            </w:r>
          </w:p>
        </w:tc>
        <w:tc>
          <w:tcPr>
            <w:tcW w:w="993" w:type="dxa"/>
            <w:vMerge w:val="restart"/>
            <w:shd w:val="clear" w:color="auto" w:fill="auto"/>
          </w:tcPr>
          <w:p w14:paraId="0AD38470" w14:textId="77777777" w:rsidR="00AD4AED" w:rsidRPr="00B87054" w:rsidRDefault="00AD4AED" w:rsidP="00F03C1E">
            <w:pPr>
              <w:rPr>
                <w:sz w:val="16"/>
                <w:szCs w:val="16"/>
              </w:rPr>
            </w:pPr>
            <w:r w:rsidRPr="00B87054">
              <w:rPr>
                <w:sz w:val="16"/>
              </w:rPr>
              <w:t>Подкрепа от Съюза (а)</w:t>
            </w:r>
          </w:p>
        </w:tc>
        <w:tc>
          <w:tcPr>
            <w:tcW w:w="992" w:type="dxa"/>
            <w:vMerge w:val="restart"/>
            <w:shd w:val="clear" w:color="auto" w:fill="auto"/>
          </w:tcPr>
          <w:p w14:paraId="6F8C66A5" w14:textId="77777777" w:rsidR="00AD4AED" w:rsidRPr="00B87054" w:rsidRDefault="00AD4AED" w:rsidP="00F03C1E">
            <w:pPr>
              <w:rPr>
                <w:sz w:val="16"/>
                <w:szCs w:val="16"/>
              </w:rPr>
            </w:pPr>
            <w:r w:rsidRPr="00B87054">
              <w:rPr>
                <w:sz w:val="16"/>
              </w:rPr>
              <w:t>Национално участие</w:t>
            </w:r>
          </w:p>
          <w:p w14:paraId="784ABD5A" w14:textId="77777777" w:rsidR="00AD4AED" w:rsidRPr="00B87054" w:rsidRDefault="00AD4AED" w:rsidP="00051DA3">
            <w:pPr>
              <w:rPr>
                <w:sz w:val="16"/>
                <w:szCs w:val="16"/>
              </w:rPr>
            </w:pPr>
            <w:r w:rsidRPr="00B87054">
              <w:rPr>
                <w:sz w:val="16"/>
              </w:rPr>
              <w:t>(b) = (c) + (d)</w:t>
            </w:r>
          </w:p>
        </w:tc>
        <w:tc>
          <w:tcPr>
            <w:tcW w:w="3969" w:type="dxa"/>
            <w:gridSpan w:val="3"/>
          </w:tcPr>
          <w:p w14:paraId="664F17CF" w14:textId="77777777" w:rsidR="00AD4AED" w:rsidRPr="00B87054" w:rsidRDefault="00AD4AED" w:rsidP="00051DA3">
            <w:pPr>
              <w:rPr>
                <w:sz w:val="16"/>
                <w:szCs w:val="16"/>
              </w:rPr>
            </w:pPr>
            <w:r w:rsidRPr="00B87054">
              <w:rPr>
                <w:sz w:val="20"/>
              </w:rPr>
              <w:t>Ориентировъчно разпределение на националното участие</w:t>
            </w:r>
          </w:p>
        </w:tc>
        <w:tc>
          <w:tcPr>
            <w:tcW w:w="1984" w:type="dxa"/>
            <w:vMerge w:val="restart"/>
            <w:shd w:val="clear" w:color="auto" w:fill="auto"/>
          </w:tcPr>
          <w:p w14:paraId="0351529E" w14:textId="77777777" w:rsidR="00AD4AED" w:rsidRPr="00B87054" w:rsidRDefault="00AD4AED" w:rsidP="00F03C1E">
            <w:pPr>
              <w:rPr>
                <w:sz w:val="16"/>
                <w:szCs w:val="16"/>
              </w:rPr>
            </w:pPr>
            <w:r w:rsidRPr="00B87054">
              <w:rPr>
                <w:sz w:val="16"/>
              </w:rPr>
              <w:t>Обща стойност на финансирането</w:t>
            </w:r>
          </w:p>
          <w:p w14:paraId="61DB38E2" w14:textId="77777777" w:rsidR="00AD4AED" w:rsidRPr="00B87054" w:rsidRDefault="00AD4AED" w:rsidP="00F03C1E">
            <w:pPr>
              <w:rPr>
                <w:sz w:val="16"/>
                <w:szCs w:val="16"/>
              </w:rPr>
            </w:pPr>
            <w:r w:rsidRPr="00B87054">
              <w:rPr>
                <w:sz w:val="16"/>
              </w:rPr>
              <w:t xml:space="preserve">(e) = (a) + (b) </w:t>
            </w:r>
          </w:p>
        </w:tc>
        <w:tc>
          <w:tcPr>
            <w:tcW w:w="1986" w:type="dxa"/>
            <w:vMerge w:val="restart"/>
            <w:shd w:val="clear" w:color="auto" w:fill="auto"/>
          </w:tcPr>
          <w:p w14:paraId="32222CDE" w14:textId="77777777" w:rsidR="00AD4AED" w:rsidRPr="00B87054" w:rsidRDefault="00AD4AED" w:rsidP="00F03C1E">
            <w:pPr>
              <w:rPr>
                <w:sz w:val="16"/>
                <w:szCs w:val="16"/>
              </w:rPr>
            </w:pPr>
            <w:r w:rsidRPr="00B87054">
              <w:rPr>
                <w:sz w:val="16"/>
              </w:rPr>
              <w:t>Процент на съфинансиране</w:t>
            </w:r>
          </w:p>
          <w:p w14:paraId="6420074E" w14:textId="77777777" w:rsidR="00AD4AED" w:rsidRPr="00B87054" w:rsidRDefault="00351DDF" w:rsidP="00F03C1E">
            <w:pPr>
              <w:rPr>
                <w:sz w:val="16"/>
                <w:szCs w:val="16"/>
              </w:rPr>
            </w:pPr>
            <w:r w:rsidRPr="00B87054">
              <w:rPr>
                <w:sz w:val="16"/>
                <w:szCs w:val="16"/>
              </w:rPr>
              <w:t>(f)  = (a)/(e)</w:t>
            </w:r>
            <w:r w:rsidRPr="00B87054">
              <w:t xml:space="preserve"> </w:t>
            </w:r>
            <w:r w:rsidRPr="00B87054">
              <w:rPr>
                <w:noProof/>
                <w:sz w:val="16"/>
                <w:szCs w:val="16"/>
                <w:u w:val="single"/>
              </w:rPr>
              <w:t xml:space="preserve"> (2)</w:t>
            </w:r>
          </w:p>
        </w:tc>
      </w:tr>
      <w:tr w:rsidR="00AD4AED" w:rsidRPr="00B87054" w14:paraId="5FDAC4DE" w14:textId="77777777" w:rsidTr="00C959D6">
        <w:trPr>
          <w:trHeight w:val="695"/>
          <w:jc w:val="center"/>
        </w:trPr>
        <w:tc>
          <w:tcPr>
            <w:tcW w:w="339" w:type="dxa"/>
            <w:vMerge/>
            <w:shd w:val="clear" w:color="auto" w:fill="auto"/>
          </w:tcPr>
          <w:p w14:paraId="1470BE03" w14:textId="77777777" w:rsidR="00AD4AED" w:rsidRPr="00B87054" w:rsidRDefault="00AD4AED" w:rsidP="00F03C1E">
            <w:pPr>
              <w:rPr>
                <w:sz w:val="16"/>
                <w:szCs w:val="16"/>
              </w:rPr>
            </w:pPr>
          </w:p>
        </w:tc>
        <w:tc>
          <w:tcPr>
            <w:tcW w:w="1111" w:type="dxa"/>
            <w:vMerge/>
            <w:shd w:val="clear" w:color="auto" w:fill="auto"/>
          </w:tcPr>
          <w:p w14:paraId="44363422" w14:textId="77777777" w:rsidR="00AD4AED" w:rsidRPr="00B87054" w:rsidRDefault="00AD4AED" w:rsidP="00F03C1E">
            <w:pPr>
              <w:rPr>
                <w:sz w:val="16"/>
                <w:szCs w:val="16"/>
              </w:rPr>
            </w:pPr>
          </w:p>
        </w:tc>
        <w:tc>
          <w:tcPr>
            <w:tcW w:w="1111" w:type="dxa"/>
            <w:vMerge/>
            <w:shd w:val="clear" w:color="auto" w:fill="auto"/>
          </w:tcPr>
          <w:p w14:paraId="6E7ADB48" w14:textId="77777777" w:rsidR="00AD4AED" w:rsidRPr="00B87054" w:rsidRDefault="00AD4AED" w:rsidP="00F03C1E">
            <w:pPr>
              <w:rPr>
                <w:sz w:val="16"/>
                <w:szCs w:val="16"/>
              </w:rPr>
            </w:pPr>
          </w:p>
        </w:tc>
        <w:tc>
          <w:tcPr>
            <w:tcW w:w="1637" w:type="dxa"/>
            <w:vMerge/>
            <w:shd w:val="clear" w:color="auto" w:fill="auto"/>
          </w:tcPr>
          <w:p w14:paraId="7A3B5EAD" w14:textId="77777777" w:rsidR="00AD4AED" w:rsidRPr="00B87054" w:rsidRDefault="00AD4AED" w:rsidP="00F03C1E">
            <w:pPr>
              <w:rPr>
                <w:sz w:val="16"/>
                <w:szCs w:val="16"/>
              </w:rPr>
            </w:pPr>
          </w:p>
        </w:tc>
        <w:tc>
          <w:tcPr>
            <w:tcW w:w="993" w:type="dxa"/>
            <w:vMerge/>
            <w:shd w:val="clear" w:color="auto" w:fill="auto"/>
          </w:tcPr>
          <w:p w14:paraId="52AC0710" w14:textId="77777777" w:rsidR="00AD4AED" w:rsidRPr="00B87054" w:rsidRDefault="00AD4AED" w:rsidP="00F03C1E">
            <w:pPr>
              <w:rPr>
                <w:sz w:val="16"/>
                <w:szCs w:val="16"/>
              </w:rPr>
            </w:pPr>
          </w:p>
        </w:tc>
        <w:tc>
          <w:tcPr>
            <w:tcW w:w="992" w:type="dxa"/>
            <w:vMerge/>
            <w:shd w:val="clear" w:color="auto" w:fill="auto"/>
          </w:tcPr>
          <w:p w14:paraId="2C97C02A" w14:textId="77777777" w:rsidR="00AD4AED" w:rsidRPr="00B87054" w:rsidRDefault="00AD4AED" w:rsidP="00F03C1E">
            <w:pPr>
              <w:rPr>
                <w:sz w:val="16"/>
                <w:szCs w:val="16"/>
              </w:rPr>
            </w:pPr>
          </w:p>
        </w:tc>
        <w:tc>
          <w:tcPr>
            <w:tcW w:w="1236" w:type="dxa"/>
          </w:tcPr>
          <w:p w14:paraId="54B3CC72" w14:textId="77777777" w:rsidR="00AD4AED" w:rsidRPr="00B87054" w:rsidRDefault="00AD4AED" w:rsidP="00F03C1E">
            <w:pPr>
              <w:rPr>
                <w:sz w:val="14"/>
                <w:szCs w:val="14"/>
              </w:rPr>
            </w:pPr>
            <w:r w:rsidRPr="00B87054">
              <w:rPr>
                <w:sz w:val="14"/>
              </w:rPr>
              <w:t>Национално публично финансиране</w:t>
            </w:r>
          </w:p>
          <w:p w14:paraId="10B70C4E" w14:textId="77777777" w:rsidR="00AD4AED" w:rsidRPr="00B87054" w:rsidRDefault="00AD4AED" w:rsidP="00051DA3">
            <w:pPr>
              <w:rPr>
                <w:sz w:val="16"/>
                <w:szCs w:val="16"/>
              </w:rPr>
            </w:pPr>
            <w:r w:rsidRPr="00B87054">
              <w:rPr>
                <w:sz w:val="14"/>
              </w:rPr>
              <w:t>(c)</w:t>
            </w:r>
          </w:p>
        </w:tc>
        <w:tc>
          <w:tcPr>
            <w:tcW w:w="2733" w:type="dxa"/>
            <w:gridSpan w:val="2"/>
          </w:tcPr>
          <w:p w14:paraId="595FCC79" w14:textId="77777777" w:rsidR="00AD4AED" w:rsidRPr="00B87054" w:rsidRDefault="00AD4AED" w:rsidP="00F03C1E">
            <w:pPr>
              <w:rPr>
                <w:sz w:val="14"/>
                <w:szCs w:val="14"/>
              </w:rPr>
            </w:pPr>
            <w:r w:rsidRPr="00B87054">
              <w:rPr>
                <w:sz w:val="14"/>
              </w:rPr>
              <w:t>Национално частно финансиране</w:t>
            </w:r>
          </w:p>
          <w:p w14:paraId="4B342A61" w14:textId="77777777" w:rsidR="00AD4AED" w:rsidRPr="00B87054" w:rsidRDefault="00AD4AED" w:rsidP="00F03C1E">
            <w:pPr>
              <w:rPr>
                <w:sz w:val="16"/>
                <w:szCs w:val="16"/>
              </w:rPr>
            </w:pPr>
            <w:r w:rsidRPr="00B87054">
              <w:rPr>
                <w:sz w:val="14"/>
              </w:rPr>
              <w:t>(d)</w:t>
            </w:r>
            <w:r w:rsidR="00442F4E" w:rsidRPr="00B87054">
              <w:rPr>
                <w:sz w:val="14"/>
                <w:szCs w:val="14"/>
              </w:rPr>
              <w:t xml:space="preserve"> (1)</w:t>
            </w:r>
          </w:p>
        </w:tc>
        <w:tc>
          <w:tcPr>
            <w:tcW w:w="1984" w:type="dxa"/>
            <w:vMerge/>
            <w:shd w:val="clear" w:color="auto" w:fill="auto"/>
          </w:tcPr>
          <w:p w14:paraId="2B4A9EB6" w14:textId="77777777" w:rsidR="00AD4AED" w:rsidRPr="00B87054" w:rsidRDefault="00AD4AED" w:rsidP="00F03C1E">
            <w:pPr>
              <w:rPr>
                <w:sz w:val="16"/>
                <w:szCs w:val="16"/>
              </w:rPr>
            </w:pPr>
          </w:p>
        </w:tc>
        <w:tc>
          <w:tcPr>
            <w:tcW w:w="1986" w:type="dxa"/>
            <w:vMerge/>
            <w:shd w:val="clear" w:color="auto" w:fill="auto"/>
          </w:tcPr>
          <w:p w14:paraId="68B76CEE" w14:textId="77777777" w:rsidR="00AD4AED" w:rsidRPr="00B87054" w:rsidRDefault="00AD4AED" w:rsidP="00F03C1E">
            <w:pPr>
              <w:rPr>
                <w:sz w:val="16"/>
                <w:szCs w:val="16"/>
              </w:rPr>
            </w:pPr>
          </w:p>
        </w:tc>
      </w:tr>
      <w:tr w:rsidR="00AD4AED" w:rsidRPr="00B87054" w14:paraId="3B6433BE" w14:textId="77777777" w:rsidTr="00C959D6">
        <w:trPr>
          <w:jc w:val="center"/>
        </w:trPr>
        <w:tc>
          <w:tcPr>
            <w:tcW w:w="339" w:type="dxa"/>
            <w:shd w:val="clear" w:color="auto" w:fill="auto"/>
          </w:tcPr>
          <w:p w14:paraId="66BF73C1" w14:textId="77777777" w:rsidR="00AD4AED" w:rsidRPr="00B87054" w:rsidRDefault="00AD4AED" w:rsidP="00F03C1E">
            <w:pPr>
              <w:rPr>
                <w:sz w:val="16"/>
                <w:szCs w:val="16"/>
              </w:rPr>
            </w:pPr>
          </w:p>
        </w:tc>
        <w:tc>
          <w:tcPr>
            <w:tcW w:w="1111" w:type="dxa"/>
            <w:shd w:val="clear" w:color="auto" w:fill="auto"/>
          </w:tcPr>
          <w:p w14:paraId="59C89DA9" w14:textId="77777777" w:rsidR="00AD4AED" w:rsidRPr="00B87054" w:rsidRDefault="00AD4AED" w:rsidP="00F03C1E">
            <w:pPr>
              <w:rPr>
                <w:i/>
                <w:color w:val="8DB3E2"/>
                <w:sz w:val="18"/>
                <w:szCs w:val="18"/>
              </w:rPr>
            </w:pPr>
            <w:r w:rsidRPr="00B87054">
              <w:rPr>
                <w:i/>
                <w:color w:val="8DB3E2"/>
                <w:sz w:val="18"/>
              </w:rPr>
              <w:t xml:space="preserve">&lt;3.2.B.1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1111" w:type="dxa"/>
            <w:shd w:val="clear" w:color="auto" w:fill="auto"/>
          </w:tcPr>
          <w:p w14:paraId="0055417A" w14:textId="77777777" w:rsidR="00AD4AED" w:rsidRPr="00B87054" w:rsidRDefault="00AD4AED" w:rsidP="00F03C1E">
            <w:pPr>
              <w:rPr>
                <w:i/>
                <w:color w:val="8DB3E2"/>
                <w:sz w:val="18"/>
                <w:szCs w:val="18"/>
              </w:rPr>
            </w:pPr>
            <w:r w:rsidRPr="00B87054">
              <w:rPr>
                <w:i/>
                <w:color w:val="8DB3E2"/>
                <w:sz w:val="18"/>
              </w:rPr>
              <w:t xml:space="preserve">&lt;3.2.B.2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1637" w:type="dxa"/>
            <w:shd w:val="clear" w:color="auto" w:fill="auto"/>
          </w:tcPr>
          <w:p w14:paraId="61BD9A11" w14:textId="77777777" w:rsidR="00AD4AED" w:rsidRPr="00B87054" w:rsidRDefault="00AD4AED" w:rsidP="00F03C1E">
            <w:pPr>
              <w:rPr>
                <w:i/>
                <w:color w:val="8DB3E2"/>
                <w:sz w:val="18"/>
                <w:szCs w:val="18"/>
              </w:rPr>
            </w:pPr>
            <w:r w:rsidRPr="00B87054">
              <w:rPr>
                <w:i/>
                <w:color w:val="8DB3E2"/>
                <w:sz w:val="18"/>
              </w:rPr>
              <w:t xml:space="preserve">&lt;3.2.B.3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993" w:type="dxa"/>
            <w:shd w:val="clear" w:color="auto" w:fill="auto"/>
          </w:tcPr>
          <w:p w14:paraId="41CC7996" w14:textId="77777777" w:rsidR="00AD4AED" w:rsidRPr="00B87054" w:rsidRDefault="00AD4AED" w:rsidP="00F03C1E">
            <w:pPr>
              <w:rPr>
                <w:i/>
                <w:color w:val="548DD4"/>
                <w:sz w:val="16"/>
                <w:szCs w:val="16"/>
              </w:rPr>
            </w:pPr>
            <w:r w:rsidRPr="00B87054">
              <w:rPr>
                <w:i/>
                <w:color w:val="548DD4"/>
                <w:sz w:val="16"/>
              </w:rPr>
              <w:t xml:space="preserve">&lt;3.2.B.1 </w:t>
            </w:r>
            <w:proofErr w:type="spellStart"/>
            <w:r w:rsidRPr="00B87054">
              <w:rPr>
                <w:i/>
                <w:color w:val="548DD4"/>
                <w:sz w:val="16"/>
              </w:rPr>
              <w:t>type</w:t>
            </w:r>
            <w:proofErr w:type="spellEnd"/>
            <w:r w:rsidRPr="00B87054">
              <w:rPr>
                <w:i/>
                <w:color w:val="548DD4"/>
                <w:sz w:val="16"/>
              </w:rPr>
              <w:t xml:space="preserve">="N" </w:t>
            </w:r>
            <w:proofErr w:type="spellStart"/>
            <w:r w:rsidRPr="00B87054">
              <w:rPr>
                <w:i/>
                <w:color w:val="548DD4"/>
                <w:sz w:val="16"/>
              </w:rPr>
              <w:t>input</w:t>
            </w:r>
            <w:proofErr w:type="spellEnd"/>
            <w:r w:rsidRPr="00B87054">
              <w:rPr>
                <w:i/>
                <w:color w:val="548DD4"/>
                <w:sz w:val="16"/>
              </w:rPr>
              <w:t>="M"&gt;</w:t>
            </w:r>
          </w:p>
        </w:tc>
        <w:tc>
          <w:tcPr>
            <w:tcW w:w="992" w:type="dxa"/>
            <w:shd w:val="clear" w:color="auto" w:fill="auto"/>
          </w:tcPr>
          <w:p w14:paraId="5C613792" w14:textId="77777777" w:rsidR="00AD4AED" w:rsidRPr="00B87054" w:rsidRDefault="00AD4AED" w:rsidP="00F03C1E">
            <w:pPr>
              <w:rPr>
                <w:i/>
                <w:color w:val="548DD4"/>
                <w:sz w:val="16"/>
                <w:szCs w:val="16"/>
              </w:rPr>
            </w:pPr>
            <w:r w:rsidRPr="00B87054">
              <w:rPr>
                <w:i/>
                <w:color w:val="548DD4"/>
                <w:sz w:val="16"/>
              </w:rPr>
              <w:t xml:space="preserve">&lt;3.2.B.4 </w:t>
            </w:r>
            <w:proofErr w:type="spellStart"/>
            <w:r w:rsidRPr="00B87054">
              <w:rPr>
                <w:i/>
                <w:color w:val="548DD4"/>
                <w:sz w:val="16"/>
              </w:rPr>
              <w:t>type</w:t>
            </w:r>
            <w:proofErr w:type="spellEnd"/>
            <w:r w:rsidRPr="00B87054">
              <w:rPr>
                <w:i/>
                <w:color w:val="548DD4"/>
                <w:sz w:val="16"/>
              </w:rPr>
              <w:t xml:space="preserve">="N" </w:t>
            </w:r>
            <w:proofErr w:type="spellStart"/>
            <w:r w:rsidRPr="00B87054">
              <w:rPr>
                <w:i/>
                <w:color w:val="548DD4"/>
                <w:sz w:val="16"/>
              </w:rPr>
              <w:t>input</w:t>
            </w:r>
            <w:proofErr w:type="spellEnd"/>
            <w:r w:rsidRPr="00B87054">
              <w:rPr>
                <w:i/>
                <w:color w:val="548DD4"/>
                <w:sz w:val="16"/>
              </w:rPr>
              <w:t>="G"&gt;</w:t>
            </w:r>
          </w:p>
        </w:tc>
        <w:tc>
          <w:tcPr>
            <w:tcW w:w="1236" w:type="dxa"/>
          </w:tcPr>
          <w:p w14:paraId="189DD234" w14:textId="77777777" w:rsidR="00AD4AED" w:rsidRPr="00B87054" w:rsidRDefault="00AD4AED" w:rsidP="00F03C1E">
            <w:pPr>
              <w:rPr>
                <w:i/>
                <w:color w:val="548DD4"/>
                <w:sz w:val="16"/>
                <w:szCs w:val="16"/>
              </w:rPr>
            </w:pPr>
            <w:r w:rsidRPr="00B87054">
              <w:rPr>
                <w:i/>
                <w:color w:val="548DD4"/>
                <w:sz w:val="16"/>
              </w:rPr>
              <w:t xml:space="preserve">&lt;3.2.B.5 </w:t>
            </w:r>
            <w:proofErr w:type="spellStart"/>
            <w:r w:rsidRPr="00B87054">
              <w:rPr>
                <w:i/>
                <w:color w:val="548DD4"/>
                <w:sz w:val="16"/>
              </w:rPr>
              <w:t>type</w:t>
            </w:r>
            <w:proofErr w:type="spellEnd"/>
            <w:r w:rsidRPr="00B87054">
              <w:rPr>
                <w:i/>
                <w:color w:val="548DD4"/>
                <w:sz w:val="16"/>
              </w:rPr>
              <w:t xml:space="preserve">="N" </w:t>
            </w:r>
            <w:proofErr w:type="spellStart"/>
            <w:r w:rsidRPr="00B87054">
              <w:rPr>
                <w:i/>
                <w:color w:val="548DD4"/>
                <w:sz w:val="16"/>
              </w:rPr>
              <w:t>input</w:t>
            </w:r>
            <w:proofErr w:type="spellEnd"/>
            <w:r w:rsidRPr="00B87054">
              <w:rPr>
                <w:i/>
                <w:color w:val="548DD4"/>
                <w:sz w:val="16"/>
              </w:rPr>
              <w:t>="M"&gt;</w:t>
            </w:r>
          </w:p>
        </w:tc>
        <w:tc>
          <w:tcPr>
            <w:tcW w:w="2733" w:type="dxa"/>
            <w:gridSpan w:val="2"/>
          </w:tcPr>
          <w:p w14:paraId="7995D986" w14:textId="77777777" w:rsidR="00AD4AED" w:rsidRPr="00B87054" w:rsidRDefault="00AD4AED" w:rsidP="00F03C1E">
            <w:pPr>
              <w:rPr>
                <w:i/>
                <w:color w:val="548DD4"/>
                <w:sz w:val="16"/>
                <w:szCs w:val="16"/>
              </w:rPr>
            </w:pPr>
            <w:r w:rsidRPr="00B87054">
              <w:rPr>
                <w:i/>
                <w:color w:val="548DD4"/>
                <w:sz w:val="16"/>
              </w:rPr>
              <w:t xml:space="preserve">&lt;3.2.B.6 </w:t>
            </w:r>
            <w:proofErr w:type="spellStart"/>
            <w:r w:rsidRPr="00B87054">
              <w:rPr>
                <w:i/>
                <w:color w:val="548DD4"/>
                <w:sz w:val="16"/>
              </w:rPr>
              <w:t>type</w:t>
            </w:r>
            <w:proofErr w:type="spellEnd"/>
            <w:r w:rsidRPr="00B87054">
              <w:rPr>
                <w:i/>
                <w:color w:val="548DD4"/>
                <w:sz w:val="16"/>
              </w:rPr>
              <w:t xml:space="preserve">="N" </w:t>
            </w:r>
            <w:proofErr w:type="spellStart"/>
            <w:r w:rsidRPr="00B87054">
              <w:rPr>
                <w:i/>
                <w:color w:val="548DD4"/>
                <w:sz w:val="16"/>
              </w:rPr>
              <w:t>input</w:t>
            </w:r>
            <w:proofErr w:type="spellEnd"/>
            <w:r w:rsidRPr="00B87054">
              <w:rPr>
                <w:i/>
                <w:color w:val="548DD4"/>
                <w:sz w:val="16"/>
              </w:rPr>
              <w:t>="M"&gt;</w:t>
            </w:r>
          </w:p>
        </w:tc>
        <w:tc>
          <w:tcPr>
            <w:tcW w:w="1984" w:type="dxa"/>
            <w:shd w:val="clear" w:color="auto" w:fill="auto"/>
          </w:tcPr>
          <w:p w14:paraId="04C6D235" w14:textId="77777777" w:rsidR="00AD4AED" w:rsidRPr="00B87054" w:rsidRDefault="00AD4AED" w:rsidP="00F03C1E">
            <w:pPr>
              <w:rPr>
                <w:i/>
                <w:color w:val="548DD4"/>
                <w:sz w:val="16"/>
                <w:szCs w:val="16"/>
              </w:rPr>
            </w:pPr>
            <w:r w:rsidRPr="00B87054">
              <w:rPr>
                <w:i/>
                <w:color w:val="548DD4"/>
                <w:sz w:val="16"/>
              </w:rPr>
              <w:t xml:space="preserve">&lt;3.2.B.7 </w:t>
            </w:r>
            <w:proofErr w:type="spellStart"/>
            <w:r w:rsidRPr="00B87054">
              <w:rPr>
                <w:i/>
                <w:color w:val="548DD4"/>
                <w:sz w:val="16"/>
              </w:rPr>
              <w:t>type</w:t>
            </w:r>
            <w:proofErr w:type="spellEnd"/>
            <w:r w:rsidRPr="00B87054">
              <w:rPr>
                <w:i/>
                <w:color w:val="548DD4"/>
                <w:sz w:val="16"/>
              </w:rPr>
              <w:t xml:space="preserve">="N" </w:t>
            </w:r>
            <w:proofErr w:type="spellStart"/>
            <w:r w:rsidRPr="00B87054">
              <w:rPr>
                <w:i/>
                <w:color w:val="548DD4"/>
                <w:sz w:val="16"/>
              </w:rPr>
              <w:t>input</w:t>
            </w:r>
            <w:proofErr w:type="spellEnd"/>
            <w:r w:rsidRPr="00B87054">
              <w:rPr>
                <w:i/>
                <w:color w:val="548DD4"/>
                <w:sz w:val="16"/>
              </w:rPr>
              <w:t>="G"&gt;</w:t>
            </w:r>
          </w:p>
        </w:tc>
        <w:tc>
          <w:tcPr>
            <w:tcW w:w="1986" w:type="dxa"/>
            <w:shd w:val="clear" w:color="auto" w:fill="auto"/>
          </w:tcPr>
          <w:p w14:paraId="5A7AFDB7" w14:textId="77777777" w:rsidR="00AD4AED" w:rsidRPr="00B87054" w:rsidRDefault="00AD4AED" w:rsidP="00F03C1E">
            <w:pPr>
              <w:rPr>
                <w:i/>
                <w:color w:val="548DD4"/>
                <w:sz w:val="16"/>
                <w:szCs w:val="16"/>
              </w:rPr>
            </w:pPr>
            <w:r w:rsidRPr="00B87054">
              <w:rPr>
                <w:i/>
                <w:color w:val="548DD4"/>
                <w:sz w:val="16"/>
              </w:rPr>
              <w:t xml:space="preserve">&lt;3.2.B.8 </w:t>
            </w:r>
            <w:proofErr w:type="spellStart"/>
            <w:r w:rsidRPr="00B87054">
              <w:rPr>
                <w:i/>
                <w:color w:val="548DD4"/>
                <w:sz w:val="16"/>
              </w:rPr>
              <w:t>type</w:t>
            </w:r>
            <w:proofErr w:type="spellEnd"/>
            <w:r w:rsidRPr="00B87054">
              <w:rPr>
                <w:i/>
                <w:color w:val="548DD4"/>
                <w:sz w:val="16"/>
              </w:rPr>
              <w:t xml:space="preserve">="P" </w:t>
            </w:r>
            <w:proofErr w:type="spellStart"/>
            <w:r w:rsidRPr="00B87054">
              <w:rPr>
                <w:i/>
                <w:color w:val="548DD4"/>
                <w:sz w:val="16"/>
              </w:rPr>
              <w:t>input</w:t>
            </w:r>
            <w:proofErr w:type="spellEnd"/>
            <w:r w:rsidRPr="00B87054">
              <w:rPr>
                <w:i/>
                <w:color w:val="548DD4"/>
                <w:sz w:val="16"/>
              </w:rPr>
              <w:t>="G"&gt;</w:t>
            </w:r>
          </w:p>
        </w:tc>
      </w:tr>
      <w:tr w:rsidR="00AD4AED" w:rsidRPr="00B87054" w14:paraId="3B981DEC" w14:textId="77777777" w:rsidTr="00C959D6">
        <w:trPr>
          <w:trHeight w:val="603"/>
          <w:jc w:val="center"/>
        </w:trPr>
        <w:tc>
          <w:tcPr>
            <w:tcW w:w="339" w:type="dxa"/>
            <w:shd w:val="clear" w:color="auto" w:fill="auto"/>
          </w:tcPr>
          <w:p w14:paraId="0E21C6D6" w14:textId="77777777" w:rsidR="00AD4AED" w:rsidRPr="00B87054" w:rsidRDefault="00AD4AED" w:rsidP="005B036B">
            <w:pPr>
              <w:rPr>
                <w:sz w:val="16"/>
                <w:szCs w:val="16"/>
              </w:rPr>
            </w:pPr>
            <w:r w:rsidRPr="00B87054">
              <w:rPr>
                <w:sz w:val="16"/>
              </w:rPr>
              <w:t>1</w:t>
            </w:r>
          </w:p>
        </w:tc>
        <w:tc>
          <w:tcPr>
            <w:tcW w:w="1111" w:type="dxa"/>
            <w:shd w:val="clear" w:color="auto" w:fill="auto"/>
          </w:tcPr>
          <w:p w14:paraId="40D5A5CE" w14:textId="77777777" w:rsidR="00AD4AED" w:rsidRPr="00B87054" w:rsidRDefault="00DA5E8A" w:rsidP="00F03C1E">
            <w:pPr>
              <w:rPr>
                <w:sz w:val="16"/>
                <w:szCs w:val="16"/>
              </w:rPr>
            </w:pPr>
            <w:r w:rsidRPr="00B87054">
              <w:rPr>
                <w:sz w:val="16"/>
              </w:rPr>
              <w:t>Специално разпределени средства за ИМЗ</w:t>
            </w:r>
          </w:p>
        </w:tc>
        <w:tc>
          <w:tcPr>
            <w:tcW w:w="1111" w:type="dxa"/>
            <w:shd w:val="clear" w:color="auto" w:fill="auto"/>
          </w:tcPr>
          <w:p w14:paraId="5F46B42A" w14:textId="77777777" w:rsidR="00AD4AED" w:rsidRPr="00B87054" w:rsidRDefault="00AD4AED" w:rsidP="00F03C1E">
            <w:pPr>
              <w:rPr>
                <w:sz w:val="16"/>
                <w:szCs w:val="16"/>
              </w:rPr>
            </w:pPr>
            <w:r w:rsidRPr="00B87054">
              <w:rPr>
                <w:sz w:val="16"/>
              </w:rPr>
              <w:t>не се прилага</w:t>
            </w:r>
          </w:p>
        </w:tc>
        <w:tc>
          <w:tcPr>
            <w:tcW w:w="1637" w:type="dxa"/>
            <w:shd w:val="clear" w:color="auto" w:fill="auto"/>
          </w:tcPr>
          <w:p w14:paraId="367A916A" w14:textId="77777777" w:rsidR="00AD4AED" w:rsidRPr="00B87054" w:rsidRDefault="00AD4AED" w:rsidP="00F03C1E">
            <w:pPr>
              <w:rPr>
                <w:sz w:val="16"/>
                <w:szCs w:val="16"/>
              </w:rPr>
            </w:pPr>
          </w:p>
        </w:tc>
        <w:tc>
          <w:tcPr>
            <w:tcW w:w="993" w:type="dxa"/>
            <w:shd w:val="clear" w:color="auto" w:fill="auto"/>
          </w:tcPr>
          <w:p w14:paraId="17296767" w14:textId="77777777" w:rsidR="00AD4AED" w:rsidRPr="00B87054" w:rsidRDefault="00AD4AED" w:rsidP="00F03C1E">
            <w:pPr>
              <w:rPr>
                <w:sz w:val="16"/>
                <w:szCs w:val="16"/>
              </w:rPr>
            </w:pPr>
          </w:p>
        </w:tc>
        <w:tc>
          <w:tcPr>
            <w:tcW w:w="992" w:type="dxa"/>
            <w:shd w:val="clear" w:color="auto" w:fill="auto"/>
          </w:tcPr>
          <w:p w14:paraId="2A70905E" w14:textId="77777777" w:rsidR="00AD4AED" w:rsidRPr="00B87054" w:rsidRDefault="00AD4AED" w:rsidP="00F03C1E">
            <w:pPr>
              <w:rPr>
                <w:sz w:val="16"/>
                <w:szCs w:val="16"/>
              </w:rPr>
            </w:pPr>
            <w:r w:rsidRPr="00B87054">
              <w:rPr>
                <w:sz w:val="16"/>
              </w:rPr>
              <w:t>0</w:t>
            </w:r>
          </w:p>
        </w:tc>
        <w:tc>
          <w:tcPr>
            <w:tcW w:w="1236" w:type="dxa"/>
          </w:tcPr>
          <w:p w14:paraId="3B5F3799" w14:textId="77777777" w:rsidR="00AD4AED" w:rsidRPr="00B87054" w:rsidRDefault="00AD4AED" w:rsidP="00F03C1E">
            <w:pPr>
              <w:rPr>
                <w:sz w:val="16"/>
                <w:szCs w:val="16"/>
              </w:rPr>
            </w:pPr>
          </w:p>
        </w:tc>
        <w:tc>
          <w:tcPr>
            <w:tcW w:w="2733" w:type="dxa"/>
            <w:gridSpan w:val="2"/>
          </w:tcPr>
          <w:p w14:paraId="4EE4AD11" w14:textId="77777777" w:rsidR="00AD4AED" w:rsidRPr="00B87054" w:rsidRDefault="00AD4AED" w:rsidP="00F03C1E">
            <w:pPr>
              <w:rPr>
                <w:sz w:val="16"/>
                <w:szCs w:val="16"/>
              </w:rPr>
            </w:pPr>
          </w:p>
        </w:tc>
        <w:tc>
          <w:tcPr>
            <w:tcW w:w="1984" w:type="dxa"/>
            <w:shd w:val="clear" w:color="auto" w:fill="auto"/>
          </w:tcPr>
          <w:p w14:paraId="35D03FC4" w14:textId="77777777" w:rsidR="00AD4AED" w:rsidRPr="00B87054" w:rsidRDefault="00AD4AED" w:rsidP="00F03C1E">
            <w:pPr>
              <w:rPr>
                <w:sz w:val="16"/>
                <w:szCs w:val="16"/>
              </w:rPr>
            </w:pPr>
          </w:p>
        </w:tc>
        <w:tc>
          <w:tcPr>
            <w:tcW w:w="1986" w:type="dxa"/>
            <w:shd w:val="clear" w:color="auto" w:fill="auto"/>
          </w:tcPr>
          <w:p w14:paraId="112B0CD6" w14:textId="77777777" w:rsidR="00AD4AED" w:rsidRPr="00B87054" w:rsidRDefault="00AD4AED" w:rsidP="00F03C1E">
            <w:pPr>
              <w:rPr>
                <w:sz w:val="16"/>
                <w:szCs w:val="16"/>
              </w:rPr>
            </w:pPr>
            <w:r w:rsidRPr="00B87054">
              <w:rPr>
                <w:sz w:val="16"/>
              </w:rPr>
              <w:t>100 %</w:t>
            </w:r>
          </w:p>
        </w:tc>
      </w:tr>
      <w:tr w:rsidR="00AD4AED" w:rsidRPr="00B87054" w14:paraId="57B64E7C" w14:textId="77777777" w:rsidTr="00C959D6">
        <w:trPr>
          <w:trHeight w:val="603"/>
          <w:jc w:val="center"/>
        </w:trPr>
        <w:tc>
          <w:tcPr>
            <w:tcW w:w="339" w:type="dxa"/>
            <w:shd w:val="clear" w:color="auto" w:fill="auto"/>
          </w:tcPr>
          <w:p w14:paraId="55C0B8B4" w14:textId="77777777" w:rsidR="00AD4AED" w:rsidRPr="00B87054" w:rsidRDefault="00AD4AED" w:rsidP="005B036B">
            <w:pPr>
              <w:rPr>
                <w:sz w:val="16"/>
                <w:szCs w:val="16"/>
              </w:rPr>
            </w:pPr>
            <w:r w:rsidRPr="00B87054">
              <w:rPr>
                <w:sz w:val="16"/>
              </w:rPr>
              <w:t>2</w:t>
            </w:r>
          </w:p>
        </w:tc>
        <w:tc>
          <w:tcPr>
            <w:tcW w:w="1111" w:type="dxa"/>
            <w:tcBorders>
              <w:bottom w:val="single" w:sz="4" w:space="0" w:color="auto"/>
            </w:tcBorders>
            <w:shd w:val="clear" w:color="auto" w:fill="auto"/>
          </w:tcPr>
          <w:p w14:paraId="5D7AC6A7" w14:textId="77777777" w:rsidR="00AD4AED" w:rsidRPr="00B87054" w:rsidRDefault="00AD4AED" w:rsidP="00F03C1E">
            <w:pPr>
              <w:rPr>
                <w:sz w:val="16"/>
                <w:szCs w:val="16"/>
              </w:rPr>
            </w:pPr>
            <w:r w:rsidRPr="00B87054">
              <w:rPr>
                <w:sz w:val="16"/>
              </w:rPr>
              <w:t xml:space="preserve">Съответна подкрепа от ЕСФ  </w:t>
            </w:r>
          </w:p>
        </w:tc>
        <w:tc>
          <w:tcPr>
            <w:tcW w:w="1111" w:type="dxa"/>
            <w:tcBorders>
              <w:bottom w:val="single" w:sz="4" w:space="0" w:color="auto"/>
            </w:tcBorders>
            <w:shd w:val="clear" w:color="auto" w:fill="auto"/>
          </w:tcPr>
          <w:p w14:paraId="4A23D8C6" w14:textId="77777777" w:rsidR="00AD4AED" w:rsidRPr="00B87054" w:rsidRDefault="00AD4AED" w:rsidP="00F03C1E">
            <w:pPr>
              <w:rPr>
                <w:sz w:val="16"/>
                <w:szCs w:val="16"/>
              </w:rPr>
            </w:pPr>
            <w:r w:rsidRPr="00B87054">
              <w:rPr>
                <w:sz w:val="16"/>
              </w:rPr>
              <w:t>по-слабо развити региони</w:t>
            </w:r>
          </w:p>
        </w:tc>
        <w:tc>
          <w:tcPr>
            <w:tcW w:w="1637" w:type="dxa"/>
            <w:tcBorders>
              <w:bottom w:val="single" w:sz="4" w:space="0" w:color="auto"/>
            </w:tcBorders>
            <w:shd w:val="clear" w:color="auto" w:fill="auto"/>
          </w:tcPr>
          <w:p w14:paraId="5C3FF12E" w14:textId="77777777" w:rsidR="00AD4AED" w:rsidRPr="00B87054" w:rsidRDefault="00AD4AED" w:rsidP="00F03C1E">
            <w:pPr>
              <w:rPr>
                <w:sz w:val="16"/>
                <w:szCs w:val="16"/>
              </w:rPr>
            </w:pPr>
          </w:p>
        </w:tc>
        <w:tc>
          <w:tcPr>
            <w:tcW w:w="993" w:type="dxa"/>
            <w:tcBorders>
              <w:bottom w:val="single" w:sz="4" w:space="0" w:color="auto"/>
            </w:tcBorders>
            <w:shd w:val="clear" w:color="auto" w:fill="auto"/>
          </w:tcPr>
          <w:p w14:paraId="1C1455F8" w14:textId="77777777" w:rsidR="00AD4AED" w:rsidRPr="00B87054" w:rsidRDefault="00AD4AED" w:rsidP="00F03C1E">
            <w:pPr>
              <w:rPr>
                <w:sz w:val="16"/>
                <w:szCs w:val="16"/>
              </w:rPr>
            </w:pPr>
          </w:p>
        </w:tc>
        <w:tc>
          <w:tcPr>
            <w:tcW w:w="992" w:type="dxa"/>
            <w:tcBorders>
              <w:bottom w:val="single" w:sz="4" w:space="0" w:color="auto"/>
            </w:tcBorders>
            <w:shd w:val="clear" w:color="auto" w:fill="auto"/>
          </w:tcPr>
          <w:p w14:paraId="5332BFEB" w14:textId="77777777" w:rsidR="00AD4AED" w:rsidRPr="00B87054" w:rsidRDefault="00AD4AED" w:rsidP="00F03C1E">
            <w:pPr>
              <w:rPr>
                <w:sz w:val="16"/>
                <w:szCs w:val="16"/>
              </w:rPr>
            </w:pPr>
          </w:p>
        </w:tc>
        <w:tc>
          <w:tcPr>
            <w:tcW w:w="1236" w:type="dxa"/>
            <w:tcBorders>
              <w:bottom w:val="single" w:sz="4" w:space="0" w:color="auto"/>
            </w:tcBorders>
          </w:tcPr>
          <w:p w14:paraId="5CF97662" w14:textId="77777777" w:rsidR="00AD4AED" w:rsidRPr="00B87054" w:rsidRDefault="00AD4AED" w:rsidP="00F03C1E">
            <w:pPr>
              <w:rPr>
                <w:sz w:val="16"/>
                <w:szCs w:val="16"/>
              </w:rPr>
            </w:pPr>
          </w:p>
        </w:tc>
        <w:tc>
          <w:tcPr>
            <w:tcW w:w="2733" w:type="dxa"/>
            <w:gridSpan w:val="2"/>
            <w:tcBorders>
              <w:bottom w:val="single" w:sz="4" w:space="0" w:color="auto"/>
            </w:tcBorders>
          </w:tcPr>
          <w:p w14:paraId="693F6989" w14:textId="77777777" w:rsidR="00AD4AED" w:rsidRPr="00B87054" w:rsidRDefault="00AD4AED" w:rsidP="00F03C1E">
            <w:pPr>
              <w:rPr>
                <w:sz w:val="16"/>
                <w:szCs w:val="16"/>
              </w:rPr>
            </w:pPr>
          </w:p>
        </w:tc>
        <w:tc>
          <w:tcPr>
            <w:tcW w:w="1984" w:type="dxa"/>
            <w:tcBorders>
              <w:bottom w:val="single" w:sz="4" w:space="0" w:color="auto"/>
            </w:tcBorders>
            <w:shd w:val="clear" w:color="auto" w:fill="auto"/>
          </w:tcPr>
          <w:p w14:paraId="40C0A81A" w14:textId="77777777" w:rsidR="00AD4AED" w:rsidRPr="00B87054" w:rsidRDefault="00AD4AED" w:rsidP="00F03C1E">
            <w:pPr>
              <w:rPr>
                <w:sz w:val="16"/>
                <w:szCs w:val="16"/>
              </w:rPr>
            </w:pPr>
          </w:p>
        </w:tc>
        <w:tc>
          <w:tcPr>
            <w:tcW w:w="1986" w:type="dxa"/>
            <w:tcBorders>
              <w:bottom w:val="single" w:sz="4" w:space="0" w:color="auto"/>
            </w:tcBorders>
            <w:shd w:val="clear" w:color="auto" w:fill="auto"/>
          </w:tcPr>
          <w:p w14:paraId="39FDC689" w14:textId="77777777" w:rsidR="00AD4AED" w:rsidRPr="00B87054" w:rsidRDefault="00AD4AED" w:rsidP="00F03C1E">
            <w:pPr>
              <w:rPr>
                <w:sz w:val="16"/>
                <w:szCs w:val="16"/>
              </w:rPr>
            </w:pPr>
          </w:p>
        </w:tc>
      </w:tr>
      <w:tr w:rsidR="00AD4AED" w:rsidRPr="00B87054" w14:paraId="6E8153E0" w14:textId="77777777" w:rsidTr="00C959D6">
        <w:trPr>
          <w:trHeight w:val="603"/>
          <w:jc w:val="center"/>
        </w:trPr>
        <w:tc>
          <w:tcPr>
            <w:tcW w:w="339" w:type="dxa"/>
            <w:shd w:val="clear" w:color="auto" w:fill="auto"/>
          </w:tcPr>
          <w:p w14:paraId="07EDC74A" w14:textId="77777777" w:rsidR="00AD4AED" w:rsidRPr="00B87054" w:rsidRDefault="00AD4AED" w:rsidP="005B036B">
            <w:pPr>
              <w:rPr>
                <w:sz w:val="16"/>
                <w:szCs w:val="16"/>
              </w:rPr>
            </w:pPr>
            <w:r w:rsidRPr="00B87054">
              <w:rPr>
                <w:sz w:val="16"/>
              </w:rPr>
              <w:t>3</w:t>
            </w:r>
          </w:p>
        </w:tc>
        <w:tc>
          <w:tcPr>
            <w:tcW w:w="1111" w:type="dxa"/>
            <w:shd w:val="clear" w:color="auto" w:fill="auto"/>
          </w:tcPr>
          <w:p w14:paraId="48030600" w14:textId="77777777" w:rsidR="00AD4AED" w:rsidRPr="00B87054" w:rsidRDefault="00AD4AED" w:rsidP="00F03C1E">
            <w:pPr>
              <w:rPr>
                <w:sz w:val="16"/>
                <w:szCs w:val="16"/>
              </w:rPr>
            </w:pPr>
            <w:r w:rsidRPr="00B87054">
              <w:rPr>
                <w:sz w:val="16"/>
              </w:rPr>
              <w:t>Съответна подкрепа от ЕСФ</w:t>
            </w:r>
          </w:p>
        </w:tc>
        <w:tc>
          <w:tcPr>
            <w:tcW w:w="1111" w:type="dxa"/>
            <w:shd w:val="clear" w:color="auto" w:fill="auto"/>
          </w:tcPr>
          <w:p w14:paraId="3709F69B" w14:textId="77777777" w:rsidR="00AD4AED" w:rsidRPr="00B87054" w:rsidRDefault="00AD4AED" w:rsidP="00F03C1E">
            <w:pPr>
              <w:rPr>
                <w:sz w:val="16"/>
                <w:szCs w:val="16"/>
              </w:rPr>
            </w:pPr>
            <w:r w:rsidRPr="00B87054">
              <w:rPr>
                <w:sz w:val="16"/>
              </w:rPr>
              <w:t>региони в преход</w:t>
            </w:r>
          </w:p>
        </w:tc>
        <w:tc>
          <w:tcPr>
            <w:tcW w:w="1637" w:type="dxa"/>
            <w:shd w:val="clear" w:color="auto" w:fill="auto"/>
          </w:tcPr>
          <w:p w14:paraId="14467286" w14:textId="77777777" w:rsidR="00AD4AED" w:rsidRPr="00B87054" w:rsidRDefault="00AD4AED" w:rsidP="00F03C1E">
            <w:pPr>
              <w:rPr>
                <w:sz w:val="16"/>
                <w:szCs w:val="16"/>
              </w:rPr>
            </w:pPr>
          </w:p>
        </w:tc>
        <w:tc>
          <w:tcPr>
            <w:tcW w:w="993" w:type="dxa"/>
            <w:shd w:val="clear" w:color="auto" w:fill="auto"/>
          </w:tcPr>
          <w:p w14:paraId="6DA44CD4" w14:textId="77777777" w:rsidR="00AD4AED" w:rsidRPr="00B87054" w:rsidRDefault="00AD4AED" w:rsidP="00F03C1E">
            <w:pPr>
              <w:rPr>
                <w:sz w:val="16"/>
                <w:szCs w:val="16"/>
              </w:rPr>
            </w:pPr>
          </w:p>
        </w:tc>
        <w:tc>
          <w:tcPr>
            <w:tcW w:w="992" w:type="dxa"/>
            <w:shd w:val="clear" w:color="auto" w:fill="auto"/>
          </w:tcPr>
          <w:p w14:paraId="53244C2A" w14:textId="77777777" w:rsidR="00AD4AED" w:rsidRPr="00B87054" w:rsidRDefault="00AD4AED" w:rsidP="00F03C1E">
            <w:pPr>
              <w:rPr>
                <w:sz w:val="16"/>
                <w:szCs w:val="16"/>
              </w:rPr>
            </w:pPr>
          </w:p>
        </w:tc>
        <w:tc>
          <w:tcPr>
            <w:tcW w:w="1236" w:type="dxa"/>
          </w:tcPr>
          <w:p w14:paraId="328AB782" w14:textId="77777777" w:rsidR="00AD4AED" w:rsidRPr="00B87054" w:rsidRDefault="00AD4AED" w:rsidP="00F03C1E">
            <w:pPr>
              <w:rPr>
                <w:sz w:val="16"/>
                <w:szCs w:val="16"/>
              </w:rPr>
            </w:pPr>
          </w:p>
        </w:tc>
        <w:tc>
          <w:tcPr>
            <w:tcW w:w="2733" w:type="dxa"/>
            <w:gridSpan w:val="2"/>
          </w:tcPr>
          <w:p w14:paraId="0EAEBE50" w14:textId="77777777" w:rsidR="00AD4AED" w:rsidRPr="00B87054" w:rsidRDefault="00AD4AED" w:rsidP="00F03C1E">
            <w:pPr>
              <w:rPr>
                <w:sz w:val="16"/>
                <w:szCs w:val="16"/>
              </w:rPr>
            </w:pPr>
          </w:p>
        </w:tc>
        <w:tc>
          <w:tcPr>
            <w:tcW w:w="1984" w:type="dxa"/>
            <w:shd w:val="clear" w:color="auto" w:fill="auto"/>
          </w:tcPr>
          <w:p w14:paraId="60C7AC7F" w14:textId="77777777" w:rsidR="00AD4AED" w:rsidRPr="00B87054" w:rsidRDefault="00AD4AED" w:rsidP="00F03C1E">
            <w:pPr>
              <w:rPr>
                <w:sz w:val="16"/>
                <w:szCs w:val="16"/>
              </w:rPr>
            </w:pPr>
          </w:p>
        </w:tc>
        <w:tc>
          <w:tcPr>
            <w:tcW w:w="1986" w:type="dxa"/>
            <w:shd w:val="clear" w:color="auto" w:fill="auto"/>
          </w:tcPr>
          <w:p w14:paraId="67316F22" w14:textId="77777777" w:rsidR="00AD4AED" w:rsidRPr="00B87054" w:rsidRDefault="00AD4AED" w:rsidP="00F03C1E">
            <w:pPr>
              <w:rPr>
                <w:sz w:val="16"/>
                <w:szCs w:val="16"/>
              </w:rPr>
            </w:pPr>
          </w:p>
        </w:tc>
      </w:tr>
      <w:tr w:rsidR="00AD4AED" w:rsidRPr="00B87054" w14:paraId="17C3275E" w14:textId="77777777" w:rsidTr="00C959D6">
        <w:trPr>
          <w:trHeight w:val="603"/>
          <w:jc w:val="center"/>
        </w:trPr>
        <w:tc>
          <w:tcPr>
            <w:tcW w:w="339" w:type="dxa"/>
            <w:shd w:val="clear" w:color="auto" w:fill="auto"/>
          </w:tcPr>
          <w:p w14:paraId="727BA11F" w14:textId="77777777" w:rsidR="00AD4AED" w:rsidRPr="00B87054" w:rsidRDefault="00AD4AED" w:rsidP="005B036B">
            <w:pPr>
              <w:rPr>
                <w:sz w:val="16"/>
                <w:szCs w:val="16"/>
              </w:rPr>
            </w:pPr>
            <w:r w:rsidRPr="00B87054">
              <w:rPr>
                <w:sz w:val="16"/>
              </w:rPr>
              <w:t>4</w:t>
            </w:r>
          </w:p>
        </w:tc>
        <w:tc>
          <w:tcPr>
            <w:tcW w:w="1111" w:type="dxa"/>
            <w:tcBorders>
              <w:bottom w:val="single" w:sz="4" w:space="0" w:color="auto"/>
            </w:tcBorders>
            <w:shd w:val="clear" w:color="auto" w:fill="auto"/>
          </w:tcPr>
          <w:p w14:paraId="0BE12012" w14:textId="77777777" w:rsidR="00AD4AED" w:rsidRPr="00B87054" w:rsidRDefault="00AD4AED" w:rsidP="00F03C1E">
            <w:pPr>
              <w:rPr>
                <w:sz w:val="16"/>
                <w:szCs w:val="16"/>
              </w:rPr>
            </w:pPr>
            <w:r w:rsidRPr="00B87054">
              <w:rPr>
                <w:sz w:val="16"/>
              </w:rPr>
              <w:t xml:space="preserve">Съответна подкрепа от ЕСФ </w:t>
            </w:r>
          </w:p>
        </w:tc>
        <w:tc>
          <w:tcPr>
            <w:tcW w:w="1111" w:type="dxa"/>
            <w:tcBorders>
              <w:bottom w:val="single" w:sz="4" w:space="0" w:color="auto"/>
            </w:tcBorders>
            <w:shd w:val="clear" w:color="auto" w:fill="auto"/>
          </w:tcPr>
          <w:p w14:paraId="5698051D" w14:textId="77777777" w:rsidR="00AD4AED" w:rsidRPr="00B87054" w:rsidRDefault="00AD4AED" w:rsidP="00F03C1E">
            <w:pPr>
              <w:rPr>
                <w:sz w:val="16"/>
                <w:szCs w:val="16"/>
              </w:rPr>
            </w:pPr>
            <w:r w:rsidRPr="00B87054">
              <w:rPr>
                <w:sz w:val="16"/>
              </w:rPr>
              <w:t>по-силно развити региони</w:t>
            </w:r>
          </w:p>
        </w:tc>
        <w:tc>
          <w:tcPr>
            <w:tcW w:w="1637" w:type="dxa"/>
            <w:tcBorders>
              <w:bottom w:val="single" w:sz="4" w:space="0" w:color="auto"/>
            </w:tcBorders>
            <w:shd w:val="clear" w:color="auto" w:fill="auto"/>
          </w:tcPr>
          <w:p w14:paraId="21091AAE" w14:textId="77777777" w:rsidR="00AD4AED" w:rsidRPr="00B87054" w:rsidRDefault="00AD4AED" w:rsidP="00F03C1E">
            <w:pPr>
              <w:rPr>
                <w:sz w:val="16"/>
                <w:szCs w:val="16"/>
              </w:rPr>
            </w:pPr>
          </w:p>
        </w:tc>
        <w:tc>
          <w:tcPr>
            <w:tcW w:w="993" w:type="dxa"/>
            <w:tcBorders>
              <w:bottom w:val="single" w:sz="4" w:space="0" w:color="auto"/>
            </w:tcBorders>
            <w:shd w:val="clear" w:color="auto" w:fill="auto"/>
          </w:tcPr>
          <w:p w14:paraId="75514353" w14:textId="77777777" w:rsidR="00AD4AED" w:rsidRPr="00B87054" w:rsidRDefault="00AD4AED" w:rsidP="00F03C1E">
            <w:pPr>
              <w:rPr>
                <w:sz w:val="16"/>
                <w:szCs w:val="16"/>
              </w:rPr>
            </w:pPr>
          </w:p>
        </w:tc>
        <w:tc>
          <w:tcPr>
            <w:tcW w:w="992" w:type="dxa"/>
            <w:tcBorders>
              <w:bottom w:val="single" w:sz="4" w:space="0" w:color="auto"/>
            </w:tcBorders>
            <w:shd w:val="clear" w:color="auto" w:fill="auto"/>
          </w:tcPr>
          <w:p w14:paraId="4990B73F" w14:textId="77777777" w:rsidR="00AD4AED" w:rsidRPr="00B87054" w:rsidRDefault="00AD4AED" w:rsidP="00F03C1E">
            <w:pPr>
              <w:rPr>
                <w:sz w:val="16"/>
                <w:szCs w:val="16"/>
              </w:rPr>
            </w:pPr>
          </w:p>
        </w:tc>
        <w:tc>
          <w:tcPr>
            <w:tcW w:w="1236" w:type="dxa"/>
            <w:tcBorders>
              <w:bottom w:val="single" w:sz="4" w:space="0" w:color="auto"/>
            </w:tcBorders>
          </w:tcPr>
          <w:p w14:paraId="4FD2BB89" w14:textId="77777777" w:rsidR="00AD4AED" w:rsidRPr="00B87054" w:rsidRDefault="00AD4AED" w:rsidP="00F03C1E">
            <w:pPr>
              <w:rPr>
                <w:sz w:val="16"/>
                <w:szCs w:val="16"/>
              </w:rPr>
            </w:pPr>
          </w:p>
        </w:tc>
        <w:tc>
          <w:tcPr>
            <w:tcW w:w="2733" w:type="dxa"/>
            <w:gridSpan w:val="2"/>
            <w:tcBorders>
              <w:bottom w:val="single" w:sz="4" w:space="0" w:color="auto"/>
            </w:tcBorders>
          </w:tcPr>
          <w:p w14:paraId="627153D4" w14:textId="77777777" w:rsidR="00AD4AED" w:rsidRPr="00B87054" w:rsidRDefault="00AD4AED" w:rsidP="00F03C1E">
            <w:pPr>
              <w:rPr>
                <w:sz w:val="16"/>
                <w:szCs w:val="16"/>
              </w:rPr>
            </w:pPr>
          </w:p>
        </w:tc>
        <w:tc>
          <w:tcPr>
            <w:tcW w:w="1984" w:type="dxa"/>
            <w:tcBorders>
              <w:bottom w:val="single" w:sz="4" w:space="0" w:color="auto"/>
            </w:tcBorders>
            <w:shd w:val="clear" w:color="auto" w:fill="auto"/>
          </w:tcPr>
          <w:p w14:paraId="30A9DCC9" w14:textId="77777777" w:rsidR="00AD4AED" w:rsidRPr="00B87054" w:rsidRDefault="00AD4AED" w:rsidP="00F03C1E">
            <w:pPr>
              <w:rPr>
                <w:sz w:val="16"/>
                <w:szCs w:val="16"/>
              </w:rPr>
            </w:pPr>
          </w:p>
        </w:tc>
        <w:tc>
          <w:tcPr>
            <w:tcW w:w="1986" w:type="dxa"/>
            <w:tcBorders>
              <w:bottom w:val="single" w:sz="4" w:space="0" w:color="auto"/>
            </w:tcBorders>
            <w:shd w:val="clear" w:color="auto" w:fill="auto"/>
          </w:tcPr>
          <w:p w14:paraId="7F87CCA7" w14:textId="77777777" w:rsidR="00AD4AED" w:rsidRPr="00B87054" w:rsidRDefault="00AD4AED" w:rsidP="00F03C1E">
            <w:pPr>
              <w:rPr>
                <w:sz w:val="16"/>
                <w:szCs w:val="16"/>
              </w:rPr>
            </w:pPr>
          </w:p>
        </w:tc>
      </w:tr>
      <w:tr w:rsidR="00AD4AED" w:rsidRPr="00B87054" w14:paraId="4CD4E190" w14:textId="77777777" w:rsidTr="00C959D6">
        <w:trPr>
          <w:trHeight w:val="603"/>
          <w:jc w:val="center"/>
        </w:trPr>
        <w:tc>
          <w:tcPr>
            <w:tcW w:w="339" w:type="dxa"/>
            <w:shd w:val="clear" w:color="auto" w:fill="auto"/>
          </w:tcPr>
          <w:p w14:paraId="34CA0F00" w14:textId="77777777" w:rsidR="00AD4AED" w:rsidRPr="00B87054" w:rsidRDefault="00AD4AED" w:rsidP="005B036B">
            <w:pPr>
              <w:rPr>
                <w:sz w:val="16"/>
                <w:szCs w:val="16"/>
              </w:rPr>
            </w:pPr>
            <w:r w:rsidRPr="00B87054">
              <w:rPr>
                <w:sz w:val="16"/>
              </w:rPr>
              <w:t xml:space="preserve">5. </w:t>
            </w:r>
          </w:p>
        </w:tc>
        <w:tc>
          <w:tcPr>
            <w:tcW w:w="1111" w:type="dxa"/>
            <w:tcBorders>
              <w:top w:val="single" w:sz="4" w:space="0" w:color="auto"/>
              <w:bottom w:val="single" w:sz="4" w:space="0" w:color="auto"/>
              <w:right w:val="single" w:sz="4" w:space="0" w:color="auto"/>
            </w:tcBorders>
            <w:shd w:val="clear" w:color="auto" w:fill="auto"/>
          </w:tcPr>
          <w:p w14:paraId="46AE4246" w14:textId="77777777" w:rsidR="00AD4AED" w:rsidRPr="00B87054" w:rsidRDefault="00AD4AED" w:rsidP="00DA5E8A">
            <w:pPr>
              <w:rPr>
                <w:sz w:val="16"/>
                <w:szCs w:val="16"/>
              </w:rPr>
            </w:pPr>
            <w:r w:rsidRPr="00B87054">
              <w:rPr>
                <w:sz w:val="16"/>
              </w:rPr>
              <w:t xml:space="preserve">ОБЩО: [Част от] </w:t>
            </w:r>
            <w:r w:rsidRPr="00B87054">
              <w:rPr>
                <w:sz w:val="16"/>
              </w:rPr>
              <w:lastRenderedPageBreak/>
              <w:t xml:space="preserve">приоритетна ос ИМЗ </w:t>
            </w:r>
          </w:p>
        </w:tc>
        <w:tc>
          <w:tcPr>
            <w:tcW w:w="1111" w:type="dxa"/>
            <w:tcBorders>
              <w:top w:val="single" w:sz="4" w:space="0" w:color="auto"/>
              <w:left w:val="single" w:sz="4" w:space="0" w:color="auto"/>
              <w:bottom w:val="single" w:sz="4" w:space="0" w:color="auto"/>
              <w:right w:val="single" w:sz="4" w:space="0" w:color="auto"/>
            </w:tcBorders>
            <w:shd w:val="clear" w:color="auto" w:fill="auto"/>
          </w:tcPr>
          <w:p w14:paraId="26315804" w14:textId="77777777" w:rsidR="00AD4AED" w:rsidRPr="00B87054" w:rsidRDefault="00AD4AED" w:rsidP="00F03C1E">
            <w:pPr>
              <w:rPr>
                <w:sz w:val="16"/>
                <w:szCs w:val="16"/>
              </w:rPr>
            </w:pPr>
            <w:r w:rsidRPr="00B87054">
              <w:rPr>
                <w:sz w:val="16"/>
              </w:rPr>
              <w:lastRenderedPageBreak/>
              <w:t xml:space="preserve">[Трябва да е равно на [част от] </w:t>
            </w:r>
            <w:r w:rsidRPr="00B87054">
              <w:rPr>
                <w:sz w:val="16"/>
              </w:rPr>
              <w:lastRenderedPageBreak/>
              <w:t>приоритетна ос 3]</w:t>
            </w:r>
          </w:p>
        </w:tc>
        <w:tc>
          <w:tcPr>
            <w:tcW w:w="1637" w:type="dxa"/>
            <w:tcBorders>
              <w:top w:val="single" w:sz="4" w:space="0" w:color="auto"/>
              <w:left w:val="single" w:sz="4" w:space="0" w:color="auto"/>
              <w:bottom w:val="single" w:sz="4" w:space="0" w:color="auto"/>
              <w:right w:val="single" w:sz="4" w:space="0" w:color="auto"/>
            </w:tcBorders>
            <w:shd w:val="clear" w:color="auto" w:fill="auto"/>
          </w:tcPr>
          <w:p w14:paraId="4E0A4A19" w14:textId="77777777" w:rsidR="00AD4AED" w:rsidRPr="00B87054" w:rsidRDefault="00AD4AED" w:rsidP="00F03C1E">
            <w:pPr>
              <w:rPr>
                <w:sz w:val="16"/>
                <w:szCs w:val="16"/>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BC98735" w14:textId="77777777" w:rsidR="00AD4AED" w:rsidRPr="00B87054" w:rsidRDefault="00AD4AED" w:rsidP="00F03C1E">
            <w:pPr>
              <w:rPr>
                <w:sz w:val="16"/>
                <w:szCs w:val="16"/>
              </w:rPr>
            </w:pPr>
            <w:r w:rsidRPr="00B87054">
              <w:rPr>
                <w:sz w:val="16"/>
              </w:rPr>
              <w:t>Сума (1:4)</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D54EC32" w14:textId="77777777" w:rsidR="00AD4AED" w:rsidRPr="00B87054" w:rsidRDefault="00AD4AED" w:rsidP="00F03C1E">
            <w:pPr>
              <w:rPr>
                <w:sz w:val="16"/>
                <w:szCs w:val="16"/>
              </w:rPr>
            </w:pPr>
            <w:r w:rsidRPr="00B87054">
              <w:rPr>
                <w:sz w:val="16"/>
              </w:rPr>
              <w:t>Сума (1:4)</w:t>
            </w:r>
          </w:p>
        </w:tc>
        <w:tc>
          <w:tcPr>
            <w:tcW w:w="1236" w:type="dxa"/>
            <w:tcBorders>
              <w:top w:val="single" w:sz="4" w:space="0" w:color="auto"/>
              <w:left w:val="single" w:sz="4" w:space="0" w:color="auto"/>
              <w:bottom w:val="single" w:sz="4" w:space="0" w:color="auto"/>
              <w:right w:val="single" w:sz="4" w:space="0" w:color="auto"/>
            </w:tcBorders>
          </w:tcPr>
          <w:p w14:paraId="3DF62264" w14:textId="77777777" w:rsidR="00AD4AED" w:rsidRPr="00B87054" w:rsidRDefault="00AD4AED" w:rsidP="00F03C1E">
            <w:pPr>
              <w:rPr>
                <w:sz w:val="16"/>
                <w:szCs w:val="16"/>
              </w:rPr>
            </w:pPr>
          </w:p>
        </w:tc>
        <w:tc>
          <w:tcPr>
            <w:tcW w:w="2733" w:type="dxa"/>
            <w:gridSpan w:val="2"/>
            <w:tcBorders>
              <w:top w:val="single" w:sz="4" w:space="0" w:color="auto"/>
              <w:left w:val="single" w:sz="4" w:space="0" w:color="auto"/>
              <w:bottom w:val="single" w:sz="4" w:space="0" w:color="auto"/>
              <w:right w:val="single" w:sz="4" w:space="0" w:color="auto"/>
            </w:tcBorders>
          </w:tcPr>
          <w:p w14:paraId="26922348" w14:textId="77777777" w:rsidR="00AD4AED" w:rsidRPr="00B87054" w:rsidRDefault="00AD4AED" w:rsidP="00F03C1E">
            <w:pPr>
              <w:rPr>
                <w:sz w:val="16"/>
                <w:szCs w:val="1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F604989" w14:textId="77777777" w:rsidR="00AD4AED" w:rsidRPr="00B87054" w:rsidRDefault="00AD4AED" w:rsidP="00F03C1E">
            <w:pPr>
              <w:rPr>
                <w:sz w:val="16"/>
                <w:szCs w:val="16"/>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14:paraId="3BF1F871" w14:textId="77777777" w:rsidR="00AD4AED" w:rsidRPr="00B87054" w:rsidRDefault="00AD4AED" w:rsidP="00F03C1E">
            <w:pPr>
              <w:rPr>
                <w:sz w:val="16"/>
                <w:szCs w:val="16"/>
              </w:rPr>
            </w:pPr>
          </w:p>
        </w:tc>
      </w:tr>
      <w:tr w:rsidR="00AD4AED" w:rsidRPr="00B87054" w14:paraId="3B89B702" w14:textId="77777777" w:rsidTr="00C959D6">
        <w:trPr>
          <w:gridAfter w:val="3"/>
          <w:wAfter w:w="5455" w:type="dxa"/>
          <w:trHeight w:val="603"/>
          <w:jc w:val="center"/>
        </w:trPr>
        <w:tc>
          <w:tcPr>
            <w:tcW w:w="339" w:type="dxa"/>
            <w:shd w:val="clear" w:color="auto" w:fill="auto"/>
          </w:tcPr>
          <w:p w14:paraId="1DDE3B57" w14:textId="77777777" w:rsidR="00AD4AED" w:rsidRPr="00B87054" w:rsidRDefault="005B036B" w:rsidP="005B036B">
            <w:pPr>
              <w:rPr>
                <w:sz w:val="16"/>
                <w:szCs w:val="16"/>
              </w:rPr>
            </w:pPr>
            <w:r w:rsidRPr="00B87054">
              <w:rPr>
                <w:sz w:val="16"/>
              </w:rPr>
              <w:t>6.</w:t>
            </w:r>
          </w:p>
        </w:tc>
        <w:tc>
          <w:tcPr>
            <w:tcW w:w="1111" w:type="dxa"/>
            <w:shd w:val="clear" w:color="auto" w:fill="auto"/>
          </w:tcPr>
          <w:p w14:paraId="71972CE7" w14:textId="77777777" w:rsidR="00AD4AED" w:rsidRPr="00B87054" w:rsidRDefault="00AD4AED" w:rsidP="00F03C1E">
            <w:pPr>
              <w:rPr>
                <w:sz w:val="16"/>
                <w:szCs w:val="16"/>
              </w:rPr>
            </w:pPr>
          </w:p>
        </w:tc>
        <w:tc>
          <w:tcPr>
            <w:tcW w:w="1111" w:type="dxa"/>
            <w:shd w:val="clear" w:color="auto" w:fill="auto"/>
          </w:tcPr>
          <w:p w14:paraId="4FA291E1" w14:textId="77777777" w:rsidR="00AD4AED" w:rsidRPr="00B87054" w:rsidRDefault="00AD4AED" w:rsidP="00F03C1E">
            <w:pPr>
              <w:rPr>
                <w:sz w:val="16"/>
                <w:szCs w:val="16"/>
              </w:rPr>
            </w:pPr>
          </w:p>
        </w:tc>
        <w:tc>
          <w:tcPr>
            <w:tcW w:w="1637" w:type="dxa"/>
            <w:shd w:val="clear" w:color="auto" w:fill="auto"/>
          </w:tcPr>
          <w:p w14:paraId="2AC3373C" w14:textId="77777777" w:rsidR="00AD4AED" w:rsidRPr="00B87054" w:rsidRDefault="00AD4AED" w:rsidP="00F03C1E">
            <w:pPr>
              <w:spacing w:after="0"/>
              <w:rPr>
                <w:sz w:val="16"/>
                <w:szCs w:val="16"/>
              </w:rPr>
            </w:pPr>
            <w:r w:rsidRPr="00B87054">
              <w:rPr>
                <w:sz w:val="16"/>
              </w:rPr>
              <w:t>Дял от ЕСФ за по-слабо развити региони</w:t>
            </w:r>
          </w:p>
          <w:p w14:paraId="1E2AD21D" w14:textId="77777777" w:rsidR="00AD4AED" w:rsidRPr="00B87054" w:rsidRDefault="00AD4AED" w:rsidP="00BF3391">
            <w:pPr>
              <w:spacing w:after="0"/>
              <w:rPr>
                <w:sz w:val="16"/>
                <w:szCs w:val="16"/>
              </w:rPr>
            </w:pPr>
            <w:r w:rsidRPr="00B87054">
              <w:rPr>
                <w:sz w:val="16"/>
              </w:rPr>
              <w:t>2/сума (2:4)</w:t>
            </w:r>
          </w:p>
        </w:tc>
        <w:tc>
          <w:tcPr>
            <w:tcW w:w="993" w:type="dxa"/>
            <w:shd w:val="clear" w:color="auto" w:fill="auto"/>
          </w:tcPr>
          <w:p w14:paraId="6BCB69CA" w14:textId="77777777" w:rsidR="00AD4AED" w:rsidRPr="00B87054" w:rsidRDefault="00AD4AED" w:rsidP="00F03C1E">
            <w:pPr>
              <w:spacing w:after="0"/>
              <w:rPr>
                <w:color w:val="1F497D"/>
                <w:sz w:val="16"/>
                <w:szCs w:val="16"/>
              </w:rPr>
            </w:pPr>
            <w:r w:rsidRPr="00B87054">
              <w:rPr>
                <w:i/>
                <w:color w:val="1F497D"/>
                <w:sz w:val="16"/>
              </w:rPr>
              <w:t xml:space="preserve">&lt;3.2.c.11  </w:t>
            </w:r>
            <w:proofErr w:type="spellStart"/>
            <w:r w:rsidRPr="00B87054">
              <w:rPr>
                <w:i/>
                <w:color w:val="1F497D"/>
                <w:sz w:val="16"/>
              </w:rPr>
              <w:t>type</w:t>
            </w:r>
            <w:proofErr w:type="spellEnd"/>
            <w:r w:rsidRPr="00B87054">
              <w:rPr>
                <w:i/>
                <w:color w:val="1F497D"/>
                <w:sz w:val="16"/>
              </w:rPr>
              <w:t xml:space="preserve">="P" </w:t>
            </w:r>
            <w:proofErr w:type="spellStart"/>
            <w:r w:rsidRPr="00B87054">
              <w:rPr>
                <w:i/>
                <w:color w:val="1F497D"/>
                <w:sz w:val="16"/>
              </w:rPr>
              <w:t>input</w:t>
            </w:r>
            <w:proofErr w:type="spellEnd"/>
            <w:r w:rsidRPr="00B87054">
              <w:rPr>
                <w:i/>
                <w:color w:val="1F497D"/>
                <w:sz w:val="16"/>
              </w:rPr>
              <w:t>="G"&gt;</w:t>
            </w:r>
          </w:p>
        </w:tc>
        <w:tc>
          <w:tcPr>
            <w:tcW w:w="992" w:type="dxa"/>
          </w:tcPr>
          <w:p w14:paraId="75A6609E" w14:textId="77777777" w:rsidR="00AD4AED" w:rsidRPr="00B87054" w:rsidRDefault="00AD4AED" w:rsidP="00F03C1E">
            <w:pPr>
              <w:spacing w:after="0"/>
              <w:rPr>
                <w:i/>
                <w:sz w:val="16"/>
                <w:szCs w:val="16"/>
              </w:rPr>
            </w:pPr>
          </w:p>
        </w:tc>
        <w:tc>
          <w:tcPr>
            <w:tcW w:w="2484" w:type="dxa"/>
            <w:gridSpan w:val="2"/>
          </w:tcPr>
          <w:p w14:paraId="0AD57F85" w14:textId="77777777" w:rsidR="00AD4AED" w:rsidRPr="00B87054" w:rsidRDefault="00AD4AED" w:rsidP="00F03C1E">
            <w:pPr>
              <w:spacing w:after="0"/>
              <w:rPr>
                <w:i/>
                <w:sz w:val="16"/>
                <w:szCs w:val="16"/>
              </w:rPr>
            </w:pPr>
          </w:p>
        </w:tc>
      </w:tr>
      <w:tr w:rsidR="00AD4AED" w:rsidRPr="00B87054" w14:paraId="7F706DA7" w14:textId="77777777" w:rsidTr="00C959D6">
        <w:trPr>
          <w:gridAfter w:val="3"/>
          <w:wAfter w:w="5455" w:type="dxa"/>
          <w:trHeight w:val="603"/>
          <w:jc w:val="center"/>
        </w:trPr>
        <w:tc>
          <w:tcPr>
            <w:tcW w:w="339" w:type="dxa"/>
            <w:shd w:val="clear" w:color="auto" w:fill="auto"/>
          </w:tcPr>
          <w:p w14:paraId="2D3E8937" w14:textId="77777777" w:rsidR="00AD4AED" w:rsidRPr="00B87054" w:rsidRDefault="005B036B" w:rsidP="005B036B">
            <w:pPr>
              <w:rPr>
                <w:sz w:val="16"/>
                <w:szCs w:val="16"/>
              </w:rPr>
            </w:pPr>
            <w:r w:rsidRPr="00B87054">
              <w:rPr>
                <w:sz w:val="16"/>
              </w:rPr>
              <w:t>7.</w:t>
            </w:r>
          </w:p>
        </w:tc>
        <w:tc>
          <w:tcPr>
            <w:tcW w:w="1111" w:type="dxa"/>
            <w:shd w:val="clear" w:color="auto" w:fill="auto"/>
          </w:tcPr>
          <w:p w14:paraId="5322D361" w14:textId="77777777" w:rsidR="00AD4AED" w:rsidRPr="00B87054" w:rsidRDefault="00AD4AED" w:rsidP="00F03C1E">
            <w:pPr>
              <w:rPr>
                <w:sz w:val="16"/>
                <w:szCs w:val="16"/>
              </w:rPr>
            </w:pPr>
          </w:p>
        </w:tc>
        <w:tc>
          <w:tcPr>
            <w:tcW w:w="1111" w:type="dxa"/>
            <w:shd w:val="clear" w:color="auto" w:fill="auto"/>
          </w:tcPr>
          <w:p w14:paraId="7A140641" w14:textId="77777777" w:rsidR="00AD4AED" w:rsidRPr="00B87054" w:rsidRDefault="00AD4AED" w:rsidP="00F03C1E">
            <w:pPr>
              <w:rPr>
                <w:sz w:val="16"/>
                <w:szCs w:val="16"/>
              </w:rPr>
            </w:pPr>
          </w:p>
        </w:tc>
        <w:tc>
          <w:tcPr>
            <w:tcW w:w="1637" w:type="dxa"/>
            <w:shd w:val="clear" w:color="auto" w:fill="auto"/>
          </w:tcPr>
          <w:p w14:paraId="6D40D988" w14:textId="77777777" w:rsidR="00AD4AED" w:rsidRPr="00B87054" w:rsidRDefault="00AD4AED" w:rsidP="00F03C1E">
            <w:pPr>
              <w:spacing w:after="0"/>
              <w:rPr>
                <w:sz w:val="16"/>
                <w:szCs w:val="16"/>
              </w:rPr>
            </w:pPr>
            <w:r w:rsidRPr="00B87054">
              <w:rPr>
                <w:sz w:val="16"/>
              </w:rPr>
              <w:t>Дял от ЕСФ за региони в преход</w:t>
            </w:r>
          </w:p>
          <w:p w14:paraId="6BE6223A" w14:textId="77777777" w:rsidR="00AD4AED" w:rsidRPr="00B87054" w:rsidRDefault="00AD4AED" w:rsidP="00BF3391">
            <w:pPr>
              <w:spacing w:after="0"/>
              <w:rPr>
                <w:sz w:val="16"/>
                <w:szCs w:val="16"/>
              </w:rPr>
            </w:pPr>
            <w:r w:rsidRPr="00B87054">
              <w:rPr>
                <w:sz w:val="16"/>
              </w:rPr>
              <w:t>3/сума (2:4)</w:t>
            </w:r>
          </w:p>
        </w:tc>
        <w:tc>
          <w:tcPr>
            <w:tcW w:w="993" w:type="dxa"/>
            <w:shd w:val="clear" w:color="auto" w:fill="auto"/>
          </w:tcPr>
          <w:p w14:paraId="76BBF398" w14:textId="77777777" w:rsidR="00AD4AED" w:rsidRPr="00B87054" w:rsidRDefault="00AD4AED" w:rsidP="00F03C1E">
            <w:pPr>
              <w:spacing w:after="0"/>
              <w:rPr>
                <w:color w:val="1F497D"/>
                <w:sz w:val="16"/>
                <w:szCs w:val="16"/>
              </w:rPr>
            </w:pPr>
            <w:r w:rsidRPr="00B87054">
              <w:rPr>
                <w:i/>
                <w:color w:val="1F497D"/>
                <w:sz w:val="16"/>
              </w:rPr>
              <w:t xml:space="preserve">&lt;3.2.c.13  </w:t>
            </w:r>
            <w:proofErr w:type="spellStart"/>
            <w:r w:rsidRPr="00B87054">
              <w:rPr>
                <w:i/>
                <w:color w:val="1F497D"/>
                <w:sz w:val="16"/>
              </w:rPr>
              <w:t>type</w:t>
            </w:r>
            <w:proofErr w:type="spellEnd"/>
            <w:r w:rsidRPr="00B87054">
              <w:rPr>
                <w:i/>
                <w:color w:val="1F497D"/>
                <w:sz w:val="16"/>
              </w:rPr>
              <w:t xml:space="preserve">="P" </w:t>
            </w:r>
            <w:proofErr w:type="spellStart"/>
            <w:r w:rsidRPr="00B87054">
              <w:rPr>
                <w:i/>
                <w:color w:val="1F497D"/>
                <w:sz w:val="16"/>
              </w:rPr>
              <w:t>input</w:t>
            </w:r>
            <w:proofErr w:type="spellEnd"/>
            <w:r w:rsidRPr="00B87054">
              <w:rPr>
                <w:i/>
                <w:color w:val="1F497D"/>
                <w:sz w:val="16"/>
              </w:rPr>
              <w:t>="G"&gt;</w:t>
            </w:r>
          </w:p>
        </w:tc>
        <w:tc>
          <w:tcPr>
            <w:tcW w:w="992" w:type="dxa"/>
          </w:tcPr>
          <w:p w14:paraId="237CF70C" w14:textId="77777777" w:rsidR="00AD4AED" w:rsidRPr="00B87054" w:rsidRDefault="00AD4AED" w:rsidP="00F03C1E">
            <w:pPr>
              <w:spacing w:after="0"/>
              <w:rPr>
                <w:i/>
                <w:sz w:val="16"/>
                <w:szCs w:val="16"/>
              </w:rPr>
            </w:pPr>
          </w:p>
        </w:tc>
        <w:tc>
          <w:tcPr>
            <w:tcW w:w="2484" w:type="dxa"/>
            <w:gridSpan w:val="2"/>
          </w:tcPr>
          <w:p w14:paraId="0C1E3F56" w14:textId="77777777" w:rsidR="00AD4AED" w:rsidRPr="00B87054" w:rsidRDefault="00AD4AED" w:rsidP="00F03C1E">
            <w:pPr>
              <w:spacing w:after="0"/>
              <w:rPr>
                <w:i/>
                <w:sz w:val="16"/>
                <w:szCs w:val="16"/>
              </w:rPr>
            </w:pPr>
          </w:p>
        </w:tc>
      </w:tr>
      <w:tr w:rsidR="00AD4AED" w:rsidRPr="00B87054" w14:paraId="297EF448" w14:textId="77777777" w:rsidTr="00C959D6">
        <w:trPr>
          <w:gridAfter w:val="3"/>
          <w:wAfter w:w="5455" w:type="dxa"/>
          <w:trHeight w:val="603"/>
          <w:jc w:val="center"/>
        </w:trPr>
        <w:tc>
          <w:tcPr>
            <w:tcW w:w="339" w:type="dxa"/>
            <w:shd w:val="clear" w:color="auto" w:fill="auto"/>
          </w:tcPr>
          <w:p w14:paraId="172B8E57" w14:textId="77777777" w:rsidR="00AD4AED" w:rsidRPr="00B87054" w:rsidRDefault="005B036B" w:rsidP="005B036B">
            <w:pPr>
              <w:rPr>
                <w:sz w:val="16"/>
                <w:szCs w:val="16"/>
              </w:rPr>
            </w:pPr>
            <w:r w:rsidRPr="00B87054">
              <w:rPr>
                <w:sz w:val="16"/>
              </w:rPr>
              <w:t>8.</w:t>
            </w:r>
          </w:p>
        </w:tc>
        <w:tc>
          <w:tcPr>
            <w:tcW w:w="1111" w:type="dxa"/>
            <w:shd w:val="clear" w:color="auto" w:fill="auto"/>
          </w:tcPr>
          <w:p w14:paraId="7D005E04" w14:textId="77777777" w:rsidR="00AD4AED" w:rsidRPr="00B87054" w:rsidRDefault="00AD4AED" w:rsidP="00F03C1E">
            <w:pPr>
              <w:rPr>
                <w:sz w:val="16"/>
                <w:szCs w:val="16"/>
              </w:rPr>
            </w:pPr>
          </w:p>
        </w:tc>
        <w:tc>
          <w:tcPr>
            <w:tcW w:w="1111" w:type="dxa"/>
            <w:shd w:val="clear" w:color="auto" w:fill="auto"/>
          </w:tcPr>
          <w:p w14:paraId="1223CB6C" w14:textId="77777777" w:rsidR="00AD4AED" w:rsidRPr="00B87054" w:rsidRDefault="00AD4AED" w:rsidP="00F03C1E">
            <w:pPr>
              <w:rPr>
                <w:sz w:val="16"/>
                <w:szCs w:val="16"/>
              </w:rPr>
            </w:pPr>
          </w:p>
        </w:tc>
        <w:tc>
          <w:tcPr>
            <w:tcW w:w="1637" w:type="dxa"/>
            <w:shd w:val="clear" w:color="auto" w:fill="auto"/>
          </w:tcPr>
          <w:p w14:paraId="023FAD67" w14:textId="77777777" w:rsidR="00AD4AED" w:rsidRPr="00B87054" w:rsidRDefault="00AD4AED" w:rsidP="00F03C1E">
            <w:pPr>
              <w:rPr>
                <w:sz w:val="16"/>
                <w:szCs w:val="16"/>
              </w:rPr>
            </w:pPr>
            <w:r w:rsidRPr="00B87054">
              <w:rPr>
                <w:sz w:val="16"/>
              </w:rPr>
              <w:t>Дял от ЕСФ за по-силно развити региони</w:t>
            </w:r>
          </w:p>
          <w:p w14:paraId="5FEC009D" w14:textId="77777777" w:rsidR="00AD4AED" w:rsidRPr="00B87054" w:rsidRDefault="00AD4AED" w:rsidP="00F03C1E">
            <w:pPr>
              <w:rPr>
                <w:sz w:val="16"/>
                <w:szCs w:val="16"/>
              </w:rPr>
            </w:pPr>
            <w:r w:rsidRPr="00B87054">
              <w:rPr>
                <w:sz w:val="16"/>
              </w:rPr>
              <w:t>4/сума (2:4)</w:t>
            </w:r>
          </w:p>
        </w:tc>
        <w:tc>
          <w:tcPr>
            <w:tcW w:w="993" w:type="dxa"/>
            <w:shd w:val="clear" w:color="auto" w:fill="auto"/>
          </w:tcPr>
          <w:p w14:paraId="7BE069B7" w14:textId="77777777" w:rsidR="00AD4AED" w:rsidRPr="00B87054" w:rsidRDefault="00AD4AED" w:rsidP="00F03C1E">
            <w:pPr>
              <w:spacing w:after="0"/>
              <w:rPr>
                <w:color w:val="1F497D"/>
                <w:sz w:val="16"/>
                <w:szCs w:val="16"/>
              </w:rPr>
            </w:pPr>
            <w:r w:rsidRPr="00B87054">
              <w:rPr>
                <w:i/>
                <w:color w:val="1F497D"/>
                <w:sz w:val="16"/>
              </w:rPr>
              <w:t xml:space="preserve">&lt;3.2.c.14 </w:t>
            </w:r>
            <w:proofErr w:type="spellStart"/>
            <w:r w:rsidRPr="00B87054">
              <w:rPr>
                <w:i/>
                <w:color w:val="1F497D"/>
                <w:sz w:val="16"/>
              </w:rPr>
              <w:t>type</w:t>
            </w:r>
            <w:proofErr w:type="spellEnd"/>
            <w:r w:rsidRPr="00B87054">
              <w:rPr>
                <w:i/>
                <w:color w:val="1F497D"/>
                <w:sz w:val="16"/>
              </w:rPr>
              <w:t xml:space="preserve">="P" </w:t>
            </w:r>
            <w:proofErr w:type="spellStart"/>
            <w:r w:rsidRPr="00B87054">
              <w:rPr>
                <w:i/>
                <w:color w:val="1F497D"/>
                <w:sz w:val="16"/>
              </w:rPr>
              <w:t>input</w:t>
            </w:r>
            <w:proofErr w:type="spellEnd"/>
            <w:r w:rsidRPr="00B87054">
              <w:rPr>
                <w:i/>
                <w:color w:val="1F497D"/>
                <w:sz w:val="16"/>
              </w:rPr>
              <w:t>="G"&gt;</w:t>
            </w:r>
          </w:p>
        </w:tc>
        <w:tc>
          <w:tcPr>
            <w:tcW w:w="992" w:type="dxa"/>
          </w:tcPr>
          <w:p w14:paraId="6B448AC9" w14:textId="77777777" w:rsidR="00AD4AED" w:rsidRPr="00B87054" w:rsidRDefault="00AD4AED" w:rsidP="00F03C1E">
            <w:pPr>
              <w:spacing w:after="0"/>
              <w:rPr>
                <w:i/>
                <w:sz w:val="16"/>
                <w:szCs w:val="16"/>
              </w:rPr>
            </w:pPr>
          </w:p>
        </w:tc>
        <w:tc>
          <w:tcPr>
            <w:tcW w:w="2484" w:type="dxa"/>
            <w:gridSpan w:val="2"/>
          </w:tcPr>
          <w:p w14:paraId="3F8D4438" w14:textId="77777777" w:rsidR="00AD4AED" w:rsidRPr="00B87054" w:rsidRDefault="00AD4AED" w:rsidP="00F03C1E">
            <w:pPr>
              <w:spacing w:after="0"/>
              <w:rPr>
                <w:i/>
                <w:sz w:val="16"/>
                <w:szCs w:val="16"/>
              </w:rPr>
            </w:pPr>
          </w:p>
        </w:tc>
      </w:tr>
    </w:tbl>
    <w:p w14:paraId="066E4321" w14:textId="77777777" w:rsidR="00AD4AED" w:rsidRPr="00B87054" w:rsidRDefault="00442F4E" w:rsidP="003A058F">
      <w:pPr>
        <w:spacing w:after="0"/>
        <w:rPr>
          <w:sz w:val="20"/>
        </w:rPr>
      </w:pPr>
      <w:r w:rsidRPr="00B87054">
        <w:rPr>
          <w:sz w:val="20"/>
        </w:rPr>
        <w:t>(1)   Попълва се само когато приоритетните оси са изразени в общи разходи.</w:t>
      </w:r>
    </w:p>
    <w:p w14:paraId="4F11FBB7" w14:textId="77777777" w:rsidR="00442F4E" w:rsidRPr="00B87054" w:rsidRDefault="00442F4E" w:rsidP="003A058F">
      <w:pPr>
        <w:spacing w:after="0"/>
        <w:rPr>
          <w:sz w:val="20"/>
        </w:rPr>
      </w:pPr>
      <w:r w:rsidRPr="00B87054">
        <w:rPr>
          <w:sz w:val="20"/>
        </w:rPr>
        <w:t>(2)   В таблицата ставката на съфинансиране може да бъде закръглена към най-близкото цяло число. Точният процент, използван за възстановяване на плащания, е съотношението (f).</w:t>
      </w:r>
    </w:p>
    <w:p w14:paraId="7FF27431" w14:textId="77777777" w:rsidR="004E27D2" w:rsidRPr="00B87054" w:rsidRDefault="00AD4AED" w:rsidP="00261A02">
      <w:pPr>
        <w:rPr>
          <w:b/>
        </w:rPr>
      </w:pPr>
      <w:r w:rsidRPr="00B87054">
        <w:br w:type="page"/>
      </w:r>
      <w:r w:rsidRPr="00B87054">
        <w:rPr>
          <w:b/>
        </w:rPr>
        <w:lastRenderedPageBreak/>
        <w:t>Таблица 18</w:t>
      </w:r>
      <w:r w:rsidR="00442F4E" w:rsidRPr="00B87054">
        <w:rPr>
          <w:b/>
        </w:rPr>
        <w:t>в</w:t>
      </w:r>
      <w:r w:rsidRPr="00B87054">
        <w:rPr>
          <w:b/>
        </w:rPr>
        <w:t>:</w:t>
      </w:r>
      <w:r w:rsidRPr="00B87054">
        <w:tab/>
      </w:r>
      <w:r w:rsidRPr="00B87054">
        <w:rPr>
          <w:b/>
        </w:rPr>
        <w:t xml:space="preserve">Разпределение на финансовия план по приоритетни оси, фондове, категории региони и тематични цели </w:t>
      </w:r>
      <w:r w:rsidR="00B92CB8" w:rsidRPr="00B87054">
        <w:rPr>
          <w:b/>
        </w:rPr>
        <w:t>(в евро)</w:t>
      </w:r>
    </w:p>
    <w:p w14:paraId="13607E67" w14:textId="77777777" w:rsidR="00AD4AED" w:rsidRPr="00B87054" w:rsidRDefault="00AD4AED" w:rsidP="00261A02">
      <w:r w:rsidRPr="00B87054">
        <w:t xml:space="preserve">(Позоваване: член 96, параграф 2, първа алинея, буква г), подточка ii) от Регламент (EС) № 1303/2013) </w:t>
      </w:r>
    </w:p>
    <w:p w14:paraId="77DDFFF8" w14:textId="77777777" w:rsidR="00AD4AED" w:rsidRPr="00B87054" w:rsidRDefault="00AD4AED" w:rsidP="00F03C1E">
      <w:pPr>
        <w:rPr>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13"/>
        <w:gridCol w:w="1778"/>
        <w:gridCol w:w="2615"/>
        <w:gridCol w:w="2476"/>
        <w:gridCol w:w="1636"/>
        <w:gridCol w:w="2487"/>
        <w:gridCol w:w="1783"/>
      </w:tblGrid>
      <w:tr w:rsidR="00CC549E" w:rsidRPr="00B87054" w14:paraId="05A66E7D" w14:textId="77777777" w:rsidTr="00C7432F">
        <w:tc>
          <w:tcPr>
            <w:tcW w:w="681" w:type="pct"/>
          </w:tcPr>
          <w:p w14:paraId="1AB1C309" w14:textId="77777777" w:rsidR="00CC549E" w:rsidRPr="00B87054" w:rsidRDefault="00CC549E" w:rsidP="00420910">
            <w:pPr>
              <w:spacing w:before="60" w:after="60"/>
              <w:rPr>
                <w:b/>
                <w:sz w:val="20"/>
              </w:rPr>
            </w:pPr>
            <w:r w:rsidRPr="00B87054">
              <w:rPr>
                <w:b/>
                <w:sz w:val="20"/>
              </w:rPr>
              <w:t>Приоритетна ос</w:t>
            </w:r>
          </w:p>
        </w:tc>
        <w:tc>
          <w:tcPr>
            <w:tcW w:w="601" w:type="pct"/>
          </w:tcPr>
          <w:p w14:paraId="3093E026" w14:textId="77777777" w:rsidR="00CC549E" w:rsidRPr="00B87054" w:rsidRDefault="00CC549E" w:rsidP="00420910">
            <w:pPr>
              <w:spacing w:before="60" w:after="60"/>
              <w:rPr>
                <w:b/>
                <w:sz w:val="20"/>
              </w:rPr>
            </w:pPr>
            <w:r w:rsidRPr="00B87054">
              <w:rPr>
                <w:b/>
                <w:sz w:val="20"/>
              </w:rPr>
              <w:t>Фонд</w:t>
            </w:r>
            <w:r w:rsidRPr="00B87054">
              <w:rPr>
                <w:rStyle w:val="FootnoteReference"/>
                <w:b/>
                <w:sz w:val="20"/>
              </w:rPr>
              <w:footnoteReference w:id="95"/>
            </w:r>
          </w:p>
        </w:tc>
        <w:tc>
          <w:tcPr>
            <w:tcW w:w="884" w:type="pct"/>
          </w:tcPr>
          <w:p w14:paraId="340AEE44" w14:textId="77777777" w:rsidR="00CC549E" w:rsidRPr="00B87054" w:rsidRDefault="00CC549E" w:rsidP="00420910">
            <w:pPr>
              <w:spacing w:before="60" w:after="60"/>
              <w:rPr>
                <w:b/>
                <w:sz w:val="20"/>
              </w:rPr>
            </w:pPr>
            <w:r w:rsidRPr="00B87054">
              <w:rPr>
                <w:b/>
                <w:sz w:val="20"/>
              </w:rPr>
              <w:t>Категория региони</w:t>
            </w:r>
          </w:p>
        </w:tc>
        <w:tc>
          <w:tcPr>
            <w:tcW w:w="837" w:type="pct"/>
          </w:tcPr>
          <w:p w14:paraId="22638617" w14:textId="77777777" w:rsidR="00CC549E" w:rsidRPr="00B87054" w:rsidRDefault="00CC549E" w:rsidP="00420910">
            <w:pPr>
              <w:spacing w:before="60" w:after="60"/>
              <w:rPr>
                <w:b/>
                <w:sz w:val="20"/>
              </w:rPr>
            </w:pPr>
            <w:r w:rsidRPr="00B87054">
              <w:rPr>
                <w:b/>
                <w:sz w:val="20"/>
              </w:rPr>
              <w:t>Тематична цел</w:t>
            </w:r>
          </w:p>
        </w:tc>
        <w:tc>
          <w:tcPr>
            <w:tcW w:w="553" w:type="pct"/>
          </w:tcPr>
          <w:p w14:paraId="5F1BDC99" w14:textId="77777777" w:rsidR="00CC549E" w:rsidRPr="00B87054" w:rsidRDefault="00CC549E" w:rsidP="00420910">
            <w:pPr>
              <w:pStyle w:val="Text1"/>
              <w:spacing w:before="60" w:after="60"/>
              <w:ind w:left="0"/>
              <w:rPr>
                <w:b/>
                <w:smallCaps/>
                <w:sz w:val="20"/>
              </w:rPr>
            </w:pPr>
            <w:r w:rsidRPr="00B87054">
              <w:rPr>
                <w:b/>
                <w:sz w:val="20"/>
              </w:rPr>
              <w:t>Подкрепа от Съюза</w:t>
            </w:r>
          </w:p>
        </w:tc>
        <w:tc>
          <w:tcPr>
            <w:tcW w:w="841" w:type="pct"/>
          </w:tcPr>
          <w:p w14:paraId="4AEAB4EB" w14:textId="77777777" w:rsidR="00CC549E" w:rsidRPr="00B87054" w:rsidRDefault="00CC549E" w:rsidP="00420910">
            <w:pPr>
              <w:pStyle w:val="Text1"/>
              <w:spacing w:before="60" w:after="60"/>
              <w:ind w:left="0"/>
              <w:rPr>
                <w:b/>
                <w:smallCaps/>
                <w:sz w:val="20"/>
              </w:rPr>
            </w:pPr>
            <w:r w:rsidRPr="00B87054">
              <w:rPr>
                <w:b/>
                <w:sz w:val="20"/>
              </w:rPr>
              <w:t>Национално участие</w:t>
            </w:r>
          </w:p>
        </w:tc>
        <w:tc>
          <w:tcPr>
            <w:tcW w:w="603" w:type="pct"/>
          </w:tcPr>
          <w:p w14:paraId="292B8552" w14:textId="77777777" w:rsidR="00CC549E" w:rsidRPr="00B87054" w:rsidRDefault="00CC549E" w:rsidP="00420910">
            <w:pPr>
              <w:pStyle w:val="Text1"/>
              <w:spacing w:before="60" w:after="60"/>
              <w:ind w:left="0"/>
              <w:rPr>
                <w:b/>
                <w:smallCaps/>
                <w:sz w:val="20"/>
              </w:rPr>
            </w:pPr>
            <w:r w:rsidRPr="00B87054">
              <w:rPr>
                <w:b/>
                <w:sz w:val="20"/>
              </w:rPr>
              <w:t>Обща стойност на финансирането</w:t>
            </w:r>
          </w:p>
        </w:tc>
      </w:tr>
      <w:tr w:rsidR="00CC549E" w:rsidRPr="00B87054" w14:paraId="24958157" w14:textId="77777777" w:rsidTr="00C7432F">
        <w:tc>
          <w:tcPr>
            <w:tcW w:w="681" w:type="pct"/>
          </w:tcPr>
          <w:p w14:paraId="5CE960C3" w14:textId="77777777" w:rsidR="00CC549E" w:rsidRPr="00B87054" w:rsidRDefault="00CC549E" w:rsidP="00420910">
            <w:pPr>
              <w:spacing w:before="60" w:after="60"/>
              <w:jc w:val="left"/>
              <w:rPr>
                <w:b/>
                <w:sz w:val="20"/>
              </w:rPr>
            </w:pPr>
            <w:r w:rsidRPr="00B87054">
              <w:rPr>
                <w:i/>
                <w:color w:val="8DB3E2"/>
                <w:sz w:val="18"/>
              </w:rPr>
              <w:t xml:space="preserve">&lt;3.2.C.1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601" w:type="pct"/>
          </w:tcPr>
          <w:p w14:paraId="00321141" w14:textId="77777777" w:rsidR="00CC549E" w:rsidRPr="00B87054" w:rsidRDefault="00CC549E" w:rsidP="00420910">
            <w:pPr>
              <w:spacing w:before="60" w:after="60"/>
              <w:jc w:val="left"/>
              <w:rPr>
                <w:b/>
                <w:sz w:val="20"/>
              </w:rPr>
            </w:pPr>
            <w:r w:rsidRPr="00B87054">
              <w:rPr>
                <w:i/>
                <w:color w:val="8DB3E2"/>
                <w:sz w:val="18"/>
              </w:rPr>
              <w:t xml:space="preserve">&lt;3.2.C.2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884" w:type="pct"/>
          </w:tcPr>
          <w:p w14:paraId="1BCC9A1F" w14:textId="77777777" w:rsidR="00CC549E" w:rsidRPr="00B87054" w:rsidRDefault="00CC549E" w:rsidP="00420910">
            <w:pPr>
              <w:spacing w:before="60" w:after="60"/>
              <w:jc w:val="left"/>
              <w:rPr>
                <w:b/>
                <w:sz w:val="20"/>
              </w:rPr>
            </w:pPr>
            <w:r w:rsidRPr="00B87054">
              <w:rPr>
                <w:i/>
                <w:color w:val="8DB3E2"/>
                <w:sz w:val="18"/>
              </w:rPr>
              <w:t xml:space="preserve">&lt;3.2.C.3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837" w:type="pct"/>
          </w:tcPr>
          <w:p w14:paraId="134150E3" w14:textId="77777777" w:rsidR="00CC549E" w:rsidRPr="00B87054" w:rsidRDefault="00CC549E" w:rsidP="00420910">
            <w:pPr>
              <w:spacing w:before="60" w:after="60"/>
              <w:jc w:val="left"/>
              <w:rPr>
                <w:b/>
                <w:sz w:val="20"/>
              </w:rPr>
            </w:pPr>
            <w:r w:rsidRPr="00B87054">
              <w:rPr>
                <w:i/>
                <w:color w:val="8DB3E2"/>
                <w:sz w:val="18"/>
              </w:rPr>
              <w:t xml:space="preserve">&lt;3.2.C.4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553" w:type="pct"/>
          </w:tcPr>
          <w:p w14:paraId="4BC8CA1D" w14:textId="77777777" w:rsidR="00CC549E" w:rsidRPr="00B87054" w:rsidRDefault="00CC549E" w:rsidP="00420910">
            <w:pPr>
              <w:pStyle w:val="Text1"/>
              <w:spacing w:before="60" w:after="60"/>
              <w:ind w:left="0"/>
              <w:jc w:val="left"/>
              <w:rPr>
                <w:b/>
                <w:bCs/>
                <w:sz w:val="20"/>
              </w:rPr>
            </w:pPr>
            <w:r w:rsidRPr="00B87054">
              <w:rPr>
                <w:i/>
                <w:color w:val="8DB3E2"/>
                <w:sz w:val="18"/>
              </w:rPr>
              <w:t xml:space="preserve">&lt;3.2.C.5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841" w:type="pct"/>
          </w:tcPr>
          <w:p w14:paraId="70FE9678" w14:textId="77777777" w:rsidR="00CC549E" w:rsidRPr="00B87054" w:rsidRDefault="00CC549E" w:rsidP="00420910">
            <w:pPr>
              <w:pStyle w:val="Text1"/>
              <w:spacing w:before="60" w:after="60"/>
              <w:ind w:left="0"/>
              <w:jc w:val="left"/>
              <w:rPr>
                <w:b/>
                <w:bCs/>
                <w:sz w:val="20"/>
              </w:rPr>
            </w:pPr>
            <w:r w:rsidRPr="00B87054">
              <w:rPr>
                <w:i/>
                <w:color w:val="8DB3E2"/>
                <w:sz w:val="18"/>
              </w:rPr>
              <w:t xml:space="preserve">&lt;3.2.C.6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603" w:type="pct"/>
          </w:tcPr>
          <w:p w14:paraId="71DF74EC" w14:textId="77777777" w:rsidR="00CC549E" w:rsidRPr="00B87054" w:rsidRDefault="00CC549E" w:rsidP="00420910">
            <w:pPr>
              <w:pStyle w:val="Text1"/>
              <w:spacing w:before="60" w:after="60"/>
              <w:ind w:left="0"/>
              <w:jc w:val="left"/>
              <w:rPr>
                <w:b/>
                <w:bCs/>
                <w:sz w:val="20"/>
              </w:rPr>
            </w:pPr>
            <w:r w:rsidRPr="00B87054">
              <w:rPr>
                <w:i/>
                <w:color w:val="8DB3E2"/>
                <w:sz w:val="18"/>
              </w:rPr>
              <w:t xml:space="preserve">&lt;3.2.C.7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r>
      <w:tr w:rsidR="00C959D6" w:rsidRPr="00B87054" w14:paraId="5A4C7AE7" w14:textId="77777777" w:rsidTr="00FB0994">
        <w:tc>
          <w:tcPr>
            <w:tcW w:w="681" w:type="pct"/>
            <w:vAlign w:val="center"/>
          </w:tcPr>
          <w:p w14:paraId="168FA6F9" w14:textId="77777777" w:rsidR="00C959D6" w:rsidRPr="00B87054" w:rsidRDefault="00692D6E" w:rsidP="000D641F">
            <w:pPr>
              <w:spacing w:before="60" w:after="60"/>
              <w:jc w:val="left"/>
              <w:rPr>
                <w:sz w:val="18"/>
              </w:rPr>
            </w:pPr>
            <w:r w:rsidRPr="00B87054">
              <w:rPr>
                <w:sz w:val="18"/>
              </w:rPr>
              <w:t>Води</w:t>
            </w:r>
          </w:p>
        </w:tc>
        <w:tc>
          <w:tcPr>
            <w:tcW w:w="601" w:type="pct"/>
            <w:vAlign w:val="center"/>
          </w:tcPr>
          <w:p w14:paraId="2005530F" w14:textId="77777777" w:rsidR="00C959D6" w:rsidRPr="00B87054" w:rsidRDefault="00C959D6" w:rsidP="00FB0994">
            <w:pPr>
              <w:spacing w:before="60" w:after="60"/>
              <w:jc w:val="left"/>
              <w:rPr>
                <w:sz w:val="18"/>
              </w:rPr>
            </w:pPr>
            <w:r w:rsidRPr="00B87054">
              <w:rPr>
                <w:sz w:val="18"/>
              </w:rPr>
              <w:t>КФ</w:t>
            </w:r>
          </w:p>
        </w:tc>
        <w:tc>
          <w:tcPr>
            <w:tcW w:w="884" w:type="pct"/>
            <w:vAlign w:val="center"/>
          </w:tcPr>
          <w:p w14:paraId="07502D8F" w14:textId="77777777" w:rsidR="00C959D6" w:rsidRPr="00B87054" w:rsidRDefault="00C7432F" w:rsidP="00FB0994">
            <w:pPr>
              <w:spacing w:before="60" w:after="60"/>
              <w:jc w:val="left"/>
              <w:rPr>
                <w:sz w:val="18"/>
              </w:rPr>
            </w:pPr>
            <w:r w:rsidRPr="00B87054">
              <w:rPr>
                <w:sz w:val="18"/>
              </w:rPr>
              <w:t>Н.П.</w:t>
            </w:r>
          </w:p>
        </w:tc>
        <w:tc>
          <w:tcPr>
            <w:tcW w:w="837" w:type="pct"/>
            <w:vAlign w:val="center"/>
          </w:tcPr>
          <w:p w14:paraId="29F088E3" w14:textId="77777777" w:rsidR="00C959D6" w:rsidRPr="00B87054" w:rsidRDefault="00A00F80" w:rsidP="00A00F80">
            <w:pPr>
              <w:rPr>
                <w:sz w:val="18"/>
              </w:rPr>
            </w:pPr>
            <w:proofErr w:type="spellStart"/>
            <w:r w:rsidRPr="00B87054">
              <w:rPr>
                <w:sz w:val="18"/>
              </w:rPr>
              <w:t>Oпазване</w:t>
            </w:r>
            <w:proofErr w:type="spellEnd"/>
            <w:r w:rsidRPr="00B87054">
              <w:rPr>
                <w:sz w:val="18"/>
              </w:rPr>
              <w:t xml:space="preserve"> и защита на околната среда и насърчаване на ефективното използване на ресурсите</w:t>
            </w:r>
          </w:p>
        </w:tc>
        <w:tc>
          <w:tcPr>
            <w:tcW w:w="553" w:type="pct"/>
            <w:vAlign w:val="center"/>
          </w:tcPr>
          <w:p w14:paraId="0BC04050" w14:textId="00A0FEA3" w:rsidR="00C959D6" w:rsidRPr="00B87054" w:rsidRDefault="004E271D" w:rsidP="00FB0994">
            <w:pPr>
              <w:jc w:val="left"/>
              <w:rPr>
                <w:color w:val="000000"/>
                <w:sz w:val="16"/>
                <w:szCs w:val="16"/>
              </w:rPr>
            </w:pPr>
            <w:ins w:id="281" w:author="Author">
              <w:r w:rsidRPr="004E271D">
                <w:rPr>
                  <w:color w:val="000000"/>
                  <w:sz w:val="16"/>
                  <w:szCs w:val="16"/>
                </w:rPr>
                <w:t>782 308 672,00</w:t>
              </w:r>
              <w:r w:rsidRPr="004E271D" w:rsidDel="004E271D">
                <w:rPr>
                  <w:color w:val="000000"/>
                  <w:sz w:val="16"/>
                  <w:szCs w:val="16"/>
                </w:rPr>
                <w:t xml:space="preserve"> </w:t>
              </w:r>
              <w:r w:rsidR="00AE1D75">
                <w:rPr>
                  <w:color w:val="000000"/>
                  <w:sz w:val="16"/>
                  <w:szCs w:val="16"/>
                </w:rPr>
                <w:t xml:space="preserve"> </w:t>
              </w:r>
            </w:ins>
            <w:del w:id="282" w:author="Author">
              <w:r w:rsidR="009C7ED6" w:rsidRPr="005945CF" w:rsidDel="004E271D">
                <w:rPr>
                  <w:color w:val="000000"/>
                  <w:sz w:val="16"/>
                  <w:szCs w:val="16"/>
                </w:rPr>
                <w:delText>814 034 333,00</w:delText>
              </w:r>
            </w:del>
          </w:p>
        </w:tc>
        <w:tc>
          <w:tcPr>
            <w:tcW w:w="841" w:type="pct"/>
            <w:vAlign w:val="center"/>
          </w:tcPr>
          <w:p w14:paraId="696FFA5A" w14:textId="5BCD3E67" w:rsidR="00C959D6" w:rsidRPr="00B87054" w:rsidRDefault="004E271D" w:rsidP="00FB0994">
            <w:pPr>
              <w:jc w:val="left"/>
              <w:rPr>
                <w:color w:val="000000"/>
                <w:sz w:val="16"/>
                <w:szCs w:val="16"/>
              </w:rPr>
            </w:pPr>
            <w:ins w:id="283" w:author="Author">
              <w:r w:rsidRPr="004E271D">
                <w:rPr>
                  <w:color w:val="000000"/>
                  <w:sz w:val="16"/>
                  <w:szCs w:val="16"/>
                </w:rPr>
                <w:t>138 054 472,00</w:t>
              </w:r>
              <w:r w:rsidRPr="004E271D" w:rsidDel="004E271D">
                <w:rPr>
                  <w:color w:val="000000"/>
                  <w:sz w:val="16"/>
                  <w:szCs w:val="16"/>
                </w:rPr>
                <w:t xml:space="preserve"> </w:t>
              </w:r>
              <w:r w:rsidR="00AE1D75">
                <w:rPr>
                  <w:color w:val="000000"/>
                  <w:sz w:val="16"/>
                  <w:szCs w:val="16"/>
                </w:rPr>
                <w:t xml:space="preserve"> </w:t>
              </w:r>
            </w:ins>
            <w:del w:id="284" w:author="Author">
              <w:r w:rsidR="009C7ED6" w:rsidRPr="005945CF" w:rsidDel="004E271D">
                <w:rPr>
                  <w:color w:val="000000"/>
                  <w:sz w:val="16"/>
                  <w:szCs w:val="16"/>
                </w:rPr>
                <w:delText>143 653 118,00</w:delText>
              </w:r>
            </w:del>
          </w:p>
        </w:tc>
        <w:tc>
          <w:tcPr>
            <w:tcW w:w="603" w:type="pct"/>
            <w:vAlign w:val="center"/>
          </w:tcPr>
          <w:p w14:paraId="07E43EDE" w14:textId="7EF6A143" w:rsidR="00C959D6" w:rsidRPr="00B87054" w:rsidRDefault="004E271D" w:rsidP="00FB0994">
            <w:pPr>
              <w:jc w:val="left"/>
              <w:rPr>
                <w:color w:val="000000"/>
                <w:sz w:val="16"/>
                <w:szCs w:val="16"/>
              </w:rPr>
            </w:pPr>
            <w:ins w:id="285" w:author="Author">
              <w:r w:rsidRPr="004E271D">
                <w:rPr>
                  <w:color w:val="000000"/>
                  <w:sz w:val="16"/>
                  <w:szCs w:val="16"/>
                </w:rPr>
                <w:t>920 363 144,00</w:t>
              </w:r>
              <w:r w:rsidRPr="004E271D" w:rsidDel="004E271D">
                <w:rPr>
                  <w:color w:val="000000"/>
                  <w:sz w:val="16"/>
                  <w:szCs w:val="16"/>
                </w:rPr>
                <w:t xml:space="preserve"> </w:t>
              </w:r>
              <w:r w:rsidR="00AE1D75">
                <w:rPr>
                  <w:color w:val="000000"/>
                  <w:sz w:val="16"/>
                  <w:szCs w:val="16"/>
                </w:rPr>
                <w:t xml:space="preserve"> </w:t>
              </w:r>
            </w:ins>
            <w:del w:id="286" w:author="Author">
              <w:r w:rsidR="009C7ED6" w:rsidRPr="005945CF" w:rsidDel="004E271D">
                <w:rPr>
                  <w:color w:val="000000"/>
                  <w:sz w:val="16"/>
                  <w:szCs w:val="16"/>
                </w:rPr>
                <w:delText>957 687 451,00</w:delText>
              </w:r>
            </w:del>
          </w:p>
        </w:tc>
      </w:tr>
      <w:tr w:rsidR="00C959D6" w:rsidRPr="00B87054" w14:paraId="64167D51" w14:textId="77777777" w:rsidTr="00FB0994">
        <w:tc>
          <w:tcPr>
            <w:tcW w:w="681" w:type="pct"/>
            <w:vAlign w:val="center"/>
          </w:tcPr>
          <w:p w14:paraId="4313C8DC" w14:textId="77777777" w:rsidR="00C959D6" w:rsidRPr="00B87054" w:rsidRDefault="00692D6E" w:rsidP="000D641F">
            <w:pPr>
              <w:spacing w:before="60" w:after="60"/>
              <w:jc w:val="left"/>
              <w:rPr>
                <w:sz w:val="18"/>
              </w:rPr>
            </w:pPr>
            <w:r w:rsidRPr="00B87054">
              <w:rPr>
                <w:sz w:val="18"/>
              </w:rPr>
              <w:t>Отпадъци</w:t>
            </w:r>
          </w:p>
        </w:tc>
        <w:tc>
          <w:tcPr>
            <w:tcW w:w="601" w:type="pct"/>
            <w:vAlign w:val="center"/>
          </w:tcPr>
          <w:p w14:paraId="690D6AB3" w14:textId="77777777" w:rsidR="00C959D6" w:rsidRPr="00B87054" w:rsidRDefault="00C959D6" w:rsidP="00FB0994">
            <w:pPr>
              <w:spacing w:before="60" w:after="60"/>
              <w:jc w:val="left"/>
              <w:rPr>
                <w:sz w:val="18"/>
              </w:rPr>
            </w:pPr>
            <w:r w:rsidRPr="00B87054">
              <w:rPr>
                <w:sz w:val="18"/>
              </w:rPr>
              <w:t>ЕФРР</w:t>
            </w:r>
          </w:p>
        </w:tc>
        <w:tc>
          <w:tcPr>
            <w:tcW w:w="884" w:type="pct"/>
            <w:vAlign w:val="center"/>
          </w:tcPr>
          <w:p w14:paraId="42C33982" w14:textId="77777777" w:rsidR="00C959D6" w:rsidRPr="00B87054" w:rsidRDefault="00C959D6" w:rsidP="00FB0994">
            <w:pPr>
              <w:spacing w:before="60" w:after="60"/>
              <w:jc w:val="left"/>
              <w:rPr>
                <w:sz w:val="18"/>
              </w:rPr>
            </w:pPr>
            <w:r w:rsidRPr="00B87054">
              <w:rPr>
                <w:sz w:val="18"/>
              </w:rPr>
              <w:t>Слаборазвити</w:t>
            </w:r>
          </w:p>
        </w:tc>
        <w:tc>
          <w:tcPr>
            <w:tcW w:w="837" w:type="pct"/>
            <w:vAlign w:val="center"/>
          </w:tcPr>
          <w:p w14:paraId="5681F9F4" w14:textId="77777777" w:rsidR="00C959D6" w:rsidRPr="00B87054" w:rsidRDefault="00A00F80" w:rsidP="00FB0994">
            <w:pPr>
              <w:spacing w:before="60" w:after="60"/>
              <w:jc w:val="left"/>
              <w:rPr>
                <w:sz w:val="18"/>
              </w:rPr>
            </w:pPr>
            <w:proofErr w:type="spellStart"/>
            <w:r w:rsidRPr="00B87054">
              <w:rPr>
                <w:sz w:val="18"/>
                <w:szCs w:val="18"/>
              </w:rPr>
              <w:t>Oпазване</w:t>
            </w:r>
            <w:proofErr w:type="spellEnd"/>
            <w:r w:rsidRPr="00B87054">
              <w:rPr>
                <w:sz w:val="18"/>
                <w:szCs w:val="18"/>
              </w:rPr>
              <w:t xml:space="preserve"> и защита на околната среда и насърчаване на ефективното използване на ресурсите</w:t>
            </w:r>
          </w:p>
        </w:tc>
        <w:tc>
          <w:tcPr>
            <w:tcW w:w="553" w:type="pct"/>
            <w:vAlign w:val="center"/>
          </w:tcPr>
          <w:p w14:paraId="535EFBA7" w14:textId="5600E998" w:rsidR="00C959D6" w:rsidRPr="00B87054" w:rsidRDefault="004E271D" w:rsidP="00FB0994">
            <w:pPr>
              <w:jc w:val="left"/>
              <w:rPr>
                <w:color w:val="000000"/>
                <w:sz w:val="16"/>
                <w:szCs w:val="16"/>
              </w:rPr>
            </w:pPr>
            <w:ins w:id="287" w:author="Author">
              <w:r w:rsidRPr="004E271D">
                <w:rPr>
                  <w:color w:val="000000"/>
                  <w:sz w:val="16"/>
                  <w:szCs w:val="16"/>
                  <w:lang w:val="en-US"/>
                </w:rPr>
                <w:t>230 422 536,00</w:t>
              </w:r>
              <w:r w:rsidRPr="004E271D" w:rsidDel="004E271D">
                <w:rPr>
                  <w:color w:val="000000"/>
                  <w:sz w:val="16"/>
                  <w:szCs w:val="16"/>
                  <w:lang w:val="en-US"/>
                </w:rPr>
                <w:t xml:space="preserve"> </w:t>
              </w:r>
              <w:r w:rsidR="00AE1D75">
                <w:rPr>
                  <w:color w:val="000000"/>
                  <w:sz w:val="16"/>
                  <w:szCs w:val="16"/>
                </w:rPr>
                <w:t xml:space="preserve"> </w:t>
              </w:r>
            </w:ins>
            <w:del w:id="288" w:author="Author">
              <w:r w:rsidR="0016562E" w:rsidRPr="00B87054" w:rsidDel="004E271D">
                <w:rPr>
                  <w:color w:val="000000"/>
                  <w:sz w:val="16"/>
                  <w:szCs w:val="16"/>
                  <w:lang w:val="en-US"/>
                </w:rPr>
                <w:delText>250 414 049</w:delText>
              </w:r>
              <w:r w:rsidR="00C959D6" w:rsidRPr="00B87054" w:rsidDel="004E271D">
                <w:rPr>
                  <w:color w:val="000000"/>
                  <w:sz w:val="16"/>
                  <w:szCs w:val="16"/>
                </w:rPr>
                <w:delText>,00</w:delText>
              </w:r>
            </w:del>
          </w:p>
        </w:tc>
        <w:tc>
          <w:tcPr>
            <w:tcW w:w="841" w:type="pct"/>
            <w:vAlign w:val="center"/>
          </w:tcPr>
          <w:p w14:paraId="7DE912BA" w14:textId="0438C77D" w:rsidR="00C959D6" w:rsidRPr="00B87054" w:rsidRDefault="004E271D" w:rsidP="00FB0994">
            <w:pPr>
              <w:jc w:val="left"/>
              <w:rPr>
                <w:color w:val="000000"/>
                <w:sz w:val="16"/>
                <w:szCs w:val="16"/>
              </w:rPr>
            </w:pPr>
            <w:ins w:id="289" w:author="Author">
              <w:r w:rsidRPr="004E271D">
                <w:rPr>
                  <w:color w:val="000000"/>
                  <w:sz w:val="16"/>
                  <w:szCs w:val="16"/>
                  <w:lang w:val="en-US"/>
                </w:rPr>
                <w:t>40 662 801,00</w:t>
              </w:r>
              <w:r w:rsidRPr="004E271D" w:rsidDel="004E271D">
                <w:rPr>
                  <w:color w:val="000000"/>
                  <w:sz w:val="16"/>
                  <w:szCs w:val="16"/>
                  <w:lang w:val="en-US"/>
                </w:rPr>
                <w:t xml:space="preserve"> </w:t>
              </w:r>
              <w:r w:rsidR="00AE1D75">
                <w:rPr>
                  <w:color w:val="000000"/>
                  <w:sz w:val="16"/>
                  <w:szCs w:val="16"/>
                </w:rPr>
                <w:t xml:space="preserve"> </w:t>
              </w:r>
            </w:ins>
            <w:del w:id="290" w:author="Author">
              <w:r w:rsidR="0016562E" w:rsidRPr="00B87054" w:rsidDel="004E271D">
                <w:rPr>
                  <w:color w:val="000000"/>
                  <w:sz w:val="16"/>
                  <w:szCs w:val="16"/>
                  <w:lang w:val="en-US"/>
                </w:rPr>
                <w:delText>44 190 715</w:delText>
              </w:r>
              <w:r w:rsidR="00C959D6" w:rsidRPr="00B87054" w:rsidDel="004E271D">
                <w:rPr>
                  <w:color w:val="000000"/>
                  <w:sz w:val="16"/>
                  <w:szCs w:val="16"/>
                </w:rPr>
                <w:delText>,00</w:delText>
              </w:r>
            </w:del>
          </w:p>
        </w:tc>
        <w:tc>
          <w:tcPr>
            <w:tcW w:w="603" w:type="pct"/>
            <w:vAlign w:val="center"/>
          </w:tcPr>
          <w:p w14:paraId="71805A56" w14:textId="4385F9C3" w:rsidR="00C959D6" w:rsidRPr="00B87054" w:rsidRDefault="004E271D" w:rsidP="00FB0994">
            <w:pPr>
              <w:jc w:val="left"/>
              <w:rPr>
                <w:color w:val="000000"/>
                <w:sz w:val="16"/>
                <w:szCs w:val="16"/>
              </w:rPr>
            </w:pPr>
            <w:ins w:id="291" w:author="Author">
              <w:r w:rsidRPr="004E271D">
                <w:rPr>
                  <w:color w:val="000000"/>
                  <w:sz w:val="16"/>
                  <w:szCs w:val="16"/>
                  <w:lang w:val="en-US"/>
                </w:rPr>
                <w:t>271 085 337,00</w:t>
              </w:r>
              <w:r w:rsidRPr="004E271D" w:rsidDel="004E271D">
                <w:rPr>
                  <w:color w:val="000000"/>
                  <w:sz w:val="16"/>
                  <w:szCs w:val="16"/>
                  <w:lang w:val="en-US"/>
                </w:rPr>
                <w:t xml:space="preserve"> </w:t>
              </w:r>
              <w:r w:rsidR="00AE1D75">
                <w:rPr>
                  <w:color w:val="000000"/>
                  <w:sz w:val="16"/>
                  <w:szCs w:val="16"/>
                </w:rPr>
                <w:t xml:space="preserve"> </w:t>
              </w:r>
            </w:ins>
            <w:del w:id="292" w:author="Author">
              <w:r w:rsidR="0016562E" w:rsidRPr="00B87054" w:rsidDel="004E271D">
                <w:rPr>
                  <w:color w:val="000000"/>
                  <w:sz w:val="16"/>
                  <w:szCs w:val="16"/>
                  <w:lang w:val="en-US"/>
                </w:rPr>
                <w:delText>294 604 764</w:delText>
              </w:r>
              <w:r w:rsidR="00C959D6" w:rsidRPr="00B87054" w:rsidDel="004E271D">
                <w:rPr>
                  <w:color w:val="000000"/>
                  <w:sz w:val="16"/>
                  <w:szCs w:val="16"/>
                </w:rPr>
                <w:delText>,00</w:delText>
              </w:r>
            </w:del>
          </w:p>
        </w:tc>
      </w:tr>
      <w:tr w:rsidR="00C959D6" w:rsidRPr="00B87054" w14:paraId="572F9324" w14:textId="77777777" w:rsidTr="00FB0994">
        <w:tc>
          <w:tcPr>
            <w:tcW w:w="681" w:type="pct"/>
            <w:vAlign w:val="center"/>
          </w:tcPr>
          <w:p w14:paraId="4DD271CE" w14:textId="77777777" w:rsidR="00C959D6" w:rsidRPr="00B87054" w:rsidRDefault="00692D6E" w:rsidP="000D641F">
            <w:pPr>
              <w:spacing w:before="60" w:after="60"/>
              <w:jc w:val="left"/>
              <w:rPr>
                <w:sz w:val="18"/>
              </w:rPr>
            </w:pPr>
            <w:r w:rsidRPr="00B87054">
              <w:rPr>
                <w:sz w:val="18"/>
              </w:rPr>
              <w:t xml:space="preserve">НАТУРА 2000 и </w:t>
            </w:r>
            <w:proofErr w:type="spellStart"/>
            <w:r w:rsidRPr="00B87054">
              <w:rPr>
                <w:sz w:val="18"/>
              </w:rPr>
              <w:t>биоразнобразие</w:t>
            </w:r>
            <w:proofErr w:type="spellEnd"/>
          </w:p>
        </w:tc>
        <w:tc>
          <w:tcPr>
            <w:tcW w:w="601" w:type="pct"/>
            <w:vAlign w:val="center"/>
          </w:tcPr>
          <w:p w14:paraId="1D64BC76" w14:textId="77777777" w:rsidR="00C959D6" w:rsidRPr="00B87054" w:rsidRDefault="00C959D6" w:rsidP="00FB0994">
            <w:pPr>
              <w:spacing w:before="60" w:after="60"/>
              <w:jc w:val="left"/>
              <w:rPr>
                <w:sz w:val="18"/>
              </w:rPr>
            </w:pPr>
            <w:r w:rsidRPr="00B87054">
              <w:rPr>
                <w:sz w:val="18"/>
              </w:rPr>
              <w:t>ЕФРР</w:t>
            </w:r>
          </w:p>
        </w:tc>
        <w:tc>
          <w:tcPr>
            <w:tcW w:w="884" w:type="pct"/>
            <w:vAlign w:val="center"/>
          </w:tcPr>
          <w:p w14:paraId="3C9EBF6D" w14:textId="77777777" w:rsidR="00C959D6" w:rsidRPr="00B87054" w:rsidRDefault="00C959D6" w:rsidP="00FB0994">
            <w:pPr>
              <w:spacing w:before="60" w:after="60"/>
              <w:jc w:val="left"/>
              <w:rPr>
                <w:sz w:val="18"/>
              </w:rPr>
            </w:pPr>
            <w:r w:rsidRPr="00B87054">
              <w:rPr>
                <w:sz w:val="18"/>
              </w:rPr>
              <w:t>Слаборазвити</w:t>
            </w:r>
          </w:p>
        </w:tc>
        <w:tc>
          <w:tcPr>
            <w:tcW w:w="837" w:type="pct"/>
            <w:vAlign w:val="center"/>
          </w:tcPr>
          <w:p w14:paraId="31229A28" w14:textId="77777777" w:rsidR="00C959D6" w:rsidRPr="00B87054" w:rsidRDefault="00A00F80" w:rsidP="00FB0994">
            <w:pPr>
              <w:spacing w:before="60" w:after="60"/>
              <w:jc w:val="left"/>
              <w:rPr>
                <w:sz w:val="18"/>
              </w:rPr>
            </w:pPr>
            <w:r w:rsidRPr="00B87054">
              <w:rPr>
                <w:sz w:val="18"/>
                <w:szCs w:val="18"/>
                <w:lang w:val="en-US"/>
              </w:rPr>
              <w:t>O</w:t>
            </w:r>
            <w:proofErr w:type="spellStart"/>
            <w:r w:rsidRPr="00B87054">
              <w:rPr>
                <w:sz w:val="18"/>
                <w:szCs w:val="18"/>
              </w:rPr>
              <w:t>пазване</w:t>
            </w:r>
            <w:proofErr w:type="spellEnd"/>
            <w:r w:rsidRPr="00B87054">
              <w:rPr>
                <w:sz w:val="18"/>
                <w:szCs w:val="18"/>
              </w:rPr>
              <w:t xml:space="preserve"> и защита на околната среда и насърчаване на ефективното използване на ресурсите</w:t>
            </w:r>
          </w:p>
        </w:tc>
        <w:tc>
          <w:tcPr>
            <w:tcW w:w="553" w:type="pct"/>
            <w:vAlign w:val="center"/>
          </w:tcPr>
          <w:p w14:paraId="1780B70B" w14:textId="4C548B98" w:rsidR="00C959D6" w:rsidRPr="00B87054" w:rsidRDefault="004E271D" w:rsidP="008F5AEE">
            <w:pPr>
              <w:jc w:val="left"/>
              <w:rPr>
                <w:color w:val="000000"/>
                <w:sz w:val="16"/>
                <w:szCs w:val="16"/>
              </w:rPr>
            </w:pPr>
            <w:ins w:id="293" w:author="Author">
              <w:r w:rsidRPr="004E271D">
                <w:rPr>
                  <w:color w:val="000000"/>
                  <w:sz w:val="16"/>
                  <w:szCs w:val="16"/>
                  <w:lang w:val="en-US"/>
                </w:rPr>
                <w:t>78 883 515,00</w:t>
              </w:r>
              <w:r w:rsidRPr="004E271D" w:rsidDel="004E271D">
                <w:rPr>
                  <w:color w:val="000000"/>
                  <w:sz w:val="16"/>
                  <w:szCs w:val="16"/>
                  <w:lang w:val="en-US"/>
                </w:rPr>
                <w:t xml:space="preserve"> </w:t>
              </w:r>
              <w:r w:rsidR="00AE1D75">
                <w:rPr>
                  <w:color w:val="000000"/>
                  <w:sz w:val="16"/>
                  <w:szCs w:val="16"/>
                </w:rPr>
                <w:t xml:space="preserve"> </w:t>
              </w:r>
            </w:ins>
            <w:del w:id="294" w:author="Author">
              <w:r w:rsidR="00435372" w:rsidRPr="00A05AF0" w:rsidDel="004E271D">
                <w:rPr>
                  <w:color w:val="000000"/>
                  <w:sz w:val="16"/>
                  <w:szCs w:val="16"/>
                  <w:lang w:val="en-US"/>
                </w:rPr>
                <w:delText>58 892 002</w:delText>
              </w:r>
              <w:r w:rsidR="00C959D6" w:rsidRPr="00B87054" w:rsidDel="004E271D">
                <w:rPr>
                  <w:color w:val="000000"/>
                  <w:sz w:val="16"/>
                  <w:szCs w:val="16"/>
                </w:rPr>
                <w:delText>,00</w:delText>
              </w:r>
            </w:del>
          </w:p>
        </w:tc>
        <w:tc>
          <w:tcPr>
            <w:tcW w:w="841" w:type="pct"/>
            <w:vAlign w:val="center"/>
          </w:tcPr>
          <w:p w14:paraId="3FFAD18D" w14:textId="548F8995" w:rsidR="00C959D6" w:rsidRPr="00B87054" w:rsidRDefault="004E271D" w:rsidP="00FB0994">
            <w:pPr>
              <w:jc w:val="left"/>
              <w:rPr>
                <w:color w:val="000000"/>
                <w:sz w:val="16"/>
                <w:szCs w:val="16"/>
              </w:rPr>
            </w:pPr>
            <w:ins w:id="295" w:author="Author">
              <w:r w:rsidRPr="004E271D">
                <w:rPr>
                  <w:color w:val="000000"/>
                  <w:sz w:val="16"/>
                  <w:szCs w:val="16"/>
                  <w:lang w:val="en-US"/>
                </w:rPr>
                <w:t>13 920 621,00</w:t>
              </w:r>
              <w:r w:rsidRPr="004E271D" w:rsidDel="004E271D">
                <w:rPr>
                  <w:color w:val="000000"/>
                  <w:sz w:val="16"/>
                  <w:szCs w:val="16"/>
                  <w:lang w:val="en-US"/>
                </w:rPr>
                <w:t xml:space="preserve"> </w:t>
              </w:r>
              <w:r w:rsidR="00AE1D75">
                <w:rPr>
                  <w:color w:val="000000"/>
                  <w:sz w:val="16"/>
                  <w:szCs w:val="16"/>
                </w:rPr>
                <w:t xml:space="preserve"> </w:t>
              </w:r>
            </w:ins>
            <w:del w:id="296" w:author="Author">
              <w:r w:rsidR="00435372" w:rsidRPr="00A05AF0" w:rsidDel="004E271D">
                <w:rPr>
                  <w:color w:val="000000"/>
                  <w:sz w:val="16"/>
                  <w:szCs w:val="16"/>
                  <w:lang w:val="en-US"/>
                </w:rPr>
                <w:delText>10 392 707</w:delText>
              </w:r>
              <w:r w:rsidR="00C959D6" w:rsidRPr="00B87054" w:rsidDel="004E271D">
                <w:rPr>
                  <w:color w:val="000000"/>
                  <w:sz w:val="16"/>
                  <w:szCs w:val="16"/>
                </w:rPr>
                <w:delText>,00</w:delText>
              </w:r>
            </w:del>
          </w:p>
        </w:tc>
        <w:tc>
          <w:tcPr>
            <w:tcW w:w="603" w:type="pct"/>
            <w:vAlign w:val="center"/>
          </w:tcPr>
          <w:p w14:paraId="1445DCAD" w14:textId="69832E03" w:rsidR="00C959D6" w:rsidRPr="00B87054" w:rsidRDefault="004E271D" w:rsidP="00FB0994">
            <w:pPr>
              <w:jc w:val="left"/>
              <w:rPr>
                <w:color w:val="000000"/>
                <w:sz w:val="16"/>
                <w:szCs w:val="16"/>
              </w:rPr>
            </w:pPr>
            <w:ins w:id="297" w:author="Author">
              <w:r w:rsidRPr="004E271D">
                <w:rPr>
                  <w:color w:val="000000"/>
                  <w:sz w:val="16"/>
                  <w:szCs w:val="16"/>
                  <w:lang w:val="en-US"/>
                </w:rPr>
                <w:t>92 804 136,00</w:t>
              </w:r>
              <w:r w:rsidRPr="004E271D" w:rsidDel="004E271D">
                <w:rPr>
                  <w:color w:val="000000"/>
                  <w:sz w:val="16"/>
                  <w:szCs w:val="16"/>
                  <w:lang w:val="en-US"/>
                </w:rPr>
                <w:t xml:space="preserve"> </w:t>
              </w:r>
              <w:r w:rsidR="00AE1D75">
                <w:rPr>
                  <w:color w:val="000000"/>
                  <w:sz w:val="16"/>
                  <w:szCs w:val="16"/>
                </w:rPr>
                <w:t xml:space="preserve"> </w:t>
              </w:r>
            </w:ins>
            <w:del w:id="298" w:author="Author">
              <w:r w:rsidR="00435372" w:rsidRPr="00A05AF0" w:rsidDel="004E271D">
                <w:rPr>
                  <w:color w:val="000000"/>
                  <w:sz w:val="16"/>
                  <w:szCs w:val="16"/>
                  <w:lang w:val="en-US"/>
                </w:rPr>
                <w:delText>69 284 709</w:delText>
              </w:r>
              <w:r w:rsidR="00C959D6" w:rsidRPr="00B87054" w:rsidDel="004E271D">
                <w:rPr>
                  <w:color w:val="000000"/>
                  <w:sz w:val="16"/>
                  <w:szCs w:val="16"/>
                </w:rPr>
                <w:delText>,00</w:delText>
              </w:r>
            </w:del>
          </w:p>
        </w:tc>
      </w:tr>
      <w:tr w:rsidR="009C7ED6" w:rsidRPr="00B87054" w14:paraId="6038BC39" w14:textId="77777777" w:rsidTr="00FB0994">
        <w:trPr>
          <w:trHeight w:val="716"/>
        </w:trPr>
        <w:tc>
          <w:tcPr>
            <w:tcW w:w="681" w:type="pct"/>
            <w:vAlign w:val="center"/>
          </w:tcPr>
          <w:p w14:paraId="572CB20E" w14:textId="77777777" w:rsidR="009C7ED6" w:rsidRPr="00B87054" w:rsidRDefault="009C7ED6" w:rsidP="009C7ED6">
            <w:pPr>
              <w:spacing w:before="60" w:after="60"/>
              <w:jc w:val="left"/>
              <w:rPr>
                <w:sz w:val="18"/>
              </w:rPr>
            </w:pPr>
            <w:r w:rsidRPr="00B87054">
              <w:rPr>
                <w:sz w:val="18"/>
              </w:rPr>
              <w:t>Превенция и управление на риска от наводнения и свлачища</w:t>
            </w:r>
          </w:p>
        </w:tc>
        <w:tc>
          <w:tcPr>
            <w:tcW w:w="601" w:type="pct"/>
            <w:vAlign w:val="center"/>
          </w:tcPr>
          <w:p w14:paraId="68B7A517" w14:textId="77777777" w:rsidR="009C7ED6" w:rsidRPr="00B87054" w:rsidRDefault="009C7ED6" w:rsidP="009C7ED6">
            <w:pPr>
              <w:spacing w:before="60" w:after="60"/>
              <w:jc w:val="left"/>
              <w:rPr>
                <w:sz w:val="18"/>
              </w:rPr>
            </w:pPr>
            <w:r w:rsidRPr="00B87054">
              <w:rPr>
                <w:sz w:val="18"/>
              </w:rPr>
              <w:t>КФ</w:t>
            </w:r>
          </w:p>
        </w:tc>
        <w:tc>
          <w:tcPr>
            <w:tcW w:w="884" w:type="pct"/>
            <w:vAlign w:val="center"/>
          </w:tcPr>
          <w:p w14:paraId="684553AC" w14:textId="77777777" w:rsidR="009C7ED6" w:rsidRPr="00B87054" w:rsidDel="0071362D" w:rsidRDefault="009C7ED6" w:rsidP="009C7ED6">
            <w:pPr>
              <w:spacing w:before="60" w:after="60"/>
              <w:jc w:val="left"/>
              <w:rPr>
                <w:sz w:val="18"/>
              </w:rPr>
            </w:pPr>
            <w:r w:rsidRPr="00B87054">
              <w:rPr>
                <w:sz w:val="18"/>
              </w:rPr>
              <w:t>Н.П.</w:t>
            </w:r>
          </w:p>
        </w:tc>
        <w:tc>
          <w:tcPr>
            <w:tcW w:w="837" w:type="pct"/>
            <w:vAlign w:val="center"/>
          </w:tcPr>
          <w:p w14:paraId="46A7D20A" w14:textId="77777777" w:rsidR="009C7ED6" w:rsidRPr="00B87054" w:rsidRDefault="009C7ED6" w:rsidP="009C7ED6">
            <w:pPr>
              <w:spacing w:before="60" w:after="60"/>
              <w:jc w:val="left"/>
              <w:rPr>
                <w:sz w:val="18"/>
              </w:rPr>
            </w:pPr>
            <w:r w:rsidRPr="00B87054">
              <w:rPr>
                <w:sz w:val="18"/>
                <w:szCs w:val="18"/>
              </w:rPr>
              <w:t>Насърчаване на адаптацията към изменението на климата и превенцията и управлението на риска</w:t>
            </w:r>
          </w:p>
        </w:tc>
        <w:tc>
          <w:tcPr>
            <w:tcW w:w="553" w:type="pct"/>
            <w:vAlign w:val="center"/>
          </w:tcPr>
          <w:p w14:paraId="2F319A55" w14:textId="4D938062" w:rsidR="009C7ED6" w:rsidRPr="00B87054" w:rsidRDefault="004E271D" w:rsidP="009C7ED6">
            <w:pPr>
              <w:jc w:val="left"/>
              <w:rPr>
                <w:color w:val="000000"/>
                <w:sz w:val="16"/>
                <w:szCs w:val="16"/>
              </w:rPr>
            </w:pPr>
            <w:ins w:id="299" w:author="Author">
              <w:r w:rsidRPr="004E271D">
                <w:rPr>
                  <w:color w:val="000000"/>
                  <w:sz w:val="16"/>
                  <w:szCs w:val="16"/>
                  <w:lang w:val="en-US"/>
                </w:rPr>
                <w:t>77 781 224,00</w:t>
              </w:r>
              <w:r w:rsidRPr="004E271D" w:rsidDel="004E271D">
                <w:rPr>
                  <w:color w:val="000000"/>
                  <w:sz w:val="16"/>
                  <w:szCs w:val="16"/>
                  <w:lang w:val="en-US"/>
                </w:rPr>
                <w:t xml:space="preserve"> </w:t>
              </w:r>
              <w:r w:rsidR="00AE1D75">
                <w:rPr>
                  <w:color w:val="000000"/>
                  <w:sz w:val="16"/>
                  <w:szCs w:val="16"/>
                </w:rPr>
                <w:t xml:space="preserve"> </w:t>
              </w:r>
            </w:ins>
            <w:del w:id="300" w:author="Author">
              <w:r w:rsidR="009C7ED6" w:rsidRPr="005945CF" w:rsidDel="004E271D">
                <w:rPr>
                  <w:color w:val="000000"/>
                  <w:sz w:val="16"/>
                  <w:szCs w:val="16"/>
                  <w:lang w:val="en-US"/>
                </w:rPr>
                <w:delText>59 962 702,00</w:delText>
              </w:r>
            </w:del>
          </w:p>
        </w:tc>
        <w:tc>
          <w:tcPr>
            <w:tcW w:w="841" w:type="pct"/>
            <w:vAlign w:val="center"/>
          </w:tcPr>
          <w:p w14:paraId="1CFA7A69" w14:textId="4783F777" w:rsidR="009C7ED6" w:rsidRPr="00B87054" w:rsidRDefault="004E271D" w:rsidP="009C7ED6">
            <w:pPr>
              <w:jc w:val="left"/>
              <w:rPr>
                <w:color w:val="000000"/>
                <w:sz w:val="16"/>
                <w:szCs w:val="16"/>
              </w:rPr>
            </w:pPr>
            <w:ins w:id="301" w:author="Author">
              <w:r w:rsidRPr="004E271D">
                <w:rPr>
                  <w:color w:val="000000"/>
                  <w:sz w:val="16"/>
                  <w:szCs w:val="16"/>
                  <w:lang w:val="en-US"/>
                </w:rPr>
                <w:t>13 726 099,00</w:t>
              </w:r>
              <w:r w:rsidRPr="004E271D" w:rsidDel="004E271D">
                <w:rPr>
                  <w:color w:val="000000"/>
                  <w:sz w:val="16"/>
                  <w:szCs w:val="16"/>
                  <w:lang w:val="en-US"/>
                </w:rPr>
                <w:t xml:space="preserve"> </w:t>
              </w:r>
              <w:r w:rsidR="00AE1D75">
                <w:rPr>
                  <w:color w:val="000000"/>
                  <w:sz w:val="16"/>
                  <w:szCs w:val="16"/>
                </w:rPr>
                <w:t xml:space="preserve"> </w:t>
              </w:r>
            </w:ins>
            <w:del w:id="302" w:author="Author">
              <w:r w:rsidR="009C7ED6" w:rsidRPr="005945CF" w:rsidDel="004E271D">
                <w:rPr>
                  <w:color w:val="000000"/>
                  <w:sz w:val="16"/>
                  <w:szCs w:val="16"/>
                  <w:lang w:val="en-US"/>
                </w:rPr>
                <w:delText>10 581 654,00</w:delText>
              </w:r>
            </w:del>
          </w:p>
        </w:tc>
        <w:tc>
          <w:tcPr>
            <w:tcW w:w="603" w:type="pct"/>
            <w:vAlign w:val="center"/>
          </w:tcPr>
          <w:p w14:paraId="5036C537" w14:textId="711BD2C0" w:rsidR="009C7ED6" w:rsidRPr="00B87054" w:rsidRDefault="004E271D" w:rsidP="009C7ED6">
            <w:pPr>
              <w:jc w:val="left"/>
              <w:rPr>
                <w:color w:val="000000"/>
                <w:sz w:val="16"/>
                <w:szCs w:val="16"/>
              </w:rPr>
            </w:pPr>
            <w:ins w:id="303" w:author="Author">
              <w:r w:rsidRPr="004E271D">
                <w:rPr>
                  <w:color w:val="000000"/>
                  <w:sz w:val="16"/>
                  <w:szCs w:val="16"/>
                  <w:lang w:val="en-US"/>
                </w:rPr>
                <w:t>91 507 323,00</w:t>
              </w:r>
              <w:r w:rsidRPr="004E271D" w:rsidDel="004E271D">
                <w:rPr>
                  <w:color w:val="000000"/>
                  <w:sz w:val="16"/>
                  <w:szCs w:val="16"/>
                  <w:lang w:val="en-US"/>
                </w:rPr>
                <w:t xml:space="preserve"> </w:t>
              </w:r>
              <w:r w:rsidR="00AE1D75">
                <w:rPr>
                  <w:color w:val="000000"/>
                  <w:sz w:val="16"/>
                  <w:szCs w:val="16"/>
                </w:rPr>
                <w:t xml:space="preserve"> </w:t>
              </w:r>
            </w:ins>
            <w:del w:id="304" w:author="Author">
              <w:r w:rsidR="009C7ED6" w:rsidRPr="005945CF" w:rsidDel="004E271D">
                <w:rPr>
                  <w:color w:val="000000"/>
                  <w:sz w:val="16"/>
                  <w:szCs w:val="16"/>
                  <w:lang w:val="en-US"/>
                </w:rPr>
                <w:delText>70 544 356,00</w:delText>
              </w:r>
            </w:del>
          </w:p>
        </w:tc>
      </w:tr>
      <w:tr w:rsidR="00C7432F" w:rsidRPr="00B87054" w14:paraId="051C9E23" w14:textId="77777777" w:rsidTr="00692D6E">
        <w:trPr>
          <w:trHeight w:val="393"/>
        </w:trPr>
        <w:tc>
          <w:tcPr>
            <w:tcW w:w="681" w:type="pct"/>
            <w:tcBorders>
              <w:top w:val="single" w:sz="4" w:space="0" w:color="auto"/>
              <w:left w:val="single" w:sz="4" w:space="0" w:color="auto"/>
              <w:bottom w:val="single" w:sz="4" w:space="0" w:color="auto"/>
              <w:right w:val="single" w:sz="4" w:space="0" w:color="auto"/>
            </w:tcBorders>
            <w:vAlign w:val="center"/>
          </w:tcPr>
          <w:p w14:paraId="7B99D076" w14:textId="77777777" w:rsidR="00C7432F" w:rsidRPr="00B87054" w:rsidRDefault="00692D6E" w:rsidP="000D641F">
            <w:pPr>
              <w:spacing w:before="60" w:after="60"/>
              <w:jc w:val="left"/>
              <w:rPr>
                <w:sz w:val="18"/>
              </w:rPr>
            </w:pPr>
            <w:r w:rsidRPr="00B87054">
              <w:rPr>
                <w:sz w:val="18"/>
              </w:rPr>
              <w:t>Подобряване качеството на атмосферния въздух</w:t>
            </w:r>
          </w:p>
        </w:tc>
        <w:tc>
          <w:tcPr>
            <w:tcW w:w="601" w:type="pct"/>
            <w:tcBorders>
              <w:top w:val="single" w:sz="4" w:space="0" w:color="auto"/>
              <w:left w:val="single" w:sz="4" w:space="0" w:color="auto"/>
              <w:bottom w:val="single" w:sz="4" w:space="0" w:color="auto"/>
              <w:right w:val="single" w:sz="4" w:space="0" w:color="auto"/>
            </w:tcBorders>
            <w:vAlign w:val="center"/>
          </w:tcPr>
          <w:p w14:paraId="56DF4570" w14:textId="77777777" w:rsidR="00C7432F" w:rsidRPr="00B87054" w:rsidRDefault="00C7432F" w:rsidP="00FB0994">
            <w:pPr>
              <w:spacing w:before="60" w:after="60"/>
              <w:jc w:val="left"/>
              <w:rPr>
                <w:sz w:val="18"/>
              </w:rPr>
            </w:pPr>
            <w:r w:rsidRPr="00B87054">
              <w:rPr>
                <w:sz w:val="18"/>
              </w:rPr>
              <w:t>КФ</w:t>
            </w:r>
          </w:p>
        </w:tc>
        <w:tc>
          <w:tcPr>
            <w:tcW w:w="884" w:type="pct"/>
            <w:tcBorders>
              <w:top w:val="single" w:sz="4" w:space="0" w:color="auto"/>
              <w:left w:val="single" w:sz="4" w:space="0" w:color="auto"/>
              <w:bottom w:val="single" w:sz="4" w:space="0" w:color="auto"/>
              <w:right w:val="single" w:sz="4" w:space="0" w:color="auto"/>
            </w:tcBorders>
            <w:vAlign w:val="center"/>
          </w:tcPr>
          <w:p w14:paraId="4E77BC38" w14:textId="77777777" w:rsidR="00C7432F" w:rsidRPr="00B87054" w:rsidRDefault="00C7432F" w:rsidP="00FB0994">
            <w:pPr>
              <w:spacing w:before="60" w:after="60"/>
              <w:jc w:val="left"/>
              <w:rPr>
                <w:sz w:val="18"/>
              </w:rPr>
            </w:pPr>
            <w:r w:rsidRPr="00B87054">
              <w:rPr>
                <w:sz w:val="18"/>
              </w:rPr>
              <w:t>Н.П.</w:t>
            </w:r>
          </w:p>
        </w:tc>
        <w:tc>
          <w:tcPr>
            <w:tcW w:w="837" w:type="pct"/>
            <w:tcBorders>
              <w:top w:val="single" w:sz="4" w:space="0" w:color="auto"/>
              <w:left w:val="single" w:sz="4" w:space="0" w:color="auto"/>
              <w:bottom w:val="single" w:sz="4" w:space="0" w:color="auto"/>
              <w:right w:val="single" w:sz="4" w:space="0" w:color="auto"/>
            </w:tcBorders>
            <w:vAlign w:val="center"/>
          </w:tcPr>
          <w:p w14:paraId="627C84B6" w14:textId="77777777" w:rsidR="00C7432F" w:rsidRPr="00B87054" w:rsidRDefault="00A00F80" w:rsidP="00FB0994">
            <w:pPr>
              <w:spacing w:before="60" w:after="60"/>
              <w:jc w:val="left"/>
              <w:rPr>
                <w:sz w:val="18"/>
              </w:rPr>
            </w:pPr>
            <w:r w:rsidRPr="00B87054">
              <w:rPr>
                <w:sz w:val="18"/>
                <w:szCs w:val="18"/>
                <w:lang w:val="en-US"/>
              </w:rPr>
              <w:t>O</w:t>
            </w:r>
            <w:proofErr w:type="spellStart"/>
            <w:r w:rsidRPr="00B87054">
              <w:rPr>
                <w:sz w:val="18"/>
                <w:szCs w:val="18"/>
              </w:rPr>
              <w:t>пазване</w:t>
            </w:r>
            <w:proofErr w:type="spellEnd"/>
            <w:r w:rsidRPr="00B87054">
              <w:rPr>
                <w:sz w:val="18"/>
                <w:szCs w:val="18"/>
              </w:rPr>
              <w:t xml:space="preserve"> и защита на околната среда и насърчаване на ефективното използване на ресурсите</w:t>
            </w:r>
          </w:p>
        </w:tc>
        <w:tc>
          <w:tcPr>
            <w:tcW w:w="553" w:type="pct"/>
            <w:tcBorders>
              <w:top w:val="single" w:sz="4" w:space="0" w:color="auto"/>
              <w:left w:val="single" w:sz="4" w:space="0" w:color="auto"/>
              <w:bottom w:val="single" w:sz="4" w:space="0" w:color="auto"/>
              <w:right w:val="single" w:sz="4" w:space="0" w:color="auto"/>
            </w:tcBorders>
            <w:vAlign w:val="center"/>
          </w:tcPr>
          <w:p w14:paraId="5DFC282F" w14:textId="2EB0FC8E" w:rsidR="00C7432F" w:rsidRPr="00B87054" w:rsidRDefault="00AE5313" w:rsidP="00FB0994">
            <w:pPr>
              <w:jc w:val="left"/>
              <w:rPr>
                <w:color w:val="000000"/>
                <w:sz w:val="16"/>
                <w:szCs w:val="16"/>
              </w:rPr>
            </w:pPr>
            <w:ins w:id="305" w:author="Author">
              <w:r w:rsidRPr="00AE5313">
                <w:rPr>
                  <w:color w:val="000000"/>
                  <w:sz w:val="16"/>
                  <w:szCs w:val="16"/>
                  <w:lang w:val="en-US"/>
                </w:rPr>
                <w:t>264 664 186,00</w:t>
              </w:r>
              <w:r w:rsidR="00AE1D75">
                <w:rPr>
                  <w:color w:val="000000"/>
                  <w:sz w:val="16"/>
                  <w:szCs w:val="16"/>
                </w:rPr>
                <w:t xml:space="preserve"> </w:t>
              </w:r>
            </w:ins>
            <w:del w:id="306" w:author="Author">
              <w:r w:rsidR="00667AC4" w:rsidRPr="00B87054" w:rsidDel="00AE5313">
                <w:rPr>
                  <w:color w:val="000000"/>
                  <w:sz w:val="16"/>
                  <w:szCs w:val="16"/>
                  <w:lang w:val="en-US"/>
                </w:rPr>
                <w:delText>250 757 047,00</w:delText>
              </w:r>
            </w:del>
          </w:p>
        </w:tc>
        <w:tc>
          <w:tcPr>
            <w:tcW w:w="841" w:type="pct"/>
            <w:tcBorders>
              <w:top w:val="single" w:sz="4" w:space="0" w:color="auto"/>
              <w:left w:val="single" w:sz="4" w:space="0" w:color="auto"/>
              <w:bottom w:val="single" w:sz="4" w:space="0" w:color="auto"/>
              <w:right w:val="single" w:sz="4" w:space="0" w:color="auto"/>
            </w:tcBorders>
            <w:vAlign w:val="center"/>
          </w:tcPr>
          <w:p w14:paraId="2D9E8CC2" w14:textId="2CB97E74" w:rsidR="00C7432F" w:rsidRPr="00B87054" w:rsidRDefault="00AE5313" w:rsidP="00692D6E">
            <w:pPr>
              <w:rPr>
                <w:color w:val="000000"/>
                <w:sz w:val="16"/>
                <w:szCs w:val="16"/>
              </w:rPr>
            </w:pPr>
            <w:ins w:id="307" w:author="Author">
              <w:r w:rsidRPr="00AE5313">
                <w:rPr>
                  <w:color w:val="000000"/>
                  <w:sz w:val="16"/>
                  <w:szCs w:val="16"/>
                  <w:lang w:val="en-US"/>
                </w:rPr>
                <w:t>46 705 445,00</w:t>
              </w:r>
              <w:r w:rsidR="00AE1D75">
                <w:rPr>
                  <w:color w:val="000000"/>
                  <w:sz w:val="16"/>
                  <w:szCs w:val="16"/>
                </w:rPr>
                <w:t xml:space="preserve"> </w:t>
              </w:r>
            </w:ins>
            <w:del w:id="308" w:author="Author">
              <w:r w:rsidR="00667AC4" w:rsidRPr="00B87054" w:rsidDel="00AE5313">
                <w:rPr>
                  <w:color w:val="000000"/>
                  <w:sz w:val="16"/>
                  <w:szCs w:val="16"/>
                  <w:lang w:val="en-US"/>
                </w:rPr>
                <w:delText>44 251 244,00</w:delText>
              </w:r>
            </w:del>
          </w:p>
        </w:tc>
        <w:tc>
          <w:tcPr>
            <w:tcW w:w="603" w:type="pct"/>
            <w:tcBorders>
              <w:top w:val="single" w:sz="4" w:space="0" w:color="auto"/>
              <w:left w:val="single" w:sz="4" w:space="0" w:color="auto"/>
              <w:bottom w:val="single" w:sz="4" w:space="0" w:color="auto"/>
              <w:right w:val="single" w:sz="4" w:space="0" w:color="auto"/>
            </w:tcBorders>
            <w:vAlign w:val="center"/>
          </w:tcPr>
          <w:p w14:paraId="368AC7B8" w14:textId="537110C7" w:rsidR="00C7432F" w:rsidRPr="00B87054" w:rsidRDefault="00AE5313" w:rsidP="00692D6E">
            <w:pPr>
              <w:rPr>
                <w:color w:val="000000"/>
                <w:sz w:val="16"/>
                <w:szCs w:val="16"/>
              </w:rPr>
            </w:pPr>
            <w:ins w:id="309" w:author="Author">
              <w:r w:rsidRPr="00AE5313">
                <w:rPr>
                  <w:color w:val="000000"/>
                  <w:sz w:val="16"/>
                  <w:szCs w:val="16"/>
                  <w:lang w:val="en-US"/>
                </w:rPr>
                <w:t>311 369 631,00</w:t>
              </w:r>
              <w:r w:rsidR="00AE1D75">
                <w:rPr>
                  <w:color w:val="000000"/>
                  <w:sz w:val="16"/>
                  <w:szCs w:val="16"/>
                </w:rPr>
                <w:t xml:space="preserve"> </w:t>
              </w:r>
            </w:ins>
            <w:del w:id="310" w:author="Author">
              <w:r w:rsidR="00667AC4" w:rsidRPr="00B87054" w:rsidDel="00AE5313">
                <w:rPr>
                  <w:color w:val="000000"/>
                  <w:sz w:val="16"/>
                  <w:szCs w:val="16"/>
                  <w:lang w:val="en-US"/>
                </w:rPr>
                <w:delText>295 008 291,00</w:delText>
              </w:r>
            </w:del>
          </w:p>
        </w:tc>
      </w:tr>
      <w:tr w:rsidR="009C7ED6" w:rsidRPr="00B87054" w14:paraId="792ED87F" w14:textId="77777777" w:rsidTr="00FB0994">
        <w:trPr>
          <w:trHeight w:val="70"/>
        </w:trPr>
        <w:tc>
          <w:tcPr>
            <w:tcW w:w="681" w:type="pct"/>
            <w:vAlign w:val="center"/>
          </w:tcPr>
          <w:p w14:paraId="35EB5259" w14:textId="77777777" w:rsidR="009C7ED6" w:rsidRPr="00B87054" w:rsidRDefault="009C7ED6" w:rsidP="009C7ED6">
            <w:pPr>
              <w:jc w:val="left"/>
              <w:rPr>
                <w:b/>
                <w:bCs/>
                <w:color w:val="000000"/>
                <w:sz w:val="20"/>
              </w:rPr>
            </w:pPr>
            <w:r w:rsidRPr="00B87054">
              <w:rPr>
                <w:b/>
                <w:bCs/>
                <w:color w:val="000000"/>
                <w:sz w:val="20"/>
              </w:rPr>
              <w:t>ВСИЧКО</w:t>
            </w:r>
          </w:p>
        </w:tc>
        <w:tc>
          <w:tcPr>
            <w:tcW w:w="601" w:type="pct"/>
            <w:vAlign w:val="center"/>
          </w:tcPr>
          <w:p w14:paraId="1FC2EB90" w14:textId="77777777" w:rsidR="009C7ED6" w:rsidRPr="00B87054" w:rsidRDefault="009C7ED6" w:rsidP="009C7ED6">
            <w:pPr>
              <w:jc w:val="left"/>
              <w:rPr>
                <w:b/>
                <w:bCs/>
                <w:color w:val="000000"/>
                <w:sz w:val="20"/>
              </w:rPr>
            </w:pPr>
            <w:r w:rsidRPr="00B87054">
              <w:rPr>
                <w:b/>
                <w:bCs/>
                <w:color w:val="000000"/>
                <w:sz w:val="20"/>
              </w:rPr>
              <w:t> </w:t>
            </w:r>
          </w:p>
        </w:tc>
        <w:tc>
          <w:tcPr>
            <w:tcW w:w="884" w:type="pct"/>
            <w:vAlign w:val="center"/>
          </w:tcPr>
          <w:p w14:paraId="13D3B4E1" w14:textId="77777777" w:rsidR="009C7ED6" w:rsidRPr="00B87054" w:rsidRDefault="009C7ED6" w:rsidP="009C7ED6">
            <w:pPr>
              <w:jc w:val="left"/>
              <w:rPr>
                <w:b/>
                <w:bCs/>
                <w:color w:val="000000"/>
                <w:sz w:val="20"/>
              </w:rPr>
            </w:pPr>
            <w:r w:rsidRPr="00B87054">
              <w:rPr>
                <w:b/>
                <w:bCs/>
                <w:color w:val="000000"/>
                <w:sz w:val="20"/>
              </w:rPr>
              <w:t> </w:t>
            </w:r>
          </w:p>
        </w:tc>
        <w:tc>
          <w:tcPr>
            <w:tcW w:w="837" w:type="pct"/>
            <w:vAlign w:val="center"/>
          </w:tcPr>
          <w:p w14:paraId="3BCECCBE" w14:textId="77777777" w:rsidR="009C7ED6" w:rsidRPr="00B87054" w:rsidRDefault="009C7ED6" w:rsidP="009C7ED6">
            <w:pPr>
              <w:jc w:val="left"/>
              <w:rPr>
                <w:b/>
                <w:bCs/>
                <w:color w:val="000000"/>
                <w:sz w:val="20"/>
              </w:rPr>
            </w:pPr>
            <w:r w:rsidRPr="00B87054">
              <w:rPr>
                <w:b/>
                <w:bCs/>
                <w:color w:val="000000"/>
                <w:sz w:val="20"/>
              </w:rPr>
              <w:t> </w:t>
            </w:r>
          </w:p>
        </w:tc>
        <w:tc>
          <w:tcPr>
            <w:tcW w:w="553" w:type="pct"/>
            <w:vAlign w:val="center"/>
          </w:tcPr>
          <w:p w14:paraId="079166ED" w14:textId="15E5015B" w:rsidR="009C7ED6" w:rsidRPr="00B87054" w:rsidRDefault="009C7ED6" w:rsidP="009C7ED6">
            <w:pPr>
              <w:jc w:val="left"/>
              <w:rPr>
                <w:color w:val="000000"/>
                <w:sz w:val="16"/>
                <w:szCs w:val="16"/>
              </w:rPr>
            </w:pPr>
            <w:r w:rsidRPr="005945CF">
              <w:rPr>
                <w:color w:val="000000"/>
                <w:sz w:val="16"/>
                <w:szCs w:val="16"/>
              </w:rPr>
              <w:t>1 434 060 133,00</w:t>
            </w:r>
          </w:p>
        </w:tc>
        <w:tc>
          <w:tcPr>
            <w:tcW w:w="841" w:type="pct"/>
            <w:vAlign w:val="center"/>
          </w:tcPr>
          <w:p w14:paraId="702633AA" w14:textId="1B177E7B" w:rsidR="009C7ED6" w:rsidRPr="00B87054" w:rsidRDefault="009C7ED6" w:rsidP="009C7ED6">
            <w:pPr>
              <w:jc w:val="left"/>
              <w:rPr>
                <w:color w:val="000000"/>
                <w:sz w:val="16"/>
                <w:szCs w:val="16"/>
              </w:rPr>
            </w:pPr>
            <w:r w:rsidRPr="005945CF">
              <w:rPr>
                <w:color w:val="000000"/>
                <w:sz w:val="16"/>
                <w:szCs w:val="16"/>
              </w:rPr>
              <w:t>253 069 438,00</w:t>
            </w:r>
          </w:p>
        </w:tc>
        <w:tc>
          <w:tcPr>
            <w:tcW w:w="603" w:type="pct"/>
            <w:vAlign w:val="center"/>
          </w:tcPr>
          <w:p w14:paraId="0498E8FD" w14:textId="54CC3FD5" w:rsidR="009C7ED6" w:rsidRPr="00B87054" w:rsidRDefault="009C7ED6" w:rsidP="009C7ED6">
            <w:pPr>
              <w:jc w:val="left"/>
              <w:rPr>
                <w:color w:val="000000"/>
                <w:sz w:val="16"/>
                <w:szCs w:val="16"/>
              </w:rPr>
            </w:pPr>
            <w:r w:rsidRPr="005945CF">
              <w:rPr>
                <w:color w:val="000000"/>
                <w:sz w:val="16"/>
                <w:szCs w:val="16"/>
              </w:rPr>
              <w:t>1 687 129 571,00</w:t>
            </w:r>
          </w:p>
        </w:tc>
      </w:tr>
    </w:tbl>
    <w:p w14:paraId="15346EE2" w14:textId="77777777" w:rsidR="00A85B32" w:rsidRPr="00B87054" w:rsidRDefault="0080168C" w:rsidP="00B97B59">
      <w:pPr>
        <w:rPr>
          <w:b/>
        </w:rPr>
      </w:pPr>
      <w:r w:rsidRPr="00B87054">
        <w:rPr>
          <w:b/>
          <w:szCs w:val="24"/>
        </w:rPr>
        <w:br w:type="page"/>
      </w:r>
      <w:r w:rsidR="00AD4AED" w:rsidRPr="00B87054">
        <w:rPr>
          <w:b/>
        </w:rPr>
        <w:lastRenderedPageBreak/>
        <w:t xml:space="preserve">Таблица 19: </w:t>
      </w:r>
      <w:r w:rsidR="00AD4AED" w:rsidRPr="00B87054">
        <w:tab/>
      </w:r>
      <w:r w:rsidR="00AD4AED" w:rsidRPr="00B87054">
        <w:rPr>
          <w:b/>
        </w:rPr>
        <w:t xml:space="preserve">Ориентировъчен размер на подкрепата, която ще бъде използвана за цели във връзка с изменението на климата </w:t>
      </w:r>
    </w:p>
    <w:p w14:paraId="178E9990" w14:textId="77777777" w:rsidR="00AD4AED" w:rsidRPr="00B87054" w:rsidRDefault="00AD4AED" w:rsidP="00B97B59">
      <w:r w:rsidRPr="00B87054">
        <w:t xml:space="preserve">(Позоваване: член 27, параграф </w:t>
      </w:r>
      <w:r w:rsidR="00442F4E" w:rsidRPr="00B87054">
        <w:t>6</w:t>
      </w:r>
      <w:r w:rsidRPr="00B87054">
        <w:t xml:space="preserve"> от Регламент (ЕС) № 1303/2013)</w:t>
      </w:r>
      <w:r w:rsidRPr="00B87054">
        <w:rPr>
          <w:rStyle w:val="FootnoteReference"/>
        </w:rPr>
        <w:footnoteReference w:id="96"/>
      </w:r>
    </w:p>
    <w:p w14:paraId="54A5EB66" w14:textId="77777777" w:rsidR="00AD4AED" w:rsidRPr="00B87054" w:rsidRDefault="00AD4AED" w:rsidP="00F03C1E">
      <w:pPr>
        <w:jc w:val="lef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6"/>
        <w:gridCol w:w="4934"/>
        <w:gridCol w:w="4928"/>
      </w:tblGrid>
      <w:tr w:rsidR="004036FE" w:rsidRPr="00B87054" w14:paraId="7256E2A3" w14:textId="77777777" w:rsidTr="00420910">
        <w:tc>
          <w:tcPr>
            <w:tcW w:w="5004" w:type="dxa"/>
          </w:tcPr>
          <w:p w14:paraId="7C4489D5" w14:textId="77777777" w:rsidR="004036FE" w:rsidRPr="00B87054" w:rsidRDefault="004036FE" w:rsidP="00DE2F07">
            <w:pPr>
              <w:spacing w:before="60" w:after="60"/>
              <w:jc w:val="center"/>
              <w:rPr>
                <w:b/>
                <w:sz w:val="20"/>
              </w:rPr>
            </w:pPr>
            <w:r w:rsidRPr="00B87054">
              <w:rPr>
                <w:b/>
                <w:sz w:val="20"/>
              </w:rPr>
              <w:t>Приоритетна ос</w:t>
            </w:r>
          </w:p>
        </w:tc>
        <w:tc>
          <w:tcPr>
            <w:tcW w:w="5005" w:type="dxa"/>
          </w:tcPr>
          <w:p w14:paraId="6C68B227" w14:textId="77777777" w:rsidR="004036FE" w:rsidRPr="00B87054" w:rsidRDefault="004036FE" w:rsidP="00420910">
            <w:pPr>
              <w:spacing w:before="60" w:after="60"/>
              <w:rPr>
                <w:b/>
                <w:sz w:val="20"/>
              </w:rPr>
            </w:pPr>
            <w:r w:rsidRPr="00B87054">
              <w:rPr>
                <w:b/>
                <w:sz w:val="20"/>
              </w:rPr>
              <w:t>Ориентировъчен размер на подкрепата, която ще бъде използвана за цели във връзка с изменението на климата (в евро)</w:t>
            </w:r>
          </w:p>
        </w:tc>
        <w:tc>
          <w:tcPr>
            <w:tcW w:w="5005" w:type="dxa"/>
          </w:tcPr>
          <w:p w14:paraId="07877317" w14:textId="77777777" w:rsidR="004036FE" w:rsidRPr="00B87054" w:rsidRDefault="004036FE" w:rsidP="00420910">
            <w:pPr>
              <w:spacing w:before="60" w:after="60"/>
              <w:rPr>
                <w:b/>
                <w:sz w:val="20"/>
              </w:rPr>
            </w:pPr>
            <w:r w:rsidRPr="00B87054">
              <w:rPr>
                <w:b/>
                <w:sz w:val="20"/>
              </w:rPr>
              <w:t>Дял от общия размер на средствата, разпределени за оперативната програма (%)</w:t>
            </w:r>
          </w:p>
        </w:tc>
      </w:tr>
      <w:tr w:rsidR="004036FE" w:rsidRPr="00B87054" w14:paraId="46CFC531" w14:textId="77777777" w:rsidTr="00420910">
        <w:tc>
          <w:tcPr>
            <w:tcW w:w="5004" w:type="dxa"/>
          </w:tcPr>
          <w:p w14:paraId="0A418AA5" w14:textId="77777777" w:rsidR="004036FE" w:rsidRPr="00B87054" w:rsidRDefault="004036FE" w:rsidP="00DE2F07">
            <w:pPr>
              <w:jc w:val="center"/>
              <w:rPr>
                <w:b/>
              </w:rPr>
            </w:pPr>
            <w:r w:rsidRPr="00B87054">
              <w:rPr>
                <w:i/>
                <w:color w:val="8DB3E2"/>
                <w:sz w:val="18"/>
              </w:rPr>
              <w:t xml:space="preserve">&lt;3.2.C.8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5005" w:type="dxa"/>
          </w:tcPr>
          <w:p w14:paraId="0F708023" w14:textId="77777777" w:rsidR="004036FE" w:rsidRPr="00B87054" w:rsidRDefault="004036FE" w:rsidP="00420910">
            <w:pPr>
              <w:jc w:val="left"/>
              <w:rPr>
                <w:b/>
              </w:rPr>
            </w:pPr>
            <w:r w:rsidRPr="00B87054">
              <w:rPr>
                <w:i/>
                <w:color w:val="8DB3E2"/>
                <w:sz w:val="18"/>
              </w:rPr>
              <w:t xml:space="preserve">&lt;3.2.C.9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 xml:space="preserve">="G"&gt; </w:t>
            </w:r>
            <w:proofErr w:type="spellStart"/>
            <w:r w:rsidRPr="00B87054">
              <w:rPr>
                <w:i/>
                <w:color w:val="8DB3E2"/>
                <w:sz w:val="18"/>
              </w:rPr>
              <w:t>Decision</w:t>
            </w:r>
            <w:proofErr w:type="spellEnd"/>
            <w:r w:rsidRPr="00B87054">
              <w:rPr>
                <w:i/>
                <w:color w:val="8DB3E2"/>
                <w:sz w:val="18"/>
              </w:rPr>
              <w:t>=N&gt;</w:t>
            </w:r>
          </w:p>
        </w:tc>
        <w:tc>
          <w:tcPr>
            <w:tcW w:w="5005" w:type="dxa"/>
          </w:tcPr>
          <w:p w14:paraId="69F067EC" w14:textId="77777777" w:rsidR="004036FE" w:rsidRPr="00B87054" w:rsidRDefault="004036FE" w:rsidP="00420910">
            <w:pPr>
              <w:jc w:val="left"/>
              <w:rPr>
                <w:b/>
              </w:rPr>
            </w:pPr>
            <w:r w:rsidRPr="00B87054">
              <w:rPr>
                <w:i/>
                <w:color w:val="8DB3E2"/>
                <w:sz w:val="18"/>
              </w:rPr>
              <w:t xml:space="preserve">&lt;3.2.C.10 </w:t>
            </w:r>
            <w:proofErr w:type="spellStart"/>
            <w:r w:rsidRPr="00B87054">
              <w:rPr>
                <w:i/>
                <w:color w:val="8DB3E2"/>
                <w:sz w:val="18"/>
              </w:rPr>
              <w:t>type</w:t>
            </w:r>
            <w:proofErr w:type="spellEnd"/>
            <w:r w:rsidRPr="00B87054">
              <w:rPr>
                <w:i/>
                <w:color w:val="8DB3E2"/>
                <w:sz w:val="18"/>
              </w:rPr>
              <w:t xml:space="preserve">="P" </w:t>
            </w:r>
            <w:proofErr w:type="spellStart"/>
            <w:r w:rsidRPr="00B87054">
              <w:rPr>
                <w:i/>
                <w:color w:val="8DB3E2"/>
                <w:sz w:val="18"/>
              </w:rPr>
              <w:t>input</w:t>
            </w:r>
            <w:proofErr w:type="spellEnd"/>
            <w:r w:rsidRPr="00B87054">
              <w:rPr>
                <w:i/>
                <w:color w:val="8DB3E2"/>
                <w:sz w:val="18"/>
              </w:rPr>
              <w:t xml:space="preserve">="G"&gt; </w:t>
            </w:r>
            <w:proofErr w:type="spellStart"/>
            <w:r w:rsidRPr="00B87054">
              <w:rPr>
                <w:i/>
                <w:color w:val="8DB3E2"/>
                <w:sz w:val="18"/>
              </w:rPr>
              <w:t>Decision</w:t>
            </w:r>
            <w:proofErr w:type="spellEnd"/>
            <w:r w:rsidRPr="00B87054">
              <w:rPr>
                <w:i/>
                <w:color w:val="8DB3E2"/>
                <w:sz w:val="18"/>
              </w:rPr>
              <w:t>=N&gt;</w:t>
            </w:r>
          </w:p>
        </w:tc>
      </w:tr>
      <w:tr w:rsidR="00C91C99" w:rsidRPr="00B87054" w14:paraId="5465DA2F" w14:textId="77777777" w:rsidTr="00DA7C98">
        <w:tc>
          <w:tcPr>
            <w:tcW w:w="5004" w:type="dxa"/>
          </w:tcPr>
          <w:p w14:paraId="2BCCB754" w14:textId="77777777" w:rsidR="00C91C99" w:rsidRPr="00B87054" w:rsidRDefault="00DE2F07" w:rsidP="00DE2F07">
            <w:pPr>
              <w:spacing w:before="60" w:after="60"/>
              <w:jc w:val="center"/>
              <w:rPr>
                <w:sz w:val="18"/>
              </w:rPr>
            </w:pPr>
            <w:r w:rsidRPr="00B87054">
              <w:rPr>
                <w:sz w:val="18"/>
              </w:rPr>
              <w:t>1</w:t>
            </w:r>
          </w:p>
        </w:tc>
        <w:tc>
          <w:tcPr>
            <w:tcW w:w="5005" w:type="dxa"/>
            <w:vAlign w:val="bottom"/>
          </w:tcPr>
          <w:p w14:paraId="67A1D2C7" w14:textId="3A7983FE" w:rsidR="00C91C99" w:rsidRPr="00B87054" w:rsidRDefault="004E271D" w:rsidP="007E4467">
            <w:pPr>
              <w:jc w:val="center"/>
              <w:rPr>
                <w:sz w:val="18"/>
                <w:lang w:val="en-US"/>
              </w:rPr>
            </w:pPr>
            <w:ins w:id="311" w:author="Author">
              <w:r w:rsidRPr="004E271D">
                <w:rPr>
                  <w:sz w:val="18"/>
                </w:rPr>
                <w:t>34 721 276,96</w:t>
              </w:r>
              <w:r w:rsidRPr="004E271D" w:rsidDel="004E271D">
                <w:rPr>
                  <w:sz w:val="18"/>
                </w:rPr>
                <w:t xml:space="preserve"> </w:t>
              </w:r>
              <w:r w:rsidR="00AE1D75">
                <w:rPr>
                  <w:sz w:val="18"/>
                </w:rPr>
                <w:t xml:space="preserve"> </w:t>
              </w:r>
            </w:ins>
            <w:del w:id="312" w:author="Author">
              <w:r w:rsidR="009C7ED6" w:rsidRPr="008B1EE1" w:rsidDel="004E271D">
                <w:rPr>
                  <w:sz w:val="18"/>
                </w:rPr>
                <w:delText>24 807 765,44</w:delText>
              </w:r>
            </w:del>
          </w:p>
        </w:tc>
        <w:tc>
          <w:tcPr>
            <w:tcW w:w="5005" w:type="dxa"/>
            <w:vAlign w:val="bottom"/>
          </w:tcPr>
          <w:p w14:paraId="461FFE26" w14:textId="49869EFE" w:rsidR="00C91C99" w:rsidRPr="00B87054" w:rsidRDefault="004E271D" w:rsidP="00C91C99">
            <w:pPr>
              <w:jc w:val="center"/>
              <w:rPr>
                <w:sz w:val="18"/>
              </w:rPr>
            </w:pPr>
            <w:ins w:id="313" w:author="Author">
              <w:r w:rsidRPr="004E271D">
                <w:rPr>
                  <w:sz w:val="18"/>
                </w:rPr>
                <w:t>2,35%</w:t>
              </w:r>
              <w:r w:rsidRPr="004E271D" w:rsidDel="004E271D">
                <w:rPr>
                  <w:sz w:val="18"/>
                </w:rPr>
                <w:t xml:space="preserve"> </w:t>
              </w:r>
              <w:r w:rsidR="00AE1D75">
                <w:rPr>
                  <w:sz w:val="18"/>
                </w:rPr>
                <w:t xml:space="preserve"> </w:t>
              </w:r>
            </w:ins>
            <w:del w:id="314" w:author="Author">
              <w:r w:rsidR="000212C5" w:rsidRPr="00B87054" w:rsidDel="004E271D">
                <w:rPr>
                  <w:sz w:val="18"/>
                </w:rPr>
                <w:delText>1,</w:delText>
              </w:r>
              <w:r w:rsidR="009C7ED6" w:rsidDel="004E271D">
                <w:rPr>
                  <w:sz w:val="18"/>
                </w:rPr>
                <w:delText>68</w:delText>
              </w:r>
              <w:r w:rsidR="00C91C99" w:rsidRPr="00B87054" w:rsidDel="004E271D">
                <w:rPr>
                  <w:sz w:val="18"/>
                </w:rPr>
                <w:delText>%</w:delText>
              </w:r>
            </w:del>
          </w:p>
        </w:tc>
      </w:tr>
      <w:tr w:rsidR="00C91C99" w:rsidRPr="00B87054" w14:paraId="718DC178" w14:textId="77777777" w:rsidTr="00DA7C98">
        <w:tc>
          <w:tcPr>
            <w:tcW w:w="5004" w:type="dxa"/>
          </w:tcPr>
          <w:p w14:paraId="627029DE" w14:textId="77777777" w:rsidR="00C91C99" w:rsidRPr="00B87054" w:rsidRDefault="00DE2F07" w:rsidP="00DE2F07">
            <w:pPr>
              <w:spacing w:before="60" w:after="60"/>
              <w:jc w:val="center"/>
              <w:rPr>
                <w:sz w:val="18"/>
              </w:rPr>
            </w:pPr>
            <w:r w:rsidRPr="00B87054">
              <w:rPr>
                <w:sz w:val="18"/>
              </w:rPr>
              <w:t>2</w:t>
            </w:r>
          </w:p>
        </w:tc>
        <w:tc>
          <w:tcPr>
            <w:tcW w:w="5005" w:type="dxa"/>
            <w:vAlign w:val="bottom"/>
          </w:tcPr>
          <w:p w14:paraId="04031FF7" w14:textId="650F625D" w:rsidR="00C91C99" w:rsidRPr="00B87054" w:rsidRDefault="004E271D" w:rsidP="00C91C99">
            <w:pPr>
              <w:jc w:val="center"/>
              <w:rPr>
                <w:sz w:val="18"/>
              </w:rPr>
            </w:pPr>
            <w:ins w:id="315" w:author="Author">
              <w:r w:rsidRPr="004E271D">
                <w:rPr>
                  <w:sz w:val="18"/>
                  <w:lang w:val="en-US"/>
                </w:rPr>
                <w:t>55 789 814,23</w:t>
              </w:r>
              <w:r w:rsidRPr="004E271D" w:rsidDel="004E271D">
                <w:rPr>
                  <w:sz w:val="18"/>
                  <w:lang w:val="en-US"/>
                </w:rPr>
                <w:t xml:space="preserve"> </w:t>
              </w:r>
              <w:r w:rsidR="00AE1D75">
                <w:rPr>
                  <w:sz w:val="18"/>
                </w:rPr>
                <w:t xml:space="preserve"> </w:t>
              </w:r>
            </w:ins>
            <w:del w:id="316" w:author="Author">
              <w:r w:rsidR="0016562E" w:rsidRPr="00B87054" w:rsidDel="004E271D">
                <w:rPr>
                  <w:sz w:val="18"/>
                  <w:lang w:val="en-US"/>
                </w:rPr>
                <w:delText>53 232 379</w:delText>
              </w:r>
              <w:r w:rsidR="00C91C99" w:rsidRPr="00B87054" w:rsidDel="004E271D">
                <w:rPr>
                  <w:sz w:val="18"/>
                </w:rPr>
                <w:delText>,00</w:delText>
              </w:r>
            </w:del>
          </w:p>
        </w:tc>
        <w:tc>
          <w:tcPr>
            <w:tcW w:w="5005" w:type="dxa"/>
            <w:vAlign w:val="bottom"/>
          </w:tcPr>
          <w:p w14:paraId="06EDF2F1" w14:textId="08627435" w:rsidR="00C91C99" w:rsidRPr="00B87054" w:rsidRDefault="004E271D" w:rsidP="0016562E">
            <w:pPr>
              <w:jc w:val="center"/>
              <w:rPr>
                <w:sz w:val="18"/>
              </w:rPr>
            </w:pPr>
            <w:ins w:id="317" w:author="Author">
              <w:r w:rsidRPr="004E271D">
                <w:rPr>
                  <w:sz w:val="18"/>
                </w:rPr>
                <w:t>3,78%</w:t>
              </w:r>
              <w:r w:rsidRPr="004E271D" w:rsidDel="004E271D">
                <w:rPr>
                  <w:sz w:val="18"/>
                </w:rPr>
                <w:t xml:space="preserve"> </w:t>
              </w:r>
              <w:r w:rsidR="00AE1D75">
                <w:rPr>
                  <w:sz w:val="18"/>
                </w:rPr>
                <w:t xml:space="preserve"> </w:t>
              </w:r>
            </w:ins>
            <w:del w:id="318" w:author="Author">
              <w:r w:rsidR="00C91C99" w:rsidRPr="00B87054" w:rsidDel="004E271D">
                <w:rPr>
                  <w:sz w:val="18"/>
                </w:rPr>
                <w:delText>3,</w:delText>
              </w:r>
              <w:r w:rsidR="009C7ED6" w:rsidDel="004E271D">
                <w:rPr>
                  <w:sz w:val="18"/>
                </w:rPr>
                <w:delText>6</w:delText>
              </w:r>
              <w:r w:rsidR="00B04C01" w:rsidDel="004E271D">
                <w:rPr>
                  <w:sz w:val="18"/>
                  <w:lang w:val="en-US"/>
                </w:rPr>
                <w:delText>1</w:delText>
              </w:r>
              <w:r w:rsidR="00C91C99" w:rsidRPr="00B87054" w:rsidDel="004E271D">
                <w:rPr>
                  <w:sz w:val="18"/>
                </w:rPr>
                <w:delText>%</w:delText>
              </w:r>
            </w:del>
          </w:p>
        </w:tc>
      </w:tr>
      <w:tr w:rsidR="00C91C99" w:rsidRPr="00B87054" w14:paraId="21B22A26" w14:textId="77777777" w:rsidTr="00DA7C98">
        <w:tc>
          <w:tcPr>
            <w:tcW w:w="5004" w:type="dxa"/>
          </w:tcPr>
          <w:p w14:paraId="66440217" w14:textId="77777777" w:rsidR="00C91C99" w:rsidRPr="00B87054" w:rsidRDefault="00DE2F07" w:rsidP="00DE2F07">
            <w:pPr>
              <w:spacing w:before="60" w:after="60"/>
              <w:jc w:val="center"/>
              <w:rPr>
                <w:sz w:val="18"/>
              </w:rPr>
            </w:pPr>
            <w:r w:rsidRPr="00B87054">
              <w:rPr>
                <w:sz w:val="18"/>
              </w:rPr>
              <w:t>3</w:t>
            </w:r>
          </w:p>
        </w:tc>
        <w:tc>
          <w:tcPr>
            <w:tcW w:w="5005" w:type="dxa"/>
            <w:vAlign w:val="bottom"/>
          </w:tcPr>
          <w:p w14:paraId="5A1122F7" w14:textId="43489E96" w:rsidR="00C91C99" w:rsidRPr="00B87054" w:rsidRDefault="004E271D" w:rsidP="00C91C99">
            <w:pPr>
              <w:jc w:val="center"/>
              <w:rPr>
                <w:sz w:val="18"/>
              </w:rPr>
            </w:pPr>
            <w:ins w:id="319" w:author="Author">
              <w:r w:rsidRPr="004E271D">
                <w:rPr>
                  <w:sz w:val="18"/>
                  <w:lang w:val="en-US"/>
                </w:rPr>
                <w:t>31 553 406,00</w:t>
              </w:r>
              <w:r w:rsidRPr="004E271D" w:rsidDel="004E271D">
                <w:rPr>
                  <w:sz w:val="18"/>
                  <w:lang w:val="en-US"/>
                </w:rPr>
                <w:t xml:space="preserve"> </w:t>
              </w:r>
              <w:r w:rsidR="00AE1D75">
                <w:rPr>
                  <w:sz w:val="18"/>
                </w:rPr>
                <w:t xml:space="preserve"> </w:t>
              </w:r>
            </w:ins>
            <w:del w:id="320" w:author="Author">
              <w:r w:rsidR="007A0CD5" w:rsidDel="004E271D">
                <w:rPr>
                  <w:sz w:val="18"/>
                  <w:lang w:val="en-US"/>
                </w:rPr>
                <w:delText>23 556 800</w:delText>
              </w:r>
              <w:r w:rsidR="0016562E" w:rsidRPr="00B87054" w:rsidDel="004E271D">
                <w:rPr>
                  <w:sz w:val="18"/>
                </w:rPr>
                <w:delText>,</w:delText>
              </w:r>
              <w:r w:rsidR="0016562E" w:rsidRPr="00B87054" w:rsidDel="004E271D">
                <w:rPr>
                  <w:sz w:val="18"/>
                  <w:lang w:val="en-US"/>
                </w:rPr>
                <w:delText>8</w:delText>
              </w:r>
              <w:r w:rsidR="00C91C99" w:rsidRPr="00B87054" w:rsidDel="004E271D">
                <w:rPr>
                  <w:sz w:val="18"/>
                </w:rPr>
                <w:delText>0</w:delText>
              </w:r>
            </w:del>
          </w:p>
        </w:tc>
        <w:tc>
          <w:tcPr>
            <w:tcW w:w="5005" w:type="dxa"/>
            <w:vAlign w:val="bottom"/>
          </w:tcPr>
          <w:p w14:paraId="5E774C2C" w14:textId="50877B69" w:rsidR="00C91C99" w:rsidRPr="00B87054" w:rsidRDefault="004E271D" w:rsidP="00C91C99">
            <w:pPr>
              <w:jc w:val="center"/>
              <w:rPr>
                <w:sz w:val="18"/>
              </w:rPr>
            </w:pPr>
            <w:ins w:id="321" w:author="Author">
              <w:r w:rsidRPr="004E271D">
                <w:rPr>
                  <w:sz w:val="18"/>
                  <w:lang w:val="en-US"/>
                </w:rPr>
                <w:t>2,14%</w:t>
              </w:r>
              <w:r w:rsidRPr="004E271D" w:rsidDel="004E271D">
                <w:rPr>
                  <w:sz w:val="18"/>
                  <w:lang w:val="en-US"/>
                </w:rPr>
                <w:t xml:space="preserve"> </w:t>
              </w:r>
              <w:r w:rsidR="00AE1D75">
                <w:rPr>
                  <w:sz w:val="18"/>
                </w:rPr>
                <w:t xml:space="preserve"> </w:t>
              </w:r>
            </w:ins>
            <w:del w:id="322" w:author="Author">
              <w:r w:rsidR="007A0CD5" w:rsidDel="004E271D">
                <w:rPr>
                  <w:sz w:val="18"/>
                  <w:lang w:val="en-US"/>
                </w:rPr>
                <w:delText>1</w:delText>
              </w:r>
              <w:r w:rsidR="00C91C99" w:rsidRPr="00B87054" w:rsidDel="004E271D">
                <w:rPr>
                  <w:sz w:val="18"/>
                </w:rPr>
                <w:delText>,</w:delText>
              </w:r>
              <w:r w:rsidR="009C7ED6" w:rsidDel="004E271D">
                <w:rPr>
                  <w:sz w:val="18"/>
                </w:rPr>
                <w:delText>60</w:delText>
              </w:r>
              <w:r w:rsidR="00C91C99" w:rsidRPr="00B87054" w:rsidDel="004E271D">
                <w:rPr>
                  <w:sz w:val="18"/>
                </w:rPr>
                <w:delText>%</w:delText>
              </w:r>
            </w:del>
          </w:p>
        </w:tc>
      </w:tr>
      <w:tr w:rsidR="00C91C99" w:rsidRPr="00B87054" w14:paraId="7B9F7E70" w14:textId="77777777" w:rsidTr="00DA7C98">
        <w:tc>
          <w:tcPr>
            <w:tcW w:w="5004" w:type="dxa"/>
          </w:tcPr>
          <w:p w14:paraId="4B07B870" w14:textId="77777777" w:rsidR="00C91C99" w:rsidRPr="00B87054" w:rsidRDefault="00DE2F07" w:rsidP="00DE2F07">
            <w:pPr>
              <w:spacing w:before="60" w:after="60"/>
              <w:jc w:val="center"/>
              <w:rPr>
                <w:sz w:val="18"/>
              </w:rPr>
            </w:pPr>
            <w:r w:rsidRPr="00B87054">
              <w:rPr>
                <w:sz w:val="18"/>
              </w:rPr>
              <w:t>4</w:t>
            </w:r>
          </w:p>
        </w:tc>
        <w:tc>
          <w:tcPr>
            <w:tcW w:w="5005" w:type="dxa"/>
            <w:vAlign w:val="bottom"/>
          </w:tcPr>
          <w:p w14:paraId="023B8937" w14:textId="078CE681" w:rsidR="00C91C99" w:rsidRPr="00B87054" w:rsidRDefault="004E271D" w:rsidP="00C91C99">
            <w:pPr>
              <w:jc w:val="center"/>
              <w:rPr>
                <w:sz w:val="18"/>
              </w:rPr>
            </w:pPr>
            <w:ins w:id="323" w:author="Author">
              <w:r w:rsidRPr="004E271D">
                <w:rPr>
                  <w:sz w:val="18"/>
                  <w:lang w:val="en-US"/>
                </w:rPr>
                <w:t>77 781 224,00</w:t>
              </w:r>
              <w:r w:rsidRPr="004E271D" w:rsidDel="004E271D">
                <w:rPr>
                  <w:sz w:val="18"/>
                  <w:lang w:val="en-US"/>
                </w:rPr>
                <w:t xml:space="preserve"> </w:t>
              </w:r>
              <w:r w:rsidR="00AE1D75">
                <w:rPr>
                  <w:sz w:val="18"/>
                </w:rPr>
                <w:t xml:space="preserve"> </w:t>
              </w:r>
            </w:ins>
            <w:del w:id="324" w:author="Author">
              <w:r w:rsidR="009C7ED6" w:rsidRPr="008B1EE1" w:rsidDel="004E271D">
                <w:rPr>
                  <w:sz w:val="18"/>
                  <w:lang w:val="en-US"/>
                </w:rPr>
                <w:delText>59 962 702,00</w:delText>
              </w:r>
            </w:del>
          </w:p>
        </w:tc>
        <w:tc>
          <w:tcPr>
            <w:tcW w:w="5005" w:type="dxa"/>
            <w:vAlign w:val="bottom"/>
          </w:tcPr>
          <w:p w14:paraId="410BC55E" w14:textId="385CE3A9" w:rsidR="00C91C99" w:rsidRPr="00B87054" w:rsidRDefault="004E271D" w:rsidP="00C91C99">
            <w:pPr>
              <w:jc w:val="center"/>
              <w:rPr>
                <w:sz w:val="18"/>
              </w:rPr>
            </w:pPr>
            <w:ins w:id="325" w:author="Author">
              <w:r w:rsidRPr="004E271D">
                <w:rPr>
                  <w:sz w:val="18"/>
                </w:rPr>
                <w:t>5,28%</w:t>
              </w:r>
              <w:r w:rsidRPr="004E271D" w:rsidDel="004E271D">
                <w:rPr>
                  <w:sz w:val="18"/>
                </w:rPr>
                <w:t xml:space="preserve"> </w:t>
              </w:r>
              <w:r w:rsidR="00AE1D75">
                <w:rPr>
                  <w:sz w:val="18"/>
                </w:rPr>
                <w:t xml:space="preserve"> </w:t>
              </w:r>
            </w:ins>
            <w:del w:id="326" w:author="Author">
              <w:r w:rsidR="00C91C99" w:rsidRPr="00B87054" w:rsidDel="004E271D">
                <w:rPr>
                  <w:sz w:val="18"/>
                </w:rPr>
                <w:delText>4,</w:delText>
              </w:r>
              <w:r w:rsidR="009C7ED6" w:rsidDel="004E271D">
                <w:rPr>
                  <w:sz w:val="18"/>
                </w:rPr>
                <w:delText>07</w:delText>
              </w:r>
              <w:r w:rsidR="00C91C99" w:rsidRPr="00B87054" w:rsidDel="004E271D">
                <w:rPr>
                  <w:sz w:val="18"/>
                </w:rPr>
                <w:delText>%</w:delText>
              </w:r>
            </w:del>
          </w:p>
        </w:tc>
      </w:tr>
      <w:tr w:rsidR="00C91C99" w:rsidRPr="00B87054" w14:paraId="120065D9" w14:textId="77777777" w:rsidTr="00DA7C98">
        <w:tc>
          <w:tcPr>
            <w:tcW w:w="5004" w:type="dxa"/>
          </w:tcPr>
          <w:p w14:paraId="30C296FC" w14:textId="77777777" w:rsidR="00C91C99" w:rsidRPr="00B87054" w:rsidRDefault="00DE2F07" w:rsidP="00DE2F07">
            <w:pPr>
              <w:spacing w:before="60" w:after="60"/>
              <w:jc w:val="center"/>
              <w:rPr>
                <w:sz w:val="18"/>
              </w:rPr>
            </w:pPr>
            <w:r w:rsidRPr="00B87054">
              <w:rPr>
                <w:sz w:val="18"/>
              </w:rPr>
              <w:t>5</w:t>
            </w:r>
          </w:p>
        </w:tc>
        <w:tc>
          <w:tcPr>
            <w:tcW w:w="5005" w:type="dxa"/>
            <w:vAlign w:val="bottom"/>
          </w:tcPr>
          <w:p w14:paraId="3427049C" w14:textId="43F3DDEF" w:rsidR="00C91C99" w:rsidRPr="00B87054" w:rsidRDefault="004E271D" w:rsidP="00C91C99">
            <w:pPr>
              <w:jc w:val="center"/>
              <w:rPr>
                <w:sz w:val="18"/>
              </w:rPr>
            </w:pPr>
            <w:ins w:id="327" w:author="Author">
              <w:r w:rsidRPr="004E271D">
                <w:rPr>
                  <w:sz w:val="18"/>
                  <w:lang w:val="en-US"/>
                </w:rPr>
                <w:t>105 865 674,40</w:t>
              </w:r>
              <w:r w:rsidRPr="004E271D" w:rsidDel="004E271D">
                <w:rPr>
                  <w:sz w:val="18"/>
                  <w:lang w:val="en-US"/>
                </w:rPr>
                <w:t xml:space="preserve"> </w:t>
              </w:r>
              <w:r w:rsidR="00AE1D75">
                <w:rPr>
                  <w:sz w:val="18"/>
                </w:rPr>
                <w:t xml:space="preserve"> </w:t>
              </w:r>
            </w:ins>
            <w:del w:id="328" w:author="Author">
              <w:r w:rsidR="000212C5" w:rsidRPr="00B87054" w:rsidDel="004E271D">
                <w:rPr>
                  <w:sz w:val="18"/>
                  <w:lang w:val="en-US"/>
                </w:rPr>
                <w:delText>100 302 818,80</w:delText>
              </w:r>
            </w:del>
          </w:p>
        </w:tc>
        <w:tc>
          <w:tcPr>
            <w:tcW w:w="5005" w:type="dxa"/>
            <w:vAlign w:val="bottom"/>
          </w:tcPr>
          <w:p w14:paraId="57E89DF3" w14:textId="5089CD1C" w:rsidR="00C91C99" w:rsidRPr="00B87054" w:rsidRDefault="004E271D" w:rsidP="00C91C99">
            <w:pPr>
              <w:jc w:val="center"/>
              <w:rPr>
                <w:sz w:val="18"/>
              </w:rPr>
            </w:pPr>
            <w:ins w:id="329" w:author="Author">
              <w:r w:rsidRPr="004E271D">
                <w:rPr>
                  <w:sz w:val="18"/>
                </w:rPr>
                <w:t>7,18%</w:t>
              </w:r>
              <w:r w:rsidRPr="004E271D" w:rsidDel="004E271D">
                <w:rPr>
                  <w:sz w:val="18"/>
                </w:rPr>
                <w:t xml:space="preserve"> </w:t>
              </w:r>
              <w:r w:rsidR="00AE1D75">
                <w:rPr>
                  <w:sz w:val="18"/>
                </w:rPr>
                <w:t xml:space="preserve"> </w:t>
              </w:r>
            </w:ins>
            <w:del w:id="330" w:author="Author">
              <w:r w:rsidR="000212C5" w:rsidRPr="00B87054" w:rsidDel="004E271D">
                <w:rPr>
                  <w:sz w:val="18"/>
                </w:rPr>
                <w:delText>6,</w:delText>
              </w:r>
              <w:r w:rsidR="009C7ED6" w:rsidDel="004E271D">
                <w:rPr>
                  <w:sz w:val="18"/>
                </w:rPr>
                <w:delText>80</w:delText>
              </w:r>
              <w:r w:rsidR="00C91C99" w:rsidRPr="00B87054" w:rsidDel="004E271D">
                <w:rPr>
                  <w:sz w:val="18"/>
                </w:rPr>
                <w:delText>%</w:delText>
              </w:r>
            </w:del>
          </w:p>
        </w:tc>
      </w:tr>
      <w:tr w:rsidR="007A160A" w:rsidRPr="00B87054" w14:paraId="7FAFF61B" w14:textId="77777777" w:rsidTr="00420910">
        <w:tc>
          <w:tcPr>
            <w:tcW w:w="5004" w:type="dxa"/>
          </w:tcPr>
          <w:p w14:paraId="344FDEE5" w14:textId="77777777" w:rsidR="007A160A" w:rsidRPr="00B87054" w:rsidRDefault="007A160A" w:rsidP="00DE2F07">
            <w:pPr>
              <w:spacing w:before="60" w:after="60"/>
              <w:jc w:val="center"/>
              <w:rPr>
                <w:sz w:val="18"/>
              </w:rPr>
            </w:pPr>
            <w:r w:rsidRPr="00B87054">
              <w:rPr>
                <w:sz w:val="18"/>
              </w:rPr>
              <w:t>ОБЩО</w:t>
            </w:r>
          </w:p>
        </w:tc>
        <w:tc>
          <w:tcPr>
            <w:tcW w:w="5005" w:type="dxa"/>
          </w:tcPr>
          <w:p w14:paraId="7726BF58" w14:textId="7BDCDBFF" w:rsidR="007A160A" w:rsidRPr="00B87054" w:rsidRDefault="004E271D" w:rsidP="007E4467">
            <w:pPr>
              <w:spacing w:before="60" w:after="60"/>
              <w:jc w:val="center"/>
              <w:rPr>
                <w:sz w:val="18"/>
                <w:lang w:val="en-US"/>
              </w:rPr>
            </w:pPr>
            <w:ins w:id="331" w:author="Author">
              <w:r w:rsidRPr="004E271D">
                <w:rPr>
                  <w:b/>
                  <w:sz w:val="18"/>
                  <w:lang w:val="en-US"/>
                </w:rPr>
                <w:t>305 711 395,59</w:t>
              </w:r>
              <w:r w:rsidRPr="004E271D" w:rsidDel="004E271D">
                <w:rPr>
                  <w:b/>
                  <w:sz w:val="18"/>
                  <w:lang w:val="en-US"/>
                </w:rPr>
                <w:t xml:space="preserve"> </w:t>
              </w:r>
              <w:r w:rsidR="00AE1D75">
                <w:rPr>
                  <w:b/>
                  <w:sz w:val="18"/>
                </w:rPr>
                <w:t xml:space="preserve"> </w:t>
              </w:r>
            </w:ins>
            <w:del w:id="332" w:author="Author">
              <w:r w:rsidR="009C7ED6" w:rsidRPr="008B1EE1" w:rsidDel="004E271D">
                <w:rPr>
                  <w:b/>
                  <w:sz w:val="18"/>
                  <w:lang w:val="en-US"/>
                </w:rPr>
                <w:delText>261 862 466,04</w:delText>
              </w:r>
            </w:del>
          </w:p>
        </w:tc>
        <w:tc>
          <w:tcPr>
            <w:tcW w:w="5005" w:type="dxa"/>
          </w:tcPr>
          <w:p w14:paraId="2487901A" w14:textId="66E46F7B" w:rsidR="007A160A" w:rsidRPr="004E271D" w:rsidRDefault="004E271D" w:rsidP="00C91C99">
            <w:pPr>
              <w:jc w:val="center"/>
              <w:rPr>
                <w:rFonts w:ascii="Calibri" w:hAnsi="Calibri"/>
                <w:b/>
                <w:bCs/>
                <w:color w:val="000000"/>
                <w:sz w:val="22"/>
                <w:szCs w:val="22"/>
                <w:rPrChange w:id="333" w:author="Author">
                  <w:rPr>
                    <w:rFonts w:ascii="Calibri" w:hAnsi="Calibri"/>
                    <w:color w:val="000000"/>
                    <w:sz w:val="22"/>
                    <w:szCs w:val="22"/>
                  </w:rPr>
                </w:rPrChange>
              </w:rPr>
            </w:pPr>
            <w:ins w:id="334" w:author="Author">
              <w:r w:rsidRPr="00AE1D75">
                <w:rPr>
                  <w:b/>
                  <w:bCs/>
                  <w:sz w:val="18"/>
                </w:rPr>
                <w:t>20,73%</w:t>
              </w:r>
              <w:r w:rsidRPr="00AE1D75" w:rsidDel="004E271D">
                <w:rPr>
                  <w:b/>
                  <w:bCs/>
                  <w:sz w:val="18"/>
                </w:rPr>
                <w:t xml:space="preserve"> </w:t>
              </w:r>
              <w:r w:rsidR="00AE1D75">
                <w:rPr>
                  <w:b/>
                  <w:bCs/>
                  <w:sz w:val="18"/>
                </w:rPr>
                <w:t xml:space="preserve"> </w:t>
              </w:r>
            </w:ins>
            <w:del w:id="335" w:author="Author">
              <w:r w:rsidR="000212C5" w:rsidRPr="004E271D" w:rsidDel="004E271D">
                <w:rPr>
                  <w:b/>
                  <w:bCs/>
                  <w:sz w:val="18"/>
                  <w:rPrChange w:id="336" w:author="Author">
                    <w:rPr>
                      <w:sz w:val="18"/>
                    </w:rPr>
                  </w:rPrChange>
                </w:rPr>
                <w:delText>1</w:delText>
              </w:r>
              <w:r w:rsidR="009C7ED6" w:rsidRPr="004E271D" w:rsidDel="004E271D">
                <w:rPr>
                  <w:b/>
                  <w:bCs/>
                  <w:sz w:val="18"/>
                  <w:rPrChange w:id="337" w:author="Author">
                    <w:rPr>
                      <w:sz w:val="18"/>
                    </w:rPr>
                  </w:rPrChange>
                </w:rPr>
                <w:delText>7</w:delText>
              </w:r>
              <w:r w:rsidR="000212C5" w:rsidRPr="004E271D" w:rsidDel="004E271D">
                <w:rPr>
                  <w:b/>
                  <w:bCs/>
                  <w:sz w:val="18"/>
                  <w:rPrChange w:id="338" w:author="Author">
                    <w:rPr>
                      <w:sz w:val="18"/>
                    </w:rPr>
                  </w:rPrChange>
                </w:rPr>
                <w:delText>,</w:delText>
              </w:r>
              <w:r w:rsidR="009C7ED6" w:rsidRPr="004E271D" w:rsidDel="004E271D">
                <w:rPr>
                  <w:b/>
                  <w:bCs/>
                  <w:sz w:val="18"/>
                  <w:rPrChange w:id="339" w:author="Author">
                    <w:rPr>
                      <w:sz w:val="18"/>
                    </w:rPr>
                  </w:rPrChange>
                </w:rPr>
                <w:delText>76</w:delText>
              </w:r>
              <w:r w:rsidR="00C91C99" w:rsidRPr="004E271D" w:rsidDel="004E271D">
                <w:rPr>
                  <w:b/>
                  <w:bCs/>
                  <w:sz w:val="18"/>
                  <w:rPrChange w:id="340" w:author="Author">
                    <w:rPr>
                      <w:sz w:val="18"/>
                    </w:rPr>
                  </w:rPrChange>
                </w:rPr>
                <w:delText>%</w:delText>
              </w:r>
            </w:del>
          </w:p>
        </w:tc>
      </w:tr>
    </w:tbl>
    <w:p w14:paraId="1C8160A6" w14:textId="77777777" w:rsidR="00AD4AED" w:rsidRPr="00B87054" w:rsidRDefault="00AD4AED" w:rsidP="00F03C1E">
      <w:pPr>
        <w:jc w:val="left"/>
        <w:rPr>
          <w:b/>
        </w:rPr>
        <w:sectPr w:rsidR="00AD4AED" w:rsidRPr="00B87054" w:rsidSect="00C50033">
          <w:pgSz w:w="16838" w:h="11906" w:orient="landscape"/>
          <w:pgMar w:top="1276" w:right="1020" w:bottom="1587" w:left="1020" w:header="601" w:footer="1077" w:gutter="0"/>
          <w:cols w:space="720"/>
          <w:docGrid w:linePitch="326"/>
        </w:sectPr>
      </w:pPr>
    </w:p>
    <w:p w14:paraId="2A657714" w14:textId="77777777" w:rsidR="00A85B32" w:rsidRPr="00B87054" w:rsidRDefault="00AD4AED" w:rsidP="00445D2B">
      <w:pPr>
        <w:pStyle w:val="ManualHeading1"/>
        <w:tabs>
          <w:tab w:val="clear" w:pos="850"/>
          <w:tab w:val="left" w:pos="1418"/>
        </w:tabs>
        <w:ind w:left="1418" w:hanging="1418"/>
      </w:pPr>
      <w:r w:rsidRPr="00B87054">
        <w:lastRenderedPageBreak/>
        <w:t>РАЗДЕЛ 4</w:t>
      </w:r>
      <w:r w:rsidRPr="00B87054">
        <w:tab/>
        <w:t xml:space="preserve">Интегриран подход за териториално развитие </w:t>
      </w:r>
    </w:p>
    <w:p w14:paraId="44495018" w14:textId="19A8BD27" w:rsidR="00A85B32" w:rsidRPr="00B87054" w:rsidRDefault="00F0785B" w:rsidP="00BF3391">
      <w:r w:rsidRPr="00B87054">
        <w:t>(Позоваване: член 96, параграф 3 от Регламент (ЕС) № 1303/2013)</w:t>
      </w:r>
    </w:p>
    <w:p w14:paraId="4B92876D" w14:textId="77777777" w:rsidR="00B97B59" w:rsidRPr="00B87054" w:rsidRDefault="00AE4CD5" w:rsidP="00F03C1E">
      <w:r w:rsidRPr="00B87054">
        <w:t xml:space="preserve">Описание на интегрирания подход за териториално развитие, като се вземат предвид съдържанието и целите на оперативната програма с оглед на споразумението за партньорство и като се представят начините, по които </w:t>
      </w:r>
      <w:r w:rsidR="00AE5F68" w:rsidRPr="00B87054">
        <w:t xml:space="preserve">той </w:t>
      </w:r>
      <w:r w:rsidRPr="00B87054">
        <w:t>допринася за постигането на цели</w:t>
      </w:r>
      <w:r w:rsidR="00442F4E" w:rsidRPr="00B87054">
        <w:t>те на оперативната програма</w:t>
      </w:r>
      <w:r w:rsidRPr="00B87054">
        <w:t xml:space="preserve"> и очакваните резултати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AD4AED" w:rsidRPr="00B87054" w14:paraId="00BCCC03" w14:textId="77777777" w:rsidTr="002A51D1">
        <w:trPr>
          <w:trHeight w:val="707"/>
        </w:trPr>
        <w:tc>
          <w:tcPr>
            <w:tcW w:w="8607" w:type="dxa"/>
            <w:shd w:val="clear" w:color="auto" w:fill="auto"/>
          </w:tcPr>
          <w:p w14:paraId="4F625137" w14:textId="77777777" w:rsidR="00AD4AED" w:rsidRPr="00B87054" w:rsidRDefault="00AD4AED" w:rsidP="00B5045C">
            <w:pPr>
              <w:pStyle w:val="ListDash2"/>
              <w:numPr>
                <w:ilvl w:val="0"/>
                <w:numId w:val="0"/>
              </w:numPr>
              <w:spacing w:before="120" w:after="120"/>
              <w:ind w:left="34"/>
              <w:rPr>
                <w:i/>
                <w:color w:val="8DB3E2"/>
                <w:sz w:val="18"/>
              </w:rPr>
            </w:pPr>
            <w:r w:rsidRPr="00B87054">
              <w:rPr>
                <w:i/>
                <w:color w:val="8DB3E2"/>
                <w:sz w:val="18"/>
              </w:rPr>
              <w:t xml:space="preserve">&lt;4.0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 xml:space="preserve">="M"&gt; </w:t>
            </w:r>
          </w:p>
          <w:p w14:paraId="09D2850C" w14:textId="77777777" w:rsidR="00FB0994" w:rsidRPr="00B87054" w:rsidRDefault="00DA6C8E" w:rsidP="007A5FAB">
            <w:pPr>
              <w:autoSpaceDE w:val="0"/>
              <w:autoSpaceDN w:val="0"/>
              <w:adjustRightInd w:val="0"/>
              <w:spacing w:before="0" w:after="0"/>
              <w:ind w:left="34"/>
              <w:rPr>
                <w:rFonts w:eastAsia="Times New Roman"/>
              </w:rPr>
            </w:pPr>
            <w:r w:rsidRPr="00B87054">
              <w:rPr>
                <w:rFonts w:eastAsia="Times New Roman"/>
              </w:rPr>
              <w:t>Териториалният обхват на ОПОС 2014–2020 г. е територията на цялата страна</w:t>
            </w:r>
            <w:r w:rsidR="0094685A" w:rsidRPr="00B87054">
              <w:rPr>
                <w:rFonts w:eastAsia="Times New Roman"/>
              </w:rPr>
              <w:t xml:space="preserve"> </w:t>
            </w:r>
            <w:r w:rsidRPr="00B87054">
              <w:rPr>
                <w:rFonts w:eastAsia="Times New Roman"/>
              </w:rPr>
              <w:t>–  всички региони (NUTS II), които са категоризирани като по-слабо</w:t>
            </w:r>
            <w:r w:rsidR="00E66514" w:rsidRPr="00B87054">
              <w:rPr>
                <w:rFonts w:eastAsia="Times New Roman"/>
              </w:rPr>
              <w:t xml:space="preserve"> </w:t>
            </w:r>
            <w:r w:rsidRPr="00B87054">
              <w:rPr>
                <w:rFonts w:eastAsia="Times New Roman"/>
              </w:rPr>
              <w:t>развити региони (</w:t>
            </w:r>
            <w:proofErr w:type="spellStart"/>
            <w:r w:rsidRPr="00B87054">
              <w:rPr>
                <w:rFonts w:eastAsia="Times New Roman"/>
              </w:rPr>
              <w:t>less</w:t>
            </w:r>
            <w:proofErr w:type="spellEnd"/>
            <w:r w:rsidRPr="00B87054">
              <w:rPr>
                <w:rFonts w:eastAsia="Times New Roman"/>
              </w:rPr>
              <w:t xml:space="preserve"> </w:t>
            </w:r>
            <w:proofErr w:type="spellStart"/>
            <w:r w:rsidRPr="00B87054">
              <w:rPr>
                <w:rFonts w:eastAsia="Times New Roman"/>
              </w:rPr>
              <w:t>developed</w:t>
            </w:r>
            <w:proofErr w:type="spellEnd"/>
            <w:r w:rsidRPr="00B87054">
              <w:rPr>
                <w:rFonts w:eastAsia="Times New Roman"/>
              </w:rPr>
              <w:t xml:space="preserve"> </w:t>
            </w:r>
            <w:proofErr w:type="spellStart"/>
            <w:r w:rsidRPr="00B87054">
              <w:rPr>
                <w:rFonts w:eastAsia="Times New Roman"/>
              </w:rPr>
              <w:t>regions</w:t>
            </w:r>
            <w:proofErr w:type="spellEnd"/>
            <w:r w:rsidRPr="00B87054">
              <w:rPr>
                <w:rFonts w:eastAsia="Times New Roman"/>
              </w:rPr>
              <w:t xml:space="preserve">). В страната се разработват Регионални планове за развитие на районите за планиране. В тях ясно се очертават различията в заетостта, доходите и изградената инфраструктура, в резултат на разнообразните природни условия, вече изградените социално-икономически структури, както и динамиката на развитие на отделните териториално-административни единици. </w:t>
            </w:r>
          </w:p>
          <w:p w14:paraId="6C46DD92" w14:textId="77777777" w:rsidR="005B5A38" w:rsidRPr="00B87054" w:rsidRDefault="005B5A38" w:rsidP="007A5FAB">
            <w:pPr>
              <w:autoSpaceDE w:val="0"/>
              <w:autoSpaceDN w:val="0"/>
              <w:adjustRightInd w:val="0"/>
              <w:spacing w:before="0" w:after="0"/>
              <w:ind w:left="34"/>
              <w:rPr>
                <w:rFonts w:eastAsia="Times New Roman"/>
              </w:rPr>
            </w:pPr>
          </w:p>
          <w:p w14:paraId="75AF1D6D" w14:textId="77777777" w:rsidR="00DA6C8E" w:rsidRPr="00B87054" w:rsidRDefault="00DA6C8E" w:rsidP="007A5FAB">
            <w:pPr>
              <w:autoSpaceDE w:val="0"/>
              <w:autoSpaceDN w:val="0"/>
              <w:adjustRightInd w:val="0"/>
              <w:spacing w:before="0" w:after="0"/>
              <w:ind w:left="34"/>
              <w:rPr>
                <w:rFonts w:eastAsia="Times New Roman"/>
              </w:rPr>
            </w:pPr>
            <w:r w:rsidRPr="00B87054">
              <w:rPr>
                <w:rFonts w:eastAsia="Times New Roman"/>
              </w:rPr>
              <w:t>През 2014-2020 г. регионалната политика ще бъде насочена към корекция на процесите на развитие на районите на страната с оглед преодоляване на изоставането в развитието им, решаване на проблеми от социално-икономически и инфраструктурен характер, разкриване на капацитета на местния потенциал за развитие и подобряване пазарната устойчивост на местните икономически субекти</w:t>
            </w:r>
            <w:r w:rsidR="00EE17C6" w:rsidRPr="00B87054">
              <w:rPr>
                <w:rFonts w:eastAsia="Times New Roman"/>
              </w:rPr>
              <w:t>, съхраняване и опазване на околната среда и насърчаване на ресурсната ефективност, както и превенция и управление на риска и използване на потенциала на културното наследство.</w:t>
            </w:r>
          </w:p>
          <w:p w14:paraId="5A08D44F" w14:textId="77777777" w:rsidR="00FB0994" w:rsidRPr="00B87054" w:rsidRDefault="00FB0994" w:rsidP="007A5FAB">
            <w:pPr>
              <w:autoSpaceDE w:val="0"/>
              <w:autoSpaceDN w:val="0"/>
              <w:adjustRightInd w:val="0"/>
              <w:spacing w:before="0" w:after="0"/>
              <w:ind w:left="34"/>
              <w:rPr>
                <w:rFonts w:eastAsia="Times New Roman"/>
              </w:rPr>
            </w:pPr>
          </w:p>
          <w:p w14:paraId="1FC5C254" w14:textId="77777777" w:rsidR="00DA6C8E" w:rsidRPr="00B87054" w:rsidRDefault="00DA6C8E" w:rsidP="00AD6D59">
            <w:pPr>
              <w:pStyle w:val="ListDash2"/>
              <w:numPr>
                <w:ilvl w:val="0"/>
                <w:numId w:val="0"/>
              </w:numPr>
              <w:spacing w:after="0"/>
              <w:ind w:left="34"/>
            </w:pPr>
            <w:r w:rsidRPr="00B87054">
              <w:t>В тази връзка ОПОС 2014-2020 г. планира насърчаване активността на потенциалните бенефициенти при подготовката и изпълнението на проекти в по-слабо развитите региони в страната, както по райони за планиране</w:t>
            </w:r>
            <w:r w:rsidR="00AD6D59" w:rsidRPr="00B87054">
              <w:t>, така и на по-ниско NUTS ниво.</w:t>
            </w:r>
          </w:p>
        </w:tc>
      </w:tr>
    </w:tbl>
    <w:p w14:paraId="65EB4B1B" w14:textId="77777777" w:rsidR="00AD4AED" w:rsidRPr="00B87054" w:rsidRDefault="00AD4AED" w:rsidP="00F03C1E"/>
    <w:p w14:paraId="0EAD379C" w14:textId="77777777" w:rsidR="00FC3852" w:rsidRPr="00B87054" w:rsidRDefault="00AD4AED" w:rsidP="00F03C1E">
      <w:pPr>
        <w:ind w:left="709" w:hanging="709"/>
        <w:rPr>
          <w:b/>
        </w:rPr>
      </w:pPr>
      <w:r w:rsidRPr="00B87054">
        <w:rPr>
          <w:b/>
        </w:rPr>
        <w:t>4.1</w:t>
      </w:r>
      <w:r w:rsidRPr="00B87054">
        <w:tab/>
      </w:r>
      <w:r w:rsidRPr="00B87054">
        <w:rPr>
          <w:b/>
        </w:rPr>
        <w:t>Ръководено от общностите местно развитие</w:t>
      </w:r>
      <w:r w:rsidRPr="00B87054">
        <w:t xml:space="preserve"> (когато е целесъобразно)</w:t>
      </w:r>
    </w:p>
    <w:p w14:paraId="263B10B9" w14:textId="77777777" w:rsidR="00AE4CD5" w:rsidRPr="00B87054" w:rsidRDefault="00FC3852" w:rsidP="00F03C1E">
      <w:pPr>
        <w:ind w:left="709" w:hanging="709"/>
      </w:pPr>
      <w:r w:rsidRPr="00B87054">
        <w:t>(Позоваване: член 96, параграф 3, буква а) от Регламент (EС) № 1303/2013)</w:t>
      </w:r>
    </w:p>
    <w:p w14:paraId="42FD53C3" w14:textId="77777777" w:rsidR="00AE4CD5" w:rsidRPr="00B87054" w:rsidRDefault="00AE4CD5" w:rsidP="00F03C1E">
      <w:pPr>
        <w:ind w:left="709" w:hanging="709"/>
      </w:pPr>
    </w:p>
    <w:p w14:paraId="0B832F6B" w14:textId="77777777" w:rsidR="00B97B59" w:rsidRPr="00B87054" w:rsidRDefault="00442F4E" w:rsidP="00BF3391">
      <w:r w:rsidRPr="00B87054">
        <w:t>О</w:t>
      </w:r>
      <w:r w:rsidR="00AE4CD5" w:rsidRPr="00B87054">
        <w:t xml:space="preserve">писание на подхода за използване на инструментите на ръководеното от общностите местно развитие и принципите за определяне на областите, в които те ще бъдат приложени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B87054" w14:paraId="4452BF07" w14:textId="77777777" w:rsidTr="000167AB">
        <w:trPr>
          <w:trHeight w:val="416"/>
        </w:trPr>
        <w:tc>
          <w:tcPr>
            <w:tcW w:w="8867" w:type="dxa"/>
            <w:shd w:val="clear" w:color="auto" w:fill="auto"/>
          </w:tcPr>
          <w:p w14:paraId="42BECB9A" w14:textId="77777777" w:rsidR="00AD4AED" w:rsidRPr="00B87054" w:rsidRDefault="00AD4AED" w:rsidP="00F03C1E">
            <w:pPr>
              <w:pStyle w:val="ListDash2"/>
              <w:numPr>
                <w:ilvl w:val="0"/>
                <w:numId w:val="0"/>
              </w:numPr>
              <w:rPr>
                <w:i/>
                <w:color w:val="8DB3E2"/>
                <w:sz w:val="18"/>
              </w:rPr>
            </w:pPr>
            <w:r w:rsidRPr="00B87054">
              <w:rPr>
                <w:i/>
                <w:color w:val="8DB3E2"/>
                <w:sz w:val="18"/>
              </w:rPr>
              <w:t xml:space="preserve">&lt;4.1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="M" PA=Y&gt;</w:t>
            </w:r>
          </w:p>
          <w:p w14:paraId="2C95A179" w14:textId="77777777" w:rsidR="006E771C" w:rsidRPr="00B87054" w:rsidRDefault="006E771C" w:rsidP="006E771C">
            <w:pPr>
              <w:pStyle w:val="ListDash2"/>
              <w:numPr>
                <w:ilvl w:val="0"/>
                <w:numId w:val="0"/>
              </w:numPr>
              <w:spacing w:before="120" w:after="120"/>
              <w:rPr>
                <w:szCs w:val="24"/>
              </w:rPr>
            </w:pPr>
            <w:r w:rsidRPr="00B87054">
              <w:rPr>
                <w:szCs w:val="24"/>
              </w:rPr>
              <w:t>ОПОС 2014-2020 г. предвижда използване на подхода „Водено от общност</w:t>
            </w:r>
            <w:r w:rsidR="003832A0" w:rsidRPr="00B87054">
              <w:rPr>
                <w:szCs w:val="24"/>
              </w:rPr>
              <w:t>ите</w:t>
            </w:r>
            <w:r w:rsidRPr="00B87054">
              <w:rPr>
                <w:szCs w:val="24"/>
              </w:rPr>
              <w:t xml:space="preserve"> местно развитие“ (ВОМР) за изпълнение на дейности за мрежата Натура 2000, </w:t>
            </w:r>
            <w:r w:rsidR="003903D4" w:rsidRPr="00B87054">
              <w:rPr>
                <w:szCs w:val="24"/>
              </w:rPr>
              <w:t xml:space="preserve">чрез </w:t>
            </w:r>
            <w:r w:rsidR="000A63E8" w:rsidRPr="00B87054">
              <w:rPr>
                <w:szCs w:val="24"/>
              </w:rPr>
              <w:t>одобрени</w:t>
            </w:r>
            <w:r w:rsidRPr="00B87054">
              <w:rPr>
                <w:szCs w:val="24"/>
              </w:rPr>
              <w:t xml:space="preserve"> </w:t>
            </w:r>
            <w:r w:rsidR="00666BED" w:rsidRPr="00B87054">
              <w:rPr>
                <w:szCs w:val="24"/>
              </w:rPr>
              <w:t>м</w:t>
            </w:r>
            <w:r w:rsidRPr="00B87054">
              <w:rPr>
                <w:szCs w:val="24"/>
              </w:rPr>
              <w:t xml:space="preserve">естни инициативни групи </w:t>
            </w:r>
            <w:r w:rsidR="00B81C3A" w:rsidRPr="00B87054">
              <w:rPr>
                <w:szCs w:val="24"/>
              </w:rPr>
              <w:t>за периода 2014-2020 г</w:t>
            </w:r>
            <w:r w:rsidR="000A63E8" w:rsidRPr="00B87054">
              <w:rPr>
                <w:szCs w:val="24"/>
              </w:rPr>
              <w:t xml:space="preserve">. </w:t>
            </w:r>
            <w:r w:rsidRPr="00B87054">
              <w:rPr>
                <w:szCs w:val="24"/>
              </w:rPr>
              <w:t>На базата на съществуващия опит в страната за периода 2007-2013 г.,</w:t>
            </w:r>
            <w:r w:rsidR="001D492D" w:rsidRPr="00B87054">
              <w:t xml:space="preserve"> </w:t>
            </w:r>
            <w:r w:rsidR="001D492D" w:rsidRPr="00B87054">
              <w:rPr>
                <w:szCs w:val="24"/>
              </w:rPr>
              <w:t xml:space="preserve">от </w:t>
            </w:r>
            <w:r w:rsidR="00666BED" w:rsidRPr="00B87054">
              <w:rPr>
                <w:szCs w:val="24"/>
              </w:rPr>
              <w:t>м</w:t>
            </w:r>
            <w:r w:rsidR="001D492D" w:rsidRPr="00B87054">
              <w:rPr>
                <w:szCs w:val="24"/>
              </w:rPr>
              <w:t>естните инициативни групи</w:t>
            </w:r>
            <w:r w:rsidR="00666BED" w:rsidRPr="00B87054">
              <w:rPr>
                <w:szCs w:val="24"/>
              </w:rPr>
              <w:t>, финансирани чрез</w:t>
            </w:r>
            <w:r w:rsidR="001D492D" w:rsidRPr="00B87054">
              <w:rPr>
                <w:szCs w:val="24"/>
              </w:rPr>
              <w:t xml:space="preserve"> Програмата за развитие на селските райони 2007 – 2013 </w:t>
            </w:r>
            <w:r w:rsidR="001D492D" w:rsidRPr="00B87054">
              <w:rPr>
                <w:szCs w:val="24"/>
              </w:rPr>
              <w:lastRenderedPageBreak/>
              <w:t xml:space="preserve">г. и </w:t>
            </w:r>
            <w:r w:rsidR="00666BED" w:rsidRPr="00B87054">
              <w:rPr>
                <w:szCs w:val="24"/>
              </w:rPr>
              <w:t>м</w:t>
            </w:r>
            <w:r w:rsidR="001D492D" w:rsidRPr="00B87054">
              <w:rPr>
                <w:szCs w:val="24"/>
              </w:rPr>
              <w:t>естните инициативни рибарски групи</w:t>
            </w:r>
            <w:r w:rsidR="00666BED" w:rsidRPr="00B87054">
              <w:rPr>
                <w:szCs w:val="24"/>
              </w:rPr>
              <w:t>, подкрепени чрез</w:t>
            </w:r>
            <w:r w:rsidR="001D492D" w:rsidRPr="00B87054">
              <w:rPr>
                <w:szCs w:val="24"/>
              </w:rPr>
              <w:t xml:space="preserve"> Оперативна програма за развитие на сектор </w:t>
            </w:r>
            <w:r w:rsidR="00B81C3A" w:rsidRPr="00B87054">
              <w:rPr>
                <w:szCs w:val="24"/>
                <w:lang w:val="ru-RU"/>
              </w:rPr>
              <w:t>“</w:t>
            </w:r>
            <w:r w:rsidR="001D492D" w:rsidRPr="00B87054">
              <w:rPr>
                <w:szCs w:val="24"/>
              </w:rPr>
              <w:t>Рибарство</w:t>
            </w:r>
            <w:r w:rsidR="00B81C3A" w:rsidRPr="00B87054">
              <w:rPr>
                <w:szCs w:val="24"/>
                <w:lang w:val="ru-RU"/>
              </w:rPr>
              <w:t xml:space="preserve">” 2007-2013 </w:t>
            </w:r>
            <w:r w:rsidR="00B81C3A" w:rsidRPr="00B87054">
              <w:rPr>
                <w:szCs w:val="24"/>
              </w:rPr>
              <w:t>г.</w:t>
            </w:r>
            <w:r w:rsidR="00666BED" w:rsidRPr="00B87054">
              <w:rPr>
                <w:szCs w:val="24"/>
              </w:rPr>
              <w:t>,</w:t>
            </w:r>
            <w:r w:rsidRPr="00B87054">
              <w:rPr>
                <w:szCs w:val="24"/>
              </w:rPr>
              <w:t xml:space="preserve"> е заявена категорична подкрепа </w:t>
            </w:r>
            <w:r w:rsidR="00666BED" w:rsidRPr="00B87054">
              <w:rPr>
                <w:szCs w:val="24"/>
              </w:rPr>
              <w:t>за</w:t>
            </w:r>
            <w:r w:rsidRPr="00B87054">
              <w:rPr>
                <w:szCs w:val="24"/>
              </w:rPr>
              <w:t xml:space="preserve"> продължаване и надграждане прилагането на подход</w:t>
            </w:r>
            <w:r w:rsidR="00666BED" w:rsidRPr="00B87054">
              <w:rPr>
                <w:szCs w:val="24"/>
              </w:rPr>
              <w:t>а</w:t>
            </w:r>
            <w:r w:rsidRPr="00B87054">
              <w:rPr>
                <w:szCs w:val="24"/>
              </w:rPr>
              <w:t>. Очевидно е предимството на подхода „отдолу-нагоре“, предвид факта, че местните публични и частни организации познават в най-голяма степен както предизвикателствата, така и предимствата в съответната територия.</w:t>
            </w:r>
          </w:p>
          <w:p w14:paraId="03606039" w14:textId="77777777" w:rsidR="00697088" w:rsidRPr="00B87054" w:rsidRDefault="00697088" w:rsidP="00697088">
            <w:pPr>
              <w:rPr>
                <w:szCs w:val="24"/>
                <w:lang w:eastAsia="bg-BG"/>
              </w:rPr>
            </w:pPr>
            <w:r w:rsidRPr="00B87054">
              <w:rPr>
                <w:szCs w:val="24"/>
                <w:lang w:eastAsia="bg-BG"/>
              </w:rPr>
              <w:t>Основните предизвикателства</w:t>
            </w:r>
            <w:r w:rsidR="008B1A57" w:rsidRPr="00B87054">
              <w:rPr>
                <w:szCs w:val="24"/>
                <w:lang w:eastAsia="bg-BG"/>
              </w:rPr>
              <w:t xml:space="preserve"> за</w:t>
            </w:r>
            <w:r w:rsidRPr="00B87054">
              <w:rPr>
                <w:szCs w:val="24"/>
                <w:lang w:eastAsia="bg-BG"/>
              </w:rPr>
              <w:t xml:space="preserve"> местните групи през програмен период 2014-2020 г. засягат необходимостта от създаване на заетост, вкл. алтернативна и използване на местния потенциал за растеж. </w:t>
            </w:r>
            <w:r w:rsidRPr="00B87054">
              <w:rPr>
                <w:szCs w:val="24"/>
              </w:rPr>
              <w:t>Използването на местните групи ще позволи да се постигне концентрация на такива интервенции, които имат най-голяма добавена стойност за преодоляване на социалните и икономическите различия. Приоритет на национално ниво, посочен в Споразумението за партньорство и имащ отношение към мрежата Натура 2000, чието реализиране ще се осъществява по подхода ВОМР е „</w:t>
            </w:r>
            <w:r w:rsidRPr="00B87054">
              <w:rPr>
                <w:szCs w:val="24"/>
                <w:lang w:eastAsia="bg-BG"/>
              </w:rPr>
              <w:t xml:space="preserve">Интегриран подход към околната среда, чрез съхраняване и опазване на околната среда и насърчаване на ресурсната ефективност, вкл. дейности за превенция и управление на риска и за използване на потенциала на културното наследство“. </w:t>
            </w:r>
          </w:p>
          <w:p w14:paraId="23582634" w14:textId="77777777" w:rsidR="00697088" w:rsidRPr="00B87054" w:rsidRDefault="00697088" w:rsidP="00697088">
            <w:pPr>
              <w:rPr>
                <w:szCs w:val="24"/>
                <w:lang w:eastAsia="bg-BG"/>
              </w:rPr>
            </w:pPr>
            <w:r w:rsidRPr="00B87054">
              <w:rPr>
                <w:szCs w:val="24"/>
                <w:lang w:eastAsia="bg-BG"/>
              </w:rPr>
              <w:t xml:space="preserve">През програмен период 2014-2020 г. </w:t>
            </w:r>
            <w:r w:rsidR="00666BED" w:rsidRPr="00B87054">
              <w:rPr>
                <w:szCs w:val="24"/>
                <w:lang w:eastAsia="bg-BG"/>
              </w:rPr>
              <w:t xml:space="preserve">подходът </w:t>
            </w:r>
            <w:r w:rsidRPr="00B87054">
              <w:rPr>
                <w:szCs w:val="24"/>
                <w:lang w:eastAsia="bg-BG"/>
              </w:rPr>
              <w:t xml:space="preserve">ВОМР ще се прилага в </w:t>
            </w:r>
            <w:r w:rsidR="008B3FAC" w:rsidRPr="00B87054">
              <w:rPr>
                <w:szCs w:val="24"/>
                <w:lang w:eastAsia="bg-BG"/>
              </w:rPr>
              <w:t xml:space="preserve">рамките на селските райони, рибарските райони и в </w:t>
            </w:r>
            <w:r w:rsidRPr="00B87054">
              <w:rPr>
                <w:szCs w:val="24"/>
                <w:lang w:eastAsia="bg-BG"/>
              </w:rPr>
              <w:t>територии със специфични характеристики</w:t>
            </w:r>
            <w:r w:rsidR="00666BED" w:rsidRPr="00B87054">
              <w:rPr>
                <w:szCs w:val="24"/>
                <w:lang w:eastAsia="bg-BG"/>
              </w:rPr>
              <w:t xml:space="preserve"> съгласно </w:t>
            </w:r>
            <w:r w:rsidR="00B81C3A" w:rsidRPr="00B87054">
              <w:rPr>
                <w:szCs w:val="24"/>
                <w:lang w:eastAsia="bg-BG"/>
              </w:rPr>
              <w:t>Националната концепция за пространствено развитие.</w:t>
            </w:r>
            <w:r w:rsidRPr="00B87054">
              <w:rPr>
                <w:szCs w:val="24"/>
                <w:lang w:eastAsia="bg-BG"/>
              </w:rPr>
              <w:t xml:space="preserve"> Ще бъде осигурено финансиране от ЕЗФРСР, ЕФМДР, ЕСФ и ЕФРР. Средства от ЕФРР по приоритетна ос „Натура 2000 и биоразнообразие“ </w:t>
            </w:r>
            <w:r w:rsidR="003903D4" w:rsidRPr="00B87054">
              <w:rPr>
                <w:szCs w:val="24"/>
                <w:lang w:eastAsia="bg-BG"/>
              </w:rPr>
              <w:t xml:space="preserve">на ОПОС 2014 – 2020 г. </w:t>
            </w:r>
            <w:r w:rsidR="00324FB7" w:rsidRPr="00B87054">
              <w:rPr>
                <w:szCs w:val="24"/>
                <w:lang w:eastAsia="bg-BG"/>
              </w:rPr>
              <w:t>се предвижда да бъдат</w:t>
            </w:r>
            <w:r w:rsidR="00324FB7" w:rsidRPr="00B87054" w:rsidDel="00324FB7">
              <w:rPr>
                <w:szCs w:val="24"/>
                <w:lang w:eastAsia="bg-BG"/>
              </w:rPr>
              <w:t xml:space="preserve"> </w:t>
            </w:r>
            <w:r w:rsidRPr="00B87054">
              <w:rPr>
                <w:szCs w:val="24"/>
                <w:lang w:eastAsia="bg-BG"/>
              </w:rPr>
              <w:t xml:space="preserve">осигурени с цел обезпечаване изпълнението на </w:t>
            </w:r>
            <w:r w:rsidR="005A2056" w:rsidRPr="00B87054">
              <w:rPr>
                <w:szCs w:val="24"/>
                <w:lang w:eastAsia="bg-BG"/>
              </w:rPr>
              <w:t xml:space="preserve">консервационни </w:t>
            </w:r>
            <w:r w:rsidRPr="00B87054">
              <w:rPr>
                <w:szCs w:val="24"/>
                <w:lang w:eastAsia="bg-BG"/>
              </w:rPr>
              <w:t xml:space="preserve">мерки чрез </w:t>
            </w:r>
            <w:r w:rsidR="00386EB1" w:rsidRPr="00B87054">
              <w:rPr>
                <w:szCs w:val="24"/>
                <w:lang w:eastAsia="bg-BG"/>
              </w:rPr>
              <w:t>подхода ВОМР</w:t>
            </w:r>
            <w:r w:rsidRPr="00B87054">
              <w:rPr>
                <w:szCs w:val="24"/>
                <w:lang w:eastAsia="bg-BG"/>
              </w:rPr>
              <w:t xml:space="preserve">. </w:t>
            </w:r>
          </w:p>
          <w:p w14:paraId="07BE54E9" w14:textId="77777777" w:rsidR="00324FB7" w:rsidRPr="00B87054" w:rsidRDefault="00697088" w:rsidP="00697088">
            <w:pPr>
              <w:rPr>
                <w:szCs w:val="24"/>
                <w:lang w:eastAsia="bg-BG"/>
              </w:rPr>
            </w:pPr>
            <w:r w:rsidRPr="00B87054">
              <w:rPr>
                <w:szCs w:val="24"/>
                <w:lang w:eastAsia="bg-BG"/>
              </w:rPr>
              <w:t xml:space="preserve">В ОПОС 2014-2020 г. подходът за прилагане на принципа ВОМР </w:t>
            </w:r>
            <w:r w:rsidR="00324FB7" w:rsidRPr="00B87054">
              <w:rPr>
                <w:szCs w:val="24"/>
                <w:lang w:eastAsia="bg-BG"/>
              </w:rPr>
              <w:t>предвижда</w:t>
            </w:r>
            <w:r w:rsidR="00666BED" w:rsidRPr="00B87054">
              <w:rPr>
                <w:szCs w:val="24"/>
                <w:lang w:eastAsia="bg-BG"/>
              </w:rPr>
              <w:t>,</w:t>
            </w:r>
            <w:r w:rsidRPr="00B87054">
              <w:rPr>
                <w:szCs w:val="24"/>
                <w:lang w:eastAsia="bg-BG"/>
              </w:rPr>
              <w:t xml:space="preserve"> от една страна</w:t>
            </w:r>
            <w:r w:rsidR="00666BED" w:rsidRPr="00B87054">
              <w:rPr>
                <w:szCs w:val="24"/>
                <w:lang w:eastAsia="bg-BG"/>
              </w:rPr>
              <w:t>,</w:t>
            </w:r>
            <w:r w:rsidRPr="00B87054">
              <w:rPr>
                <w:szCs w:val="24"/>
                <w:lang w:eastAsia="bg-BG"/>
              </w:rPr>
              <w:t xml:space="preserve"> </w:t>
            </w:r>
            <w:r w:rsidR="00666BED" w:rsidRPr="00B87054">
              <w:rPr>
                <w:szCs w:val="24"/>
                <w:lang w:eastAsia="bg-BG"/>
              </w:rPr>
              <w:t>подкрепа</w:t>
            </w:r>
            <w:r w:rsidRPr="00B87054">
              <w:rPr>
                <w:szCs w:val="24"/>
                <w:lang w:eastAsia="bg-BG"/>
              </w:rPr>
              <w:t xml:space="preserve"> на бенефициенти (напр. юридически лица с нестопанска цел, общини), които кандидатстват за осигуряване на финансов ресурс през местните групи</w:t>
            </w:r>
            <w:r w:rsidR="00E067C4" w:rsidRPr="00B87054">
              <w:rPr>
                <w:szCs w:val="24"/>
                <w:lang w:eastAsia="bg-BG"/>
              </w:rPr>
              <w:t>,</w:t>
            </w:r>
            <w:r w:rsidRPr="00B87054">
              <w:rPr>
                <w:szCs w:val="24"/>
                <w:lang w:eastAsia="bg-BG"/>
              </w:rPr>
              <w:t xml:space="preserve"> при условие че </w:t>
            </w:r>
            <w:r w:rsidR="00324FB7" w:rsidRPr="00B87054">
              <w:rPr>
                <w:szCs w:val="24"/>
                <w:lang w:eastAsia="bg-BG"/>
              </w:rPr>
              <w:t xml:space="preserve">в </w:t>
            </w:r>
            <w:r w:rsidRPr="00B87054">
              <w:rPr>
                <w:szCs w:val="24"/>
                <w:lang w:eastAsia="bg-BG"/>
              </w:rPr>
              <w:t xml:space="preserve">Стратегиите за водено от общностите местно развитие </w:t>
            </w:r>
            <w:r w:rsidR="00324FB7" w:rsidRPr="00B87054">
              <w:rPr>
                <w:szCs w:val="24"/>
                <w:lang w:eastAsia="bg-BG"/>
              </w:rPr>
              <w:t xml:space="preserve">са заложени мерки </w:t>
            </w:r>
            <w:r w:rsidRPr="00B87054">
              <w:rPr>
                <w:szCs w:val="24"/>
                <w:lang w:eastAsia="bg-BG"/>
              </w:rPr>
              <w:t xml:space="preserve">от НПРД с източник на финансиране ОПОС 2014 – 2020 г. </w:t>
            </w:r>
            <w:r w:rsidR="0069626F" w:rsidRPr="00B87054">
              <w:rPr>
                <w:szCs w:val="24"/>
                <w:lang w:eastAsia="bg-BG"/>
              </w:rPr>
              <w:t>Такива</w:t>
            </w:r>
            <w:r w:rsidR="00324FB7" w:rsidRPr="00B87054">
              <w:rPr>
                <w:szCs w:val="24"/>
                <w:lang w:eastAsia="bg-BG"/>
              </w:rPr>
              <w:t xml:space="preserve"> мерки </w:t>
            </w:r>
            <w:r w:rsidR="0069626F" w:rsidRPr="00B87054">
              <w:rPr>
                <w:szCs w:val="24"/>
                <w:lang w:eastAsia="bg-BG"/>
              </w:rPr>
              <w:t>са</w:t>
            </w:r>
            <w:r w:rsidR="00324FB7" w:rsidRPr="00B87054">
              <w:rPr>
                <w:szCs w:val="24"/>
                <w:lang w:eastAsia="bg-BG"/>
              </w:rPr>
              <w:t xml:space="preserve"> инвестиции в консервационни дейности за поддържане/ подобряване на природозащитното състояние на видове и природни местообитания.</w:t>
            </w:r>
          </w:p>
          <w:p w14:paraId="2BCC3514" w14:textId="77777777" w:rsidR="00697088" w:rsidRPr="00B87054" w:rsidRDefault="00697088" w:rsidP="00697088">
            <w:pPr>
              <w:rPr>
                <w:szCs w:val="24"/>
                <w:lang w:eastAsia="bg-BG"/>
              </w:rPr>
            </w:pPr>
            <w:r w:rsidRPr="00B87054">
              <w:rPr>
                <w:szCs w:val="24"/>
                <w:lang w:eastAsia="bg-BG"/>
              </w:rPr>
              <w:t>От друга страна</w:t>
            </w:r>
            <w:r w:rsidR="00666BED" w:rsidRPr="00B87054">
              <w:rPr>
                <w:szCs w:val="24"/>
                <w:lang w:eastAsia="bg-BG"/>
              </w:rPr>
              <w:t>,</w:t>
            </w:r>
            <w:r w:rsidRPr="00B87054">
              <w:rPr>
                <w:szCs w:val="24"/>
                <w:lang w:eastAsia="bg-BG"/>
              </w:rPr>
              <w:t xml:space="preserve"> със средства от ОПОС 2014</w:t>
            </w:r>
            <w:r w:rsidR="009634E0" w:rsidRPr="00B87054">
              <w:rPr>
                <w:szCs w:val="24"/>
                <w:lang w:eastAsia="bg-BG"/>
              </w:rPr>
              <w:t>-</w:t>
            </w:r>
            <w:r w:rsidRPr="00B87054">
              <w:rPr>
                <w:szCs w:val="24"/>
                <w:lang w:eastAsia="bg-BG"/>
              </w:rPr>
              <w:t xml:space="preserve">2020 г. се </w:t>
            </w:r>
            <w:r w:rsidR="002F6A36" w:rsidRPr="00B87054">
              <w:rPr>
                <w:szCs w:val="24"/>
                <w:lang w:eastAsia="bg-BG"/>
              </w:rPr>
              <w:t xml:space="preserve">планира </w:t>
            </w:r>
            <w:r w:rsidRPr="00B87054">
              <w:rPr>
                <w:szCs w:val="24"/>
                <w:lang w:eastAsia="bg-BG"/>
              </w:rPr>
              <w:t>финансира</w:t>
            </w:r>
            <w:r w:rsidR="002F6A36" w:rsidRPr="00B87054">
              <w:rPr>
                <w:szCs w:val="24"/>
                <w:lang w:eastAsia="bg-BG"/>
              </w:rPr>
              <w:t>не на</w:t>
            </w:r>
            <w:r w:rsidRPr="00B87054">
              <w:rPr>
                <w:szCs w:val="24"/>
                <w:lang w:eastAsia="bg-BG"/>
              </w:rPr>
              <w:t xml:space="preserve"> дейности, целящи повишаване на информираността, разбирането и познанията на заинтересованите страни, п</w:t>
            </w:r>
            <w:r w:rsidR="00AD6D59" w:rsidRPr="00B87054">
              <w:rPr>
                <w:szCs w:val="24"/>
                <w:lang w:eastAsia="bg-BG"/>
              </w:rPr>
              <w:t>редставяне</w:t>
            </w:r>
            <w:r w:rsidRPr="00B87054">
              <w:rPr>
                <w:szCs w:val="24"/>
                <w:lang w:eastAsia="bg-BG"/>
              </w:rPr>
              <w:t xml:space="preserve"> на възможностите за финансиране на проекти, както и изграждане капацитета за планиране и програмиране на развитието и управлението на мрежата Натура 2000</w:t>
            </w:r>
            <w:r w:rsidR="002F6A36" w:rsidRPr="00B87054">
              <w:rPr>
                <w:szCs w:val="24"/>
                <w:lang w:eastAsia="bg-BG"/>
              </w:rPr>
              <w:t>,</w:t>
            </w:r>
            <w:r w:rsidRPr="00B87054">
              <w:rPr>
                <w:szCs w:val="24"/>
                <w:lang w:eastAsia="bg-BG"/>
              </w:rPr>
              <w:t xml:space="preserve"> като местните групи ще са една от целевите групи. </w:t>
            </w:r>
          </w:p>
          <w:p w14:paraId="541D1037" w14:textId="77777777" w:rsidR="00697088" w:rsidRPr="00B87054" w:rsidRDefault="009634E0" w:rsidP="00697088">
            <w:pPr>
              <w:rPr>
                <w:szCs w:val="24"/>
                <w:lang w:eastAsia="bg-BG"/>
              </w:rPr>
            </w:pPr>
            <w:r w:rsidRPr="00B87054">
              <w:rPr>
                <w:szCs w:val="24"/>
                <w:lang w:eastAsia="bg-BG"/>
              </w:rPr>
              <w:t>С</w:t>
            </w:r>
            <w:r w:rsidR="00697088" w:rsidRPr="00B87054">
              <w:rPr>
                <w:szCs w:val="24"/>
                <w:lang w:eastAsia="bg-BG"/>
              </w:rPr>
              <w:t xml:space="preserve">ъс средства от ОПОС </w:t>
            </w:r>
            <w:r w:rsidR="00D44070" w:rsidRPr="00B87054">
              <w:rPr>
                <w:szCs w:val="24"/>
                <w:lang w:eastAsia="bg-BG"/>
              </w:rPr>
              <w:t>се</w:t>
            </w:r>
            <w:r w:rsidR="00697088" w:rsidRPr="00B87054">
              <w:rPr>
                <w:szCs w:val="24"/>
                <w:lang w:eastAsia="bg-BG"/>
              </w:rPr>
              <w:t xml:space="preserve"> планира и прове</w:t>
            </w:r>
            <w:r w:rsidR="00D44070" w:rsidRPr="00B87054">
              <w:rPr>
                <w:szCs w:val="24"/>
                <w:lang w:eastAsia="bg-BG"/>
              </w:rPr>
              <w:t>ждане на</w:t>
            </w:r>
            <w:r w:rsidR="00697088" w:rsidRPr="00B87054">
              <w:rPr>
                <w:szCs w:val="24"/>
                <w:lang w:eastAsia="bg-BG"/>
              </w:rPr>
              <w:t xml:space="preserve"> национални информационни кампании </w:t>
            </w:r>
            <w:r w:rsidR="00D44070" w:rsidRPr="00B87054">
              <w:rPr>
                <w:szCs w:val="24"/>
                <w:lang w:eastAsia="bg-BG"/>
              </w:rPr>
              <w:t>за насочване</w:t>
            </w:r>
            <w:r w:rsidR="00697088" w:rsidRPr="00B87054">
              <w:rPr>
                <w:szCs w:val="24"/>
                <w:lang w:eastAsia="bg-BG"/>
              </w:rPr>
              <w:t xml:space="preserve"> вниманието и интереса на заинтересованите страни към възможностите, предоставяни от мрежата Натура 2000. Кампаниите </w:t>
            </w:r>
            <w:r w:rsidR="00D44070" w:rsidRPr="00B87054">
              <w:rPr>
                <w:szCs w:val="24"/>
                <w:lang w:eastAsia="bg-BG"/>
              </w:rPr>
              <w:t xml:space="preserve">засягат </w:t>
            </w:r>
            <w:r w:rsidR="00697088" w:rsidRPr="00B87054">
              <w:rPr>
                <w:szCs w:val="24"/>
                <w:lang w:eastAsia="bg-BG"/>
              </w:rPr>
              <w:t xml:space="preserve">всички заинтересовани страни, вкл. и местните </w:t>
            </w:r>
            <w:r w:rsidR="00666BED" w:rsidRPr="00B87054">
              <w:rPr>
                <w:szCs w:val="24"/>
                <w:lang w:eastAsia="bg-BG"/>
              </w:rPr>
              <w:t xml:space="preserve">инициативни </w:t>
            </w:r>
            <w:r w:rsidR="00697088" w:rsidRPr="00B87054">
              <w:rPr>
                <w:szCs w:val="24"/>
                <w:lang w:eastAsia="bg-BG"/>
              </w:rPr>
              <w:t>групи.</w:t>
            </w:r>
          </w:p>
          <w:p w14:paraId="7A03E08C" w14:textId="77777777" w:rsidR="00697088" w:rsidRPr="00B87054" w:rsidRDefault="00697088" w:rsidP="00697088">
            <w:pPr>
              <w:rPr>
                <w:szCs w:val="24"/>
                <w:lang w:eastAsia="bg-BG"/>
              </w:rPr>
            </w:pPr>
            <w:r w:rsidRPr="00B87054">
              <w:rPr>
                <w:szCs w:val="24"/>
                <w:lang w:eastAsia="bg-BG"/>
              </w:rPr>
              <w:t>Друга възможност за повишаване на информираността и разбирането на мрежата Натура 2000 от местните групи е провеждането на поддържащи информационни кампании отново в рамките на приоритетна ос 3 на ОПОС 2014</w:t>
            </w:r>
            <w:r w:rsidR="009634E0" w:rsidRPr="00B87054">
              <w:rPr>
                <w:szCs w:val="24"/>
                <w:lang w:eastAsia="bg-BG"/>
              </w:rPr>
              <w:t>-</w:t>
            </w:r>
            <w:r w:rsidRPr="00B87054">
              <w:rPr>
                <w:szCs w:val="24"/>
                <w:lang w:eastAsia="bg-BG"/>
              </w:rPr>
              <w:t xml:space="preserve">2020 г. След </w:t>
            </w:r>
            <w:r w:rsidRPr="00B87054">
              <w:rPr>
                <w:szCs w:val="24"/>
                <w:lang w:eastAsia="bg-BG"/>
              </w:rPr>
              <w:lastRenderedPageBreak/>
              <w:t>проучване на потребностите от информация, специална кампания може да бъде насочена към местните групи за включване на мерки от НПРД с финансиране от ОПОС 2014</w:t>
            </w:r>
            <w:r w:rsidR="009634E0" w:rsidRPr="00B87054">
              <w:rPr>
                <w:szCs w:val="24"/>
                <w:lang w:eastAsia="bg-BG"/>
              </w:rPr>
              <w:t>-</w:t>
            </w:r>
            <w:r w:rsidRPr="00B87054">
              <w:rPr>
                <w:szCs w:val="24"/>
                <w:lang w:eastAsia="bg-BG"/>
              </w:rPr>
              <w:t>2020 г. в съответните Стратегии.</w:t>
            </w:r>
          </w:p>
          <w:p w14:paraId="01CA6182" w14:textId="77777777" w:rsidR="00697088" w:rsidRPr="00B87054" w:rsidRDefault="00697088" w:rsidP="00697088">
            <w:pPr>
              <w:rPr>
                <w:szCs w:val="24"/>
                <w:lang w:eastAsia="bg-BG"/>
              </w:rPr>
            </w:pPr>
            <w:r w:rsidRPr="00B87054">
              <w:rPr>
                <w:szCs w:val="24"/>
                <w:lang w:eastAsia="bg-BG"/>
              </w:rPr>
              <w:t xml:space="preserve">В допълнение </w:t>
            </w:r>
            <w:r w:rsidR="00A93F7C" w:rsidRPr="00B87054">
              <w:rPr>
                <w:szCs w:val="24"/>
                <w:lang w:eastAsia="bg-BG"/>
              </w:rPr>
              <w:t>се предвижда</w:t>
            </w:r>
            <w:r w:rsidRPr="00B87054">
              <w:rPr>
                <w:szCs w:val="24"/>
                <w:lang w:eastAsia="bg-BG"/>
              </w:rPr>
              <w:t xml:space="preserve"> организира</w:t>
            </w:r>
            <w:r w:rsidR="00A93F7C" w:rsidRPr="00B87054">
              <w:rPr>
                <w:szCs w:val="24"/>
                <w:lang w:eastAsia="bg-BG"/>
              </w:rPr>
              <w:t>не</w:t>
            </w:r>
            <w:r w:rsidRPr="00B87054">
              <w:rPr>
                <w:szCs w:val="24"/>
                <w:lang w:eastAsia="bg-BG"/>
              </w:rPr>
              <w:t xml:space="preserve"> и провежда</w:t>
            </w:r>
            <w:r w:rsidR="00A93F7C" w:rsidRPr="00B87054">
              <w:rPr>
                <w:szCs w:val="24"/>
                <w:lang w:eastAsia="bg-BG"/>
              </w:rPr>
              <w:t>не на</w:t>
            </w:r>
            <w:r w:rsidRPr="00B87054">
              <w:rPr>
                <w:szCs w:val="24"/>
                <w:lang w:eastAsia="bg-BG"/>
              </w:rPr>
              <w:t xml:space="preserve"> годишен национален форум по актуални теми</w:t>
            </w:r>
            <w:r w:rsidR="009634E0" w:rsidRPr="00B87054">
              <w:rPr>
                <w:szCs w:val="24"/>
                <w:lang w:eastAsia="bg-BG"/>
              </w:rPr>
              <w:t>,</w:t>
            </w:r>
            <w:r w:rsidRPr="00B87054">
              <w:rPr>
                <w:szCs w:val="24"/>
                <w:lang w:eastAsia="bg-BG"/>
              </w:rPr>
              <w:t xml:space="preserve"> свързани с Натура 2000, </w:t>
            </w:r>
            <w:r w:rsidR="00666BED" w:rsidRPr="00B87054">
              <w:rPr>
                <w:szCs w:val="24"/>
                <w:lang w:eastAsia="bg-BG"/>
              </w:rPr>
              <w:t xml:space="preserve">в който </w:t>
            </w:r>
            <w:r w:rsidRPr="00B87054">
              <w:rPr>
                <w:szCs w:val="24"/>
                <w:lang w:eastAsia="bg-BG"/>
              </w:rPr>
              <w:t xml:space="preserve"> участие могат да вземат представители на местните </w:t>
            </w:r>
            <w:r w:rsidR="00666BED" w:rsidRPr="00B87054">
              <w:rPr>
                <w:szCs w:val="24"/>
                <w:lang w:eastAsia="bg-BG"/>
              </w:rPr>
              <w:t xml:space="preserve">инициативни </w:t>
            </w:r>
            <w:r w:rsidRPr="00B87054">
              <w:rPr>
                <w:szCs w:val="24"/>
                <w:lang w:eastAsia="bg-BG"/>
              </w:rPr>
              <w:t>групи</w:t>
            </w:r>
            <w:r w:rsidR="00666BED" w:rsidRPr="00B87054">
              <w:rPr>
                <w:szCs w:val="24"/>
                <w:lang w:eastAsia="bg-BG"/>
              </w:rPr>
              <w:t xml:space="preserve"> и местните инициативни рибарски групи</w:t>
            </w:r>
            <w:r w:rsidRPr="00B87054">
              <w:rPr>
                <w:szCs w:val="24"/>
                <w:lang w:eastAsia="bg-BG"/>
              </w:rPr>
              <w:t xml:space="preserve">, както и </w:t>
            </w:r>
            <w:r w:rsidR="008B650C" w:rsidRPr="00B87054">
              <w:rPr>
                <w:szCs w:val="24"/>
                <w:lang w:eastAsia="bg-BG"/>
              </w:rPr>
              <w:t>юридическите лица с нестопанска цел</w:t>
            </w:r>
            <w:r w:rsidRPr="00B87054">
              <w:rPr>
                <w:szCs w:val="24"/>
                <w:lang w:eastAsia="bg-BG"/>
              </w:rPr>
              <w:t xml:space="preserve">, общини и др., които са бенефициенти по Стратегиите за местно развитие. </w:t>
            </w:r>
          </w:p>
          <w:p w14:paraId="4C0B7B70" w14:textId="77777777" w:rsidR="00697088" w:rsidRPr="00B87054" w:rsidRDefault="00697088" w:rsidP="00697088">
            <w:pPr>
              <w:rPr>
                <w:szCs w:val="24"/>
                <w:lang w:eastAsia="bg-BG"/>
              </w:rPr>
            </w:pPr>
            <w:r w:rsidRPr="00B87054">
              <w:rPr>
                <w:szCs w:val="24"/>
                <w:lang w:eastAsia="bg-BG"/>
              </w:rPr>
              <w:t>Промотирането на възможности за финансиране на проекти</w:t>
            </w:r>
            <w:r w:rsidR="00DE7EAE" w:rsidRPr="00B87054">
              <w:rPr>
                <w:szCs w:val="24"/>
                <w:lang w:eastAsia="bg-BG"/>
              </w:rPr>
              <w:t xml:space="preserve"> по ОПОС 2014</w:t>
            </w:r>
            <w:r w:rsidR="009634E0" w:rsidRPr="00B87054">
              <w:rPr>
                <w:szCs w:val="24"/>
                <w:lang w:eastAsia="bg-BG"/>
              </w:rPr>
              <w:t>-</w:t>
            </w:r>
            <w:r w:rsidR="00DE7EAE" w:rsidRPr="00B87054">
              <w:rPr>
                <w:szCs w:val="24"/>
                <w:lang w:eastAsia="bg-BG"/>
              </w:rPr>
              <w:t>2020 г.</w:t>
            </w:r>
            <w:r w:rsidRPr="00B87054">
              <w:rPr>
                <w:szCs w:val="24"/>
                <w:lang w:eastAsia="bg-BG"/>
              </w:rPr>
              <w:t xml:space="preserve">, </w:t>
            </w:r>
            <w:r w:rsidR="00DE7EAE" w:rsidRPr="00B87054">
              <w:rPr>
                <w:szCs w:val="24"/>
                <w:lang w:eastAsia="bg-BG"/>
              </w:rPr>
              <w:t xml:space="preserve">вкл. </w:t>
            </w:r>
            <w:r w:rsidRPr="00B87054">
              <w:rPr>
                <w:szCs w:val="24"/>
                <w:lang w:eastAsia="bg-BG"/>
              </w:rPr>
              <w:t xml:space="preserve">свързани с Натура 2000, ще засегне </w:t>
            </w:r>
            <w:r w:rsidR="00BC055F" w:rsidRPr="00B87054">
              <w:rPr>
                <w:szCs w:val="24"/>
                <w:lang w:eastAsia="bg-BG"/>
              </w:rPr>
              <w:t>всички</w:t>
            </w:r>
            <w:r w:rsidRPr="00B87054">
              <w:rPr>
                <w:szCs w:val="24"/>
                <w:lang w:eastAsia="bg-BG"/>
              </w:rPr>
              <w:t xml:space="preserve"> бенефициенти, които кандидатстват за финансиране</w:t>
            </w:r>
            <w:r w:rsidR="00A34BD3" w:rsidRPr="00B87054">
              <w:rPr>
                <w:szCs w:val="24"/>
                <w:lang w:eastAsia="bg-BG"/>
              </w:rPr>
              <w:t xml:space="preserve">, </w:t>
            </w:r>
            <w:r w:rsidR="00DE7EAE" w:rsidRPr="00B87054">
              <w:rPr>
                <w:szCs w:val="24"/>
                <w:lang w:eastAsia="bg-BG"/>
              </w:rPr>
              <w:t>в т.ч.</w:t>
            </w:r>
            <w:r w:rsidRPr="00B87054">
              <w:rPr>
                <w:szCs w:val="24"/>
                <w:lang w:eastAsia="bg-BG"/>
              </w:rPr>
              <w:t xml:space="preserve"> и </w:t>
            </w:r>
            <w:r w:rsidR="00A34BD3" w:rsidRPr="00B87054">
              <w:rPr>
                <w:szCs w:val="24"/>
                <w:lang w:eastAsia="bg-BG"/>
              </w:rPr>
              <w:t xml:space="preserve">бенефициенти </w:t>
            </w:r>
            <w:r w:rsidRPr="00B87054">
              <w:rPr>
                <w:szCs w:val="24"/>
                <w:lang w:eastAsia="bg-BG"/>
              </w:rPr>
              <w:t xml:space="preserve">по Стратегиите на местните групи. </w:t>
            </w:r>
          </w:p>
          <w:p w14:paraId="6F8B4EE7" w14:textId="77777777" w:rsidR="00300E62" w:rsidRPr="00B87054" w:rsidRDefault="00300E62" w:rsidP="00697088">
            <w:pPr>
              <w:rPr>
                <w:szCs w:val="24"/>
                <w:lang w:eastAsia="bg-BG"/>
              </w:rPr>
            </w:pPr>
            <w:r w:rsidRPr="00B87054">
              <w:rPr>
                <w:szCs w:val="24"/>
                <w:lang w:eastAsia="bg-BG"/>
              </w:rPr>
              <w:t>Въпреки провеждането на информационни дейности, местните групи в крайна сметка са тези, които взимат окончателното решение за включване на мерки в разработваните от тях стратегии.</w:t>
            </w:r>
          </w:p>
          <w:p w14:paraId="4E5EF53E" w14:textId="77777777" w:rsidR="00DF71D6" w:rsidRPr="00B87054" w:rsidRDefault="006E771C" w:rsidP="000167AB">
            <w:pPr>
              <w:pStyle w:val="ListDash2"/>
              <w:numPr>
                <w:ilvl w:val="0"/>
                <w:numId w:val="0"/>
              </w:numPr>
              <w:spacing w:after="120"/>
              <w:rPr>
                <w:szCs w:val="24"/>
                <w:lang w:eastAsia="bg-BG"/>
              </w:rPr>
            </w:pPr>
            <w:r w:rsidRPr="00B87054">
              <w:rPr>
                <w:szCs w:val="24"/>
                <w:lang w:eastAsia="bg-BG"/>
              </w:rPr>
              <w:t xml:space="preserve">Ролята на МОСВ/ </w:t>
            </w:r>
            <w:r w:rsidR="0024354F" w:rsidRPr="00B87054">
              <w:rPr>
                <w:szCs w:val="24"/>
                <w:lang w:eastAsia="bg-BG"/>
              </w:rPr>
              <w:t xml:space="preserve">Структурата за управление изпълнението  </w:t>
            </w:r>
            <w:r w:rsidRPr="00B87054">
              <w:rPr>
                <w:szCs w:val="24"/>
                <w:lang w:eastAsia="bg-BG"/>
              </w:rPr>
              <w:t xml:space="preserve">на Натура 2000 може да бъде свързана с </w:t>
            </w:r>
            <w:r w:rsidR="007033D7" w:rsidRPr="00B87054">
              <w:rPr>
                <w:szCs w:val="24"/>
                <w:lang w:eastAsia="bg-BG"/>
              </w:rPr>
              <w:t>предоставяне на информация</w:t>
            </w:r>
            <w:r w:rsidRPr="00B87054">
              <w:rPr>
                <w:szCs w:val="24"/>
                <w:lang w:eastAsia="bg-BG"/>
              </w:rPr>
              <w:t xml:space="preserve"> в кои защитени зони има необходимост от изпълнение на мерки за видове и местообитания, които да бъдат заложени в Стратегиите. </w:t>
            </w:r>
          </w:p>
          <w:p w14:paraId="2BF33925" w14:textId="77777777" w:rsidR="00DF71D6" w:rsidRPr="00B87054" w:rsidRDefault="00DF71D6" w:rsidP="000167AB">
            <w:pPr>
              <w:spacing w:before="0"/>
              <w:rPr>
                <w:rFonts w:eastAsia="Times New Roman"/>
                <w:szCs w:val="24"/>
              </w:rPr>
            </w:pPr>
            <w:r w:rsidRPr="00B87054">
              <w:rPr>
                <w:rFonts w:eastAsia="Times New Roman"/>
                <w:szCs w:val="24"/>
              </w:rPr>
              <w:t>Отговорен управляващ орган за прилагане на подхода ВОМР е УО на ПРСР, който ще координира действията на програмите при многофондово финансиране на подхода ВОМР. За осигуряване на координацията</w:t>
            </w:r>
            <w:r w:rsidR="00732A81" w:rsidRPr="00B87054">
              <w:rPr>
                <w:rFonts w:eastAsia="Times New Roman"/>
                <w:szCs w:val="24"/>
              </w:rPr>
              <w:t>,</w:t>
            </w:r>
            <w:r w:rsidRPr="00B87054">
              <w:rPr>
                <w:rFonts w:eastAsia="Times New Roman"/>
                <w:szCs w:val="24"/>
              </w:rPr>
              <w:t xml:space="preserve"> със заповед на министъра на земеделието и храните ще бъде създаден Комитет за координация на ВОМР.</w:t>
            </w:r>
          </w:p>
          <w:p w14:paraId="2CE41051" w14:textId="77777777" w:rsidR="003D6FBC" w:rsidRPr="00B87054" w:rsidRDefault="00732A81" w:rsidP="00A80253">
            <w:pPr>
              <w:pStyle w:val="ListDash2"/>
              <w:numPr>
                <w:ilvl w:val="0"/>
                <w:numId w:val="0"/>
              </w:numPr>
              <w:rPr>
                <w:lang w:eastAsia="en-US"/>
              </w:rPr>
            </w:pPr>
            <w:r w:rsidRPr="00B87054">
              <w:rPr>
                <w:szCs w:val="24"/>
                <w:lang w:eastAsia="bg-BG"/>
              </w:rPr>
              <w:t xml:space="preserve">Координационният механизъм </w:t>
            </w:r>
            <w:r w:rsidR="0024354F" w:rsidRPr="00B87054">
              <w:rPr>
                <w:szCs w:val="24"/>
                <w:lang w:eastAsia="bg-BG"/>
              </w:rPr>
              <w:t xml:space="preserve">и ролята на </w:t>
            </w:r>
            <w:r w:rsidRPr="00B87054">
              <w:rPr>
                <w:szCs w:val="24"/>
                <w:lang w:eastAsia="bg-BG"/>
              </w:rPr>
              <w:t xml:space="preserve">всички заинтересовани страни </w:t>
            </w:r>
            <w:r w:rsidR="0024354F" w:rsidRPr="00B87054">
              <w:rPr>
                <w:szCs w:val="24"/>
                <w:lang w:eastAsia="bg-BG"/>
              </w:rPr>
              <w:t xml:space="preserve">в процеса на многофондовото </w:t>
            </w:r>
            <w:r w:rsidR="009634E0" w:rsidRPr="00B87054">
              <w:rPr>
                <w:szCs w:val="24"/>
                <w:lang w:eastAsia="bg-BG"/>
              </w:rPr>
              <w:t xml:space="preserve">финансиране </w:t>
            </w:r>
            <w:r w:rsidR="00C25166" w:rsidRPr="00B87054">
              <w:rPr>
                <w:szCs w:val="24"/>
                <w:lang w:eastAsia="bg-BG"/>
              </w:rPr>
              <w:t>на ВОМР</w:t>
            </w:r>
            <w:r w:rsidR="0024354F" w:rsidRPr="00B87054">
              <w:rPr>
                <w:szCs w:val="24"/>
                <w:lang w:eastAsia="bg-BG"/>
              </w:rPr>
              <w:t xml:space="preserve">, ще бъдат определени в специален нормативен акт. УО на финансиращите програми се </w:t>
            </w:r>
            <w:r w:rsidRPr="00B87054">
              <w:rPr>
                <w:szCs w:val="24"/>
                <w:lang w:eastAsia="bg-BG"/>
              </w:rPr>
              <w:t xml:space="preserve">предвижда </w:t>
            </w:r>
            <w:r w:rsidR="0024354F" w:rsidRPr="00B87054">
              <w:rPr>
                <w:szCs w:val="24"/>
                <w:lang w:eastAsia="bg-BG"/>
              </w:rPr>
              <w:t xml:space="preserve">да бъдат включени в прилагането на подготвителни дейности и в </w:t>
            </w:r>
            <w:r w:rsidR="00B37162" w:rsidRPr="00B87054">
              <w:rPr>
                <w:szCs w:val="24"/>
                <w:lang w:eastAsia="bg-BG"/>
              </w:rPr>
              <w:t>избора</w:t>
            </w:r>
            <w:r w:rsidR="0024354F" w:rsidRPr="00B87054">
              <w:rPr>
                <w:szCs w:val="24"/>
                <w:lang w:eastAsia="bg-BG"/>
              </w:rPr>
              <w:t xml:space="preserve"> на операции в рамките на Стратегиите.</w:t>
            </w:r>
            <w:r w:rsidR="0041323C" w:rsidRPr="00B87054">
              <w:rPr>
                <w:szCs w:val="24"/>
                <w:lang w:eastAsia="bg-BG"/>
              </w:rPr>
              <w:t xml:space="preserve"> </w:t>
            </w:r>
            <w:r w:rsidR="0024354F" w:rsidRPr="00B87054">
              <w:rPr>
                <w:szCs w:val="24"/>
                <w:lang w:eastAsia="bg-BG"/>
              </w:rPr>
              <w:t xml:space="preserve">Ролята на МОСВ включва и преглед на </w:t>
            </w:r>
            <w:r w:rsidR="006E771C" w:rsidRPr="00B87054">
              <w:rPr>
                <w:szCs w:val="24"/>
                <w:lang w:eastAsia="bg-BG"/>
              </w:rPr>
              <w:t xml:space="preserve">Стратегиите за местно развитие </w:t>
            </w:r>
            <w:r w:rsidR="0024354F" w:rsidRPr="00B87054">
              <w:rPr>
                <w:szCs w:val="24"/>
                <w:lang w:eastAsia="bg-BG"/>
              </w:rPr>
              <w:t xml:space="preserve">по реда </w:t>
            </w:r>
            <w:r w:rsidR="006E771C" w:rsidRPr="00B87054">
              <w:rPr>
                <w:szCs w:val="24"/>
                <w:lang w:eastAsia="bg-BG"/>
              </w:rPr>
              <w:t xml:space="preserve">на съгласувателна процедура </w:t>
            </w:r>
            <w:r w:rsidR="0024354F" w:rsidRPr="00B87054">
              <w:rPr>
                <w:szCs w:val="24"/>
                <w:lang w:eastAsia="bg-BG"/>
              </w:rPr>
              <w:t>съгласно</w:t>
            </w:r>
            <w:r w:rsidR="006E771C" w:rsidRPr="00B87054">
              <w:rPr>
                <w:szCs w:val="24"/>
                <w:lang w:eastAsia="bg-BG"/>
              </w:rPr>
              <w:t xml:space="preserve"> З</w:t>
            </w:r>
            <w:r w:rsidR="00A80253" w:rsidRPr="00B87054">
              <w:rPr>
                <w:szCs w:val="24"/>
                <w:lang w:eastAsia="bg-BG"/>
              </w:rPr>
              <w:t>акона за опазване на околната среда</w:t>
            </w:r>
            <w:r w:rsidR="006E771C" w:rsidRPr="00B87054">
              <w:rPr>
                <w:szCs w:val="24"/>
                <w:lang w:eastAsia="bg-BG"/>
              </w:rPr>
              <w:t xml:space="preserve"> и </w:t>
            </w:r>
            <w:r w:rsidR="00A80253" w:rsidRPr="00B87054">
              <w:rPr>
                <w:szCs w:val="24"/>
                <w:lang w:eastAsia="bg-BG"/>
              </w:rPr>
              <w:t xml:space="preserve">Закона за биологичното </w:t>
            </w:r>
            <w:proofErr w:type="spellStart"/>
            <w:r w:rsidR="00A80253" w:rsidRPr="00B87054">
              <w:rPr>
                <w:szCs w:val="24"/>
                <w:lang w:eastAsia="bg-BG"/>
              </w:rPr>
              <w:t>разнообрзие</w:t>
            </w:r>
            <w:proofErr w:type="spellEnd"/>
            <w:r w:rsidR="006E771C" w:rsidRPr="00B87054">
              <w:rPr>
                <w:szCs w:val="24"/>
                <w:lang w:eastAsia="bg-BG"/>
              </w:rPr>
              <w:t xml:space="preserve">, както и </w:t>
            </w:r>
            <w:r w:rsidR="0024354F" w:rsidRPr="00B87054">
              <w:rPr>
                <w:szCs w:val="24"/>
                <w:lang w:eastAsia="bg-BG"/>
              </w:rPr>
              <w:t xml:space="preserve">на </w:t>
            </w:r>
            <w:r w:rsidR="006E771C" w:rsidRPr="00B87054">
              <w:rPr>
                <w:szCs w:val="24"/>
                <w:lang w:eastAsia="bg-BG"/>
              </w:rPr>
              <w:t xml:space="preserve">конкретните проектни предложения. </w:t>
            </w:r>
          </w:p>
        </w:tc>
      </w:tr>
    </w:tbl>
    <w:p w14:paraId="357753F3" w14:textId="77777777" w:rsidR="00AD4AED" w:rsidRPr="00B87054" w:rsidRDefault="00AD4AED" w:rsidP="003B600B"/>
    <w:p w14:paraId="3DDC540A" w14:textId="77777777" w:rsidR="00FC3852" w:rsidRPr="00B87054" w:rsidRDefault="00AD4AED" w:rsidP="00F03C1E">
      <w:pPr>
        <w:ind w:left="709" w:hanging="709"/>
        <w:rPr>
          <w:b/>
        </w:rPr>
      </w:pPr>
      <w:r w:rsidRPr="00B87054">
        <w:rPr>
          <w:b/>
        </w:rPr>
        <w:t>4.2</w:t>
      </w:r>
      <w:r w:rsidRPr="00B87054">
        <w:tab/>
      </w:r>
      <w:r w:rsidR="00442F4E" w:rsidRPr="00B87054">
        <w:rPr>
          <w:b/>
        </w:rPr>
        <w:t xml:space="preserve">Интегрирани действия за устойчиво </w:t>
      </w:r>
      <w:r w:rsidRPr="00B87054">
        <w:rPr>
          <w:b/>
        </w:rPr>
        <w:t>градско развитие</w:t>
      </w:r>
      <w:r w:rsidRPr="00B87054">
        <w:t xml:space="preserve"> (когато е целесъобразно)</w:t>
      </w:r>
    </w:p>
    <w:p w14:paraId="4890D767" w14:textId="77777777" w:rsidR="00AD4AED" w:rsidRPr="00B87054" w:rsidRDefault="00AD4AED" w:rsidP="00F03C1E">
      <w:pPr>
        <w:ind w:left="709" w:hanging="709"/>
      </w:pPr>
      <w:r w:rsidRPr="00B87054">
        <w:t>(Позоваване: член 96, параграф 3, буква б) от Регламент (EС) № 1303/2013; член 7, параграфи 2 и 3 от Регламент (ЕС) № 1301/2013 на Европейския парламент и на Съвета</w:t>
      </w:r>
      <w:r w:rsidRPr="00B87054">
        <w:rPr>
          <w:rStyle w:val="FootnoteReference"/>
        </w:rPr>
        <w:footnoteReference w:id="97"/>
      </w:r>
      <w:r w:rsidRPr="00B87054">
        <w:t>)</w:t>
      </w:r>
    </w:p>
    <w:p w14:paraId="77A4671A" w14:textId="77777777" w:rsidR="00AE4CD5" w:rsidRPr="00B87054" w:rsidRDefault="00AE4CD5" w:rsidP="00BF3391">
      <w:r w:rsidRPr="00B87054">
        <w:lastRenderedPageBreak/>
        <w:t>Когато е целесъобразно — ориентировъчния размер на подкрепата от ЕФРР за интегрирани действия за устойчиво градско развитие, които трябва да бъдат прилагани в съответствие с разпоредбите на член 7, параграф 2 от Регламент (ЕС) № 1301/2013, и ориентировъчния размер на сумата, отпусната като подкрепа от ЕСФ за интегрирани действия.</w:t>
      </w:r>
    </w:p>
    <w:p w14:paraId="791444BB" w14:textId="77777777" w:rsidR="00AE4CD5" w:rsidRPr="00B87054" w:rsidRDefault="00AE4CD5" w:rsidP="00F03C1E">
      <w:pPr>
        <w:ind w:left="709" w:hanging="709"/>
        <w:rPr>
          <w:i/>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B87054" w14:paraId="47038E79" w14:textId="77777777" w:rsidTr="00BF3391">
        <w:trPr>
          <w:trHeight w:val="765"/>
        </w:trPr>
        <w:tc>
          <w:tcPr>
            <w:tcW w:w="8867" w:type="dxa"/>
            <w:shd w:val="clear" w:color="auto" w:fill="auto"/>
          </w:tcPr>
          <w:p w14:paraId="199DB68B" w14:textId="77777777" w:rsidR="00AD4AED" w:rsidRPr="00B87054" w:rsidRDefault="00AD4AED" w:rsidP="00F03C1E">
            <w:pPr>
              <w:pStyle w:val="ListDash2"/>
              <w:numPr>
                <w:ilvl w:val="0"/>
                <w:numId w:val="0"/>
              </w:numPr>
              <w:rPr>
                <w:i/>
                <w:color w:val="8DB3E2"/>
                <w:sz w:val="18"/>
              </w:rPr>
            </w:pPr>
            <w:r w:rsidRPr="00B87054">
              <w:rPr>
                <w:i/>
                <w:color w:val="8DB3E2"/>
                <w:sz w:val="18"/>
              </w:rPr>
              <w:t xml:space="preserve">&lt;4.2.1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="M"&gt;</w:t>
            </w:r>
          </w:p>
          <w:p w14:paraId="5270A8AB" w14:textId="77777777" w:rsidR="0052121F" w:rsidRPr="00B87054" w:rsidRDefault="00D27075" w:rsidP="00F03C1E">
            <w:pPr>
              <w:pStyle w:val="ListDash2"/>
              <w:numPr>
                <w:ilvl w:val="0"/>
                <w:numId w:val="0"/>
              </w:numPr>
              <w:rPr>
                <w:i/>
              </w:rPr>
            </w:pPr>
            <w:r w:rsidRPr="00B87054">
              <w:t>НЕПРИЛОЖИМО</w:t>
            </w:r>
          </w:p>
        </w:tc>
      </w:tr>
    </w:tbl>
    <w:p w14:paraId="6E7D9670" w14:textId="77777777" w:rsidR="00AD4AED" w:rsidRPr="00B87054" w:rsidRDefault="00AD4AED" w:rsidP="003B600B"/>
    <w:p w14:paraId="630148C3" w14:textId="77777777" w:rsidR="00442F4E" w:rsidRPr="00B87054" w:rsidRDefault="00442F4E" w:rsidP="003B600B"/>
    <w:p w14:paraId="43514744" w14:textId="77777777" w:rsidR="00AD4AED" w:rsidRPr="00B87054" w:rsidRDefault="00AD4AED" w:rsidP="00A14D00">
      <w:pPr>
        <w:ind w:left="1418" w:hanging="1418"/>
        <w:rPr>
          <w:b/>
        </w:rPr>
      </w:pPr>
      <w:r w:rsidRPr="00B87054">
        <w:rPr>
          <w:b/>
        </w:rPr>
        <w:t>Таблица 20:</w:t>
      </w:r>
      <w:r w:rsidRPr="00B87054">
        <w:tab/>
      </w:r>
      <w:r w:rsidRPr="00B87054">
        <w:rPr>
          <w:b/>
        </w:rPr>
        <w:t xml:space="preserve">Интегрирани действия за устойчиво градско развитие – ориентировъчен размер на подкрепата от ЕФРР и ЕСФ </w:t>
      </w:r>
    </w:p>
    <w:tbl>
      <w:tblPr>
        <w:tblW w:w="52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6"/>
        <w:gridCol w:w="3928"/>
        <w:gridCol w:w="2501"/>
      </w:tblGrid>
      <w:tr w:rsidR="00AD4AED" w:rsidRPr="00B87054" w14:paraId="6A06F85F" w14:textId="77777777" w:rsidTr="00616520">
        <w:trPr>
          <w:jc w:val="center"/>
        </w:trPr>
        <w:tc>
          <w:tcPr>
            <w:tcW w:w="1450" w:type="pct"/>
            <w:shd w:val="clear" w:color="auto" w:fill="D9D9D9"/>
          </w:tcPr>
          <w:p w14:paraId="2027E129" w14:textId="77777777" w:rsidR="00AD4AED" w:rsidRPr="00B87054" w:rsidRDefault="00AD4AED" w:rsidP="00BF3391">
            <w:pPr>
              <w:pStyle w:val="ListDash"/>
              <w:numPr>
                <w:ilvl w:val="0"/>
                <w:numId w:val="0"/>
              </w:numPr>
              <w:spacing w:beforeLines="40" w:before="96" w:afterLines="40" w:after="96"/>
              <w:rPr>
                <w:b/>
                <w:sz w:val="20"/>
              </w:rPr>
            </w:pPr>
            <w:r w:rsidRPr="00B87054">
              <w:rPr>
                <w:b/>
                <w:sz w:val="20"/>
              </w:rPr>
              <w:t>Фонд</w:t>
            </w:r>
          </w:p>
        </w:tc>
        <w:tc>
          <w:tcPr>
            <w:tcW w:w="2169" w:type="pct"/>
            <w:shd w:val="clear" w:color="auto" w:fill="D9D9D9"/>
          </w:tcPr>
          <w:p w14:paraId="34F59320" w14:textId="77777777" w:rsidR="00AD4AED" w:rsidRPr="00B87054" w:rsidRDefault="00AD4AED" w:rsidP="00BF3391">
            <w:pPr>
              <w:pStyle w:val="ListDash"/>
              <w:numPr>
                <w:ilvl w:val="0"/>
                <w:numId w:val="0"/>
              </w:numPr>
              <w:spacing w:beforeLines="40" w:before="96" w:afterLines="40" w:after="96"/>
              <w:rPr>
                <w:b/>
                <w:sz w:val="20"/>
              </w:rPr>
            </w:pPr>
            <w:r w:rsidRPr="00B87054">
              <w:rPr>
                <w:b/>
                <w:sz w:val="20"/>
              </w:rPr>
              <w:t>Подкрепа от ЕФРР и ЕСФ (ориентировъчно)</w:t>
            </w:r>
          </w:p>
          <w:p w14:paraId="4C19F310" w14:textId="77777777" w:rsidR="005C14A8" w:rsidRPr="00B87054" w:rsidRDefault="005C14A8" w:rsidP="00BF3391">
            <w:pPr>
              <w:pStyle w:val="ListDash"/>
              <w:numPr>
                <w:ilvl w:val="0"/>
                <w:numId w:val="0"/>
              </w:numPr>
              <w:spacing w:beforeLines="40" w:before="96" w:afterLines="40" w:after="96"/>
              <w:rPr>
                <w:b/>
                <w:sz w:val="20"/>
              </w:rPr>
            </w:pPr>
            <w:r w:rsidRPr="00B87054">
              <w:rPr>
                <w:b/>
                <w:sz w:val="20"/>
              </w:rPr>
              <w:t xml:space="preserve">(в </w:t>
            </w:r>
            <w:r w:rsidR="00442F4E" w:rsidRPr="00B87054">
              <w:rPr>
                <w:b/>
                <w:sz w:val="20"/>
              </w:rPr>
              <w:t>евро</w:t>
            </w:r>
            <w:r w:rsidRPr="00B87054">
              <w:rPr>
                <w:b/>
                <w:sz w:val="20"/>
              </w:rPr>
              <w:t>)</w:t>
            </w:r>
          </w:p>
        </w:tc>
        <w:tc>
          <w:tcPr>
            <w:tcW w:w="1382" w:type="pct"/>
            <w:shd w:val="clear" w:color="auto" w:fill="D9D9D9"/>
          </w:tcPr>
          <w:p w14:paraId="1A8E8EBF" w14:textId="77777777" w:rsidR="00AD4AED" w:rsidRPr="00B87054" w:rsidRDefault="00C31B20" w:rsidP="00BF3391">
            <w:pPr>
              <w:pStyle w:val="ListDash"/>
              <w:numPr>
                <w:ilvl w:val="0"/>
                <w:numId w:val="0"/>
              </w:numPr>
              <w:spacing w:beforeLines="40" w:before="96" w:afterLines="40" w:after="96"/>
              <w:rPr>
                <w:b/>
                <w:sz w:val="20"/>
              </w:rPr>
            </w:pPr>
            <w:r w:rsidRPr="00B87054">
              <w:rPr>
                <w:b/>
                <w:sz w:val="20"/>
              </w:rPr>
              <w:t>Дял от общия размер на средствата, разпределени от фонда за програмата</w:t>
            </w:r>
          </w:p>
        </w:tc>
      </w:tr>
      <w:tr w:rsidR="00AD4AED" w:rsidRPr="00B87054" w14:paraId="15D77B82" w14:textId="77777777" w:rsidTr="00616520">
        <w:trPr>
          <w:jc w:val="center"/>
        </w:trPr>
        <w:tc>
          <w:tcPr>
            <w:tcW w:w="1450" w:type="pct"/>
            <w:shd w:val="clear" w:color="auto" w:fill="auto"/>
          </w:tcPr>
          <w:p w14:paraId="28733D30" w14:textId="77777777" w:rsidR="00AD4AED" w:rsidRPr="00B87054" w:rsidRDefault="00AD4AED" w:rsidP="00F03C1E">
            <w:pPr>
              <w:pStyle w:val="ListDash"/>
              <w:numPr>
                <w:ilvl w:val="0"/>
                <w:numId w:val="0"/>
              </w:numPr>
              <w:spacing w:beforeLines="40" w:before="96" w:afterLines="40" w:after="96"/>
              <w:rPr>
                <w:sz w:val="20"/>
              </w:rPr>
            </w:pPr>
            <w:r w:rsidRPr="00B87054">
              <w:rPr>
                <w:i/>
                <w:color w:val="8DB3E2"/>
                <w:sz w:val="18"/>
              </w:rPr>
              <w:t xml:space="preserve">&lt;4.2.2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2169" w:type="pct"/>
          </w:tcPr>
          <w:p w14:paraId="67FF2AC2" w14:textId="77777777" w:rsidR="00AD4AED" w:rsidRPr="00B87054" w:rsidRDefault="00AD4AED" w:rsidP="00F03C1E">
            <w:pPr>
              <w:pStyle w:val="ListDash"/>
              <w:numPr>
                <w:ilvl w:val="0"/>
                <w:numId w:val="0"/>
              </w:numPr>
              <w:spacing w:beforeLines="40" w:before="96" w:afterLines="40" w:after="96"/>
              <w:rPr>
                <w:sz w:val="20"/>
              </w:rPr>
            </w:pPr>
            <w:r w:rsidRPr="00B87054">
              <w:rPr>
                <w:i/>
                <w:color w:val="8DB3E2"/>
                <w:sz w:val="18"/>
              </w:rPr>
              <w:t xml:space="preserve">&lt;4.2.3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="M"&gt;</w:t>
            </w:r>
          </w:p>
        </w:tc>
        <w:tc>
          <w:tcPr>
            <w:tcW w:w="1382" w:type="pct"/>
            <w:shd w:val="clear" w:color="auto" w:fill="auto"/>
          </w:tcPr>
          <w:p w14:paraId="431849E4" w14:textId="77777777" w:rsidR="00AD4AED" w:rsidRPr="00B87054" w:rsidRDefault="00AD4AED" w:rsidP="00F03C1E">
            <w:pPr>
              <w:pStyle w:val="ListDash"/>
              <w:numPr>
                <w:ilvl w:val="0"/>
                <w:numId w:val="0"/>
              </w:numPr>
              <w:spacing w:beforeLines="40" w:before="96" w:afterLines="40" w:after="96"/>
              <w:rPr>
                <w:sz w:val="20"/>
              </w:rPr>
            </w:pPr>
            <w:r w:rsidRPr="00B87054">
              <w:rPr>
                <w:i/>
                <w:color w:val="8DB3E2"/>
                <w:sz w:val="18"/>
              </w:rPr>
              <w:t xml:space="preserve">&lt;4.2.3 </w:t>
            </w:r>
            <w:proofErr w:type="spellStart"/>
            <w:r w:rsidRPr="00B87054">
              <w:rPr>
                <w:i/>
                <w:color w:val="8DB3E2"/>
                <w:sz w:val="18"/>
              </w:rPr>
              <w:t>type</w:t>
            </w:r>
            <w:proofErr w:type="spellEnd"/>
            <w:r w:rsidRPr="00B87054">
              <w:rPr>
                <w:i/>
                <w:color w:val="8DB3E2"/>
                <w:sz w:val="18"/>
              </w:rPr>
              <w:t xml:space="preserve">="P" </w:t>
            </w:r>
            <w:proofErr w:type="spellStart"/>
            <w:r w:rsidRPr="00B87054">
              <w:rPr>
                <w:i/>
                <w:color w:val="8DB3E2"/>
                <w:sz w:val="18"/>
              </w:rPr>
              <w:t>input</w:t>
            </w:r>
            <w:proofErr w:type="spellEnd"/>
            <w:r w:rsidRPr="00B87054">
              <w:rPr>
                <w:i/>
                <w:color w:val="8DB3E2"/>
                <w:sz w:val="18"/>
              </w:rPr>
              <w:t>="G"&gt;</w:t>
            </w:r>
          </w:p>
        </w:tc>
      </w:tr>
      <w:tr w:rsidR="00AD4AED" w:rsidRPr="00B87054" w14:paraId="5BD07F90" w14:textId="77777777" w:rsidTr="00616520">
        <w:trPr>
          <w:jc w:val="center"/>
        </w:trPr>
        <w:tc>
          <w:tcPr>
            <w:tcW w:w="1450" w:type="pct"/>
            <w:shd w:val="clear" w:color="auto" w:fill="auto"/>
          </w:tcPr>
          <w:p w14:paraId="06A9EF3D" w14:textId="77777777" w:rsidR="00AD4AED" w:rsidRPr="00B87054" w:rsidRDefault="00AD4AED" w:rsidP="00F03C1E">
            <w:pPr>
              <w:pStyle w:val="ListDash"/>
              <w:numPr>
                <w:ilvl w:val="0"/>
                <w:numId w:val="0"/>
              </w:numPr>
              <w:spacing w:beforeLines="40" w:before="96" w:afterLines="40" w:after="96"/>
              <w:rPr>
                <w:sz w:val="20"/>
              </w:rPr>
            </w:pPr>
            <w:r w:rsidRPr="00B87054">
              <w:rPr>
                <w:sz w:val="20"/>
              </w:rPr>
              <w:t>Общо ЕФРР</w:t>
            </w:r>
          </w:p>
        </w:tc>
        <w:tc>
          <w:tcPr>
            <w:tcW w:w="2169" w:type="pct"/>
          </w:tcPr>
          <w:p w14:paraId="404BB5CD" w14:textId="77777777" w:rsidR="00AD4AED" w:rsidRPr="00B87054" w:rsidRDefault="00F01AA0" w:rsidP="00F01AA0">
            <w:pPr>
              <w:pStyle w:val="ListDash"/>
              <w:numPr>
                <w:ilvl w:val="0"/>
                <w:numId w:val="0"/>
              </w:numPr>
              <w:spacing w:beforeLines="40" w:before="96" w:afterLines="40" w:after="96"/>
              <w:rPr>
                <w:sz w:val="20"/>
              </w:rPr>
            </w:pPr>
            <w:r w:rsidRPr="00B87054">
              <w:rPr>
                <w:sz w:val="20"/>
              </w:rPr>
              <w:t>0.00</w:t>
            </w:r>
          </w:p>
        </w:tc>
        <w:tc>
          <w:tcPr>
            <w:tcW w:w="1382" w:type="pct"/>
            <w:shd w:val="clear" w:color="auto" w:fill="auto"/>
          </w:tcPr>
          <w:p w14:paraId="338A4D9E" w14:textId="77777777" w:rsidR="00AD4AED" w:rsidRPr="00B87054" w:rsidRDefault="00F01AA0" w:rsidP="00F03C1E">
            <w:pPr>
              <w:pStyle w:val="ListDash"/>
              <w:numPr>
                <w:ilvl w:val="0"/>
                <w:numId w:val="0"/>
              </w:numPr>
              <w:spacing w:beforeLines="40" w:before="96" w:afterLines="40" w:after="96"/>
              <w:rPr>
                <w:sz w:val="20"/>
              </w:rPr>
            </w:pPr>
            <w:r w:rsidRPr="00B87054">
              <w:rPr>
                <w:sz w:val="20"/>
              </w:rPr>
              <w:t>0.00%</w:t>
            </w:r>
          </w:p>
        </w:tc>
      </w:tr>
      <w:tr w:rsidR="00AD4AED" w:rsidRPr="00B87054" w14:paraId="1B9DF92E" w14:textId="77777777" w:rsidTr="00616520">
        <w:trPr>
          <w:jc w:val="center"/>
        </w:trPr>
        <w:tc>
          <w:tcPr>
            <w:tcW w:w="1450" w:type="pct"/>
            <w:shd w:val="clear" w:color="auto" w:fill="auto"/>
          </w:tcPr>
          <w:p w14:paraId="68BA96FE" w14:textId="77777777" w:rsidR="00AD4AED" w:rsidRPr="00B87054" w:rsidRDefault="00AD4AED" w:rsidP="00F03C1E">
            <w:pPr>
              <w:pStyle w:val="ListDash"/>
              <w:numPr>
                <w:ilvl w:val="0"/>
                <w:numId w:val="0"/>
              </w:numPr>
              <w:spacing w:beforeLines="40" w:before="96" w:afterLines="40" w:after="96"/>
              <w:rPr>
                <w:sz w:val="20"/>
              </w:rPr>
            </w:pPr>
            <w:r w:rsidRPr="00B87054">
              <w:rPr>
                <w:sz w:val="20"/>
              </w:rPr>
              <w:t>ОБЩО ЕФРР + ЕСФ</w:t>
            </w:r>
          </w:p>
        </w:tc>
        <w:tc>
          <w:tcPr>
            <w:tcW w:w="2169" w:type="pct"/>
          </w:tcPr>
          <w:p w14:paraId="593F8CC0" w14:textId="77777777" w:rsidR="00AD4AED" w:rsidRPr="00B87054" w:rsidRDefault="00F01AA0" w:rsidP="00F03C1E">
            <w:pPr>
              <w:pStyle w:val="ListDash"/>
              <w:numPr>
                <w:ilvl w:val="0"/>
                <w:numId w:val="0"/>
              </w:numPr>
              <w:spacing w:beforeLines="40" w:before="96" w:afterLines="40" w:after="96"/>
              <w:rPr>
                <w:sz w:val="20"/>
              </w:rPr>
            </w:pPr>
            <w:r w:rsidRPr="00B87054">
              <w:rPr>
                <w:sz w:val="20"/>
              </w:rPr>
              <w:t>0.00</w:t>
            </w:r>
          </w:p>
        </w:tc>
        <w:tc>
          <w:tcPr>
            <w:tcW w:w="1382" w:type="pct"/>
            <w:shd w:val="clear" w:color="auto" w:fill="auto"/>
          </w:tcPr>
          <w:p w14:paraId="760792F7" w14:textId="77777777" w:rsidR="00AD4AED" w:rsidRPr="00B87054" w:rsidRDefault="00F01AA0" w:rsidP="00F03C1E">
            <w:pPr>
              <w:pStyle w:val="ListDash"/>
              <w:numPr>
                <w:ilvl w:val="0"/>
                <w:numId w:val="0"/>
              </w:numPr>
              <w:spacing w:beforeLines="40" w:before="96" w:afterLines="40" w:after="96"/>
              <w:rPr>
                <w:sz w:val="20"/>
              </w:rPr>
            </w:pPr>
            <w:r w:rsidRPr="00B87054">
              <w:rPr>
                <w:sz w:val="20"/>
              </w:rPr>
              <w:t>0.00%</w:t>
            </w:r>
          </w:p>
        </w:tc>
      </w:tr>
    </w:tbl>
    <w:p w14:paraId="166D1F79" w14:textId="77777777" w:rsidR="00F914D7" w:rsidRPr="00B87054" w:rsidRDefault="00F914D7" w:rsidP="00A14D00">
      <w:pPr>
        <w:ind w:left="709" w:hanging="709"/>
        <w:rPr>
          <w:b/>
        </w:rPr>
      </w:pPr>
    </w:p>
    <w:p w14:paraId="735D1C8D" w14:textId="77777777" w:rsidR="00FC3852" w:rsidRPr="00B87054" w:rsidRDefault="00AD4AED" w:rsidP="00A14D00">
      <w:pPr>
        <w:ind w:left="709" w:hanging="709"/>
        <w:rPr>
          <w:b/>
        </w:rPr>
      </w:pPr>
      <w:r w:rsidRPr="00B87054">
        <w:rPr>
          <w:b/>
        </w:rPr>
        <w:t>4.3</w:t>
      </w:r>
      <w:r w:rsidRPr="00B87054">
        <w:tab/>
      </w:r>
      <w:r w:rsidRPr="00B87054">
        <w:rPr>
          <w:b/>
        </w:rPr>
        <w:t>Интегрирани териториални инвестиции (ИТИ)</w:t>
      </w:r>
      <w:r w:rsidRPr="00B87054">
        <w:t xml:space="preserve"> (когато е целесъобразно)</w:t>
      </w:r>
    </w:p>
    <w:p w14:paraId="561D44E2" w14:textId="77777777" w:rsidR="00FC3852" w:rsidRPr="00B87054" w:rsidRDefault="00FC3852" w:rsidP="00FC3852">
      <w:r w:rsidRPr="00B87054">
        <w:t>(Позоваване: член 96, параграф 3, буква в) от Регламент (EС) № 1303/2013)</w:t>
      </w:r>
    </w:p>
    <w:p w14:paraId="3BE86F17" w14:textId="77777777" w:rsidR="00AE4CD5" w:rsidRPr="00B87054" w:rsidRDefault="00AE4CD5" w:rsidP="00FC3852">
      <w:pPr>
        <w:ind w:left="709" w:hanging="709"/>
      </w:pPr>
    </w:p>
    <w:p w14:paraId="5EFA88CA" w14:textId="77777777" w:rsidR="00AD4AED" w:rsidRPr="00B87054" w:rsidRDefault="00442F4E" w:rsidP="00BF3391">
      <w:pPr>
        <w:rPr>
          <w:b/>
        </w:rPr>
      </w:pPr>
      <w:r w:rsidRPr="00B87054">
        <w:t>О</w:t>
      </w:r>
      <w:r w:rsidR="00AE4CD5" w:rsidRPr="00B87054">
        <w:t xml:space="preserve">писание на подхода за използване на интегрираните териториални инвестиции (както е определено в член 36 от Регламент (ЕС) № 1303/2013), различни от </w:t>
      </w:r>
      <w:r w:rsidRPr="00B87054">
        <w:t>случаите по точка 4.2</w:t>
      </w:r>
      <w:r w:rsidR="00AE4CD5" w:rsidRPr="00B87054">
        <w:t>, и ориентировъчния размер на сумата, отпусната за тях по всяка приоритетна ос.</w:t>
      </w:r>
      <w:r w:rsidR="00AE4CD5" w:rsidRPr="00B87054">
        <w:rPr>
          <w:b/>
        </w:rPr>
        <w:t xml:space="preserve"> </w:t>
      </w:r>
    </w:p>
    <w:tbl>
      <w:tblPr>
        <w:tblW w:w="537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6"/>
      </w:tblGrid>
      <w:tr w:rsidR="00AD4AED" w:rsidRPr="00B87054" w14:paraId="3185BAF3" w14:textId="77777777" w:rsidTr="00BF3391">
        <w:trPr>
          <w:trHeight w:val="943"/>
        </w:trPr>
        <w:tc>
          <w:tcPr>
            <w:tcW w:w="9489" w:type="dxa"/>
            <w:shd w:val="clear" w:color="auto" w:fill="auto"/>
          </w:tcPr>
          <w:p w14:paraId="4C5E9981" w14:textId="77777777" w:rsidR="00AD4AED" w:rsidRPr="00B87054" w:rsidRDefault="00AD4AED" w:rsidP="00F03C1E">
            <w:pPr>
              <w:pStyle w:val="ListDash2"/>
              <w:numPr>
                <w:ilvl w:val="0"/>
                <w:numId w:val="0"/>
              </w:numPr>
              <w:rPr>
                <w:i/>
                <w:color w:val="8DB3E2"/>
                <w:sz w:val="18"/>
              </w:rPr>
            </w:pPr>
            <w:r w:rsidRPr="00B87054">
              <w:rPr>
                <w:i/>
                <w:color w:val="8DB3E2"/>
                <w:sz w:val="18"/>
              </w:rPr>
              <w:t xml:space="preserve">&lt;4.3.1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="5000" </w:t>
            </w:r>
            <w:proofErr w:type="spellStart"/>
            <w:r w:rsidRPr="00B87054">
              <w:rPr>
                <w:i/>
                <w:color w:val="8DB3E2"/>
                <w:sz w:val="18"/>
              </w:rPr>
              <w:t>input</w:t>
            </w:r>
            <w:proofErr w:type="spellEnd"/>
            <w:r w:rsidRPr="00B87054">
              <w:rPr>
                <w:i/>
                <w:color w:val="8DB3E2"/>
                <w:sz w:val="18"/>
              </w:rPr>
              <w:t>="M PA=Y"&gt;</w:t>
            </w:r>
          </w:p>
          <w:p w14:paraId="6433C7D2" w14:textId="77777777" w:rsidR="00D76C95" w:rsidRPr="00B87054" w:rsidRDefault="008441D4" w:rsidP="008441D4">
            <w:pPr>
              <w:pStyle w:val="ListDash2"/>
              <w:numPr>
                <w:ilvl w:val="0"/>
                <w:numId w:val="0"/>
              </w:numPr>
            </w:pPr>
            <w:r w:rsidRPr="00B87054">
              <w:t>НЕПРИЛОЖИМО</w:t>
            </w:r>
          </w:p>
        </w:tc>
      </w:tr>
    </w:tbl>
    <w:p w14:paraId="7261D930" w14:textId="77777777" w:rsidR="00AD4AED" w:rsidRPr="00B87054" w:rsidRDefault="00AD4AED" w:rsidP="00F914D7"/>
    <w:p w14:paraId="2ED5E945" w14:textId="77777777" w:rsidR="00FC3852" w:rsidRPr="00B87054" w:rsidRDefault="00261A02" w:rsidP="005C14A8">
      <w:pPr>
        <w:rPr>
          <w:b/>
        </w:rPr>
      </w:pPr>
      <w:r w:rsidRPr="00B87054">
        <w:rPr>
          <w:b/>
        </w:rPr>
        <w:t xml:space="preserve">Таблица 21: </w:t>
      </w:r>
      <w:r w:rsidRPr="00B87054">
        <w:tab/>
      </w:r>
      <w:r w:rsidRPr="00B87054">
        <w:rPr>
          <w:b/>
        </w:rPr>
        <w:t xml:space="preserve">Ориентировъчно разпределение на финансовите средства за ИТИ, различни от посочените в точка 4.2 </w:t>
      </w:r>
    </w:p>
    <w:p w14:paraId="5F62C605" w14:textId="77777777" w:rsidR="00AD4AED" w:rsidRPr="00B87054" w:rsidRDefault="00FC3852" w:rsidP="005C14A8">
      <w:r w:rsidRPr="00B87054">
        <w:t xml:space="preserve"> (обща сума)</w:t>
      </w:r>
    </w:p>
    <w:tbl>
      <w:tblPr>
        <w:tblW w:w="53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6"/>
        <w:gridCol w:w="2023"/>
        <w:gridCol w:w="4955"/>
      </w:tblGrid>
      <w:tr w:rsidR="00AD4AED" w:rsidRPr="00B87054" w14:paraId="37E5CEC0" w14:textId="77777777" w:rsidTr="00616520">
        <w:trPr>
          <w:jc w:val="center"/>
        </w:trPr>
        <w:tc>
          <w:tcPr>
            <w:tcW w:w="2312" w:type="dxa"/>
            <w:shd w:val="clear" w:color="auto" w:fill="D9D9D9"/>
            <w:vAlign w:val="center"/>
          </w:tcPr>
          <w:p w14:paraId="6B53925E" w14:textId="77777777" w:rsidR="00AD4AED" w:rsidRPr="00B87054" w:rsidRDefault="00055AC8" w:rsidP="00BF3391">
            <w:pPr>
              <w:tabs>
                <w:tab w:val="left" w:pos="3237"/>
              </w:tabs>
              <w:suppressAutoHyphens/>
              <w:ind w:left="142"/>
              <w:rPr>
                <w:b/>
                <w:sz w:val="22"/>
              </w:rPr>
            </w:pPr>
            <w:r w:rsidRPr="00B87054">
              <w:rPr>
                <w:b/>
                <w:sz w:val="22"/>
              </w:rPr>
              <w:lastRenderedPageBreak/>
              <w:t>Приоритетна ос</w:t>
            </w:r>
          </w:p>
        </w:tc>
        <w:tc>
          <w:tcPr>
            <w:tcW w:w="2056" w:type="dxa"/>
            <w:shd w:val="clear" w:color="auto" w:fill="D9D9D9"/>
            <w:vAlign w:val="center"/>
          </w:tcPr>
          <w:p w14:paraId="00231737" w14:textId="77777777" w:rsidR="00AD4AED" w:rsidRPr="00B87054" w:rsidRDefault="00AD4AED" w:rsidP="008D49F3">
            <w:pPr>
              <w:tabs>
                <w:tab w:val="left" w:pos="3237"/>
              </w:tabs>
              <w:suppressAutoHyphens/>
              <w:ind w:left="720"/>
              <w:jc w:val="left"/>
              <w:rPr>
                <w:b/>
                <w:sz w:val="22"/>
              </w:rPr>
            </w:pPr>
            <w:r w:rsidRPr="00B87054">
              <w:rPr>
                <w:b/>
                <w:sz w:val="22"/>
              </w:rPr>
              <w:t>Фонд</w:t>
            </w:r>
          </w:p>
        </w:tc>
        <w:tc>
          <w:tcPr>
            <w:tcW w:w="5129" w:type="dxa"/>
            <w:shd w:val="clear" w:color="auto" w:fill="D9D9D9"/>
            <w:vAlign w:val="center"/>
          </w:tcPr>
          <w:p w14:paraId="5D3E3E38" w14:textId="77777777" w:rsidR="00AD4AED" w:rsidRPr="00B87054" w:rsidRDefault="00AD4AED" w:rsidP="00BF3391">
            <w:pPr>
              <w:tabs>
                <w:tab w:val="left" w:pos="3237"/>
              </w:tabs>
              <w:suppressAutoHyphens/>
              <w:ind w:left="142"/>
              <w:rPr>
                <w:b/>
                <w:sz w:val="22"/>
              </w:rPr>
            </w:pPr>
            <w:r w:rsidRPr="00B87054">
              <w:rPr>
                <w:b/>
                <w:sz w:val="22"/>
              </w:rPr>
              <w:t>Ориентировъчно разпределение на финансовите средства (подкрепа от Съюза) (</w:t>
            </w:r>
            <w:r w:rsidR="00442F4E" w:rsidRPr="00B87054">
              <w:rPr>
                <w:b/>
                <w:sz w:val="22"/>
              </w:rPr>
              <w:t>в евро</w:t>
            </w:r>
            <w:r w:rsidRPr="00B87054">
              <w:rPr>
                <w:b/>
                <w:sz w:val="22"/>
              </w:rPr>
              <w:t>)</w:t>
            </w:r>
          </w:p>
        </w:tc>
      </w:tr>
      <w:tr w:rsidR="00AD4AED" w:rsidRPr="00B87054" w14:paraId="5A0B2807" w14:textId="77777777" w:rsidTr="00616520">
        <w:trPr>
          <w:jc w:val="center"/>
        </w:trPr>
        <w:tc>
          <w:tcPr>
            <w:tcW w:w="2312" w:type="dxa"/>
            <w:shd w:val="clear" w:color="auto" w:fill="auto"/>
            <w:vAlign w:val="center"/>
          </w:tcPr>
          <w:p w14:paraId="06396CE7" w14:textId="77777777" w:rsidR="00AD4AED" w:rsidRPr="00B87054" w:rsidRDefault="00AD4AED" w:rsidP="00F03C1E">
            <w:pPr>
              <w:tabs>
                <w:tab w:val="left" w:pos="3237"/>
              </w:tabs>
              <w:suppressAutoHyphens/>
              <w:spacing w:after="0"/>
              <w:rPr>
                <w:sz w:val="22"/>
              </w:rPr>
            </w:pPr>
            <w:r w:rsidRPr="00B87054">
              <w:rPr>
                <w:i/>
                <w:color w:val="8DB3E2"/>
                <w:sz w:val="18"/>
              </w:rPr>
              <w:t xml:space="preserve">&lt;4.3.2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 PA=Y&gt;</w:t>
            </w:r>
          </w:p>
        </w:tc>
        <w:tc>
          <w:tcPr>
            <w:tcW w:w="2056" w:type="dxa"/>
            <w:shd w:val="clear" w:color="auto" w:fill="auto"/>
            <w:vAlign w:val="center"/>
          </w:tcPr>
          <w:p w14:paraId="64138287" w14:textId="77777777" w:rsidR="00AD4AED" w:rsidRPr="00B87054" w:rsidRDefault="00AD4AED" w:rsidP="00F03C1E">
            <w:pPr>
              <w:tabs>
                <w:tab w:val="left" w:pos="3237"/>
              </w:tabs>
              <w:suppressAutoHyphens/>
              <w:spacing w:after="0"/>
              <w:ind w:left="164"/>
              <w:rPr>
                <w:sz w:val="22"/>
              </w:rPr>
            </w:pPr>
            <w:r w:rsidRPr="00B87054">
              <w:rPr>
                <w:i/>
                <w:color w:val="8DB3E2"/>
                <w:sz w:val="18"/>
              </w:rPr>
              <w:t xml:space="preserve">&lt;4.3.3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 PA=Y &gt;</w:t>
            </w:r>
          </w:p>
        </w:tc>
        <w:tc>
          <w:tcPr>
            <w:tcW w:w="5129" w:type="dxa"/>
            <w:shd w:val="clear" w:color="auto" w:fill="auto"/>
            <w:vAlign w:val="center"/>
          </w:tcPr>
          <w:p w14:paraId="5B83601D" w14:textId="77777777" w:rsidR="00AD4AED" w:rsidRPr="00B87054" w:rsidRDefault="00AD4AED" w:rsidP="00F03C1E">
            <w:pPr>
              <w:tabs>
                <w:tab w:val="left" w:pos="3237"/>
              </w:tabs>
              <w:suppressAutoHyphens/>
              <w:spacing w:after="0"/>
              <w:rPr>
                <w:i/>
                <w:sz w:val="22"/>
              </w:rPr>
            </w:pPr>
            <w:r w:rsidRPr="00B87054">
              <w:rPr>
                <w:i/>
                <w:color w:val="8DB3E2"/>
                <w:sz w:val="18"/>
              </w:rPr>
              <w:t xml:space="preserve">&lt;4.3.4 </w:t>
            </w:r>
            <w:proofErr w:type="spellStart"/>
            <w:r w:rsidRPr="00B87054">
              <w:rPr>
                <w:i/>
                <w:color w:val="8DB3E2"/>
                <w:sz w:val="18"/>
              </w:rPr>
              <w:t>type</w:t>
            </w:r>
            <w:proofErr w:type="spellEnd"/>
            <w:r w:rsidRPr="00B87054">
              <w:rPr>
                <w:i/>
                <w:color w:val="8DB3E2"/>
                <w:sz w:val="18"/>
              </w:rPr>
              <w:t xml:space="preserve">="N" </w:t>
            </w:r>
            <w:proofErr w:type="spellStart"/>
            <w:r w:rsidRPr="00B87054">
              <w:rPr>
                <w:i/>
                <w:color w:val="8DB3E2"/>
                <w:sz w:val="18"/>
              </w:rPr>
              <w:t>input</w:t>
            </w:r>
            <w:proofErr w:type="spellEnd"/>
            <w:r w:rsidRPr="00B87054">
              <w:rPr>
                <w:i/>
                <w:color w:val="8DB3E2"/>
                <w:sz w:val="18"/>
              </w:rPr>
              <w:t>="M" PA=Y &gt;</w:t>
            </w:r>
          </w:p>
        </w:tc>
      </w:tr>
      <w:tr w:rsidR="00AD4AED" w:rsidRPr="00B87054" w14:paraId="0F5BD075" w14:textId="77777777" w:rsidTr="00616520">
        <w:trPr>
          <w:trHeight w:val="78"/>
          <w:jc w:val="center"/>
        </w:trPr>
        <w:tc>
          <w:tcPr>
            <w:tcW w:w="2312" w:type="dxa"/>
            <w:shd w:val="clear" w:color="auto" w:fill="auto"/>
            <w:vAlign w:val="center"/>
          </w:tcPr>
          <w:p w14:paraId="790B792B" w14:textId="77777777" w:rsidR="00AD4AED" w:rsidRPr="00B87054" w:rsidRDefault="00AD4AED" w:rsidP="000D364C">
            <w:pPr>
              <w:tabs>
                <w:tab w:val="left" w:pos="3237"/>
              </w:tabs>
              <w:suppressAutoHyphens/>
              <w:jc w:val="center"/>
              <w:rPr>
                <w:sz w:val="22"/>
              </w:rPr>
            </w:pPr>
            <w:r w:rsidRPr="00B87054">
              <w:rPr>
                <w:sz w:val="22"/>
              </w:rPr>
              <w:t>Общо</w:t>
            </w:r>
          </w:p>
        </w:tc>
        <w:tc>
          <w:tcPr>
            <w:tcW w:w="2056" w:type="dxa"/>
            <w:shd w:val="clear" w:color="auto" w:fill="auto"/>
            <w:vAlign w:val="center"/>
          </w:tcPr>
          <w:p w14:paraId="483464A6" w14:textId="77777777" w:rsidR="00AD4AED" w:rsidRPr="00B87054" w:rsidRDefault="00AD4AED" w:rsidP="000D364C">
            <w:pPr>
              <w:tabs>
                <w:tab w:val="left" w:pos="3237"/>
              </w:tabs>
              <w:suppressAutoHyphens/>
              <w:spacing w:after="0" w:line="480" w:lineRule="auto"/>
              <w:jc w:val="center"/>
              <w:rPr>
                <w:sz w:val="20"/>
              </w:rPr>
            </w:pPr>
          </w:p>
        </w:tc>
        <w:tc>
          <w:tcPr>
            <w:tcW w:w="5129" w:type="dxa"/>
            <w:shd w:val="clear" w:color="auto" w:fill="auto"/>
            <w:vAlign w:val="center"/>
          </w:tcPr>
          <w:p w14:paraId="1D06223A" w14:textId="77777777" w:rsidR="00AD4AED" w:rsidRPr="00B87054" w:rsidRDefault="00F01AA0" w:rsidP="000D364C">
            <w:pPr>
              <w:tabs>
                <w:tab w:val="left" w:pos="3237"/>
              </w:tabs>
              <w:suppressAutoHyphens/>
              <w:jc w:val="center"/>
              <w:rPr>
                <w:sz w:val="22"/>
              </w:rPr>
            </w:pPr>
            <w:r w:rsidRPr="00B87054">
              <w:rPr>
                <w:sz w:val="20"/>
              </w:rPr>
              <w:t>0.00</w:t>
            </w:r>
          </w:p>
        </w:tc>
      </w:tr>
    </w:tbl>
    <w:p w14:paraId="5058D39F" w14:textId="77777777" w:rsidR="00AD4AED" w:rsidRPr="00B87054" w:rsidRDefault="00AD4AED" w:rsidP="00F03C1E"/>
    <w:p w14:paraId="7ABB60A9" w14:textId="77777777" w:rsidR="000B7672" w:rsidRPr="00B87054" w:rsidRDefault="00855D4D" w:rsidP="00855D4D">
      <w:pPr>
        <w:ind w:left="709" w:hanging="709"/>
        <w:rPr>
          <w:b/>
        </w:rPr>
      </w:pPr>
      <w:r w:rsidRPr="00B87054">
        <w:rPr>
          <w:b/>
        </w:rPr>
        <w:t>4.4</w:t>
      </w:r>
      <w:r w:rsidRPr="00B87054">
        <w:tab/>
      </w:r>
      <w:r w:rsidRPr="00B87054">
        <w:rPr>
          <w:b/>
        </w:rPr>
        <w:t>Уредба за междурегионалните и транснационалните действия в рамките на оперативната програма с бенефициери, намиращи се в поне още една държава членка</w:t>
      </w:r>
      <w:r w:rsidRPr="00B87054">
        <w:t xml:space="preserve"> (когато е целесъобразно)</w:t>
      </w:r>
    </w:p>
    <w:p w14:paraId="017834CD" w14:textId="77777777" w:rsidR="00AD4AED" w:rsidRPr="00B87054" w:rsidRDefault="00FC3852" w:rsidP="00961324">
      <w:pPr>
        <w:ind w:left="709" w:hanging="709"/>
        <w:rPr>
          <w:b/>
        </w:rPr>
      </w:pPr>
      <w:r w:rsidRPr="00B87054">
        <w:t>(Позоваване: член 96, параграф 3, буква г) от Регламент (EС) № 1303/2013)</w:t>
      </w:r>
    </w:p>
    <w:tbl>
      <w:tblPr>
        <w:tblW w:w="93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5"/>
      </w:tblGrid>
      <w:tr w:rsidR="00AD4AED" w:rsidRPr="00B87054" w14:paraId="1BFC3E44" w14:textId="77777777" w:rsidTr="003378AE">
        <w:trPr>
          <w:trHeight w:val="1123"/>
        </w:trPr>
        <w:tc>
          <w:tcPr>
            <w:tcW w:w="9385" w:type="dxa"/>
            <w:shd w:val="clear" w:color="auto" w:fill="auto"/>
          </w:tcPr>
          <w:p w14:paraId="7B8E4442" w14:textId="77777777" w:rsidR="00AD4AED" w:rsidRPr="00B87054" w:rsidRDefault="00AD4AED" w:rsidP="00BF3391">
            <w:pPr>
              <w:pStyle w:val="ListDash2"/>
              <w:numPr>
                <w:ilvl w:val="0"/>
                <w:numId w:val="0"/>
              </w:numPr>
              <w:rPr>
                <w:i/>
                <w:color w:val="8DB3E2"/>
                <w:sz w:val="18"/>
              </w:rPr>
            </w:pPr>
            <w:r w:rsidRPr="00B87054">
              <w:rPr>
                <w:i/>
                <w:color w:val="8DB3E2"/>
                <w:sz w:val="18"/>
              </w:rPr>
              <w:t xml:space="preserve">&lt;4.4.1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 PA=Y&gt;</w:t>
            </w:r>
          </w:p>
          <w:p w14:paraId="1BDD8321" w14:textId="77777777" w:rsidR="00BC2D90" w:rsidRPr="00B87054" w:rsidRDefault="00BC2D90" w:rsidP="00BF3391">
            <w:pPr>
              <w:pStyle w:val="ListDash2"/>
              <w:numPr>
                <w:ilvl w:val="0"/>
                <w:numId w:val="0"/>
              </w:numPr>
              <w:rPr>
                <w:i/>
              </w:rPr>
            </w:pPr>
            <w:r w:rsidRPr="00B87054">
              <w:rPr>
                <w:b/>
              </w:rPr>
              <w:t>НЕПРИЛОЖИМО</w:t>
            </w:r>
          </w:p>
        </w:tc>
      </w:tr>
    </w:tbl>
    <w:p w14:paraId="36ED6FCD" w14:textId="77777777" w:rsidR="00442F4E" w:rsidRPr="00B87054" w:rsidRDefault="00442F4E" w:rsidP="00C20439">
      <w:pPr>
        <w:rPr>
          <w:b/>
        </w:rPr>
      </w:pPr>
    </w:p>
    <w:p w14:paraId="4DE6CEAF" w14:textId="77777777" w:rsidR="00AE6CC1" w:rsidRPr="00B87054" w:rsidRDefault="00855D4D" w:rsidP="00C20439">
      <w:r w:rsidRPr="00B87054">
        <w:rPr>
          <w:b/>
        </w:rPr>
        <w:t>4.5</w:t>
      </w:r>
      <w:r w:rsidRPr="00B87054">
        <w:tab/>
      </w:r>
      <w:r w:rsidRPr="00B87054">
        <w:rPr>
          <w:b/>
        </w:rPr>
        <w:t>Принос на планираните действия по програмата за осъществяване на макрорегионални стратегии и стратегии за морските басейни в зависимост от потребностите на програмния район, посочени от държавата членка</w:t>
      </w:r>
      <w:r w:rsidRPr="00B87054">
        <w:t xml:space="preserve"> (когато е целесъобразно)</w:t>
      </w:r>
    </w:p>
    <w:p w14:paraId="2A93E6CB" w14:textId="77777777" w:rsidR="00AD4AED" w:rsidRPr="00B87054" w:rsidRDefault="007458E8" w:rsidP="00C20439">
      <w:pPr>
        <w:ind w:left="720"/>
      </w:pPr>
      <w:r w:rsidRPr="00B87054">
        <w:t>(Когато държавата членка и регионите участват в макрорегионални стратегии и стратегии за морските басейни)</w:t>
      </w:r>
    </w:p>
    <w:p w14:paraId="0709BDB6" w14:textId="77777777" w:rsidR="000B7672" w:rsidRPr="00B87054" w:rsidRDefault="00FC3852" w:rsidP="00C20439">
      <w:r w:rsidRPr="00B87054">
        <w:t xml:space="preserve">(Позоваване: член 96, параграф 3, буква </w:t>
      </w:r>
      <w:r w:rsidR="00442F4E" w:rsidRPr="00B87054">
        <w:t>д</w:t>
      </w:r>
      <w:r w:rsidRPr="00B87054">
        <w:t>) от Регламент (EС) № 1303/2013)</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AD4AED" w:rsidRPr="00B87054" w14:paraId="2928952B" w14:textId="77777777" w:rsidTr="00BF3391">
        <w:tc>
          <w:tcPr>
            <w:tcW w:w="9498" w:type="dxa"/>
            <w:shd w:val="clear" w:color="auto" w:fill="auto"/>
          </w:tcPr>
          <w:p w14:paraId="1BBF98EE" w14:textId="77777777" w:rsidR="00AD4AED" w:rsidRPr="00B87054" w:rsidRDefault="00AD4AED" w:rsidP="00BF3391">
            <w:pPr>
              <w:pStyle w:val="ListDash2"/>
              <w:numPr>
                <w:ilvl w:val="0"/>
                <w:numId w:val="0"/>
              </w:numPr>
              <w:rPr>
                <w:i/>
                <w:color w:val="8DB3E2"/>
                <w:sz w:val="18"/>
              </w:rPr>
            </w:pPr>
            <w:r w:rsidRPr="00B87054">
              <w:rPr>
                <w:i/>
                <w:color w:val="8DB3E2"/>
                <w:sz w:val="18"/>
              </w:rPr>
              <w:t xml:space="preserve">&lt;4.4.2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="3500" </w:t>
            </w:r>
            <w:proofErr w:type="spellStart"/>
            <w:r w:rsidRPr="00B87054">
              <w:rPr>
                <w:i/>
                <w:color w:val="8DB3E2"/>
                <w:sz w:val="18"/>
              </w:rPr>
              <w:t>input</w:t>
            </w:r>
            <w:proofErr w:type="spellEnd"/>
            <w:r w:rsidRPr="00B87054">
              <w:rPr>
                <w:i/>
                <w:color w:val="8DB3E2"/>
                <w:sz w:val="18"/>
              </w:rPr>
              <w:t>="M" &gt;</w:t>
            </w:r>
          </w:p>
          <w:p w14:paraId="205AA393" w14:textId="77777777" w:rsidR="00BC2D90" w:rsidRPr="00B87054" w:rsidRDefault="00BC2D90" w:rsidP="00BC2D90">
            <w:pPr>
              <w:rPr>
                <w:rFonts w:eastAsia="Times New Roman"/>
                <w:lang w:eastAsia="en-US"/>
              </w:rPr>
            </w:pPr>
            <w:r w:rsidRPr="00B87054">
              <w:rPr>
                <w:rFonts w:eastAsia="Times New Roman"/>
                <w:lang w:eastAsia="en-US"/>
              </w:rPr>
              <w:t>България ще продължи да развива активно териториалното сътрудничество, като участва успешно в програмите за двустранно трансгранично</w:t>
            </w:r>
            <w:r w:rsidR="00774BC9" w:rsidRPr="00B87054">
              <w:rPr>
                <w:rFonts w:eastAsia="Times New Roman"/>
                <w:lang w:eastAsia="en-US"/>
              </w:rPr>
              <w:t xml:space="preserve"> </w:t>
            </w:r>
            <w:r w:rsidR="00774BC9" w:rsidRPr="00B87054">
              <w:rPr>
                <w:rFonts w:eastAsia="Times New Roman"/>
                <w:lang w:val="ru-RU" w:eastAsia="en-US"/>
              </w:rPr>
              <w:t>(</w:t>
            </w:r>
            <w:r w:rsidR="00774BC9" w:rsidRPr="00B87054">
              <w:rPr>
                <w:rFonts w:eastAsia="Times New Roman"/>
                <w:lang w:eastAsia="en-US"/>
              </w:rPr>
              <w:t>ТГС</w:t>
            </w:r>
            <w:r w:rsidR="00774BC9" w:rsidRPr="00B87054">
              <w:rPr>
                <w:rFonts w:eastAsia="Times New Roman"/>
                <w:lang w:val="ru-RU" w:eastAsia="en-US"/>
              </w:rPr>
              <w:t>)</w:t>
            </w:r>
            <w:r w:rsidRPr="00B87054">
              <w:rPr>
                <w:rFonts w:eastAsia="Times New Roman"/>
                <w:lang w:eastAsia="en-US"/>
              </w:rPr>
              <w:t xml:space="preserve">, транснационално и междурегионално сътрудничество, съвместната програма за развитие на </w:t>
            </w:r>
            <w:r w:rsidR="00546A1B" w:rsidRPr="00B87054">
              <w:rPr>
                <w:rFonts w:eastAsia="Times New Roman"/>
                <w:lang w:eastAsia="en-US"/>
              </w:rPr>
              <w:t>Ч</w:t>
            </w:r>
            <w:r w:rsidRPr="00B87054">
              <w:rPr>
                <w:rFonts w:eastAsia="Times New Roman"/>
                <w:lang w:eastAsia="en-US"/>
              </w:rPr>
              <w:t xml:space="preserve">ерноморския басейн и макрорегионалната стратегия на ЕС за Дунавския регион. </w:t>
            </w:r>
          </w:p>
          <w:p w14:paraId="50421252" w14:textId="77777777" w:rsidR="00BC2D90" w:rsidRPr="00B87054" w:rsidRDefault="00BC2D90" w:rsidP="00BC2D90">
            <w:pPr>
              <w:rPr>
                <w:rFonts w:eastAsia="Times New Roman"/>
                <w:lang w:eastAsia="en-US"/>
              </w:rPr>
            </w:pPr>
            <w:r w:rsidRPr="00B87054">
              <w:rPr>
                <w:rFonts w:eastAsia="Times New Roman"/>
                <w:lang w:eastAsia="en-US"/>
              </w:rPr>
              <w:t xml:space="preserve">Съгласуваността на оперативните програми със </w:t>
            </w:r>
            <w:r w:rsidR="00774BC9" w:rsidRPr="00B87054">
              <w:rPr>
                <w:rFonts w:eastAsia="Times New Roman"/>
                <w:lang w:eastAsia="en-US"/>
              </w:rPr>
              <w:t>С</w:t>
            </w:r>
            <w:r w:rsidRPr="00B87054">
              <w:rPr>
                <w:rFonts w:eastAsia="Times New Roman"/>
                <w:lang w:eastAsia="en-US"/>
              </w:rPr>
              <w:t>тратегията на ЕС за развитието на Дунавския регион се осъществява посредством създадения с Решение на МС от 2012 г. Национален координационен механизъм за координация на дейностите по Дунавската стратегия, който гарантира отразяването на приетите цели по стратегия</w:t>
            </w:r>
            <w:r w:rsidR="00546A1B" w:rsidRPr="00B87054">
              <w:rPr>
                <w:rFonts w:eastAsia="Times New Roman"/>
                <w:lang w:eastAsia="en-US"/>
              </w:rPr>
              <w:t>та</w:t>
            </w:r>
            <w:r w:rsidRPr="00B87054">
              <w:rPr>
                <w:rFonts w:eastAsia="Times New Roman"/>
                <w:lang w:eastAsia="en-US"/>
              </w:rPr>
              <w:t xml:space="preserve"> и дейностите за тяхното постигане в съответните програмни документи за периода 2014-2020 г.</w:t>
            </w:r>
          </w:p>
          <w:p w14:paraId="11C5BE6A" w14:textId="77777777" w:rsidR="00BC2D90" w:rsidRPr="00B87054" w:rsidRDefault="00BC2D90" w:rsidP="00BC2D90">
            <w:pPr>
              <w:rPr>
                <w:rFonts w:eastAsia="Times New Roman"/>
                <w:lang w:eastAsia="en-US"/>
              </w:rPr>
            </w:pPr>
            <w:r w:rsidRPr="00B87054">
              <w:rPr>
                <w:rFonts w:eastAsia="Times New Roman"/>
                <w:lang w:eastAsia="en-US"/>
              </w:rPr>
              <w:t>ОПОС подкрепя активно изпълнението на макрорегионалната стратегия на ЕС за развитие на Дунавския регион. Изпълнението на програмата ще допълва в пълна синергия, но и ясна демаркация</w:t>
            </w:r>
            <w:r w:rsidR="00C41448" w:rsidRPr="00B87054">
              <w:rPr>
                <w:rFonts w:eastAsia="Times New Roman"/>
                <w:lang w:val="ru-RU" w:eastAsia="en-US"/>
              </w:rPr>
              <w:t>,</w:t>
            </w:r>
            <w:r w:rsidRPr="00B87054">
              <w:rPr>
                <w:rFonts w:eastAsia="Times New Roman"/>
                <w:lang w:eastAsia="en-US"/>
              </w:rPr>
              <w:t xml:space="preserve"> приоритетите на Дунавската стратегия, както и Механизма за свързаност на Европа, </w:t>
            </w:r>
            <w:r w:rsidR="00FE0ECB" w:rsidRPr="00B87054">
              <w:rPr>
                <w:rFonts w:eastAsia="Times New Roman"/>
                <w:lang w:eastAsia="en-US"/>
              </w:rPr>
              <w:t>програмите за ТГС</w:t>
            </w:r>
            <w:r w:rsidRPr="00B87054">
              <w:rPr>
                <w:rFonts w:eastAsia="Times New Roman"/>
                <w:lang w:eastAsia="en-US"/>
              </w:rPr>
              <w:t xml:space="preserve"> и транснационална програма „Дунав“. В тази връзка, в ОПОС ще бъдат включени проекти, които покриват целите на стратегията, като ще взимат предвид и ще отчитат резултатите и допълнителните нужди по отношение изпълнението на проектите Дунавски паркове 1.0 и 2.0. Успешното участие на България в Дунавската </w:t>
            </w:r>
            <w:r w:rsidRPr="00B87054">
              <w:rPr>
                <w:rFonts w:eastAsia="Times New Roman"/>
                <w:lang w:eastAsia="en-US"/>
              </w:rPr>
              <w:lastRenderedPageBreak/>
              <w:t xml:space="preserve">стратегия изисква непрекъснато осъществяване на дейности от различни ведомства и координация между тях за изпълнение на общ план за действие на всички заинтересовани страни, с ясно дефинирани отговорности и конкретни задачи. Към настоящия момент са създадени Национален механизъм за координация на участието на България в Стратегията на ЕС за Дунавския регион. В тази връзка са създадени съвместни експертни работни групи по специфични цели към Стратегията за изграждане и поддръжка на инфраструктура, както и за опазване и възстановяване на биологичното разнообразие в Дунавския регион. </w:t>
            </w:r>
          </w:p>
          <w:p w14:paraId="6A26AE30" w14:textId="77777777" w:rsidR="00BC2D90" w:rsidRPr="00B87054" w:rsidRDefault="00546A1B" w:rsidP="00BC2D90">
            <w:pPr>
              <w:rPr>
                <w:rFonts w:eastAsia="Times New Roman"/>
                <w:lang w:eastAsia="en-US"/>
              </w:rPr>
            </w:pPr>
            <w:r w:rsidRPr="00B87054">
              <w:rPr>
                <w:rFonts w:eastAsia="Times New Roman"/>
                <w:lang w:eastAsia="en-US"/>
              </w:rPr>
              <w:t>М</w:t>
            </w:r>
            <w:r w:rsidR="00300F26" w:rsidRPr="00B87054">
              <w:rPr>
                <w:rFonts w:eastAsia="Times New Roman"/>
                <w:lang w:eastAsia="en-US"/>
              </w:rPr>
              <w:t>ерките по приоритетните оси на програмата ще допринес</w:t>
            </w:r>
            <w:r w:rsidRPr="00B87054">
              <w:rPr>
                <w:rFonts w:eastAsia="Times New Roman"/>
                <w:lang w:eastAsia="en-US"/>
              </w:rPr>
              <w:t>ат</w:t>
            </w:r>
            <w:r w:rsidR="00300F26" w:rsidRPr="00B87054">
              <w:rPr>
                <w:rFonts w:eastAsia="Times New Roman"/>
                <w:lang w:eastAsia="en-US"/>
              </w:rPr>
              <w:t xml:space="preserve"> за изпълнение на приоритетните области</w:t>
            </w:r>
            <w:r w:rsidRPr="00B87054">
              <w:rPr>
                <w:rFonts w:eastAsia="Times New Roman"/>
                <w:lang w:eastAsia="en-US"/>
              </w:rPr>
              <w:t>:</w:t>
            </w:r>
            <w:r w:rsidR="00BC2D90" w:rsidRPr="00B87054">
              <w:rPr>
                <w:rFonts w:eastAsia="Times New Roman"/>
                <w:lang w:eastAsia="en-US"/>
              </w:rPr>
              <w:t xml:space="preserve"> </w:t>
            </w:r>
            <w:r w:rsidR="00300F26" w:rsidRPr="00B87054">
              <w:rPr>
                <w:rFonts w:eastAsia="Times New Roman"/>
                <w:lang w:eastAsia="en-US"/>
              </w:rPr>
              <w:t>4) Възстановяване и запазване на качеството на водите, 5) Управление на рисковете за околната среда и 6) Опазване на биологичното разнообразие, ландшафтите и качеството на въздуха и почвите към цел „Опазване на околната среда в Дунавския регион“ на Стратегията.</w:t>
            </w:r>
            <w:r w:rsidR="00BC2D90" w:rsidRPr="00B87054">
              <w:rPr>
                <w:rFonts w:eastAsia="Times New Roman"/>
                <w:lang w:eastAsia="en-US"/>
              </w:rPr>
              <w:t xml:space="preserve"> </w:t>
            </w:r>
          </w:p>
          <w:p w14:paraId="68F564CA" w14:textId="77777777" w:rsidR="00BC2D90" w:rsidRPr="00B87054" w:rsidRDefault="00BC2D90" w:rsidP="00EF4831">
            <w:pPr>
              <w:pStyle w:val="ListDash2"/>
              <w:numPr>
                <w:ilvl w:val="0"/>
                <w:numId w:val="0"/>
              </w:numPr>
            </w:pPr>
            <w:r w:rsidRPr="00B87054">
              <w:rPr>
                <w:lang w:eastAsia="en-US"/>
              </w:rPr>
              <w:t>Същевременно оперативната програма ще подкрепя планираните мерки, които следва да залегнат в Морската стратегия за постигане на добро състояние на Черно море (в процес на разработване, ще започне своето действие от края на 2015 г.). Рамковата директива за морска стратегия надгражда изискванията на РДВ по отношение постигане</w:t>
            </w:r>
            <w:r w:rsidR="00546A1B" w:rsidRPr="00B87054">
              <w:rPr>
                <w:lang w:eastAsia="en-US"/>
              </w:rPr>
              <w:t>то</w:t>
            </w:r>
            <w:r w:rsidRPr="00B87054">
              <w:rPr>
                <w:lang w:eastAsia="en-US"/>
              </w:rPr>
              <w:t xml:space="preserve"> на „доброто състояние” на морските води и установява политика</w:t>
            </w:r>
            <w:r w:rsidR="00546A1B" w:rsidRPr="00B87054">
              <w:rPr>
                <w:lang w:eastAsia="en-US"/>
              </w:rPr>
              <w:t>,</w:t>
            </w:r>
            <w:r w:rsidRPr="00B87054">
              <w:rPr>
                <w:lang w:eastAsia="en-US"/>
              </w:rPr>
              <w:t xml:space="preserve"> насочена към постигане и поддържане на „доброто състояние на морската околна среда” чрез разработване на морски стратегически план за Черно море. Този план предвижда програми от мерки за постигане и поддържане на „доброто състояние“ на морската околна среда най-късно до 2020 г. </w:t>
            </w:r>
            <w:r w:rsidR="00EF4831" w:rsidRPr="00B87054">
              <w:rPr>
                <w:lang w:eastAsia="en-US"/>
              </w:rPr>
              <w:t xml:space="preserve">Рамковата </w:t>
            </w:r>
            <w:r w:rsidR="00937144" w:rsidRPr="00B87054">
              <w:rPr>
                <w:lang w:eastAsia="en-US"/>
              </w:rPr>
              <w:t>д</w:t>
            </w:r>
            <w:r w:rsidRPr="00B87054">
              <w:rPr>
                <w:lang w:eastAsia="en-US"/>
              </w:rPr>
              <w:t>иректива</w:t>
            </w:r>
            <w:r w:rsidR="00546A1B" w:rsidRPr="00B87054">
              <w:rPr>
                <w:lang w:eastAsia="en-US"/>
              </w:rPr>
              <w:t xml:space="preserve"> за морска стратегия</w:t>
            </w:r>
            <w:r w:rsidRPr="00B87054">
              <w:rPr>
                <w:lang w:eastAsia="en-US"/>
              </w:rPr>
              <w:t xml:space="preserve"> формулира и една цел с общоевропейско измерение – определяне и изграждане на представителна мрежа от защитени зони в морските акватории от Натура 2000. В тази връзка ОПОС ще има синергичен ефект с бъдещи макрорегионални и морски стратегии на ЕС.</w:t>
            </w:r>
          </w:p>
        </w:tc>
      </w:tr>
    </w:tbl>
    <w:p w14:paraId="14EF48CC" w14:textId="77777777" w:rsidR="00AD4AED" w:rsidRPr="00B87054" w:rsidRDefault="00AD4AED" w:rsidP="00F03C1E">
      <w:pPr>
        <w:widowControl w:val="0"/>
        <w:spacing w:line="360" w:lineRule="auto"/>
        <w:jc w:val="left"/>
      </w:pPr>
    </w:p>
    <w:p w14:paraId="3AC87A19" w14:textId="77777777" w:rsidR="00411C0A" w:rsidRPr="00B87054" w:rsidRDefault="00AD4AED" w:rsidP="00F914D7">
      <w:pPr>
        <w:pStyle w:val="ManualHeading1"/>
        <w:tabs>
          <w:tab w:val="clear" w:pos="850"/>
          <w:tab w:val="left" w:pos="1560"/>
        </w:tabs>
        <w:ind w:left="1560" w:hanging="1560"/>
      </w:pPr>
      <w:r w:rsidRPr="00B87054">
        <w:br w:type="page"/>
      </w:r>
      <w:r w:rsidRPr="00B87054">
        <w:lastRenderedPageBreak/>
        <w:t xml:space="preserve">РАЗДЕЛ 5 </w:t>
      </w:r>
      <w:r w:rsidRPr="00B87054">
        <w:tab/>
        <w:t xml:space="preserve">Специфични потребности на географски райони, които са най-тежко засегнати от бедност, или на целевите групи с най-висок риск от дискриминация или социално изключване </w:t>
      </w:r>
      <w:r w:rsidRPr="00B87054">
        <w:rPr>
          <w:b w:val="0"/>
        </w:rPr>
        <w:t>(когато е целесъобразно)</w:t>
      </w:r>
    </w:p>
    <w:p w14:paraId="3800EF91" w14:textId="77777777" w:rsidR="00AD4AED" w:rsidRPr="00B87054" w:rsidRDefault="00AD4AED" w:rsidP="00BF3391">
      <w:r w:rsidRPr="00B87054">
        <w:t>(Позоваване: член 96, параграф 4, буква а) от Регламент (EС) № 1303/2013)</w:t>
      </w:r>
    </w:p>
    <w:p w14:paraId="16F36964" w14:textId="77777777" w:rsidR="00AD4AED" w:rsidRPr="00B87054" w:rsidRDefault="00A14D00" w:rsidP="00F03C1E">
      <w:pPr>
        <w:pStyle w:val="Point2"/>
        <w:ind w:left="709" w:hanging="709"/>
        <w:rPr>
          <w:b/>
        </w:rPr>
      </w:pPr>
      <w:r w:rsidRPr="00B87054">
        <w:rPr>
          <w:b/>
        </w:rPr>
        <w:t>5.1</w:t>
      </w:r>
      <w:r w:rsidRPr="00B87054">
        <w:tab/>
      </w:r>
      <w:r w:rsidRPr="00B87054">
        <w:rPr>
          <w:b/>
        </w:rPr>
        <w:t xml:space="preserve">Географски райони, които са най-тежко засегнати от бедност/целеви групи с най-висок риск от дискриминация </w:t>
      </w:r>
      <w:r w:rsidR="00D021AB" w:rsidRPr="00B87054">
        <w:rPr>
          <w:b/>
        </w:rPr>
        <w:t>или социално изключване</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B87054" w14:paraId="460D363F" w14:textId="77777777" w:rsidTr="00F03C1E">
        <w:tc>
          <w:tcPr>
            <w:tcW w:w="8868" w:type="dxa"/>
            <w:shd w:val="clear" w:color="auto" w:fill="auto"/>
          </w:tcPr>
          <w:p w14:paraId="131EE165" w14:textId="77777777" w:rsidR="00AD4AED" w:rsidRPr="00B87054" w:rsidRDefault="00AD4AED" w:rsidP="00F03C1E">
            <w:pPr>
              <w:pStyle w:val="ListDash2"/>
              <w:numPr>
                <w:ilvl w:val="0"/>
                <w:numId w:val="0"/>
              </w:numPr>
              <w:rPr>
                <w:i/>
                <w:color w:val="8DB3E2"/>
                <w:sz w:val="18"/>
              </w:rPr>
            </w:pPr>
            <w:r w:rsidRPr="00B87054">
              <w:rPr>
                <w:i/>
                <w:color w:val="8DB3E2"/>
                <w:sz w:val="18"/>
              </w:rPr>
              <w:t xml:space="preserve">&lt;5.1.1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 N PA=Y&gt;</w:t>
            </w:r>
          </w:p>
          <w:p w14:paraId="22B99EC8" w14:textId="77777777" w:rsidR="00BC2D90" w:rsidRPr="00B87054" w:rsidRDefault="00BC2D90" w:rsidP="00F03C1E">
            <w:pPr>
              <w:pStyle w:val="ListDash2"/>
              <w:numPr>
                <w:ilvl w:val="0"/>
                <w:numId w:val="0"/>
              </w:numPr>
              <w:rPr>
                <w:i/>
              </w:rPr>
            </w:pPr>
            <w:r w:rsidRPr="00B87054">
              <w:rPr>
                <w:b/>
              </w:rPr>
              <w:t>НЕПРИЛОЖИМО</w:t>
            </w:r>
          </w:p>
        </w:tc>
      </w:tr>
    </w:tbl>
    <w:p w14:paraId="03E6F5B1" w14:textId="77777777" w:rsidR="00AD4AED" w:rsidRPr="00B87054" w:rsidRDefault="00AD4AED" w:rsidP="00F03C1E">
      <w:pPr>
        <w:pStyle w:val="Point2"/>
        <w:ind w:left="0" w:firstLine="0"/>
        <w:rPr>
          <w:b/>
        </w:rPr>
      </w:pPr>
    </w:p>
    <w:p w14:paraId="4E6C42DE" w14:textId="77777777" w:rsidR="00AD4AED" w:rsidRPr="00B87054" w:rsidRDefault="00AD4AED" w:rsidP="00F03C1E">
      <w:pPr>
        <w:pStyle w:val="Point2"/>
        <w:ind w:left="709" w:hanging="709"/>
        <w:rPr>
          <w:b/>
        </w:rPr>
      </w:pPr>
      <w:r w:rsidRPr="00B87054">
        <w:rPr>
          <w:b/>
        </w:rPr>
        <w:t>5.2</w:t>
      </w:r>
      <w:r w:rsidRPr="00B87054">
        <w:t xml:space="preserve"> </w:t>
      </w:r>
      <w:r w:rsidRPr="00B87054">
        <w:tab/>
      </w:r>
      <w:r w:rsidRPr="00B87054">
        <w:rPr>
          <w:b/>
        </w:rPr>
        <w:t>Стратегия за работа по специалните потребности на географските райони</w:t>
      </w:r>
      <w:r w:rsidR="00D021AB" w:rsidRPr="00B87054">
        <w:rPr>
          <w:b/>
        </w:rPr>
        <w:t xml:space="preserve">, които са най-тежко засегнати от бедност </w:t>
      </w:r>
      <w:r w:rsidRPr="00B87054">
        <w:rPr>
          <w:b/>
        </w:rPr>
        <w:t>/целевите групи</w:t>
      </w:r>
      <w:r w:rsidR="00D021AB" w:rsidRPr="00B87054">
        <w:rPr>
          <w:b/>
        </w:rPr>
        <w:t xml:space="preserve"> с най-висок риск от дискриминация или социално изключване</w:t>
      </w:r>
      <w:r w:rsidRPr="00B87054">
        <w:rPr>
          <w:b/>
        </w:rPr>
        <w:t>, и когато е приложимо — принос за прилагането на интегрирания подход, определен в споразумението за партньорство</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B87054" w14:paraId="166CAF63" w14:textId="77777777" w:rsidTr="00BF3391">
        <w:trPr>
          <w:trHeight w:val="495"/>
        </w:trPr>
        <w:tc>
          <w:tcPr>
            <w:tcW w:w="8867" w:type="dxa"/>
            <w:shd w:val="clear" w:color="auto" w:fill="auto"/>
          </w:tcPr>
          <w:p w14:paraId="2A4E2800" w14:textId="77777777" w:rsidR="00AD4AED" w:rsidRPr="00B87054" w:rsidRDefault="00AD4AED" w:rsidP="00F03C1E">
            <w:pPr>
              <w:pStyle w:val="ListDash2"/>
              <w:numPr>
                <w:ilvl w:val="0"/>
                <w:numId w:val="0"/>
              </w:numPr>
              <w:rPr>
                <w:i/>
                <w:color w:val="8DB3E2"/>
                <w:sz w:val="18"/>
              </w:rPr>
            </w:pPr>
            <w:r w:rsidRPr="00B87054">
              <w:rPr>
                <w:i/>
                <w:color w:val="8DB3E2"/>
                <w:sz w:val="18"/>
              </w:rPr>
              <w:t xml:space="preserve">&lt;5.2.1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 N  PA=Y&gt;</w:t>
            </w:r>
          </w:p>
          <w:p w14:paraId="13614A51" w14:textId="77777777" w:rsidR="00BC2D90" w:rsidRPr="00B87054" w:rsidRDefault="00BC2D90" w:rsidP="00F03C1E">
            <w:pPr>
              <w:pStyle w:val="ListDash2"/>
              <w:numPr>
                <w:ilvl w:val="0"/>
                <w:numId w:val="0"/>
              </w:numPr>
              <w:rPr>
                <w:i/>
              </w:rPr>
            </w:pPr>
            <w:r w:rsidRPr="00B87054">
              <w:rPr>
                <w:b/>
              </w:rPr>
              <w:t>НЕПРИЛОЖИМО</w:t>
            </w:r>
          </w:p>
        </w:tc>
      </w:tr>
    </w:tbl>
    <w:p w14:paraId="62913803" w14:textId="77777777" w:rsidR="00F914D7" w:rsidRPr="00B87054" w:rsidRDefault="00F914D7" w:rsidP="00F03C1E">
      <w:pPr>
        <w:pStyle w:val="Point2"/>
        <w:ind w:left="0" w:firstLine="0"/>
        <w:rPr>
          <w:b/>
        </w:rPr>
      </w:pPr>
    </w:p>
    <w:p w14:paraId="781EBD21" w14:textId="77777777" w:rsidR="00AD4AED" w:rsidRPr="00B87054" w:rsidRDefault="00AD4AED" w:rsidP="00BF3391">
      <w:pPr>
        <w:ind w:left="1134" w:hanging="1134"/>
        <w:rPr>
          <w:b/>
        </w:rPr>
      </w:pPr>
      <w:r w:rsidRPr="00B87054">
        <w:rPr>
          <w:b/>
        </w:rPr>
        <w:t xml:space="preserve">Таблица 22: </w:t>
      </w:r>
      <w:r w:rsidRPr="00B87054">
        <w:tab/>
      </w:r>
      <w:r w:rsidRPr="00B87054">
        <w:rPr>
          <w:b/>
        </w:rPr>
        <w:t>Действия за работа по специалните потребности на географските райони</w:t>
      </w:r>
      <w:r w:rsidR="00D021AB" w:rsidRPr="00B87054">
        <w:rPr>
          <w:b/>
        </w:rPr>
        <w:t xml:space="preserve">, които са най-тежко засегнати от бедност </w:t>
      </w:r>
      <w:r w:rsidRPr="00B87054">
        <w:rPr>
          <w:b/>
        </w:rPr>
        <w:t>/целевите групи</w:t>
      </w:r>
      <w:r w:rsidR="00D021AB" w:rsidRPr="00B87054">
        <w:rPr>
          <w:b/>
        </w:rPr>
        <w:t xml:space="preserve"> с най-висок риск от дискриминация или социално изключване</w:t>
      </w:r>
      <w:r w:rsidRPr="00B87054">
        <w:rPr>
          <w:rStyle w:val="FootnoteReference"/>
          <w:b/>
        </w:rPr>
        <w:footnoteReference w:id="98"/>
      </w:r>
    </w:p>
    <w:tbl>
      <w:tblPr>
        <w:tblW w:w="49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0"/>
        <w:gridCol w:w="1430"/>
        <w:gridCol w:w="1325"/>
        <w:gridCol w:w="978"/>
        <w:gridCol w:w="1071"/>
        <w:gridCol w:w="2067"/>
      </w:tblGrid>
      <w:tr w:rsidR="00AD4AED" w:rsidRPr="00B87054" w14:paraId="3B869813" w14:textId="77777777" w:rsidTr="00707669">
        <w:trPr>
          <w:trHeight w:val="1516"/>
        </w:trPr>
        <w:tc>
          <w:tcPr>
            <w:tcW w:w="976" w:type="pct"/>
          </w:tcPr>
          <w:p w14:paraId="4E4A865C" w14:textId="77777777" w:rsidR="00AD4AED" w:rsidRPr="00B87054" w:rsidRDefault="00AD4AED" w:rsidP="00BF3391">
            <w:pPr>
              <w:pStyle w:val="Text1"/>
              <w:spacing w:after="0"/>
              <w:ind w:left="0"/>
              <w:rPr>
                <w:sz w:val="16"/>
                <w:szCs w:val="16"/>
              </w:rPr>
            </w:pPr>
            <w:r w:rsidRPr="00B87054">
              <w:rPr>
                <w:sz w:val="16"/>
              </w:rPr>
              <w:t>Целева група/географски район</w:t>
            </w:r>
          </w:p>
        </w:tc>
        <w:tc>
          <w:tcPr>
            <w:tcW w:w="841" w:type="pct"/>
          </w:tcPr>
          <w:p w14:paraId="1C115C81" w14:textId="77777777" w:rsidR="00AD4AED" w:rsidRPr="00B87054" w:rsidRDefault="00AD4AED" w:rsidP="00BF3391">
            <w:pPr>
              <w:pStyle w:val="Text1"/>
              <w:spacing w:after="0"/>
              <w:ind w:left="0"/>
              <w:rPr>
                <w:sz w:val="16"/>
                <w:szCs w:val="16"/>
              </w:rPr>
            </w:pPr>
            <w:r w:rsidRPr="00B87054">
              <w:rPr>
                <w:sz w:val="16"/>
              </w:rPr>
              <w:t>Основни видове планирани действия като част от интегриран подход</w:t>
            </w:r>
          </w:p>
        </w:tc>
        <w:tc>
          <w:tcPr>
            <w:tcW w:w="779" w:type="pct"/>
          </w:tcPr>
          <w:p w14:paraId="6116759C" w14:textId="77777777" w:rsidR="00AD4AED" w:rsidRPr="00B87054" w:rsidRDefault="00055AC8" w:rsidP="00BF3391">
            <w:pPr>
              <w:pStyle w:val="Text1"/>
              <w:spacing w:after="0"/>
              <w:ind w:left="0"/>
              <w:rPr>
                <w:sz w:val="16"/>
                <w:szCs w:val="16"/>
              </w:rPr>
            </w:pPr>
            <w:r w:rsidRPr="00B87054">
              <w:rPr>
                <w:sz w:val="16"/>
              </w:rPr>
              <w:t>Приоритетна ос</w:t>
            </w:r>
          </w:p>
        </w:tc>
        <w:tc>
          <w:tcPr>
            <w:tcW w:w="559" w:type="pct"/>
          </w:tcPr>
          <w:p w14:paraId="35AADD14" w14:textId="77777777" w:rsidR="00AD4AED" w:rsidRPr="00B87054" w:rsidRDefault="00AD4AED" w:rsidP="00BF3391">
            <w:pPr>
              <w:pStyle w:val="Text1"/>
              <w:spacing w:after="0"/>
              <w:ind w:left="0"/>
              <w:rPr>
                <w:sz w:val="16"/>
                <w:szCs w:val="16"/>
              </w:rPr>
            </w:pPr>
            <w:r w:rsidRPr="00B87054">
              <w:rPr>
                <w:sz w:val="16"/>
              </w:rPr>
              <w:t xml:space="preserve">Фонд </w:t>
            </w:r>
          </w:p>
        </w:tc>
        <w:tc>
          <w:tcPr>
            <w:tcW w:w="630" w:type="pct"/>
          </w:tcPr>
          <w:p w14:paraId="76F02852" w14:textId="77777777" w:rsidR="00AD4AED" w:rsidRPr="00B87054" w:rsidRDefault="00AD4AED" w:rsidP="00BF3391">
            <w:pPr>
              <w:pStyle w:val="Text1"/>
              <w:spacing w:after="0"/>
              <w:ind w:left="0"/>
              <w:rPr>
                <w:sz w:val="16"/>
                <w:szCs w:val="16"/>
              </w:rPr>
            </w:pPr>
            <w:r w:rsidRPr="00B87054">
              <w:rPr>
                <w:sz w:val="16"/>
              </w:rPr>
              <w:t>Категория региони</w:t>
            </w:r>
          </w:p>
        </w:tc>
        <w:tc>
          <w:tcPr>
            <w:tcW w:w="1214" w:type="pct"/>
          </w:tcPr>
          <w:p w14:paraId="7647CCBE" w14:textId="77777777" w:rsidR="00AD4AED" w:rsidRPr="00B87054" w:rsidRDefault="00AD4AED" w:rsidP="00BF3391">
            <w:pPr>
              <w:pStyle w:val="Text1"/>
              <w:spacing w:after="0"/>
              <w:ind w:left="0"/>
              <w:rPr>
                <w:sz w:val="16"/>
                <w:szCs w:val="16"/>
              </w:rPr>
            </w:pPr>
            <w:r w:rsidRPr="00B87054">
              <w:rPr>
                <w:sz w:val="16"/>
              </w:rPr>
              <w:t>Инвестиционен приоритет</w:t>
            </w:r>
          </w:p>
        </w:tc>
      </w:tr>
      <w:tr w:rsidR="00AD4AED" w:rsidRPr="00B87054" w14:paraId="4A6FBC65" w14:textId="77777777" w:rsidTr="00707669">
        <w:trPr>
          <w:trHeight w:val="1517"/>
        </w:trPr>
        <w:tc>
          <w:tcPr>
            <w:tcW w:w="976" w:type="pct"/>
          </w:tcPr>
          <w:p w14:paraId="3584DEE7" w14:textId="77777777" w:rsidR="00AD4AED" w:rsidRPr="00B87054" w:rsidRDefault="00AD4AED" w:rsidP="00F03C1E">
            <w:pPr>
              <w:pStyle w:val="Text1"/>
              <w:ind w:left="0"/>
              <w:rPr>
                <w:sz w:val="20"/>
              </w:rPr>
            </w:pPr>
            <w:r w:rsidRPr="00B87054">
              <w:rPr>
                <w:i/>
                <w:color w:val="8DB3E2"/>
                <w:sz w:val="18"/>
              </w:rPr>
              <w:t xml:space="preserve">&lt;5.2.2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="255"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w:t>
            </w:r>
            <w:r w:rsidRPr="00B87054">
              <w:t xml:space="preserve"> </w:t>
            </w:r>
            <w:r w:rsidRPr="00B87054">
              <w:rPr>
                <w:i/>
                <w:color w:val="8DB3E2"/>
                <w:sz w:val="18"/>
              </w:rPr>
              <w:t>PA=Y &gt;</w:t>
            </w:r>
          </w:p>
        </w:tc>
        <w:tc>
          <w:tcPr>
            <w:tcW w:w="841" w:type="pct"/>
          </w:tcPr>
          <w:p w14:paraId="45682121" w14:textId="77777777" w:rsidR="00AD4AED" w:rsidRPr="00B87054" w:rsidRDefault="00AD4AED" w:rsidP="00F03C1E">
            <w:pPr>
              <w:pStyle w:val="Text1"/>
              <w:ind w:left="0"/>
              <w:rPr>
                <w:sz w:val="20"/>
              </w:rPr>
            </w:pPr>
            <w:r w:rsidRPr="00B87054">
              <w:rPr>
                <w:i/>
                <w:color w:val="8DB3E2"/>
                <w:sz w:val="18"/>
              </w:rPr>
              <w:t xml:space="preserve">&lt;5.2.3type="S" </w:t>
            </w:r>
            <w:proofErr w:type="spellStart"/>
            <w:r w:rsidRPr="00B87054">
              <w:rPr>
                <w:i/>
                <w:color w:val="8DB3E2"/>
                <w:sz w:val="18"/>
              </w:rPr>
              <w:t>maxlength</w:t>
            </w:r>
            <w:proofErr w:type="spellEnd"/>
            <w:r w:rsidRPr="00B87054">
              <w:rPr>
                <w:i/>
                <w:color w:val="8DB3E2"/>
                <w:sz w:val="18"/>
              </w:rPr>
              <w:t xml:space="preserve">= "1500" </w:t>
            </w:r>
            <w:proofErr w:type="spellStart"/>
            <w:r w:rsidRPr="00B87054">
              <w:rPr>
                <w:i/>
                <w:color w:val="8DB3E2"/>
                <w:sz w:val="18"/>
              </w:rPr>
              <w:t>input</w:t>
            </w:r>
            <w:proofErr w:type="spellEnd"/>
            <w:r w:rsidRPr="00B87054">
              <w:rPr>
                <w:i/>
                <w:color w:val="8DB3E2"/>
                <w:sz w:val="18"/>
              </w:rPr>
              <w:t>="M"</w:t>
            </w:r>
            <w:r w:rsidRPr="00B87054">
              <w:t xml:space="preserve"> </w:t>
            </w:r>
            <w:proofErr w:type="spellStart"/>
            <w:r w:rsidRPr="00B87054">
              <w:rPr>
                <w:i/>
                <w:color w:val="8DB3E2"/>
                <w:sz w:val="18"/>
              </w:rPr>
              <w:t>Decision</w:t>
            </w:r>
            <w:proofErr w:type="spellEnd"/>
            <w:r w:rsidRPr="00B87054">
              <w:rPr>
                <w:i/>
                <w:color w:val="8DB3E2"/>
                <w:sz w:val="18"/>
              </w:rPr>
              <w:t>= N PA=Y &gt;</w:t>
            </w:r>
          </w:p>
        </w:tc>
        <w:tc>
          <w:tcPr>
            <w:tcW w:w="779" w:type="pct"/>
          </w:tcPr>
          <w:p w14:paraId="46CBC754" w14:textId="77777777" w:rsidR="00AD4AED" w:rsidRPr="00B87054" w:rsidRDefault="00AD4AED" w:rsidP="00F03C1E">
            <w:pPr>
              <w:pStyle w:val="Text1"/>
              <w:ind w:left="0"/>
              <w:rPr>
                <w:sz w:val="20"/>
              </w:rPr>
            </w:pPr>
            <w:r w:rsidRPr="00B87054">
              <w:rPr>
                <w:i/>
                <w:color w:val="8DB3E2"/>
                <w:sz w:val="18"/>
              </w:rPr>
              <w:t xml:space="preserve">&lt;5.2.4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proofErr w:type="spellStart"/>
            <w:r w:rsidRPr="00B87054">
              <w:rPr>
                <w:i/>
                <w:color w:val="8DB3E2"/>
                <w:sz w:val="18"/>
              </w:rPr>
              <w:t>Decision</w:t>
            </w:r>
            <w:proofErr w:type="spellEnd"/>
            <w:r w:rsidRPr="00B87054">
              <w:rPr>
                <w:i/>
                <w:color w:val="8DB3E2"/>
                <w:sz w:val="18"/>
              </w:rPr>
              <w:t>= N PA=Y &gt;</w:t>
            </w:r>
          </w:p>
        </w:tc>
        <w:tc>
          <w:tcPr>
            <w:tcW w:w="559" w:type="pct"/>
          </w:tcPr>
          <w:p w14:paraId="12AAC147" w14:textId="77777777" w:rsidR="00AD4AED" w:rsidRPr="00B87054" w:rsidRDefault="00AD4AED" w:rsidP="00F03C1E">
            <w:pPr>
              <w:pStyle w:val="Text1"/>
              <w:ind w:left="0"/>
              <w:rPr>
                <w:sz w:val="20"/>
              </w:rPr>
            </w:pPr>
            <w:r w:rsidRPr="00B87054">
              <w:rPr>
                <w:i/>
                <w:color w:val="8DB3E2"/>
                <w:sz w:val="18"/>
              </w:rPr>
              <w:t xml:space="preserve">&lt;5.2.6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proofErr w:type="spellStart"/>
            <w:r w:rsidRPr="00B87054">
              <w:rPr>
                <w:i/>
                <w:color w:val="8DB3E2"/>
                <w:sz w:val="18"/>
              </w:rPr>
              <w:t>Decision</w:t>
            </w:r>
            <w:proofErr w:type="spellEnd"/>
            <w:r w:rsidRPr="00B87054">
              <w:rPr>
                <w:i/>
                <w:color w:val="8DB3E2"/>
                <w:sz w:val="18"/>
              </w:rPr>
              <w:t>= N PA=Y &gt;</w:t>
            </w:r>
          </w:p>
        </w:tc>
        <w:tc>
          <w:tcPr>
            <w:tcW w:w="630" w:type="pct"/>
          </w:tcPr>
          <w:p w14:paraId="3BC57984" w14:textId="77777777" w:rsidR="00AD4AED" w:rsidRPr="00B87054" w:rsidRDefault="00AD4AED" w:rsidP="00F03C1E">
            <w:pPr>
              <w:pStyle w:val="Text1"/>
              <w:ind w:left="0"/>
              <w:rPr>
                <w:i/>
                <w:color w:val="8DB3E2"/>
                <w:sz w:val="18"/>
                <w:szCs w:val="18"/>
              </w:rPr>
            </w:pPr>
            <w:r w:rsidRPr="00B87054">
              <w:rPr>
                <w:i/>
                <w:color w:val="8DB3E2"/>
                <w:sz w:val="18"/>
              </w:rPr>
              <w:t xml:space="preserve">&lt;5.2.7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proofErr w:type="spellStart"/>
            <w:r w:rsidRPr="00B87054">
              <w:rPr>
                <w:i/>
                <w:color w:val="8DB3E2"/>
                <w:sz w:val="18"/>
              </w:rPr>
              <w:t>Decision</w:t>
            </w:r>
            <w:proofErr w:type="spellEnd"/>
            <w:r w:rsidRPr="00B87054">
              <w:rPr>
                <w:i/>
                <w:color w:val="8DB3E2"/>
                <w:sz w:val="18"/>
              </w:rPr>
              <w:t>= N PA=Y &gt;</w:t>
            </w:r>
          </w:p>
        </w:tc>
        <w:tc>
          <w:tcPr>
            <w:tcW w:w="1214" w:type="pct"/>
          </w:tcPr>
          <w:p w14:paraId="21D383B0" w14:textId="77777777" w:rsidR="00AD4AED" w:rsidRPr="00B87054" w:rsidRDefault="00AD4AED" w:rsidP="00F03C1E">
            <w:pPr>
              <w:pStyle w:val="Text1"/>
              <w:ind w:left="0"/>
              <w:rPr>
                <w:i/>
                <w:color w:val="8DB3E2"/>
                <w:sz w:val="18"/>
                <w:szCs w:val="18"/>
              </w:rPr>
            </w:pPr>
            <w:r w:rsidRPr="00B87054">
              <w:rPr>
                <w:i/>
                <w:color w:val="8DB3E2"/>
                <w:sz w:val="18"/>
              </w:rPr>
              <w:t xml:space="preserve">&lt;5.2.5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="S"</w:t>
            </w:r>
            <w:r w:rsidRPr="00B87054">
              <w:t xml:space="preserve"> </w:t>
            </w:r>
            <w:r w:rsidRPr="00B87054">
              <w:rPr>
                <w:i/>
                <w:color w:val="8DB3E2"/>
                <w:sz w:val="18"/>
              </w:rPr>
              <w:t>PA=Y &gt;</w:t>
            </w:r>
          </w:p>
        </w:tc>
      </w:tr>
      <w:tr w:rsidR="00AD4AED" w:rsidRPr="00B87054" w14:paraId="7867BB62" w14:textId="77777777" w:rsidTr="00FB0994">
        <w:trPr>
          <w:trHeight w:val="1517"/>
        </w:trPr>
        <w:tc>
          <w:tcPr>
            <w:tcW w:w="976" w:type="pct"/>
            <w:vAlign w:val="center"/>
          </w:tcPr>
          <w:p w14:paraId="3B9B5724" w14:textId="77777777" w:rsidR="00AD4AED" w:rsidRPr="00B87054" w:rsidRDefault="00AD4AED" w:rsidP="00FB0994">
            <w:pPr>
              <w:autoSpaceDE w:val="0"/>
              <w:autoSpaceDN w:val="0"/>
              <w:adjustRightInd w:val="0"/>
              <w:spacing w:before="0" w:after="0"/>
              <w:jc w:val="center"/>
              <w:rPr>
                <w:sz w:val="20"/>
              </w:rPr>
            </w:pPr>
          </w:p>
        </w:tc>
        <w:tc>
          <w:tcPr>
            <w:tcW w:w="841" w:type="pct"/>
            <w:vAlign w:val="center"/>
          </w:tcPr>
          <w:p w14:paraId="516AE1DC" w14:textId="77777777" w:rsidR="00AD4AED" w:rsidRPr="00B87054" w:rsidRDefault="00AD4AED" w:rsidP="00FB0994">
            <w:pPr>
              <w:pStyle w:val="Text1"/>
              <w:spacing w:after="0"/>
              <w:ind w:left="0"/>
              <w:jc w:val="center"/>
              <w:rPr>
                <w:sz w:val="20"/>
              </w:rPr>
            </w:pPr>
          </w:p>
        </w:tc>
        <w:tc>
          <w:tcPr>
            <w:tcW w:w="779" w:type="pct"/>
            <w:vAlign w:val="center"/>
          </w:tcPr>
          <w:p w14:paraId="0C679056" w14:textId="77777777" w:rsidR="00AD4AED" w:rsidRPr="00B87054" w:rsidRDefault="00AD4AED" w:rsidP="00FB0994">
            <w:pPr>
              <w:pStyle w:val="Text1"/>
              <w:spacing w:after="0"/>
              <w:ind w:left="0"/>
              <w:jc w:val="center"/>
              <w:rPr>
                <w:sz w:val="20"/>
              </w:rPr>
            </w:pPr>
          </w:p>
        </w:tc>
        <w:tc>
          <w:tcPr>
            <w:tcW w:w="559" w:type="pct"/>
            <w:vAlign w:val="center"/>
          </w:tcPr>
          <w:p w14:paraId="7C18FDCB" w14:textId="77777777" w:rsidR="00AD4AED" w:rsidRPr="00B87054" w:rsidRDefault="00AD4AED" w:rsidP="00FB0994">
            <w:pPr>
              <w:pStyle w:val="Text1"/>
              <w:spacing w:after="0"/>
              <w:ind w:left="0"/>
              <w:jc w:val="center"/>
              <w:rPr>
                <w:sz w:val="20"/>
              </w:rPr>
            </w:pPr>
          </w:p>
        </w:tc>
        <w:tc>
          <w:tcPr>
            <w:tcW w:w="630" w:type="pct"/>
            <w:vAlign w:val="center"/>
          </w:tcPr>
          <w:p w14:paraId="65CD4AAE" w14:textId="77777777" w:rsidR="00AD4AED" w:rsidRPr="00B87054" w:rsidRDefault="00AD4AED" w:rsidP="00FB0994">
            <w:pPr>
              <w:pStyle w:val="Text1"/>
              <w:spacing w:after="0"/>
              <w:ind w:left="0"/>
              <w:jc w:val="center"/>
              <w:rPr>
                <w:sz w:val="20"/>
              </w:rPr>
            </w:pPr>
          </w:p>
        </w:tc>
        <w:tc>
          <w:tcPr>
            <w:tcW w:w="1214" w:type="pct"/>
            <w:vAlign w:val="center"/>
          </w:tcPr>
          <w:p w14:paraId="0FB6F1D2" w14:textId="77777777" w:rsidR="00AD4AED" w:rsidRPr="00B87054" w:rsidRDefault="00AD4AED" w:rsidP="00FB0994">
            <w:pPr>
              <w:pStyle w:val="Text1"/>
              <w:spacing w:after="0"/>
              <w:ind w:left="0"/>
              <w:jc w:val="center"/>
              <w:rPr>
                <w:sz w:val="20"/>
              </w:rPr>
            </w:pPr>
          </w:p>
        </w:tc>
      </w:tr>
    </w:tbl>
    <w:p w14:paraId="3E8CA459" w14:textId="77777777" w:rsidR="00107E6F" w:rsidRPr="00B87054" w:rsidRDefault="00AD4AED" w:rsidP="00F914D7">
      <w:pPr>
        <w:pStyle w:val="ManualHeading1"/>
        <w:tabs>
          <w:tab w:val="clear" w:pos="850"/>
          <w:tab w:val="left" w:pos="1560"/>
        </w:tabs>
        <w:ind w:left="1560" w:hanging="1560"/>
      </w:pPr>
      <w:r w:rsidRPr="00B87054">
        <w:lastRenderedPageBreak/>
        <w:t>РАЗДЕЛ 6</w:t>
      </w:r>
      <w:r w:rsidRPr="00B87054">
        <w:tab/>
        <w:t xml:space="preserve">Специфични потребности на географските райони, които страдат от тежки и постоянни неблагоприятни природни и демографски условия </w:t>
      </w:r>
      <w:r w:rsidRPr="00B87054">
        <w:rPr>
          <w:b w:val="0"/>
        </w:rPr>
        <w:t>(когато е целесъобразно)</w:t>
      </w:r>
    </w:p>
    <w:p w14:paraId="3489CD03" w14:textId="77777777" w:rsidR="00AD4AED" w:rsidRPr="00B87054" w:rsidRDefault="00107E6F" w:rsidP="00BF3391">
      <w:pPr>
        <w:pStyle w:val="ManualHeading1"/>
        <w:tabs>
          <w:tab w:val="clear" w:pos="850"/>
        </w:tabs>
        <w:ind w:left="0" w:firstLine="0"/>
        <w:rPr>
          <w:b w:val="0"/>
          <w:smallCaps w:val="0"/>
        </w:rPr>
      </w:pPr>
      <w:r w:rsidRPr="00B87054">
        <w:rPr>
          <w:b w:val="0"/>
          <w:smallCaps w:val="0"/>
        </w:rPr>
        <w:t>(Позоваване: член 96, параграф 4, буква б) от Регламент (EС) № 1303/2013)</w:t>
      </w:r>
    </w:p>
    <w:p w14:paraId="258ACE66" w14:textId="77777777" w:rsidR="00F914D7" w:rsidRPr="00B87054" w:rsidRDefault="00F914D7" w:rsidP="00F914D7">
      <w:pPr>
        <w:pStyle w:val="Text1"/>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AD4AED" w:rsidRPr="00B87054" w14:paraId="3C5E7029" w14:textId="77777777" w:rsidTr="00F03C1E">
        <w:tc>
          <w:tcPr>
            <w:tcW w:w="8726" w:type="dxa"/>
            <w:shd w:val="clear" w:color="auto" w:fill="auto"/>
          </w:tcPr>
          <w:p w14:paraId="591CDE85" w14:textId="77777777" w:rsidR="00AD4AED" w:rsidRPr="00B87054" w:rsidRDefault="00AD4AED" w:rsidP="00F03C1E">
            <w:pPr>
              <w:pStyle w:val="ListDash2"/>
              <w:numPr>
                <w:ilvl w:val="0"/>
                <w:numId w:val="0"/>
              </w:numPr>
              <w:rPr>
                <w:i/>
                <w:color w:val="8DB3E2"/>
                <w:sz w:val="18"/>
                <w:szCs w:val="18"/>
              </w:rPr>
            </w:pPr>
            <w:r w:rsidRPr="00B87054">
              <w:rPr>
                <w:i/>
                <w:color w:val="8DB3E2"/>
                <w:sz w:val="18"/>
              </w:rPr>
              <w:t xml:space="preserve">&lt;6.1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="5000"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Decisions</w:t>
            </w:r>
            <w:proofErr w:type="spellEnd"/>
            <w:r w:rsidRPr="00B87054">
              <w:rPr>
                <w:i/>
                <w:color w:val="8DB3E2"/>
                <w:sz w:val="18"/>
              </w:rPr>
              <w:t>=N PA=Y&gt;</w:t>
            </w:r>
          </w:p>
          <w:p w14:paraId="43916863" w14:textId="77777777" w:rsidR="00AD4AED" w:rsidRPr="00B87054" w:rsidRDefault="00BC2D90" w:rsidP="00F03C1E">
            <w:pPr>
              <w:pStyle w:val="Text1"/>
              <w:ind w:left="0"/>
              <w:rPr>
                <w:i/>
              </w:rPr>
            </w:pPr>
            <w:r w:rsidRPr="00B87054">
              <w:rPr>
                <w:b/>
              </w:rPr>
              <w:t>НЕПРИЛОЖИМО</w:t>
            </w:r>
          </w:p>
        </w:tc>
      </w:tr>
    </w:tbl>
    <w:p w14:paraId="0E01B8B4" w14:textId="77777777" w:rsidR="00AD4AED" w:rsidRPr="00B87054" w:rsidRDefault="00AD4AED" w:rsidP="00F03C1E">
      <w:pPr>
        <w:pStyle w:val="Text1"/>
      </w:pPr>
    </w:p>
    <w:p w14:paraId="731782C4" w14:textId="77777777" w:rsidR="000C526E" w:rsidRPr="00B87054" w:rsidRDefault="00AD4AED" w:rsidP="00302F65">
      <w:pPr>
        <w:pStyle w:val="ManualHeading1"/>
        <w:tabs>
          <w:tab w:val="clear" w:pos="850"/>
          <w:tab w:val="left" w:pos="1418"/>
        </w:tabs>
        <w:ind w:left="1418" w:hanging="1418"/>
      </w:pPr>
      <w:r w:rsidRPr="00B87054">
        <w:br w:type="page"/>
      </w:r>
      <w:r w:rsidRPr="00B87054">
        <w:lastRenderedPageBreak/>
        <w:t>РАЗДЕЛ 7</w:t>
      </w:r>
      <w:r w:rsidRPr="00B87054">
        <w:tab/>
        <w:t xml:space="preserve">Органи и организации, които отговарят за управлението, контрола и одита и роля на съответните партньори </w:t>
      </w:r>
    </w:p>
    <w:p w14:paraId="68008DF0" w14:textId="77777777" w:rsidR="00AD4AED" w:rsidRPr="00B87054" w:rsidRDefault="00AD4AED" w:rsidP="00BF3391">
      <w:r w:rsidRPr="00B87054">
        <w:t>(Позоваване: член 96, параграф 5 от Регламент (ЕС) № 1303/2013)</w:t>
      </w:r>
    </w:p>
    <w:p w14:paraId="78523063" w14:textId="77777777" w:rsidR="00D021AB" w:rsidRPr="00B87054" w:rsidRDefault="00D021AB" w:rsidP="00BF3391"/>
    <w:p w14:paraId="04173E01" w14:textId="77777777" w:rsidR="000C526E" w:rsidRPr="00B87054" w:rsidRDefault="00AD4AED" w:rsidP="00302F65">
      <w:pPr>
        <w:pStyle w:val="ManualHeading2"/>
      </w:pPr>
      <w:r w:rsidRPr="00B87054">
        <w:t xml:space="preserve">7.1 </w:t>
      </w:r>
      <w:r w:rsidRPr="00B87054">
        <w:tab/>
        <w:t xml:space="preserve">Съответни органи и организации </w:t>
      </w:r>
    </w:p>
    <w:p w14:paraId="0AB25F8B" w14:textId="77777777" w:rsidR="00AD4AED" w:rsidRPr="00B87054" w:rsidRDefault="00AD4AED" w:rsidP="00302F65">
      <w:pPr>
        <w:pStyle w:val="ManualHeading2"/>
        <w:rPr>
          <w:b w:val="0"/>
        </w:rPr>
      </w:pPr>
      <w:r w:rsidRPr="00B87054">
        <w:rPr>
          <w:b w:val="0"/>
        </w:rPr>
        <w:t>(Позоваване: член 96, параграф 5, букви а) и б) от Регламент (EС) № 1303/2013)</w:t>
      </w:r>
    </w:p>
    <w:p w14:paraId="78080D4B" w14:textId="77777777" w:rsidR="000C526E" w:rsidRPr="00B87054" w:rsidRDefault="000C526E" w:rsidP="00BF3391">
      <w:pPr>
        <w:pStyle w:val="Text1"/>
      </w:pPr>
    </w:p>
    <w:p w14:paraId="67F2E01E" w14:textId="77777777" w:rsidR="00AD4AED" w:rsidRPr="00B87054" w:rsidRDefault="00AD4AED" w:rsidP="00F03C1E">
      <w:pPr>
        <w:suppressAutoHyphens/>
        <w:rPr>
          <w:b/>
        </w:rPr>
      </w:pPr>
      <w:r w:rsidRPr="00B87054">
        <w:rPr>
          <w:b/>
        </w:rPr>
        <w:t xml:space="preserve">Таблица 23: </w:t>
      </w:r>
      <w:r w:rsidRPr="00B87054">
        <w:tab/>
      </w:r>
      <w:r w:rsidRPr="00B87054">
        <w:rPr>
          <w:b/>
        </w:rPr>
        <w:t>Съответстващи органи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4"/>
        <w:gridCol w:w="2766"/>
        <w:gridCol w:w="2677"/>
      </w:tblGrid>
      <w:tr w:rsidR="00AD4AED" w:rsidRPr="00B87054" w14:paraId="5AC963D3" w14:textId="77777777" w:rsidTr="00F03C1E">
        <w:tc>
          <w:tcPr>
            <w:tcW w:w="1838" w:type="pct"/>
            <w:shd w:val="clear" w:color="auto" w:fill="DBE5F1"/>
          </w:tcPr>
          <w:p w14:paraId="6B8CD210" w14:textId="77777777" w:rsidR="00AD4AED" w:rsidRPr="00B87054" w:rsidRDefault="00AD4AED" w:rsidP="00BF3391">
            <w:pPr>
              <w:suppressAutoHyphens/>
              <w:rPr>
                <w:b/>
                <w:sz w:val="20"/>
              </w:rPr>
            </w:pPr>
            <w:r w:rsidRPr="00B87054">
              <w:rPr>
                <w:b/>
                <w:sz w:val="20"/>
              </w:rPr>
              <w:t>Орган/организация</w:t>
            </w:r>
          </w:p>
        </w:tc>
        <w:tc>
          <w:tcPr>
            <w:tcW w:w="1607" w:type="pct"/>
            <w:shd w:val="clear" w:color="auto" w:fill="DBE5F1"/>
          </w:tcPr>
          <w:p w14:paraId="1463909F" w14:textId="77777777" w:rsidR="00AD4AED" w:rsidRPr="00B87054" w:rsidRDefault="00AD4AED" w:rsidP="00BF3391">
            <w:pPr>
              <w:suppressAutoHyphens/>
              <w:rPr>
                <w:b/>
                <w:sz w:val="20"/>
              </w:rPr>
            </w:pPr>
            <w:r w:rsidRPr="00B87054">
              <w:rPr>
                <w:b/>
                <w:sz w:val="20"/>
              </w:rPr>
              <w:t xml:space="preserve">Наименование на органа и отдел или звено </w:t>
            </w:r>
          </w:p>
        </w:tc>
        <w:tc>
          <w:tcPr>
            <w:tcW w:w="1555" w:type="pct"/>
            <w:shd w:val="clear" w:color="auto" w:fill="DBE5F1"/>
          </w:tcPr>
          <w:p w14:paraId="4AAFF150" w14:textId="77777777" w:rsidR="00AD4AED" w:rsidRPr="00B87054" w:rsidRDefault="00AD4AED" w:rsidP="00BF3391">
            <w:pPr>
              <w:suppressAutoHyphens/>
              <w:rPr>
                <w:b/>
                <w:sz w:val="20"/>
              </w:rPr>
            </w:pPr>
            <w:r w:rsidRPr="00B87054">
              <w:rPr>
                <w:b/>
                <w:sz w:val="20"/>
              </w:rPr>
              <w:t>Ръководител на органа/организацията (длъжност или пост)</w:t>
            </w:r>
          </w:p>
        </w:tc>
      </w:tr>
      <w:tr w:rsidR="00AD4AED" w:rsidRPr="00B87054" w14:paraId="57AFF7FE" w14:textId="77777777" w:rsidTr="00F03C1E">
        <w:tc>
          <w:tcPr>
            <w:tcW w:w="1838" w:type="pct"/>
            <w:shd w:val="clear" w:color="auto" w:fill="auto"/>
          </w:tcPr>
          <w:p w14:paraId="7B0786B7" w14:textId="77777777" w:rsidR="00AD4AED" w:rsidRPr="00B87054" w:rsidRDefault="00AD4AED" w:rsidP="00F03C1E">
            <w:pPr>
              <w:suppressAutoHyphens/>
              <w:rPr>
                <w:sz w:val="20"/>
              </w:rPr>
            </w:pPr>
            <w:r w:rsidRPr="00B87054">
              <w:rPr>
                <w:i/>
                <w:color w:val="8DB3E2"/>
                <w:sz w:val="18"/>
              </w:rPr>
              <w:t xml:space="preserve">&lt;7.1.1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“SME” &gt;</w:t>
            </w:r>
          </w:p>
        </w:tc>
        <w:tc>
          <w:tcPr>
            <w:tcW w:w="1607" w:type="pct"/>
            <w:shd w:val="clear" w:color="auto" w:fill="auto"/>
          </w:tcPr>
          <w:p w14:paraId="6AC81E5A" w14:textId="77777777" w:rsidR="00AD4AED" w:rsidRPr="00B87054" w:rsidRDefault="00AD4AED" w:rsidP="00F03C1E">
            <w:pPr>
              <w:suppressAutoHyphens/>
              <w:rPr>
                <w:sz w:val="20"/>
              </w:rPr>
            </w:pPr>
            <w:r w:rsidRPr="00B87054">
              <w:rPr>
                <w:i/>
                <w:color w:val="8DB3E2"/>
                <w:sz w:val="18"/>
              </w:rPr>
              <w:t xml:space="preserve">&lt;7.1.2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 "255"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“SME”  &gt;</w:t>
            </w:r>
          </w:p>
        </w:tc>
        <w:tc>
          <w:tcPr>
            <w:tcW w:w="1555" w:type="pct"/>
            <w:shd w:val="clear" w:color="auto" w:fill="auto"/>
          </w:tcPr>
          <w:p w14:paraId="1A4156E9" w14:textId="77777777" w:rsidR="00AD4AED" w:rsidRPr="00B87054" w:rsidRDefault="00AD4AED" w:rsidP="00F03C1E">
            <w:pPr>
              <w:suppressAutoHyphens/>
              <w:rPr>
                <w:sz w:val="20"/>
              </w:rPr>
            </w:pPr>
            <w:r w:rsidRPr="00B87054">
              <w:rPr>
                <w:i/>
                <w:color w:val="8DB3E2"/>
                <w:sz w:val="18"/>
              </w:rPr>
              <w:t xml:space="preserve">&lt;7.1.3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 "255"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“SME” &gt;</w:t>
            </w:r>
          </w:p>
        </w:tc>
      </w:tr>
      <w:tr w:rsidR="00AD4AED" w:rsidRPr="00B87054" w14:paraId="15907247" w14:textId="77777777" w:rsidTr="00F03C1E">
        <w:tc>
          <w:tcPr>
            <w:tcW w:w="1838" w:type="pct"/>
            <w:shd w:val="clear" w:color="auto" w:fill="auto"/>
          </w:tcPr>
          <w:p w14:paraId="14C9B2D4" w14:textId="77777777" w:rsidR="00AD4AED" w:rsidRPr="00B87054" w:rsidRDefault="00AD4AED" w:rsidP="00F03C1E">
            <w:pPr>
              <w:suppressAutoHyphens/>
              <w:rPr>
                <w:sz w:val="20"/>
              </w:rPr>
            </w:pPr>
            <w:r w:rsidRPr="00B87054">
              <w:rPr>
                <w:sz w:val="20"/>
              </w:rPr>
              <w:t>Управляващ орган</w:t>
            </w:r>
          </w:p>
        </w:tc>
        <w:tc>
          <w:tcPr>
            <w:tcW w:w="1607" w:type="pct"/>
            <w:shd w:val="clear" w:color="auto" w:fill="auto"/>
          </w:tcPr>
          <w:p w14:paraId="18DE238B" w14:textId="77777777" w:rsidR="00AD4AED" w:rsidRPr="00B87054" w:rsidRDefault="00DC146B" w:rsidP="00F01AA0">
            <w:pPr>
              <w:suppressAutoHyphens/>
              <w:rPr>
                <w:sz w:val="20"/>
              </w:rPr>
            </w:pPr>
            <w:r w:rsidRPr="00B87054">
              <w:rPr>
                <w:sz w:val="20"/>
              </w:rPr>
              <w:t>Главна дирекция „Оперативна програма „Околна среда“ в Министерство на околната среда и водите</w:t>
            </w:r>
          </w:p>
        </w:tc>
        <w:tc>
          <w:tcPr>
            <w:tcW w:w="1555" w:type="pct"/>
            <w:shd w:val="clear" w:color="auto" w:fill="auto"/>
          </w:tcPr>
          <w:p w14:paraId="1D064BA3" w14:textId="77777777" w:rsidR="00AD4AED" w:rsidRPr="00B87054" w:rsidRDefault="00DC146B" w:rsidP="00F03C1E">
            <w:pPr>
              <w:suppressAutoHyphens/>
              <w:rPr>
                <w:sz w:val="20"/>
              </w:rPr>
            </w:pPr>
            <w:r w:rsidRPr="00B87054">
              <w:rPr>
                <w:sz w:val="20"/>
              </w:rPr>
              <w:t>Главен директор</w:t>
            </w:r>
          </w:p>
        </w:tc>
      </w:tr>
      <w:tr w:rsidR="00DC146B" w:rsidRPr="00B87054" w14:paraId="242348B7" w14:textId="77777777" w:rsidTr="00805895">
        <w:tc>
          <w:tcPr>
            <w:tcW w:w="1838" w:type="pct"/>
            <w:shd w:val="clear" w:color="auto" w:fill="auto"/>
          </w:tcPr>
          <w:p w14:paraId="617CBAE6" w14:textId="77777777" w:rsidR="00DC146B" w:rsidRPr="00B87054" w:rsidRDefault="00DC146B" w:rsidP="00F03C1E">
            <w:pPr>
              <w:suppressAutoHyphens/>
              <w:rPr>
                <w:sz w:val="20"/>
              </w:rPr>
            </w:pPr>
            <w:r w:rsidRPr="00B87054">
              <w:rPr>
                <w:sz w:val="20"/>
              </w:rPr>
              <w:t>Сертифициращ орган, когато е приложимо</w:t>
            </w:r>
          </w:p>
        </w:tc>
        <w:tc>
          <w:tcPr>
            <w:tcW w:w="1607" w:type="pct"/>
            <w:shd w:val="clear" w:color="auto" w:fill="auto"/>
            <w:vAlign w:val="center"/>
          </w:tcPr>
          <w:p w14:paraId="091AF0BC" w14:textId="77777777" w:rsidR="00DC146B" w:rsidRPr="00B87054" w:rsidRDefault="00DC146B" w:rsidP="00F01AA0">
            <w:pPr>
              <w:suppressAutoHyphens/>
              <w:jc w:val="left"/>
              <w:rPr>
                <w:sz w:val="20"/>
              </w:rPr>
            </w:pPr>
            <w:r w:rsidRPr="00B87054">
              <w:rPr>
                <w:sz w:val="20"/>
              </w:rPr>
              <w:t xml:space="preserve">Дирекция „Национален фонд“ в Министерство на финансите </w:t>
            </w:r>
          </w:p>
        </w:tc>
        <w:tc>
          <w:tcPr>
            <w:tcW w:w="1555" w:type="pct"/>
            <w:shd w:val="clear" w:color="auto" w:fill="auto"/>
            <w:vAlign w:val="center"/>
          </w:tcPr>
          <w:p w14:paraId="69921457" w14:textId="77777777" w:rsidR="00DC146B" w:rsidRPr="00B87054" w:rsidRDefault="00DC146B" w:rsidP="00805895">
            <w:pPr>
              <w:jc w:val="left"/>
            </w:pPr>
            <w:r w:rsidRPr="00B87054">
              <w:rPr>
                <w:sz w:val="20"/>
              </w:rPr>
              <w:t>Директор</w:t>
            </w:r>
          </w:p>
        </w:tc>
      </w:tr>
      <w:tr w:rsidR="00DC146B" w:rsidRPr="00B87054" w14:paraId="1C1EC87A" w14:textId="77777777" w:rsidTr="00805895">
        <w:tc>
          <w:tcPr>
            <w:tcW w:w="1838" w:type="pct"/>
            <w:shd w:val="clear" w:color="auto" w:fill="auto"/>
          </w:tcPr>
          <w:p w14:paraId="78A958A9" w14:textId="77777777" w:rsidR="00DC146B" w:rsidRPr="00B87054" w:rsidRDefault="00DC146B" w:rsidP="00F03C1E">
            <w:pPr>
              <w:suppressAutoHyphens/>
              <w:rPr>
                <w:sz w:val="20"/>
              </w:rPr>
            </w:pPr>
            <w:r w:rsidRPr="00B87054">
              <w:rPr>
                <w:sz w:val="20"/>
              </w:rPr>
              <w:t>Одитен орган</w:t>
            </w:r>
          </w:p>
        </w:tc>
        <w:tc>
          <w:tcPr>
            <w:tcW w:w="1607" w:type="pct"/>
            <w:shd w:val="clear" w:color="auto" w:fill="auto"/>
            <w:vAlign w:val="center"/>
          </w:tcPr>
          <w:p w14:paraId="13BB56D7" w14:textId="77777777" w:rsidR="00DC146B" w:rsidRPr="00B87054" w:rsidRDefault="00DC146B" w:rsidP="00805895">
            <w:pPr>
              <w:suppressAutoHyphens/>
              <w:jc w:val="left"/>
              <w:rPr>
                <w:sz w:val="20"/>
              </w:rPr>
            </w:pPr>
            <w:r w:rsidRPr="00B87054">
              <w:rPr>
                <w:sz w:val="20"/>
              </w:rPr>
              <w:t>Изпълнителна агенция „Одит на средствата от ЕС“ към министъра на финансите</w:t>
            </w:r>
          </w:p>
        </w:tc>
        <w:tc>
          <w:tcPr>
            <w:tcW w:w="1555" w:type="pct"/>
            <w:shd w:val="clear" w:color="auto" w:fill="auto"/>
            <w:vAlign w:val="center"/>
          </w:tcPr>
          <w:p w14:paraId="14FF2AEF" w14:textId="77777777" w:rsidR="00DC146B" w:rsidRPr="00B87054" w:rsidRDefault="00DC146B" w:rsidP="00805895">
            <w:pPr>
              <w:jc w:val="left"/>
            </w:pPr>
            <w:r w:rsidRPr="00B87054">
              <w:rPr>
                <w:sz w:val="20"/>
              </w:rPr>
              <w:t>Изпълнителен директор</w:t>
            </w:r>
          </w:p>
        </w:tc>
      </w:tr>
      <w:tr w:rsidR="00DC146B" w:rsidRPr="00B87054" w14:paraId="5F959443" w14:textId="77777777" w:rsidTr="00805895">
        <w:tc>
          <w:tcPr>
            <w:tcW w:w="1838" w:type="pct"/>
            <w:shd w:val="clear" w:color="auto" w:fill="auto"/>
          </w:tcPr>
          <w:p w14:paraId="63FDA5E4" w14:textId="77777777" w:rsidR="00DC146B" w:rsidRPr="00B87054" w:rsidRDefault="00DC146B" w:rsidP="00107E6F">
            <w:pPr>
              <w:suppressAutoHyphens/>
              <w:rPr>
                <w:b/>
                <w:sz w:val="20"/>
              </w:rPr>
            </w:pPr>
            <w:r w:rsidRPr="00B87054">
              <w:rPr>
                <w:sz w:val="20"/>
              </w:rPr>
              <w:t>Организация, към която Комисията прави плащания</w:t>
            </w:r>
          </w:p>
        </w:tc>
        <w:tc>
          <w:tcPr>
            <w:tcW w:w="1607" w:type="pct"/>
            <w:shd w:val="clear" w:color="auto" w:fill="auto"/>
            <w:vAlign w:val="center"/>
          </w:tcPr>
          <w:p w14:paraId="14D2172A" w14:textId="77777777" w:rsidR="00DC146B" w:rsidRPr="00B87054" w:rsidRDefault="00DC146B" w:rsidP="00805895">
            <w:pPr>
              <w:suppressAutoHyphens/>
              <w:jc w:val="left"/>
              <w:rPr>
                <w:sz w:val="20"/>
              </w:rPr>
            </w:pPr>
            <w:r w:rsidRPr="00B87054">
              <w:rPr>
                <w:sz w:val="20"/>
              </w:rPr>
              <w:t>Дирекция „Национален фонд“ в Министерство на финансите</w:t>
            </w:r>
          </w:p>
        </w:tc>
        <w:tc>
          <w:tcPr>
            <w:tcW w:w="1555" w:type="pct"/>
            <w:shd w:val="clear" w:color="auto" w:fill="auto"/>
            <w:vAlign w:val="center"/>
          </w:tcPr>
          <w:p w14:paraId="5ACF58FC" w14:textId="77777777" w:rsidR="00DC146B" w:rsidRPr="00B87054" w:rsidRDefault="00DC146B" w:rsidP="00805895">
            <w:pPr>
              <w:jc w:val="left"/>
            </w:pPr>
            <w:r w:rsidRPr="00B87054">
              <w:rPr>
                <w:sz w:val="20"/>
              </w:rPr>
              <w:t>Директор</w:t>
            </w:r>
          </w:p>
        </w:tc>
      </w:tr>
    </w:tbl>
    <w:p w14:paraId="0865AA95" w14:textId="77777777" w:rsidR="00F04C72" w:rsidRPr="00B87054" w:rsidRDefault="00F04C72" w:rsidP="00F03C1E">
      <w:bookmarkStart w:id="341" w:name="114"/>
      <w:bookmarkEnd w:id="341"/>
    </w:p>
    <w:p w14:paraId="3F4DBA3F" w14:textId="77777777" w:rsidR="00AD4AED" w:rsidRPr="00B87054" w:rsidRDefault="00AD4AED" w:rsidP="00302F65">
      <w:pPr>
        <w:pStyle w:val="ManualHeading2"/>
      </w:pPr>
      <w:r w:rsidRPr="00B87054">
        <w:t xml:space="preserve">7.2 </w:t>
      </w:r>
      <w:r w:rsidRPr="00B87054">
        <w:tab/>
        <w:t xml:space="preserve">Привличане на съответните партньори </w:t>
      </w:r>
    </w:p>
    <w:p w14:paraId="23EECB7F" w14:textId="77777777" w:rsidR="00107E6F" w:rsidRPr="00B87054" w:rsidRDefault="00107E6F" w:rsidP="00F914D7">
      <w:pPr>
        <w:pStyle w:val="Text1"/>
      </w:pPr>
      <w:r w:rsidRPr="00B87054">
        <w:t>(Позоваване: член 96, параграф 5, буква в) от Регламент (EС) № 1303/2013)</w:t>
      </w:r>
    </w:p>
    <w:p w14:paraId="1B017AFD" w14:textId="77777777" w:rsidR="00D021AB" w:rsidRPr="00B87054" w:rsidRDefault="00D021AB" w:rsidP="00F914D7">
      <w:pPr>
        <w:pStyle w:val="Text1"/>
      </w:pPr>
    </w:p>
    <w:p w14:paraId="22D80A10" w14:textId="77777777" w:rsidR="00AD4AED" w:rsidRPr="00B87054" w:rsidRDefault="00AD4AED" w:rsidP="00981759">
      <w:pPr>
        <w:suppressAutoHyphens/>
        <w:rPr>
          <w:b/>
          <w:i/>
        </w:rPr>
      </w:pPr>
      <w:r w:rsidRPr="00B87054">
        <w:rPr>
          <w:b/>
          <w:i/>
        </w:rPr>
        <w:t xml:space="preserve">7.2.1 </w:t>
      </w:r>
      <w:r w:rsidRPr="00B87054">
        <w:tab/>
      </w:r>
      <w:r w:rsidRPr="00B87054">
        <w:rPr>
          <w:b/>
          <w:i/>
        </w:rPr>
        <w:t>Предприети действия за привличане на съответните партньори в подготовката на оперативната програма и ролята на партньорите в изпълнението, мониторинга и оценката на програмата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AD4AED" w:rsidRPr="00B87054" w14:paraId="589519A7" w14:textId="77777777" w:rsidTr="00F03C1E">
        <w:trPr>
          <w:trHeight w:val="588"/>
        </w:trPr>
        <w:tc>
          <w:tcPr>
            <w:tcW w:w="8867" w:type="dxa"/>
            <w:shd w:val="clear" w:color="auto" w:fill="auto"/>
          </w:tcPr>
          <w:p w14:paraId="5506CC99" w14:textId="77777777" w:rsidR="00AD4AED" w:rsidRPr="00B87054" w:rsidRDefault="00AD4AED" w:rsidP="00F03C1E">
            <w:pPr>
              <w:pStyle w:val="ListDash2"/>
              <w:numPr>
                <w:ilvl w:val="0"/>
                <w:numId w:val="0"/>
              </w:numPr>
              <w:rPr>
                <w:i/>
                <w:color w:val="8DB3E2"/>
                <w:sz w:val="18"/>
              </w:rPr>
            </w:pPr>
            <w:r w:rsidRPr="00B87054">
              <w:rPr>
                <w:i/>
                <w:color w:val="8DB3E2"/>
                <w:sz w:val="18"/>
              </w:rPr>
              <w:t xml:space="preserve">&lt;7.2.1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="14000"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Decisions</w:t>
            </w:r>
            <w:proofErr w:type="spellEnd"/>
            <w:r w:rsidRPr="00B87054">
              <w:rPr>
                <w:i/>
                <w:color w:val="8DB3E2"/>
                <w:sz w:val="18"/>
              </w:rPr>
              <w:t>=N “SME”&gt;</w:t>
            </w:r>
          </w:p>
          <w:p w14:paraId="00E3D9AF" w14:textId="77777777" w:rsidR="009E5F18" w:rsidRPr="00B87054" w:rsidRDefault="009E5F18" w:rsidP="00AB697B">
            <w:pPr>
              <w:rPr>
                <w:szCs w:val="24"/>
              </w:rPr>
            </w:pPr>
            <w:r w:rsidRPr="00B87054">
              <w:rPr>
                <w:szCs w:val="24"/>
              </w:rPr>
              <w:t xml:space="preserve">Нормативният акт на национално ниво, определящ водещи ведомства за изготвяне на оперативните програми, е РМС № 328/25.04.2012 г. за одобряване на списък с тематичните цели, които да бъдат включени в Споразумението за партньорство на </w:t>
            </w:r>
            <w:r w:rsidRPr="00B87054">
              <w:rPr>
                <w:szCs w:val="24"/>
              </w:rPr>
              <w:lastRenderedPageBreak/>
              <w:t xml:space="preserve">Република България за програмния период 2014-2020 г., списък с програми и водещо ведомство за разработването на всяка програма. Съгласно разпоредбите му МОСВ е определено за водещо ведомство за разработване на оперативна програма за околна среда за периода 2014 – 2020 г. </w:t>
            </w:r>
          </w:p>
          <w:p w14:paraId="4022C8B8" w14:textId="77777777" w:rsidR="009E5F18" w:rsidRPr="00B87054" w:rsidRDefault="009E5F18" w:rsidP="007642B8">
            <w:pPr>
              <w:autoSpaceDE w:val="0"/>
              <w:autoSpaceDN w:val="0"/>
              <w:adjustRightInd w:val="0"/>
              <w:spacing w:after="0"/>
              <w:rPr>
                <w:i/>
                <w:lang w:eastAsia="ar-SA"/>
              </w:rPr>
            </w:pPr>
            <w:r w:rsidRPr="00B87054">
              <w:rPr>
                <w:color w:val="000000"/>
                <w:lang w:eastAsia="ar-SA"/>
              </w:rPr>
              <w:t>УО на ОПОС включва всички необходими партньори при подготовката и изпълнението на програмата, предприемайки редица действия за осигуряване на тясно сътрудничество с компетентни регионални и местни органи, публични органи, икономически и социални партньори, структури, представляващи гражданското общество, включително партньорите в областта на опазването на околната среда, неправителствените организации и организациите, отговарящи за спазване принципите на равенство и недискриминация.</w:t>
            </w:r>
            <w:r w:rsidRPr="00B87054">
              <w:rPr>
                <w:i/>
                <w:lang w:eastAsia="ar-SA"/>
              </w:rPr>
              <w:t xml:space="preserve"> </w:t>
            </w:r>
          </w:p>
          <w:p w14:paraId="117B12E4" w14:textId="77777777" w:rsidR="009E5F18" w:rsidRPr="00B87054" w:rsidRDefault="009E5F18" w:rsidP="009E5F18">
            <w:pPr>
              <w:spacing w:after="0"/>
              <w:rPr>
                <w:szCs w:val="24"/>
              </w:rPr>
            </w:pPr>
            <w:r w:rsidRPr="00B87054">
              <w:rPr>
                <w:szCs w:val="24"/>
              </w:rPr>
              <w:t>Изборът на партньорите при изготвянето на оперативната програма се основава на принципите на партньорство и многостепенно управление при спазване изискванията на чл. 5 от Общ</w:t>
            </w:r>
            <w:r w:rsidR="002172E1" w:rsidRPr="00B87054">
              <w:rPr>
                <w:szCs w:val="24"/>
              </w:rPr>
              <w:t>ия</w:t>
            </w:r>
            <w:r w:rsidRPr="00B87054">
              <w:rPr>
                <w:szCs w:val="24"/>
              </w:rPr>
              <w:t xml:space="preserve"> регламент и изискванията на ПМС № 5/18.01.2012 г. за разработване на стратегическите и програмните документи на Република България за управление на средствата от фондовете по Общата стратегическа рамка на Европейския съюз за програмния период 2014 </w:t>
            </w:r>
            <w:r w:rsidR="00116B6F" w:rsidRPr="00B87054">
              <w:rPr>
                <w:szCs w:val="24"/>
              </w:rPr>
              <w:t>-</w:t>
            </w:r>
            <w:r w:rsidRPr="00B87054">
              <w:rPr>
                <w:szCs w:val="24"/>
              </w:rPr>
              <w:t xml:space="preserve"> 2020 г. </w:t>
            </w:r>
          </w:p>
          <w:p w14:paraId="39905DD1" w14:textId="77777777" w:rsidR="009E5F18" w:rsidRPr="00B87054" w:rsidRDefault="009E5F18" w:rsidP="009E5F18">
            <w:pPr>
              <w:rPr>
                <w:szCs w:val="24"/>
              </w:rPr>
            </w:pPr>
            <w:r w:rsidRPr="00B87054">
              <w:rPr>
                <w:szCs w:val="24"/>
              </w:rPr>
              <w:t xml:space="preserve">Сформирането на тематичната работна група (ТРГ) за изготвяне на оперативната програма е извършено в тясно сътрудничество с публичните органи на национално и регионално равнище, както и с частния и неправителствения сектор с цел осигуряване на широка представителност и практически опит. В ТРГ са включени представители на </w:t>
            </w:r>
            <w:r w:rsidRPr="00B87054">
              <w:rPr>
                <w:i/>
                <w:szCs w:val="24"/>
              </w:rPr>
              <w:t>публични органи на национално равнище</w:t>
            </w:r>
            <w:r w:rsidRPr="00B87054">
              <w:rPr>
                <w:szCs w:val="24"/>
              </w:rPr>
              <w:t xml:space="preserve">, които са задължително посочени в ПМС № 5/18.01.2012 г. и които имат съществен принос, както за определяне на демаркация и осигуряване на синергия между оперативните програми, така и по отношение предоставяне на експертиза по отделните части на оперативната програма. В ТРГ са включени </w:t>
            </w:r>
            <w:r w:rsidRPr="00B87054">
              <w:rPr>
                <w:i/>
                <w:szCs w:val="24"/>
              </w:rPr>
              <w:t>регионални мрежи и асоциации</w:t>
            </w:r>
            <w:r w:rsidRPr="00B87054">
              <w:rPr>
                <w:szCs w:val="24"/>
              </w:rPr>
              <w:t xml:space="preserve"> като например Националното сдружение на общините в Република България и Регионалните съвети за развитие поради важната им роля и значение за определяне на потребностите за развитие и потенциала за растеж на местно и регионално ниво. </w:t>
            </w:r>
            <w:r w:rsidRPr="00B87054">
              <w:rPr>
                <w:i/>
                <w:szCs w:val="24"/>
              </w:rPr>
              <w:t>Социалните партньори</w:t>
            </w:r>
            <w:r w:rsidRPr="00B87054">
              <w:rPr>
                <w:szCs w:val="24"/>
              </w:rPr>
              <w:t xml:space="preserve"> участват с представители в ТРГ в лицето на организации на работниците като КТ „Подкрепа“, както и организации на работодателите като Конфедерация на работодателите и индустриалците в България. </w:t>
            </w:r>
            <w:r w:rsidRPr="00B87054">
              <w:rPr>
                <w:i/>
                <w:szCs w:val="24"/>
              </w:rPr>
              <w:t>Икономическите партньори</w:t>
            </w:r>
            <w:r w:rsidRPr="00B87054">
              <w:rPr>
                <w:szCs w:val="24"/>
              </w:rPr>
              <w:t xml:space="preserve">, които са ключови фактори при стимулиране на развитието, иновациите и конкурентоспособността, участват в ТРГ с организация като Българска стопанска камара. Членове на ТРГ са и представители на </w:t>
            </w:r>
            <w:r w:rsidRPr="00B87054">
              <w:rPr>
                <w:i/>
                <w:szCs w:val="24"/>
              </w:rPr>
              <w:t xml:space="preserve">неправителствения сектор. </w:t>
            </w:r>
            <w:r w:rsidRPr="00B87054">
              <w:rPr>
                <w:szCs w:val="24"/>
              </w:rPr>
              <w:t>Те разпространяват предоставената им информация като по този начин изпълняват представителни функции за голяма група организации в областта на околната среда и политиките за развитие и предоставят единни позиции на неправителствения сектор по програмата. За осигуряване на принципите за насърчаване равенството между мъжете и жените и недопускане на дискриминация в ТРГ са включени представители на организации като Комисията за защита от дискриминация</w:t>
            </w:r>
            <w:r w:rsidRPr="00B87054">
              <w:t xml:space="preserve"> и </w:t>
            </w:r>
            <w:r w:rsidRPr="00B87054">
              <w:rPr>
                <w:szCs w:val="24"/>
              </w:rPr>
              <w:t>Национален съвет за интеграция на хората с увреждания. Процесът на сформиране на РГ протече  както следва:</w:t>
            </w:r>
          </w:p>
          <w:p w14:paraId="726BDC1C" w14:textId="77777777" w:rsidR="009E5F18" w:rsidRPr="00B87054" w:rsidRDefault="009E5F18" w:rsidP="00735856">
            <w:pPr>
              <w:widowControl w:val="0"/>
              <w:numPr>
                <w:ilvl w:val="0"/>
                <w:numId w:val="39"/>
              </w:numPr>
              <w:autoSpaceDE w:val="0"/>
              <w:autoSpaceDN w:val="0"/>
              <w:adjustRightInd w:val="0"/>
              <w:spacing w:before="0" w:after="0"/>
              <w:rPr>
                <w:szCs w:val="24"/>
              </w:rPr>
            </w:pPr>
            <w:r w:rsidRPr="00B87054">
              <w:rPr>
                <w:szCs w:val="24"/>
              </w:rPr>
              <w:t xml:space="preserve">Изпратени са официални покани до институции/организации, посочени в чл. 5, ал. 4 на </w:t>
            </w:r>
            <w:r w:rsidRPr="00B87054">
              <w:rPr>
                <w:iCs/>
                <w:szCs w:val="24"/>
              </w:rPr>
              <w:t>ПМС № 5/18.01.2012 г.</w:t>
            </w:r>
            <w:r w:rsidRPr="00B87054">
              <w:rPr>
                <w:szCs w:val="24"/>
              </w:rPr>
              <w:t>;</w:t>
            </w:r>
          </w:p>
          <w:p w14:paraId="2EE81F6D" w14:textId="77777777" w:rsidR="009E5F18" w:rsidRPr="00B87054" w:rsidRDefault="009E5F18" w:rsidP="00735856">
            <w:pPr>
              <w:widowControl w:val="0"/>
              <w:numPr>
                <w:ilvl w:val="0"/>
                <w:numId w:val="39"/>
              </w:numPr>
              <w:autoSpaceDE w:val="0"/>
              <w:autoSpaceDN w:val="0"/>
              <w:adjustRightInd w:val="0"/>
              <w:spacing w:before="0" w:after="0"/>
              <w:rPr>
                <w:szCs w:val="24"/>
              </w:rPr>
            </w:pPr>
            <w:r w:rsidRPr="00B87054">
              <w:rPr>
                <w:szCs w:val="24"/>
              </w:rPr>
              <w:t xml:space="preserve">Публикувана е покана за участие на организациите от неправителствения </w:t>
            </w:r>
            <w:r w:rsidRPr="00B87054">
              <w:rPr>
                <w:szCs w:val="24"/>
              </w:rPr>
              <w:lastRenderedPageBreak/>
              <w:t xml:space="preserve">сектор в ТРГ за изготвяне на оперативна програма за околна среда на интернет страницата на ОПОС и на Единния информационен портал за обща информация за управление на Структурните фондове и Кохезионния фонд </w:t>
            </w:r>
            <w:r w:rsidR="00DB64ED" w:rsidRPr="00B87054">
              <w:rPr>
                <w:szCs w:val="24"/>
              </w:rPr>
              <w:t xml:space="preserve"> </w:t>
            </w:r>
            <w:r w:rsidRPr="00B87054">
              <w:rPr>
                <w:szCs w:val="24"/>
              </w:rPr>
              <w:t xml:space="preserve">на ЕС в Република България - </w:t>
            </w:r>
            <w:hyperlink r:id="rId103" w:history="1">
              <w:r w:rsidR="00116B6F" w:rsidRPr="00B87054">
                <w:rPr>
                  <w:rStyle w:val="Hyperlink"/>
                  <w:szCs w:val="24"/>
                </w:rPr>
                <w:t>www.eufunds.bg</w:t>
              </w:r>
            </w:hyperlink>
            <w:r w:rsidRPr="00B87054">
              <w:rPr>
                <w:szCs w:val="24"/>
              </w:rPr>
              <w:t xml:space="preserve">;  </w:t>
            </w:r>
          </w:p>
          <w:p w14:paraId="1A0A58D0" w14:textId="77777777" w:rsidR="009E5F18" w:rsidRPr="00B87054" w:rsidRDefault="009E5F18" w:rsidP="00735856">
            <w:pPr>
              <w:widowControl w:val="0"/>
              <w:numPr>
                <w:ilvl w:val="0"/>
                <w:numId w:val="39"/>
              </w:numPr>
              <w:autoSpaceDE w:val="0"/>
              <w:autoSpaceDN w:val="0"/>
              <w:adjustRightInd w:val="0"/>
              <w:spacing w:before="0" w:after="0"/>
              <w:rPr>
                <w:szCs w:val="24"/>
              </w:rPr>
            </w:pPr>
            <w:r w:rsidRPr="00B87054">
              <w:rPr>
                <w:szCs w:val="24"/>
              </w:rPr>
              <w:t xml:space="preserve">Проведен е избор на неправителствени организации съгласно Механизма за избор на неправителствените организации, чиито представители да участват в състава на работните групи за разработване на </w:t>
            </w:r>
            <w:r w:rsidR="00F01AA0" w:rsidRPr="00B87054">
              <w:rPr>
                <w:szCs w:val="24"/>
              </w:rPr>
              <w:t xml:space="preserve">Споразумението </w:t>
            </w:r>
            <w:r w:rsidRPr="00B87054">
              <w:rPr>
                <w:szCs w:val="24"/>
              </w:rPr>
              <w:t>за партньорство и програмите на Република България за програмен период 2014 – 2020 г., утвърден от министъра по управление на средствата от ЕС</w:t>
            </w:r>
            <w:r w:rsidR="00903125" w:rsidRPr="00B87054">
              <w:rPr>
                <w:szCs w:val="24"/>
              </w:rPr>
              <w:t>.</w:t>
            </w:r>
          </w:p>
          <w:p w14:paraId="19FDF097" w14:textId="77777777" w:rsidR="009E5F18" w:rsidRPr="00B87054" w:rsidRDefault="009E5F18" w:rsidP="009E5F18">
            <w:pPr>
              <w:rPr>
                <w:i/>
                <w:lang w:eastAsia="ar-SA"/>
              </w:rPr>
            </w:pPr>
            <w:r w:rsidRPr="00B87054">
              <w:rPr>
                <w:szCs w:val="24"/>
              </w:rPr>
              <w:t xml:space="preserve">Съгласувана е и одобрена от министъра по управление на средствата от ЕС и от министъра на околната среда и водите </w:t>
            </w:r>
            <w:r w:rsidR="00C16BB8" w:rsidRPr="00B87054">
              <w:rPr>
                <w:szCs w:val="24"/>
              </w:rPr>
              <w:t>З</w:t>
            </w:r>
            <w:r w:rsidRPr="00B87054">
              <w:rPr>
                <w:szCs w:val="24"/>
              </w:rPr>
              <w:t>аповед за създаване на работната група, в която са посочени участниците в ТРГ, техните функции и сроковете за изготвяне на оперативната програма.</w:t>
            </w:r>
          </w:p>
          <w:p w14:paraId="3E03A034" w14:textId="77777777" w:rsidR="009E5F18" w:rsidRPr="00B87054" w:rsidRDefault="009E5F18" w:rsidP="009E5F18">
            <w:pPr>
              <w:rPr>
                <w:i/>
                <w:lang w:eastAsia="ar-SA"/>
              </w:rPr>
            </w:pPr>
            <w:r w:rsidRPr="00B87054">
              <w:rPr>
                <w:szCs w:val="24"/>
              </w:rPr>
              <w:t>Пълният списък на партньорите, участващи в ТРГ е представен в Раздел 12, т.12.3.</w:t>
            </w:r>
          </w:p>
          <w:p w14:paraId="2C25D271" w14:textId="77777777" w:rsidR="009E5F18" w:rsidRPr="00B87054" w:rsidRDefault="009E5F18" w:rsidP="009E5F18">
            <w:pPr>
              <w:rPr>
                <w:szCs w:val="24"/>
              </w:rPr>
            </w:pPr>
            <w:r w:rsidRPr="00B87054">
              <w:rPr>
                <w:lang w:eastAsia="ar-SA"/>
              </w:rPr>
              <w:t xml:space="preserve">Заповедта за създаване на ТРГ и Вътрешните правила за дейността на ТРГ регламентират участието на партньорите в процеса на изготвяне на оперативната програма. </w:t>
            </w:r>
            <w:r w:rsidRPr="00B87054">
              <w:rPr>
                <w:szCs w:val="24"/>
              </w:rPr>
              <w:t>Материалите за заседанията и писмените процедури се изпращат по електронна поща най-късно в срок от 7 работни дни преди датата на заседанията или преди крайния срок за предоставяне на становища.</w:t>
            </w:r>
            <w:r w:rsidRPr="00B87054">
              <w:rPr>
                <w:lang w:eastAsia="ar-SA"/>
              </w:rPr>
              <w:t xml:space="preserve"> </w:t>
            </w:r>
            <w:r w:rsidRPr="00B87054">
              <w:rPr>
                <w:szCs w:val="24"/>
              </w:rPr>
              <w:t xml:space="preserve">Всички членове на ТРГ, представляващи съответните организации/институции, имат правото да изпращат становища по материалите, които изискват съгласуване. </w:t>
            </w:r>
          </w:p>
          <w:p w14:paraId="420713F0" w14:textId="77777777" w:rsidR="009E5F18" w:rsidRPr="00B87054" w:rsidRDefault="009E5F18" w:rsidP="009E5F18">
            <w:pPr>
              <w:rPr>
                <w:szCs w:val="24"/>
              </w:rPr>
            </w:pPr>
            <w:r w:rsidRPr="00B87054">
              <w:rPr>
                <w:szCs w:val="24"/>
              </w:rPr>
              <w:t>По време на присъствени заседания членовете на РГ имат възможност свободно да излагат своите позиции по разглежданите въпроси и предоставените материали. Изказванията от заседанията се записват и протоколират. Проектът на протокол от заседанието, включващ и взетите решения, се изпраща до ТРГ по електронен път. Членовете на ТРГ имат възможност да дадат писмени бележки по проекта на протокол. Окончателният вариант се изпраща повторно на всички членове и се публикува на интернет страницата на ОПОС (</w:t>
            </w:r>
            <w:hyperlink r:id="rId104" w:history="1">
              <w:r w:rsidRPr="00B87054">
                <w:rPr>
                  <w:rStyle w:val="Hyperlink"/>
                  <w:szCs w:val="24"/>
                </w:rPr>
                <w:t>http://ope.moew.government.bg/bg</w:t>
              </w:r>
            </w:hyperlink>
            <w:r w:rsidRPr="00B87054">
              <w:rPr>
                <w:szCs w:val="24"/>
              </w:rPr>
              <w:t>). Заседанията на ТРГ се провеждат на удобно за целта място</w:t>
            </w:r>
            <w:r w:rsidR="00C16BB8" w:rsidRPr="00B87054">
              <w:rPr>
                <w:szCs w:val="24"/>
              </w:rPr>
              <w:t>,</w:t>
            </w:r>
            <w:r w:rsidRPr="00B87054">
              <w:rPr>
                <w:szCs w:val="24"/>
              </w:rPr>
              <w:t xml:space="preserve"> в сгради с осигурен достъп за хора с увреждания.</w:t>
            </w:r>
          </w:p>
          <w:p w14:paraId="2494C4B1" w14:textId="77777777" w:rsidR="009E5F18" w:rsidRPr="00B87054" w:rsidRDefault="009E5F18" w:rsidP="009E5F18">
            <w:pPr>
              <w:rPr>
                <w:szCs w:val="24"/>
              </w:rPr>
            </w:pPr>
            <w:r w:rsidRPr="00B87054">
              <w:rPr>
                <w:szCs w:val="24"/>
              </w:rPr>
              <w:t>Друга възможност за активно участие на партньорите е предоставянето на конкретни предложения по отношение на текста на оперативната програма както по официален път, така и по електронна поща.</w:t>
            </w:r>
          </w:p>
          <w:p w14:paraId="7A4A805B" w14:textId="77777777" w:rsidR="009E5F18" w:rsidRPr="00B87054" w:rsidRDefault="009E5F18" w:rsidP="009E5F18">
            <w:pPr>
              <w:rPr>
                <w:szCs w:val="24"/>
              </w:rPr>
            </w:pPr>
            <w:r w:rsidRPr="00B87054">
              <w:rPr>
                <w:lang w:eastAsia="ar-SA"/>
              </w:rPr>
              <w:t>Основните коментари и препоръки по програмата са свързани със съответствието й с европейското и национално законодателство, с европейските и национални стратегически документи; извършването на предварителна и екологична оценка на оперативната програма; избора на приоритети за финансиране, допустими дейности, определянето на бенефициенти, определянето на индикатори, разпределението на финансовия ресурс, прилагането на хоризонталните принципи. ТРГ се информира за напредъка</w:t>
            </w:r>
            <w:r w:rsidRPr="00B87054">
              <w:t xml:space="preserve"> </w:t>
            </w:r>
            <w:r w:rsidRPr="00B87054">
              <w:rPr>
                <w:lang w:eastAsia="ar-SA"/>
              </w:rPr>
              <w:t>по общите предварителни услов</w:t>
            </w:r>
            <w:r w:rsidR="005B3C23" w:rsidRPr="00B87054">
              <w:rPr>
                <w:lang w:eastAsia="ar-SA"/>
              </w:rPr>
              <w:t>ия</w:t>
            </w:r>
            <w:r w:rsidRPr="00B87054">
              <w:rPr>
                <w:lang w:eastAsia="ar-SA"/>
              </w:rPr>
              <w:t xml:space="preserve"> и тематични предварителни услов</w:t>
            </w:r>
            <w:r w:rsidR="005B3C23" w:rsidRPr="00B87054">
              <w:rPr>
                <w:lang w:eastAsia="ar-SA"/>
              </w:rPr>
              <w:t>ия</w:t>
            </w:r>
            <w:r w:rsidRPr="00B87054">
              <w:rPr>
                <w:lang w:eastAsia="ar-SA"/>
              </w:rPr>
              <w:t xml:space="preserve"> в сектор околна среда и изменение на климата.   </w:t>
            </w:r>
          </w:p>
          <w:p w14:paraId="172B1CE5" w14:textId="77777777" w:rsidR="009E5F18" w:rsidRPr="00B87054" w:rsidRDefault="009E5F18" w:rsidP="009E5F18">
            <w:pPr>
              <w:rPr>
                <w:lang w:eastAsia="ar-SA"/>
              </w:rPr>
            </w:pPr>
            <w:r w:rsidRPr="00B87054">
              <w:rPr>
                <w:lang w:eastAsia="ar-SA"/>
              </w:rPr>
              <w:t xml:space="preserve">За по-качествено изготвяне на оперативната програма, в ТРГ са заложени механизми като създаване на работни под-групи и включване на външни експерти. УО на ОПОС използва и други форми за въвличане на партньорите при изготвяне </w:t>
            </w:r>
            <w:r w:rsidRPr="00B87054">
              <w:rPr>
                <w:lang w:eastAsia="ar-SA"/>
              </w:rPr>
              <w:lastRenderedPageBreak/>
              <w:t xml:space="preserve">на програмата извън формата на ТРГ. Организират се срещи по конкретни теми, изискващи експертиза и широко участие на заинтересованите страни. </w:t>
            </w:r>
          </w:p>
          <w:p w14:paraId="6C003E27" w14:textId="77777777" w:rsidR="009E5F18" w:rsidRPr="00B87054" w:rsidRDefault="009E5F18" w:rsidP="009E5F18">
            <w:pPr>
              <w:tabs>
                <w:tab w:val="left" w:pos="1168"/>
              </w:tabs>
              <w:rPr>
                <w:i/>
                <w:lang w:eastAsia="ar-SA"/>
              </w:rPr>
            </w:pPr>
            <w:r w:rsidRPr="00B87054">
              <w:rPr>
                <w:lang w:eastAsia="ar-SA"/>
              </w:rPr>
              <w:t xml:space="preserve">Чрез интернет страницата на ОПОС и Единния информационен портал за обща информация за управление на Структурните фондове и Кохезионния фонд на ЕС в Република България е осигурен достъп на заинтересованите страни извън ТРГ до процеса на изготвяне на оперативната програма. Публикуват се материали от заседанията на РГ, анкети по важни теми, отговори на въпроси, </w:t>
            </w:r>
            <w:r w:rsidR="002D211E" w:rsidRPr="00B87054">
              <w:rPr>
                <w:lang w:eastAsia="ar-SA"/>
              </w:rPr>
              <w:t xml:space="preserve">засягащи </w:t>
            </w:r>
            <w:r w:rsidRPr="00B87054">
              <w:rPr>
                <w:lang w:eastAsia="ar-SA"/>
              </w:rPr>
              <w:t xml:space="preserve">обхвата на програмата и др. Чрез участието в информационни кампании и разпространението на печатни материали </w:t>
            </w:r>
            <w:r w:rsidR="002D211E" w:rsidRPr="00B87054">
              <w:rPr>
                <w:lang w:eastAsia="ar-SA"/>
              </w:rPr>
              <w:t xml:space="preserve">от </w:t>
            </w:r>
            <w:r w:rsidRPr="00B87054">
              <w:rPr>
                <w:lang w:eastAsia="ar-SA"/>
              </w:rPr>
              <w:t>УО на ОПОС</w:t>
            </w:r>
            <w:r w:rsidR="002D211E" w:rsidRPr="00B87054">
              <w:rPr>
                <w:lang w:eastAsia="ar-SA"/>
              </w:rPr>
              <w:t>,</w:t>
            </w:r>
            <w:r w:rsidRPr="00B87054">
              <w:rPr>
                <w:lang w:eastAsia="ar-SA"/>
              </w:rPr>
              <w:t xml:space="preserve"> програмата достига до още по-широк кръг заинтересовани страни.</w:t>
            </w:r>
          </w:p>
          <w:p w14:paraId="605D4A83" w14:textId="77777777" w:rsidR="009E5F18" w:rsidRPr="00B87054" w:rsidRDefault="009E5F18" w:rsidP="009E5F18">
            <w:pPr>
              <w:widowControl w:val="0"/>
              <w:autoSpaceDE w:val="0"/>
              <w:autoSpaceDN w:val="0"/>
              <w:adjustRightInd w:val="0"/>
              <w:spacing w:after="0"/>
              <w:rPr>
                <w:iCs/>
                <w:szCs w:val="24"/>
              </w:rPr>
            </w:pPr>
            <w:r w:rsidRPr="00B87054">
              <w:rPr>
                <w:iCs/>
                <w:szCs w:val="24"/>
              </w:rPr>
              <w:t xml:space="preserve">Изготвянето на оперативната програма се осъществява чрез отчитане позициите на партньорите и постигане на съгласие по </w:t>
            </w:r>
            <w:r w:rsidR="00070443" w:rsidRPr="00B87054">
              <w:rPr>
                <w:iCs/>
                <w:szCs w:val="24"/>
              </w:rPr>
              <w:t>отделните приоритетни оси</w:t>
            </w:r>
            <w:r w:rsidRPr="00B87054">
              <w:rPr>
                <w:iCs/>
                <w:szCs w:val="24"/>
              </w:rPr>
              <w:t xml:space="preserve">. </w:t>
            </w:r>
          </w:p>
          <w:p w14:paraId="7600769A" w14:textId="77777777" w:rsidR="009E5F18" w:rsidRPr="00B87054" w:rsidRDefault="009E5F18" w:rsidP="009E5F18">
            <w:pPr>
              <w:rPr>
                <w:lang w:eastAsia="ar-SA"/>
              </w:rPr>
            </w:pPr>
            <w:r w:rsidRPr="00B87054">
              <w:rPr>
                <w:lang w:eastAsia="ar-SA"/>
              </w:rPr>
              <w:t xml:space="preserve">На базата на опита и „научените уроци“ от програмен период 2007 – 2013 г. партньорите предоставят препоръки и предложения </w:t>
            </w:r>
            <w:r w:rsidR="002D211E" w:rsidRPr="00B87054">
              <w:rPr>
                <w:lang w:eastAsia="ar-SA"/>
              </w:rPr>
              <w:t>относно</w:t>
            </w:r>
            <w:r w:rsidRPr="00B87054">
              <w:rPr>
                <w:lang w:eastAsia="ar-SA"/>
              </w:rPr>
              <w:t xml:space="preserve"> процеса на програмиране и текстовете на оперативната програма за околна среда за периода 2014 – 2020 г., в т.ч.</w:t>
            </w:r>
            <w:r w:rsidR="008709BB" w:rsidRPr="00B87054">
              <w:rPr>
                <w:lang w:eastAsia="ar-SA"/>
              </w:rPr>
              <w:t xml:space="preserve"> и </w:t>
            </w:r>
            <w:r w:rsidRPr="00B87054">
              <w:rPr>
                <w:lang w:eastAsia="ar-SA"/>
              </w:rPr>
              <w:t xml:space="preserve">по отношение </w:t>
            </w:r>
            <w:r w:rsidR="008709BB" w:rsidRPr="00B87054">
              <w:rPr>
                <w:lang w:eastAsia="ar-SA"/>
              </w:rPr>
              <w:t>на послед</w:t>
            </w:r>
            <w:r w:rsidR="00F153A6" w:rsidRPr="00B87054">
              <w:rPr>
                <w:lang w:eastAsia="ar-SA"/>
              </w:rPr>
              <w:t>в</w:t>
            </w:r>
            <w:r w:rsidR="008709BB" w:rsidRPr="00B87054">
              <w:rPr>
                <w:lang w:eastAsia="ar-SA"/>
              </w:rPr>
              <w:t xml:space="preserve">ащото й </w:t>
            </w:r>
            <w:r w:rsidRPr="00B87054">
              <w:rPr>
                <w:lang w:eastAsia="ar-SA"/>
              </w:rPr>
              <w:t>изпълнение</w:t>
            </w:r>
            <w:r w:rsidR="008709BB" w:rsidRPr="00B87054">
              <w:rPr>
                <w:lang w:eastAsia="ar-SA"/>
              </w:rPr>
              <w:t>.</w:t>
            </w:r>
          </w:p>
          <w:p w14:paraId="0AD2EB2F" w14:textId="77777777" w:rsidR="009E5F18" w:rsidRPr="00B87054" w:rsidRDefault="009E5F18" w:rsidP="005B3C23">
            <w:pPr>
              <w:spacing w:before="60" w:after="40"/>
              <w:rPr>
                <w:i/>
                <w:lang w:eastAsia="ar-SA"/>
              </w:rPr>
            </w:pPr>
            <w:r w:rsidRPr="00B87054">
              <w:rPr>
                <w:lang w:eastAsia="ar-SA"/>
              </w:rPr>
              <w:t>Принципът на партньорство следва да се прилага и при изпълнението, мониторинга и оценката на ОП. Участието на идентифицираните при разработването на програмата партньори е осигурено чрез прерастването на ТРГ в Комитет за наблюдение. Експертният опит на партньорите се използва при формулирането и одобрението на критерии за оценка на операциите за финансиране. КН разглежда и съгласува годишните доклади за напредък на програмата</w:t>
            </w:r>
            <w:r w:rsidR="00A62185" w:rsidRPr="00B87054">
              <w:rPr>
                <w:lang w:eastAsia="ar-SA"/>
              </w:rPr>
              <w:t>,</w:t>
            </w:r>
            <w:r w:rsidRPr="00B87054">
              <w:rPr>
                <w:lang w:eastAsia="ar-SA"/>
              </w:rPr>
              <w:t xml:space="preserve"> като по този начин гарантира нейното ефективно и качествено изпълнение. КН следи напредъка по плана за оценка на ОПОС. Достъпът до информация на партньорите и заинтересованите страни при изпълнението на програмата се осъществява чрез изпълнение на информационни и комуникационни мерки, финансирани в рамките на техническа помощ. </w:t>
            </w:r>
          </w:p>
        </w:tc>
      </w:tr>
    </w:tbl>
    <w:p w14:paraId="6B06029E" w14:textId="77777777" w:rsidR="00AD4AED" w:rsidRPr="00B87054" w:rsidRDefault="00AD4AED" w:rsidP="00F03C1E">
      <w:pPr>
        <w:suppressAutoHyphens/>
      </w:pPr>
    </w:p>
    <w:p w14:paraId="609F5744" w14:textId="77777777" w:rsidR="008B5A82" w:rsidRPr="00B87054" w:rsidRDefault="00AD4AED" w:rsidP="00BF3391">
      <w:pPr>
        <w:suppressAutoHyphens/>
        <w:ind w:left="851" w:hanging="851"/>
        <w:rPr>
          <w:b/>
          <w:i/>
        </w:rPr>
      </w:pPr>
      <w:r w:rsidRPr="00B87054">
        <w:rPr>
          <w:b/>
          <w:i/>
        </w:rPr>
        <w:t xml:space="preserve">7.2.2 </w:t>
      </w:r>
      <w:r w:rsidRPr="00B87054">
        <w:tab/>
      </w:r>
      <w:r w:rsidRPr="00B87054">
        <w:rPr>
          <w:b/>
          <w:i/>
        </w:rPr>
        <w:t>Глобални субсидии</w:t>
      </w:r>
      <w:r w:rsidRPr="00B87054">
        <w:t xml:space="preserve"> (за ЕСФ, когато е целесъобразно)</w:t>
      </w:r>
    </w:p>
    <w:p w14:paraId="5BE3ACE2" w14:textId="77777777" w:rsidR="00AD4AED" w:rsidRPr="00B87054" w:rsidRDefault="00AD4AED" w:rsidP="00BF3391">
      <w:pPr>
        <w:suppressAutoHyphens/>
        <w:ind w:left="851" w:hanging="851"/>
      </w:pPr>
      <w:r w:rsidRPr="00B87054">
        <w:t>(Позоваване: член 6, параграф 1 от Регламент (ЕС) № 1304/2013)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AD4AED" w:rsidRPr="00B87054" w14:paraId="33BBC330" w14:textId="77777777" w:rsidTr="00F03C1E">
        <w:tc>
          <w:tcPr>
            <w:tcW w:w="8834" w:type="dxa"/>
            <w:shd w:val="clear" w:color="auto" w:fill="auto"/>
          </w:tcPr>
          <w:p w14:paraId="7D72AF4B" w14:textId="796D432D" w:rsidR="00044028" w:rsidRPr="00B87054" w:rsidRDefault="00AD4AED" w:rsidP="00F03C1E">
            <w:pPr>
              <w:pStyle w:val="ListDash2"/>
              <w:numPr>
                <w:ilvl w:val="0"/>
                <w:numId w:val="0"/>
              </w:numPr>
            </w:pPr>
            <w:r w:rsidRPr="00B87054">
              <w:rPr>
                <w:i/>
                <w:color w:val="8DB3E2"/>
                <w:sz w:val="18"/>
              </w:rPr>
              <w:t xml:space="preserve">&lt;7.2.2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="5000"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Decisions</w:t>
            </w:r>
            <w:proofErr w:type="spellEnd"/>
            <w:r w:rsidRPr="00B87054">
              <w:rPr>
                <w:i/>
                <w:color w:val="8DB3E2"/>
                <w:sz w:val="18"/>
              </w:rPr>
              <w:t>=N&gt;</w:t>
            </w:r>
          </w:p>
        </w:tc>
      </w:tr>
    </w:tbl>
    <w:p w14:paraId="453BD47D" w14:textId="2635BC8C" w:rsidR="00F914D7" w:rsidRPr="00B87054" w:rsidRDefault="00F914D7" w:rsidP="002A51D1">
      <w:pPr>
        <w:tabs>
          <w:tab w:val="left" w:pos="426"/>
        </w:tabs>
        <w:suppressAutoHyphens/>
      </w:pPr>
    </w:p>
    <w:p w14:paraId="2353A743" w14:textId="77777777" w:rsidR="008B5A82" w:rsidRPr="00B87054" w:rsidRDefault="00F914D7" w:rsidP="00BF3391">
      <w:pPr>
        <w:suppressAutoHyphens/>
      </w:pPr>
      <w:r w:rsidRPr="00B87054">
        <w:rPr>
          <w:b/>
          <w:i/>
        </w:rPr>
        <w:t>7.2.3</w:t>
      </w:r>
      <w:r w:rsidRPr="00B87054">
        <w:t xml:space="preserve"> </w:t>
      </w:r>
      <w:r w:rsidRPr="00B87054">
        <w:rPr>
          <w:b/>
          <w:i/>
        </w:rPr>
        <w:t>Отпускане на средства за изграждане на капацитет</w:t>
      </w:r>
      <w:r w:rsidRPr="00B87054">
        <w:t xml:space="preserve"> (за ЕСФ, когато е уместно)</w:t>
      </w:r>
    </w:p>
    <w:p w14:paraId="6ECB79AD" w14:textId="6FB71685" w:rsidR="00AD4AED" w:rsidRPr="00B87054" w:rsidRDefault="00AD4AED" w:rsidP="002A51D1">
      <w:pPr>
        <w:suppressAutoHyphens/>
        <w:ind w:left="851" w:hanging="851"/>
      </w:pPr>
      <w:r w:rsidRPr="00B87054">
        <w:t>(Позоваване: член 6, параграфи 2 и 3 от Регламент (ЕС) № 1304/2013)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7"/>
      </w:tblGrid>
      <w:tr w:rsidR="00AD4AED" w:rsidRPr="00B87054" w14:paraId="428194A1" w14:textId="77777777" w:rsidTr="00F03C1E">
        <w:tc>
          <w:tcPr>
            <w:tcW w:w="8834" w:type="dxa"/>
            <w:shd w:val="clear" w:color="auto" w:fill="auto"/>
          </w:tcPr>
          <w:p w14:paraId="39BA7E07" w14:textId="5DE7F236" w:rsidR="00BC2D90" w:rsidRPr="00B87054" w:rsidRDefault="00AD4AED" w:rsidP="00F03C1E">
            <w:pPr>
              <w:pStyle w:val="ListDash2"/>
              <w:numPr>
                <w:ilvl w:val="0"/>
                <w:numId w:val="0"/>
              </w:numPr>
            </w:pPr>
            <w:r w:rsidRPr="00B87054">
              <w:rPr>
                <w:i/>
                <w:color w:val="8DB3E2"/>
                <w:sz w:val="18"/>
              </w:rPr>
              <w:t xml:space="preserve">&lt;7.3.2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="14000"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Decisions</w:t>
            </w:r>
            <w:proofErr w:type="spellEnd"/>
            <w:r w:rsidRPr="00B87054">
              <w:rPr>
                <w:i/>
                <w:color w:val="8DB3E2"/>
                <w:sz w:val="18"/>
              </w:rPr>
              <w:t>=N&gt;</w:t>
            </w:r>
          </w:p>
        </w:tc>
      </w:tr>
    </w:tbl>
    <w:p w14:paraId="002FC646" w14:textId="77777777" w:rsidR="008B5A82" w:rsidRPr="00B87054" w:rsidRDefault="00F914D7" w:rsidP="00F914D7">
      <w:pPr>
        <w:pStyle w:val="ManualHeading1"/>
        <w:tabs>
          <w:tab w:val="clear" w:pos="850"/>
          <w:tab w:val="left" w:pos="1418"/>
        </w:tabs>
        <w:ind w:left="1418" w:hanging="1418"/>
      </w:pPr>
      <w:r w:rsidRPr="00B87054">
        <w:br w:type="page"/>
      </w:r>
      <w:r w:rsidRPr="00B87054">
        <w:lastRenderedPageBreak/>
        <w:t>РАЗДЕЛ 8</w:t>
      </w:r>
      <w:r w:rsidRPr="00B87054">
        <w:tab/>
        <w:t xml:space="preserve">Координация между фондовете, ЕЗФРСР и ЕФМД и координация с други инструменти за финансиране, национални и на Съюза, както и с ЕИБ </w:t>
      </w:r>
    </w:p>
    <w:p w14:paraId="43D6207B" w14:textId="77777777" w:rsidR="00AD4AED" w:rsidRPr="00B87054" w:rsidRDefault="00AD4AED" w:rsidP="00BF3391">
      <w:r w:rsidRPr="00B87054">
        <w:t xml:space="preserve">(Позоваване: член 96, параграф 6, буква а) от Регламент (EС) № 1303/2013) </w:t>
      </w:r>
    </w:p>
    <w:p w14:paraId="50A2D71F" w14:textId="2643F23C" w:rsidR="00D021AB" w:rsidRPr="00B87054" w:rsidRDefault="00F9369E" w:rsidP="00F03C1E">
      <w:r w:rsidRPr="00B87054">
        <w:t>Механизмите за осигуряване на координация между фондовете, Европейския земеделски фонд за развитие на селските райони (ЕЗФРСР) и Европейския фонд за морско дело и рибарство (ЕФМДР) и други инструменти за финансиране, национални и на Съюза, както и с Европейската инвестиционна банка (ЕИБ), като се вземат под внимание съответните разпоредби, определени в общата стратегическа рамка</w:t>
      </w:r>
      <w:r w:rsidR="00D021AB" w:rsidRPr="00B87054">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AD4AED" w:rsidRPr="00B87054" w14:paraId="6B3DE13C" w14:textId="77777777" w:rsidTr="00BF3391">
        <w:trPr>
          <w:trHeight w:val="750"/>
        </w:trPr>
        <w:tc>
          <w:tcPr>
            <w:tcW w:w="8725" w:type="dxa"/>
            <w:shd w:val="clear" w:color="auto" w:fill="auto"/>
          </w:tcPr>
          <w:p w14:paraId="12239190" w14:textId="77777777" w:rsidR="00AD4AED" w:rsidRPr="00B87054" w:rsidRDefault="00AD4AED" w:rsidP="00F03C1E">
            <w:pPr>
              <w:pStyle w:val="ListDash2"/>
              <w:numPr>
                <w:ilvl w:val="0"/>
                <w:numId w:val="0"/>
              </w:numPr>
              <w:rPr>
                <w:i/>
                <w:color w:val="8DB3E2"/>
                <w:sz w:val="18"/>
              </w:rPr>
            </w:pPr>
            <w:r w:rsidRPr="00B87054">
              <w:rPr>
                <w:i/>
                <w:color w:val="8DB3E2"/>
                <w:sz w:val="18"/>
              </w:rPr>
              <w:t xml:space="preserve">&lt;8.1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="14000"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Decisions</w:t>
            </w:r>
            <w:proofErr w:type="spellEnd"/>
            <w:r w:rsidRPr="00B87054">
              <w:rPr>
                <w:i/>
                <w:color w:val="8DB3E2"/>
                <w:sz w:val="18"/>
              </w:rPr>
              <w:t>=N PA=Y&gt;</w:t>
            </w:r>
          </w:p>
          <w:p w14:paraId="7993F7DB" w14:textId="77777777" w:rsidR="00781CAD" w:rsidRPr="00B87054" w:rsidRDefault="004E7EDC" w:rsidP="0070402A">
            <w:pPr>
              <w:pStyle w:val="ListDash2"/>
              <w:numPr>
                <w:ilvl w:val="0"/>
                <w:numId w:val="0"/>
              </w:numPr>
              <w:tabs>
                <w:tab w:val="left" w:pos="0"/>
                <w:tab w:val="left" w:pos="34"/>
              </w:tabs>
              <w:ind w:left="34"/>
            </w:pPr>
            <w:r w:rsidRPr="00B87054">
              <w:t>Д</w:t>
            </w:r>
            <w:r w:rsidR="0070402A" w:rsidRPr="00B87054">
              <w:t xml:space="preserve">емаркацията на дейностите, </w:t>
            </w:r>
            <w:r w:rsidR="00781CAD" w:rsidRPr="00B87054">
              <w:t xml:space="preserve">заложени в отделните </w:t>
            </w:r>
            <w:r w:rsidR="009A0D52" w:rsidRPr="00B87054">
              <w:t>ПО</w:t>
            </w:r>
            <w:r w:rsidR="00781CAD" w:rsidRPr="00B87054">
              <w:t xml:space="preserve"> на ОПОС 2014-2020 г. и в други програми</w:t>
            </w:r>
            <w:r w:rsidR="005079A0" w:rsidRPr="00B87054">
              <w:t>,</w:t>
            </w:r>
            <w:r w:rsidR="00781CAD" w:rsidRPr="00B87054">
              <w:t xml:space="preserve"> е както следва:</w:t>
            </w:r>
          </w:p>
          <w:p w14:paraId="3C9895C1" w14:textId="77777777" w:rsidR="0070402A" w:rsidRPr="00B87054" w:rsidRDefault="00235E3A" w:rsidP="003A05C8">
            <w:pPr>
              <w:pStyle w:val="ListDash2"/>
              <w:numPr>
                <w:ilvl w:val="0"/>
                <w:numId w:val="0"/>
              </w:numPr>
              <w:tabs>
                <w:tab w:val="left" w:pos="34"/>
              </w:tabs>
              <w:spacing w:after="120"/>
              <w:ind w:left="34"/>
              <w:rPr>
                <w:b/>
              </w:rPr>
            </w:pPr>
            <w:r w:rsidRPr="00B87054">
              <w:rPr>
                <w:b/>
              </w:rPr>
              <w:t xml:space="preserve">1. </w:t>
            </w:r>
            <w:r w:rsidR="0070402A" w:rsidRPr="00B87054">
              <w:rPr>
                <w:b/>
              </w:rPr>
              <w:t xml:space="preserve">Интервенции, свързани с </w:t>
            </w:r>
            <w:r w:rsidR="00781CAD" w:rsidRPr="00B87054">
              <w:rPr>
                <w:b/>
              </w:rPr>
              <w:t>управление на водите</w:t>
            </w:r>
            <w:r w:rsidR="0070402A" w:rsidRPr="00B87054">
              <w:rPr>
                <w:b/>
              </w:rPr>
              <w:t>:</w:t>
            </w:r>
          </w:p>
          <w:p w14:paraId="44B5D711" w14:textId="77777777" w:rsidR="0070402A" w:rsidRPr="00B87054" w:rsidRDefault="0070402A" w:rsidP="00735856">
            <w:pPr>
              <w:pStyle w:val="ListDash2"/>
              <w:numPr>
                <w:ilvl w:val="0"/>
                <w:numId w:val="47"/>
              </w:numPr>
              <w:spacing w:after="120"/>
            </w:pPr>
            <w:r w:rsidRPr="00B87054">
              <w:t>ОПОС 2014-2020</w:t>
            </w:r>
            <w:r w:rsidR="00C170CC" w:rsidRPr="00B87054">
              <w:t xml:space="preserve"> г.</w:t>
            </w:r>
            <w:r w:rsidR="00A25417" w:rsidRPr="00B87054">
              <w:t xml:space="preserve"> </w:t>
            </w:r>
            <w:r w:rsidRPr="00B87054">
              <w:t>-</w:t>
            </w:r>
            <w:r w:rsidR="00F34CD6" w:rsidRPr="00B87054">
              <w:t xml:space="preserve"> </w:t>
            </w:r>
            <w:r w:rsidR="00C379AD" w:rsidRPr="00B87054">
              <w:t xml:space="preserve">Инвестиции </w:t>
            </w:r>
            <w:r w:rsidR="00781CAD" w:rsidRPr="00B87054">
              <w:t>за изграждане на ВиК инфраструктура</w:t>
            </w:r>
            <w:r w:rsidR="00897721" w:rsidRPr="00B87054">
              <w:t>, насочени към</w:t>
            </w:r>
            <w:r w:rsidR="00781CAD" w:rsidRPr="00B87054">
              <w:t xml:space="preserve"> агломерации с над 10</w:t>
            </w:r>
            <w:r w:rsidR="00F34CD6" w:rsidRPr="00B87054">
              <w:t xml:space="preserve"> </w:t>
            </w:r>
            <w:r w:rsidR="00781CAD" w:rsidRPr="00B87054">
              <w:t>000 екв.ж.</w:t>
            </w:r>
            <w:r w:rsidR="00C748E6" w:rsidRPr="00B87054">
              <w:t xml:space="preserve"> (с оглед осигуряване на съответствие с Директива 91/271/ЕИО)</w:t>
            </w:r>
            <w:r w:rsidR="00381BD9" w:rsidRPr="00B87054">
              <w:t>.</w:t>
            </w:r>
            <w:r w:rsidRPr="00B87054">
              <w:t xml:space="preserve"> </w:t>
            </w:r>
            <w:r w:rsidR="008815F9" w:rsidRPr="00B87054">
              <w:t xml:space="preserve">В рамките на оста ще се финансира и изготвянето </w:t>
            </w:r>
            <w:r w:rsidR="00592205" w:rsidRPr="00B87054">
              <w:t>на д</w:t>
            </w:r>
            <w:r w:rsidR="008815F9" w:rsidRPr="00B87054">
              <w:t>окументи за целите на изпълнението на</w:t>
            </w:r>
            <w:r w:rsidR="00567C4A" w:rsidRPr="00B87054">
              <w:t xml:space="preserve"> </w:t>
            </w:r>
            <w:r w:rsidR="00113F7D" w:rsidRPr="00B87054">
              <w:t>РДВ</w:t>
            </w:r>
            <w:r w:rsidR="00567C4A" w:rsidRPr="00B87054">
              <w:t xml:space="preserve"> и на</w:t>
            </w:r>
            <w:r w:rsidR="008815F9" w:rsidRPr="00B87054">
              <w:t xml:space="preserve"> </w:t>
            </w:r>
            <w:r w:rsidR="00113F7D" w:rsidRPr="00B87054">
              <w:t>РДМС</w:t>
            </w:r>
            <w:r w:rsidR="008815F9" w:rsidRPr="00B87054">
              <w:t xml:space="preserve">. </w:t>
            </w:r>
          </w:p>
          <w:p w14:paraId="0F088BBC" w14:textId="77777777" w:rsidR="00781CAD" w:rsidRPr="00B87054" w:rsidRDefault="0070402A" w:rsidP="00735856">
            <w:pPr>
              <w:pStyle w:val="ListDash2"/>
              <w:numPr>
                <w:ilvl w:val="0"/>
                <w:numId w:val="47"/>
              </w:numPr>
              <w:spacing w:after="120"/>
            </w:pPr>
            <w:r w:rsidRPr="00B87054">
              <w:t>ПРСР 2014-2020</w:t>
            </w:r>
            <w:r w:rsidR="00C170CC" w:rsidRPr="00B87054">
              <w:t xml:space="preserve"> г.</w:t>
            </w:r>
            <w:r w:rsidR="00A25417" w:rsidRPr="00B87054">
              <w:t xml:space="preserve"> </w:t>
            </w:r>
            <w:r w:rsidRPr="00B87054">
              <w:t>-</w:t>
            </w:r>
            <w:r w:rsidR="00662430" w:rsidRPr="00B87054">
              <w:t xml:space="preserve"> </w:t>
            </w:r>
            <w:r w:rsidR="00A25417" w:rsidRPr="00B87054">
              <w:t xml:space="preserve">Инвестиции </w:t>
            </w:r>
            <w:r w:rsidR="00DA5146" w:rsidRPr="00B87054">
              <w:t xml:space="preserve">във ВиК инфраструктура в </w:t>
            </w:r>
            <w:r w:rsidR="00A25417" w:rsidRPr="00B87054">
              <w:t>агломерации с под 2 000 е</w:t>
            </w:r>
            <w:r w:rsidR="00C170CC" w:rsidRPr="00B87054">
              <w:t>кв</w:t>
            </w:r>
            <w:r w:rsidR="00A25417" w:rsidRPr="00B87054">
              <w:t>.ж. в селските райони</w:t>
            </w:r>
            <w:r w:rsidR="00C170CC" w:rsidRPr="00B87054">
              <w:t xml:space="preserve">. </w:t>
            </w:r>
          </w:p>
          <w:p w14:paraId="55E555A1" w14:textId="77777777" w:rsidR="00D60420" w:rsidRPr="00B87054" w:rsidRDefault="00D60420" w:rsidP="00735856">
            <w:pPr>
              <w:pStyle w:val="ListDash2"/>
              <w:numPr>
                <w:ilvl w:val="0"/>
                <w:numId w:val="47"/>
              </w:numPr>
              <w:spacing w:after="120"/>
              <w:rPr>
                <w:szCs w:val="24"/>
              </w:rPr>
            </w:pPr>
            <w:r w:rsidRPr="00B87054">
              <w:rPr>
                <w:szCs w:val="24"/>
              </w:rPr>
              <w:t xml:space="preserve">ОПРР 2014 – 2020 </w:t>
            </w:r>
            <w:r w:rsidR="0082161D" w:rsidRPr="00B87054">
              <w:t>-</w:t>
            </w:r>
            <w:r w:rsidR="00FF47AA" w:rsidRPr="00B87054">
              <w:t xml:space="preserve"> </w:t>
            </w:r>
            <w:r w:rsidRPr="00B87054">
              <w:rPr>
                <w:szCs w:val="24"/>
              </w:rPr>
              <w:t>Инвестиции в</w:t>
            </w:r>
            <w:r w:rsidR="000C51D7" w:rsidRPr="00B87054">
              <w:rPr>
                <w:szCs w:val="24"/>
              </w:rPr>
              <w:t xml:space="preserve"> сградни</w:t>
            </w:r>
            <w:r w:rsidRPr="00B87054">
              <w:rPr>
                <w:szCs w:val="24"/>
              </w:rPr>
              <w:t xml:space="preserve"> ВиК инсталации </w:t>
            </w:r>
            <w:proofErr w:type="spellStart"/>
            <w:r w:rsidR="000C51D7" w:rsidRPr="00B87054">
              <w:rPr>
                <w:szCs w:val="24"/>
              </w:rPr>
              <w:t>паралено</w:t>
            </w:r>
            <w:proofErr w:type="spellEnd"/>
            <w:r w:rsidR="000C51D7" w:rsidRPr="00B87054">
              <w:rPr>
                <w:szCs w:val="24"/>
              </w:rPr>
              <w:t xml:space="preserve"> с мерките за енергийна ефективност ще подкрепят интервенции за насърчаване намаляването на потреблението на вода и въвеждането на други </w:t>
            </w:r>
            <w:proofErr w:type="spellStart"/>
            <w:r w:rsidR="000C51D7" w:rsidRPr="00B87054">
              <w:rPr>
                <w:szCs w:val="24"/>
              </w:rPr>
              <w:t>водоспестяващи</w:t>
            </w:r>
            <w:proofErr w:type="spellEnd"/>
            <w:r w:rsidR="000C51D7" w:rsidRPr="00B87054">
              <w:rPr>
                <w:szCs w:val="24"/>
              </w:rPr>
              <w:t xml:space="preserve"> методи (</w:t>
            </w:r>
            <w:r w:rsidRPr="00B87054">
              <w:rPr>
                <w:szCs w:val="24"/>
              </w:rPr>
              <w:t>в сградите</w:t>
            </w:r>
            <w:r w:rsidR="008A4A48" w:rsidRPr="00B87054">
              <w:rPr>
                <w:szCs w:val="24"/>
              </w:rPr>
              <w:t xml:space="preserve"> в градовете съгласно И</w:t>
            </w:r>
            <w:r w:rsidR="00EB1D75" w:rsidRPr="00B87054">
              <w:rPr>
                <w:szCs w:val="24"/>
              </w:rPr>
              <w:t>ПГ</w:t>
            </w:r>
            <w:r w:rsidR="008A4A48" w:rsidRPr="00B87054">
              <w:rPr>
                <w:szCs w:val="24"/>
              </w:rPr>
              <w:t>ВР</w:t>
            </w:r>
            <w:r w:rsidR="000C51D7" w:rsidRPr="00B87054">
              <w:rPr>
                <w:szCs w:val="24"/>
              </w:rPr>
              <w:t>)</w:t>
            </w:r>
            <w:r w:rsidRPr="00B87054">
              <w:rPr>
                <w:szCs w:val="24"/>
              </w:rPr>
              <w:t>.</w:t>
            </w:r>
            <w:r w:rsidRPr="00B87054">
              <w:rPr>
                <w:rFonts w:ascii="Verdana" w:hAnsi="Verdana"/>
                <w:i/>
                <w:sz w:val="16"/>
                <w:szCs w:val="16"/>
                <w:lang w:eastAsia="bg-BG"/>
              </w:rPr>
              <w:t xml:space="preserve"> </w:t>
            </w:r>
            <w:r w:rsidR="000C51D7" w:rsidRPr="00B87054">
              <w:rPr>
                <w:szCs w:val="24"/>
              </w:rPr>
              <w:t>Дейностите по ОПРР 2014-2020 г.</w:t>
            </w:r>
            <w:r w:rsidR="00635994" w:rsidRPr="00B87054">
              <w:rPr>
                <w:szCs w:val="24"/>
              </w:rPr>
              <w:t>,</w:t>
            </w:r>
            <w:r w:rsidR="000C51D7" w:rsidRPr="00B87054">
              <w:rPr>
                <w:szCs w:val="24"/>
              </w:rPr>
              <w:t xml:space="preserve"> в рамките на зоните за въздействие, ще бъдат координирани с дейностите във ВиК отрасъла по ОПОС 2014-2020 г. </w:t>
            </w:r>
            <w:r w:rsidR="000C51D7" w:rsidRPr="00B87054" w:rsidDel="000C51D7">
              <w:rPr>
                <w:szCs w:val="24"/>
              </w:rPr>
              <w:t xml:space="preserve"> </w:t>
            </w:r>
          </w:p>
          <w:p w14:paraId="5A12F361" w14:textId="77777777" w:rsidR="00905CAC" w:rsidRPr="00B87054" w:rsidRDefault="00235E3A" w:rsidP="003A05C8">
            <w:pPr>
              <w:pStyle w:val="ListDash2"/>
              <w:numPr>
                <w:ilvl w:val="0"/>
                <w:numId w:val="0"/>
              </w:numPr>
              <w:tabs>
                <w:tab w:val="left" w:pos="34"/>
              </w:tabs>
              <w:spacing w:after="120"/>
              <w:ind w:left="34"/>
              <w:rPr>
                <w:b/>
              </w:rPr>
            </w:pPr>
            <w:r w:rsidRPr="00B87054">
              <w:rPr>
                <w:b/>
              </w:rPr>
              <w:t xml:space="preserve"> 2. </w:t>
            </w:r>
            <w:r w:rsidR="00905CAC" w:rsidRPr="00B87054">
              <w:rPr>
                <w:b/>
              </w:rPr>
              <w:t>Интервенции, свързани с управление на отпадъците</w:t>
            </w:r>
            <w:r w:rsidR="00C170CC" w:rsidRPr="00B87054">
              <w:rPr>
                <w:b/>
              </w:rPr>
              <w:t>:</w:t>
            </w:r>
          </w:p>
          <w:p w14:paraId="240FADAD" w14:textId="77777777" w:rsidR="000A7FBB" w:rsidRPr="00B87054" w:rsidRDefault="000A7FBB" w:rsidP="00735856">
            <w:pPr>
              <w:pStyle w:val="ListDash2"/>
              <w:numPr>
                <w:ilvl w:val="0"/>
                <w:numId w:val="47"/>
              </w:numPr>
              <w:spacing w:after="120"/>
            </w:pPr>
            <w:r w:rsidRPr="00B87054">
              <w:t>ОПОС</w:t>
            </w:r>
            <w:r w:rsidR="00C170CC" w:rsidRPr="00B87054">
              <w:t xml:space="preserve"> </w:t>
            </w:r>
            <w:r w:rsidRPr="00B87054">
              <w:t>2014-2020</w:t>
            </w:r>
            <w:r w:rsidR="00C170CC" w:rsidRPr="00B87054">
              <w:t xml:space="preserve"> г. </w:t>
            </w:r>
            <w:r w:rsidR="00AE02F5" w:rsidRPr="00B87054">
              <w:t>–</w:t>
            </w:r>
            <w:r w:rsidR="00C170CC" w:rsidRPr="00B87054">
              <w:t xml:space="preserve"> </w:t>
            </w:r>
            <w:r w:rsidR="00AE02F5" w:rsidRPr="00B87054">
              <w:t>Мерки за</w:t>
            </w:r>
            <w:r w:rsidR="004D210C" w:rsidRPr="00B87054">
              <w:t xml:space="preserve"> </w:t>
            </w:r>
            <w:r w:rsidRPr="00B87054">
              <w:t>подобряване управлението на битовите отпадъци в съответствие с йерархията на управлението на отпадъците</w:t>
            </w:r>
            <w:r w:rsidR="00381BD9" w:rsidRPr="00B87054">
              <w:t>; информационни кампании/демонстрационни проекти, насочени към превенция образуването на отпадъци</w:t>
            </w:r>
            <w:r w:rsidRPr="00B87054">
              <w:t xml:space="preserve">. </w:t>
            </w:r>
          </w:p>
          <w:p w14:paraId="08868CBC" w14:textId="77777777" w:rsidR="000A7FBB" w:rsidRPr="00B87054" w:rsidRDefault="000A7FBB" w:rsidP="00735856">
            <w:pPr>
              <w:pStyle w:val="ListDash2"/>
              <w:numPr>
                <w:ilvl w:val="0"/>
                <w:numId w:val="47"/>
              </w:numPr>
              <w:spacing w:after="120"/>
            </w:pPr>
            <w:r w:rsidRPr="00B87054">
              <w:t>ОПИК 2014-2020</w:t>
            </w:r>
            <w:r w:rsidR="00C170CC" w:rsidRPr="00B87054">
              <w:t xml:space="preserve"> г. </w:t>
            </w:r>
            <w:r w:rsidR="00AE02F5" w:rsidRPr="00B87054">
              <w:t>–</w:t>
            </w:r>
            <w:r w:rsidR="00C170CC" w:rsidRPr="00B87054">
              <w:t xml:space="preserve"> </w:t>
            </w:r>
            <w:r w:rsidR="00AE02F5" w:rsidRPr="00B87054">
              <w:t>Мерки за</w:t>
            </w:r>
            <w:r w:rsidR="004D210C" w:rsidRPr="00B87054">
              <w:t xml:space="preserve"> </w:t>
            </w:r>
            <w:r w:rsidRPr="00B87054">
              <w:t>внедряване на съвременни технологии за влагане на отпадъците като суровина в ново производство и/или други алтернативни приложения; внедряване на безотпадни технологии, иновационни производствени материали</w:t>
            </w:r>
            <w:r w:rsidR="003004C6" w:rsidRPr="00B87054">
              <w:t xml:space="preserve"> </w:t>
            </w:r>
            <w:r w:rsidRPr="00B87054">
              <w:t xml:space="preserve">и повишаване използването на </w:t>
            </w:r>
            <w:proofErr w:type="spellStart"/>
            <w:r w:rsidRPr="00B87054">
              <w:t>рециклируеми</w:t>
            </w:r>
            <w:proofErr w:type="spellEnd"/>
            <w:r w:rsidRPr="00B87054">
              <w:t xml:space="preserve"> материали; технологии за производство на „зелени продукти“ и др. във всички сектори на икономиката.</w:t>
            </w:r>
          </w:p>
          <w:p w14:paraId="2CD1B555" w14:textId="77777777" w:rsidR="000A7FBB" w:rsidRPr="00B87054" w:rsidRDefault="000A7FBB" w:rsidP="00735856">
            <w:pPr>
              <w:pStyle w:val="ListDash2"/>
              <w:numPr>
                <w:ilvl w:val="0"/>
                <w:numId w:val="47"/>
              </w:numPr>
              <w:spacing w:after="120"/>
            </w:pPr>
            <w:r w:rsidRPr="00B87054">
              <w:t>ПРСР 2014-2020</w:t>
            </w:r>
            <w:r w:rsidR="00C170CC" w:rsidRPr="00B87054">
              <w:t xml:space="preserve"> г. </w:t>
            </w:r>
            <w:r w:rsidR="00AE02F5" w:rsidRPr="00B87054">
              <w:t>–</w:t>
            </w:r>
            <w:r w:rsidR="00662430" w:rsidRPr="00B87054">
              <w:t xml:space="preserve"> </w:t>
            </w:r>
            <w:r w:rsidR="00AE02F5" w:rsidRPr="00B87054">
              <w:t>Мерки</w:t>
            </w:r>
            <w:r w:rsidR="00662430" w:rsidRPr="00B87054">
              <w:rPr>
                <w:lang w:eastAsia="bg-BG"/>
              </w:rPr>
              <w:t xml:space="preserve"> за правилното съхранение и използване  на животински отпадъци </w:t>
            </w:r>
            <w:r w:rsidR="00710FB1" w:rsidRPr="00B87054">
              <w:rPr>
                <w:lang w:eastAsia="bg-BG"/>
              </w:rPr>
              <w:t xml:space="preserve">и </w:t>
            </w:r>
            <w:r w:rsidR="00662430" w:rsidRPr="00B87054">
              <w:rPr>
                <w:color w:val="212121"/>
              </w:rPr>
              <w:t xml:space="preserve">инвестиции за изграждане на нови и реконструкция на съществуващи производствени мощности за преработка на вторични продукти, отпадъци, остатъци и други суровини в био енергия в </w:t>
            </w:r>
            <w:r w:rsidR="00662430" w:rsidRPr="00B87054">
              <w:rPr>
                <w:color w:val="212121"/>
              </w:rPr>
              <w:lastRenderedPageBreak/>
              <w:t>земеделските и горските стопанства и преработвателните предприятия, както и за инвестиции за улесняване на доставките и използване на възобновяеми източници на енергия от вторични продукти, отпадъци, остатъци и други нехранителни суровини за целите на биоикономиката.</w:t>
            </w:r>
            <w:r w:rsidR="00C170CC" w:rsidRPr="00B87054">
              <w:rPr>
                <w:color w:val="212121"/>
              </w:rPr>
              <w:t xml:space="preserve"> </w:t>
            </w:r>
          </w:p>
          <w:p w14:paraId="042637BA" w14:textId="77777777" w:rsidR="00381BD9" w:rsidRPr="00B87054" w:rsidRDefault="000A7FBB" w:rsidP="00735856">
            <w:pPr>
              <w:pStyle w:val="ListDash2"/>
              <w:numPr>
                <w:ilvl w:val="0"/>
                <w:numId w:val="47"/>
              </w:numPr>
              <w:spacing w:after="120"/>
            </w:pPr>
            <w:r w:rsidRPr="00B87054">
              <w:t>ПМДР 2014-2020</w:t>
            </w:r>
            <w:r w:rsidR="00C170CC" w:rsidRPr="00B87054">
              <w:t xml:space="preserve"> г. </w:t>
            </w:r>
            <w:r w:rsidRPr="00B87054">
              <w:t>-</w:t>
            </w:r>
            <w:r w:rsidR="00C170CC" w:rsidRPr="00B87054">
              <w:t xml:space="preserve"> </w:t>
            </w:r>
            <w:r w:rsidR="00563706" w:rsidRPr="00B87054">
              <w:t>Мерки</w:t>
            </w:r>
            <w:r w:rsidR="00710FB1" w:rsidRPr="00B87054">
              <w:t xml:space="preserve"> </w:t>
            </w:r>
            <w:r w:rsidR="005C30C7" w:rsidRPr="00B87054">
              <w:t>за</w:t>
            </w:r>
            <w:r w:rsidRPr="00B87054">
              <w:t xml:space="preserve"> </w:t>
            </w:r>
            <w:r w:rsidR="00AC36DC" w:rsidRPr="00B87054">
              <w:t xml:space="preserve">намаляване на </w:t>
            </w:r>
            <w:r w:rsidRPr="00B87054">
              <w:t>замърсяване</w:t>
            </w:r>
            <w:r w:rsidR="00AC36DC" w:rsidRPr="00B87054">
              <w:t>то</w:t>
            </w:r>
            <w:r w:rsidRPr="00B87054">
              <w:t xml:space="preserve"> от кораби, пристанищни съоръжения, </w:t>
            </w:r>
            <w:r w:rsidR="000C4B9D" w:rsidRPr="00B87054">
              <w:t>морски отпадъци</w:t>
            </w:r>
            <w:r w:rsidR="00563706" w:rsidRPr="00B87054">
              <w:rPr>
                <w:lang w:eastAsia="bg-BG"/>
              </w:rPr>
              <w:t>, модернизация на стопанствата за аквакултури, с цел намаляване вредното въздействие върху околната среда.</w:t>
            </w:r>
          </w:p>
          <w:p w14:paraId="493496BD" w14:textId="77777777" w:rsidR="00905CAC" w:rsidRPr="00B87054" w:rsidRDefault="00235E3A" w:rsidP="003A05C8">
            <w:pPr>
              <w:pStyle w:val="ListDash2"/>
              <w:numPr>
                <w:ilvl w:val="0"/>
                <w:numId w:val="0"/>
              </w:numPr>
              <w:tabs>
                <w:tab w:val="left" w:pos="34"/>
              </w:tabs>
              <w:spacing w:after="120"/>
              <w:ind w:left="34"/>
              <w:rPr>
                <w:b/>
              </w:rPr>
            </w:pPr>
            <w:r w:rsidRPr="00B87054">
              <w:rPr>
                <w:b/>
              </w:rPr>
              <w:t xml:space="preserve">3. </w:t>
            </w:r>
            <w:r w:rsidR="00905CAC" w:rsidRPr="00B87054">
              <w:rPr>
                <w:b/>
              </w:rPr>
              <w:t xml:space="preserve">Интервенции, свързани с опазване на </w:t>
            </w:r>
            <w:r w:rsidR="007465E0" w:rsidRPr="00B87054">
              <w:rPr>
                <w:b/>
              </w:rPr>
              <w:t xml:space="preserve">Натура 2000 и </w:t>
            </w:r>
            <w:r w:rsidR="00905CAC" w:rsidRPr="00B87054">
              <w:rPr>
                <w:b/>
              </w:rPr>
              <w:t>биоразнообразието</w:t>
            </w:r>
            <w:r w:rsidR="00C170CC" w:rsidRPr="00B87054">
              <w:rPr>
                <w:b/>
              </w:rPr>
              <w:t>:</w:t>
            </w:r>
          </w:p>
          <w:p w14:paraId="0187A509" w14:textId="77777777" w:rsidR="001F2342" w:rsidRPr="00B87054" w:rsidRDefault="001F2342" w:rsidP="00735856">
            <w:pPr>
              <w:pStyle w:val="ListDash2"/>
              <w:numPr>
                <w:ilvl w:val="0"/>
                <w:numId w:val="47"/>
              </w:numPr>
              <w:spacing w:after="120"/>
            </w:pPr>
            <w:r w:rsidRPr="00B87054">
              <w:t>ПМДР 2014-2020 г. –</w:t>
            </w:r>
            <w:r w:rsidR="003A1DE6" w:rsidRPr="00B87054">
              <w:t xml:space="preserve"> </w:t>
            </w:r>
            <w:r w:rsidR="000C4B9D" w:rsidRPr="00B87054">
              <w:t xml:space="preserve">Подобряване селективността на </w:t>
            </w:r>
            <w:r w:rsidR="00CA0E87" w:rsidRPr="00B87054">
              <w:t>риболовните уреди и кораби</w:t>
            </w:r>
            <w:r w:rsidR="000C4B9D" w:rsidRPr="00B87054">
              <w:t xml:space="preserve">; </w:t>
            </w:r>
            <w:r w:rsidR="000324CB" w:rsidRPr="00B87054">
              <w:t xml:space="preserve">компенсации </w:t>
            </w:r>
            <w:r w:rsidR="00563706" w:rsidRPr="00B87054">
              <w:t>за</w:t>
            </w:r>
            <w:r w:rsidR="000C4B9D" w:rsidRPr="00B87054">
              <w:t xml:space="preserve"> съоръжения за производство</w:t>
            </w:r>
            <w:r w:rsidR="00563706" w:rsidRPr="00B87054">
              <w:t xml:space="preserve"> </w:t>
            </w:r>
            <w:r w:rsidR="00C50E9E" w:rsidRPr="00B87054">
              <w:t>в</w:t>
            </w:r>
            <w:r w:rsidR="00563706" w:rsidRPr="00B87054">
              <w:t xml:space="preserve"> Натура 2000; </w:t>
            </w:r>
            <w:r w:rsidR="000C4B9D" w:rsidRPr="00B87054">
              <w:t xml:space="preserve">събиране на данни за сектор „рибарство“ и осигуряване на интегрирани морски мониторинг и планиране. </w:t>
            </w:r>
          </w:p>
          <w:p w14:paraId="4BD2EB9D" w14:textId="77777777" w:rsidR="00DA3185" w:rsidRPr="00B87054" w:rsidRDefault="001F2342" w:rsidP="00605DEF">
            <w:pPr>
              <w:pStyle w:val="listdash20"/>
              <w:tabs>
                <w:tab w:val="left" w:pos="720"/>
              </w:tabs>
              <w:spacing w:before="0" w:beforeAutospacing="0" w:after="120" w:afterAutospacing="0"/>
              <w:ind w:left="502" w:hanging="360"/>
              <w:jc w:val="both"/>
              <w:rPr>
                <w:lang w:val="bg-BG"/>
              </w:rPr>
            </w:pPr>
            <w:r w:rsidRPr="00B87054">
              <w:rPr>
                <w:rFonts w:ascii="Symbol" w:eastAsia="Symbol" w:hAnsi="Symbol" w:cs="Symbol"/>
                <w:lang w:val="bg-BG"/>
              </w:rPr>
              <w:t></w:t>
            </w:r>
            <w:r w:rsidRPr="00B87054">
              <w:rPr>
                <w:rFonts w:eastAsia="Symbol"/>
                <w:sz w:val="14"/>
                <w:szCs w:val="14"/>
                <w:lang w:val="bg-BG"/>
              </w:rPr>
              <w:t>      </w:t>
            </w:r>
            <w:r w:rsidRPr="00B87054">
              <w:rPr>
                <w:lang w:val="bg-BG"/>
              </w:rPr>
              <w:t>ПРСР 2014-2020 г. –</w:t>
            </w:r>
            <w:r w:rsidR="003A1DE6" w:rsidRPr="00B87054">
              <w:rPr>
                <w:lang w:val="bg-BG"/>
              </w:rPr>
              <w:t xml:space="preserve"> </w:t>
            </w:r>
            <w:r w:rsidR="00565841" w:rsidRPr="00B87054">
              <w:rPr>
                <w:lang w:val="bg-BG"/>
              </w:rPr>
              <w:t>М</w:t>
            </w:r>
            <w:r w:rsidRPr="00B87054">
              <w:rPr>
                <w:lang w:val="bg-BG"/>
              </w:rPr>
              <w:t xml:space="preserve">ерки само за поддържане и предотвратяване на </w:t>
            </w:r>
            <w:proofErr w:type="spellStart"/>
            <w:r w:rsidRPr="00B87054">
              <w:rPr>
                <w:lang w:val="bg-BG"/>
              </w:rPr>
              <w:t>деградационните</w:t>
            </w:r>
            <w:proofErr w:type="spellEnd"/>
            <w:r w:rsidRPr="00B87054">
              <w:rPr>
                <w:lang w:val="bg-BG"/>
              </w:rPr>
              <w:t xml:space="preserve"> процеси в земеделски земи с висока природна стойност</w:t>
            </w:r>
            <w:r w:rsidR="00CB7ED8" w:rsidRPr="00B87054">
              <w:rPr>
                <w:lang w:val="bg-BG"/>
              </w:rPr>
              <w:t xml:space="preserve"> (ВПС)</w:t>
            </w:r>
            <w:r w:rsidRPr="00B87054">
              <w:rPr>
                <w:lang w:val="bg-BG"/>
              </w:rPr>
              <w:t xml:space="preserve">, извън земите с изключителна държавна собственост. </w:t>
            </w:r>
            <w:r w:rsidR="00DC187B" w:rsidRPr="00B87054">
              <w:rPr>
                <w:lang w:val="bg-BG"/>
              </w:rPr>
              <w:t>Чрез</w:t>
            </w:r>
            <w:r w:rsidRPr="00B87054">
              <w:rPr>
                <w:lang w:val="bg-BG"/>
              </w:rPr>
              <w:t xml:space="preserve"> ОПОС ще се финансират основно мерки за възстановяване на природни местообитания и местообитания на видове в мрежата Натура 2000, включително и такива определени като затревени площи с </w:t>
            </w:r>
            <w:r w:rsidR="00DC187B" w:rsidRPr="00B87054">
              <w:rPr>
                <w:lang w:val="bg-BG"/>
              </w:rPr>
              <w:t>ВПС</w:t>
            </w:r>
            <w:r w:rsidRPr="00B87054">
              <w:rPr>
                <w:lang w:val="bg-BG"/>
              </w:rPr>
              <w:t xml:space="preserve">. Мерки за поддържане на земи с </w:t>
            </w:r>
            <w:r w:rsidR="00DC187B" w:rsidRPr="00B87054">
              <w:rPr>
                <w:lang w:val="bg-BG"/>
              </w:rPr>
              <w:t>ВПС</w:t>
            </w:r>
            <w:r w:rsidRPr="00B87054">
              <w:rPr>
                <w:lang w:val="bg-BG"/>
              </w:rPr>
              <w:t xml:space="preserve"> в мрежата Натура 2000 ще са допустими само в земи изключителна държавна собственост </w:t>
            </w:r>
            <w:r w:rsidRPr="00B87054">
              <w:rPr>
                <w:color w:val="000000"/>
                <w:lang w:val="bg-BG"/>
              </w:rPr>
              <w:t>и в земи</w:t>
            </w:r>
            <w:r w:rsidR="000324CB" w:rsidRPr="00B87054">
              <w:rPr>
                <w:color w:val="000000"/>
                <w:lang w:val="bg-BG"/>
              </w:rPr>
              <w:t>,</w:t>
            </w:r>
            <w:r w:rsidRPr="00B87054">
              <w:rPr>
                <w:color w:val="000000"/>
                <w:lang w:val="bg-BG"/>
              </w:rPr>
              <w:t xml:space="preserve"> където механизмите на ПРСР не са приложими, т.е. не представляват земеделски земи и/или не са налице регистрирани земеделски стопани, желаещи да обработват земята (напр. земи в близост до Черно море, земи с инвестиционен интерес, които да бъдат закупувани от ОПОС и възстановени)</w:t>
            </w:r>
            <w:r w:rsidRPr="00B87054">
              <w:rPr>
                <w:lang w:val="bg-BG"/>
              </w:rPr>
              <w:t xml:space="preserve">. </w:t>
            </w:r>
          </w:p>
          <w:p w14:paraId="75A5B95B" w14:textId="77777777" w:rsidR="001F2342" w:rsidRPr="00B87054" w:rsidRDefault="00565841" w:rsidP="00DA3185">
            <w:pPr>
              <w:pStyle w:val="listdash20"/>
              <w:tabs>
                <w:tab w:val="left" w:pos="720"/>
              </w:tabs>
              <w:spacing w:before="0" w:beforeAutospacing="0" w:after="120" w:afterAutospacing="0"/>
              <w:ind w:left="502" w:hanging="43"/>
              <w:jc w:val="both"/>
              <w:rPr>
                <w:lang w:val="bg-BG"/>
              </w:rPr>
            </w:pPr>
            <w:r w:rsidRPr="00B87054">
              <w:rPr>
                <w:lang w:val="bg-BG"/>
              </w:rPr>
              <w:t xml:space="preserve"> </w:t>
            </w:r>
            <w:r w:rsidR="001F2342" w:rsidRPr="00B87054">
              <w:rPr>
                <w:lang w:val="bg-BG"/>
              </w:rPr>
              <w:t>По отношение на мерки в горски територии, ПРСР предвижда осигуряване на финансов ресурс за подобряване на структурата и функциите на горите по мярка 8 за територии, вкл. и в мрежата Натура 2000, с изключение на земите изключителна държавна собственост. ОПОС предвижда финансиране на дейности за подобряване на структурата и функциите на горските природни местообитания и местообитания на видове единствено на територии в Натура 2000, изключителна държавна собственост. Мерки</w:t>
            </w:r>
            <w:r w:rsidR="00730C82" w:rsidRPr="00B87054">
              <w:rPr>
                <w:lang w:val="bg-BG"/>
              </w:rPr>
              <w:t xml:space="preserve">, </w:t>
            </w:r>
            <w:r w:rsidR="001F2342" w:rsidRPr="00B87054">
              <w:rPr>
                <w:lang w:val="bg-BG"/>
              </w:rPr>
              <w:t>свързани с предотвратяване и възстановяване на щети по горите от горски пожари и катастрофични събития са в обхвата на ПРСР.</w:t>
            </w:r>
          </w:p>
          <w:p w14:paraId="71C4BCC2" w14:textId="77777777" w:rsidR="002B4F64" w:rsidRPr="00B87054" w:rsidRDefault="001F2342" w:rsidP="001F2342">
            <w:pPr>
              <w:pStyle w:val="listdash20"/>
              <w:tabs>
                <w:tab w:val="left" w:pos="720"/>
              </w:tabs>
              <w:spacing w:before="0" w:beforeAutospacing="0" w:after="120" w:afterAutospacing="0"/>
              <w:ind w:left="459"/>
              <w:jc w:val="both"/>
              <w:rPr>
                <w:lang w:val="bg-BG"/>
              </w:rPr>
            </w:pPr>
            <w:r w:rsidRPr="00B87054">
              <w:rPr>
                <w:lang w:val="bg-BG"/>
              </w:rPr>
              <w:t>В ПРСР е предвидено предоставяне на компенсаторни плащания за земеделски площи в Натура 2000</w:t>
            </w:r>
            <w:r w:rsidR="000324CB" w:rsidRPr="00B87054">
              <w:rPr>
                <w:lang w:val="bg-BG"/>
              </w:rPr>
              <w:t>,</w:t>
            </w:r>
            <w:r w:rsidRPr="00B87054">
              <w:rPr>
                <w:lang w:val="bg-BG"/>
              </w:rPr>
              <w:t xml:space="preserve"> при издадени заповеди за защитени зони с разписани конкретни режими за земеделски дейности. </w:t>
            </w:r>
          </w:p>
          <w:p w14:paraId="238A637A" w14:textId="77777777" w:rsidR="003C4AFF" w:rsidRPr="00B87054" w:rsidRDefault="00956631" w:rsidP="00735856">
            <w:pPr>
              <w:pStyle w:val="ListDash2"/>
              <w:numPr>
                <w:ilvl w:val="0"/>
                <w:numId w:val="47"/>
              </w:numPr>
              <w:spacing w:after="120"/>
            </w:pPr>
            <w:r w:rsidRPr="00B87054">
              <w:t>ОПРЧР 2014-2020 г. –</w:t>
            </w:r>
            <w:r w:rsidR="008776FB" w:rsidRPr="00B87054">
              <w:t xml:space="preserve"> </w:t>
            </w:r>
            <w:r w:rsidR="009B729C" w:rsidRPr="00B87054">
              <w:t>П</w:t>
            </w:r>
            <w:r w:rsidRPr="00B87054">
              <w:t xml:space="preserve">редвижда да бъдат подкрепяни интервенции, позволяващи да се използват в максимална степен възможностите за заемане на </w:t>
            </w:r>
            <w:r w:rsidR="00F356C0" w:rsidRPr="00B87054">
              <w:t xml:space="preserve">работни места в секторите с </w:t>
            </w:r>
            <w:r w:rsidRPr="00B87054">
              <w:t>голям потенциал, например секторите, създаващи „зелени</w:t>
            </w:r>
            <w:r w:rsidR="000324CB" w:rsidRPr="00B87054">
              <w:t>“</w:t>
            </w:r>
            <w:r w:rsidRPr="00B87054">
              <w:t xml:space="preserve"> работни места</w:t>
            </w:r>
            <w:r w:rsidR="00F356C0" w:rsidRPr="00B87054">
              <w:t>. Такива са:</w:t>
            </w:r>
            <w:r w:rsidRPr="00B87054">
              <w:t xml:space="preserve"> подкрепа за работодателите и предприятията, попадащи в Натура 2000 зони; мерки за обучение на млади предприемачи за планиране и развитие на екологосъобразен бизнес в територии, попадащи в Н</w:t>
            </w:r>
            <w:r w:rsidR="00BA4DC9" w:rsidRPr="00B87054">
              <w:t>атура</w:t>
            </w:r>
            <w:r w:rsidRPr="00B87054">
              <w:t xml:space="preserve"> 2000 и др. </w:t>
            </w:r>
          </w:p>
          <w:p w14:paraId="0F1702AF" w14:textId="77777777" w:rsidR="00956631" w:rsidRPr="00B87054" w:rsidRDefault="00956631" w:rsidP="00735856">
            <w:pPr>
              <w:pStyle w:val="ListDash2"/>
              <w:numPr>
                <w:ilvl w:val="0"/>
                <w:numId w:val="47"/>
              </w:numPr>
              <w:spacing w:after="120"/>
            </w:pPr>
            <w:r w:rsidRPr="00B87054">
              <w:lastRenderedPageBreak/>
              <w:t>ОПОС ще подкрепи създаването на работни места в зоните</w:t>
            </w:r>
            <w:r w:rsidR="008776FB" w:rsidRPr="00B87054">
              <w:t>,</w:t>
            </w:r>
            <w:r w:rsidRPr="00B87054">
              <w:t xml:space="preserve"> като финансира органите за управление, както и създаване на временна заетост чрез предоставяне на разходи по управ</w:t>
            </w:r>
            <w:r w:rsidR="00DC187B" w:rsidRPr="00B87054">
              <w:t>л</w:t>
            </w:r>
            <w:r w:rsidRPr="00B87054">
              <w:t xml:space="preserve">ение и изпълнение на проекти по </w:t>
            </w:r>
            <w:r w:rsidR="00462445" w:rsidRPr="00B87054">
              <w:t>ос 3</w:t>
            </w:r>
            <w:r w:rsidRPr="00B87054">
              <w:t xml:space="preserve">. </w:t>
            </w:r>
          </w:p>
          <w:p w14:paraId="00CEB25E" w14:textId="77777777" w:rsidR="00C50E9E" w:rsidRPr="00B87054" w:rsidRDefault="00956631" w:rsidP="00735856">
            <w:pPr>
              <w:pStyle w:val="ListDash2"/>
              <w:numPr>
                <w:ilvl w:val="0"/>
                <w:numId w:val="47"/>
              </w:numPr>
              <w:spacing w:after="120"/>
            </w:pPr>
            <w:r w:rsidRPr="00B87054">
              <w:t xml:space="preserve">ОПДУ 2014 – 2020 г. </w:t>
            </w:r>
            <w:r w:rsidR="008776FB" w:rsidRPr="00B87054">
              <w:t xml:space="preserve"> </w:t>
            </w:r>
            <w:r w:rsidR="009B729C" w:rsidRPr="00B87054">
              <w:t xml:space="preserve">– </w:t>
            </w:r>
            <w:r w:rsidRPr="00B87054">
              <w:t>С финансиране от ОПОС се предвижда създаване на Национална структура за управление изпълнението на НПРД. Функционирането на тази структура ще бъде финансирано по ОПДУ</w:t>
            </w:r>
            <w:r w:rsidR="00040545" w:rsidRPr="00B87054">
              <w:t xml:space="preserve"> със съфинансиране от ЕСФ</w:t>
            </w:r>
            <w:r w:rsidRPr="00B87054">
              <w:t>, вкл. повишаване на капацитета</w:t>
            </w:r>
            <w:r w:rsidR="00040545" w:rsidRPr="00B87054">
              <w:t xml:space="preserve"> й</w:t>
            </w:r>
            <w:r w:rsidRPr="00B87054">
              <w:t>.</w:t>
            </w:r>
          </w:p>
          <w:p w14:paraId="149D7BDF" w14:textId="77777777" w:rsidR="00956631" w:rsidRPr="00B87054" w:rsidRDefault="00956631" w:rsidP="00735856">
            <w:pPr>
              <w:pStyle w:val="ListDash2"/>
              <w:numPr>
                <w:ilvl w:val="0"/>
                <w:numId w:val="47"/>
              </w:numPr>
              <w:spacing w:after="120"/>
            </w:pPr>
            <w:r w:rsidRPr="00B87054">
              <w:t>ОПНОИР 2014</w:t>
            </w:r>
            <w:r w:rsidR="000324CB" w:rsidRPr="00B87054">
              <w:t>-</w:t>
            </w:r>
            <w:r w:rsidRPr="00B87054">
              <w:t xml:space="preserve">2020 г. </w:t>
            </w:r>
            <w:r w:rsidR="00AE02F5" w:rsidRPr="00B87054">
              <w:t xml:space="preserve">– </w:t>
            </w:r>
            <w:r w:rsidR="009B729C" w:rsidRPr="00B87054">
              <w:t>М</w:t>
            </w:r>
            <w:r w:rsidR="000324CB" w:rsidRPr="00B87054">
              <w:t xml:space="preserve">ерки </w:t>
            </w:r>
            <w:r w:rsidR="00FC6778" w:rsidRPr="00B87054">
              <w:t xml:space="preserve">за подкрепа </w:t>
            </w:r>
            <w:r w:rsidR="000324CB" w:rsidRPr="00B87054">
              <w:t xml:space="preserve">на </w:t>
            </w:r>
            <w:r w:rsidR="00FC6778" w:rsidRPr="00B87054">
              <w:t xml:space="preserve">екологичното образование  в училищата, като изготвяне на нови книги, увеличаване грамотността за природните науки; насърчаване на висшето образование в сферата на природните науки, вкл. установяване на мрежи с бизнеса. </w:t>
            </w:r>
            <w:r w:rsidRPr="00B87054">
              <w:t xml:space="preserve">ОПОС </w:t>
            </w:r>
            <w:r w:rsidR="007A5C05" w:rsidRPr="00B87054">
              <w:t xml:space="preserve">осигурява </w:t>
            </w:r>
            <w:r w:rsidRPr="00B87054">
              <w:t xml:space="preserve">финансиране за провеждане на иновативни екологични събития, които ще задържат интереса на </w:t>
            </w:r>
            <w:r w:rsidR="00A76BCE" w:rsidRPr="00B87054">
              <w:t>обществеността</w:t>
            </w:r>
            <w:r w:rsidRPr="00B87054">
              <w:t xml:space="preserve"> </w:t>
            </w:r>
            <w:r w:rsidR="000324CB" w:rsidRPr="00B87054">
              <w:t xml:space="preserve">върху </w:t>
            </w:r>
            <w:r w:rsidRPr="00B87054">
              <w:t xml:space="preserve">темата. </w:t>
            </w:r>
          </w:p>
          <w:p w14:paraId="78A5C492" w14:textId="77777777" w:rsidR="00956631" w:rsidRPr="00B87054" w:rsidRDefault="00956631" w:rsidP="00735856">
            <w:pPr>
              <w:pStyle w:val="ListDash2"/>
              <w:numPr>
                <w:ilvl w:val="0"/>
                <w:numId w:val="47"/>
              </w:numPr>
              <w:spacing w:after="120"/>
            </w:pPr>
            <w:r w:rsidRPr="00B87054">
              <w:t xml:space="preserve">ФМ на ЕИП – </w:t>
            </w:r>
            <w:r w:rsidR="00727009" w:rsidRPr="00B87054">
              <w:t>П</w:t>
            </w:r>
            <w:r w:rsidRPr="00B87054">
              <w:t xml:space="preserve">о програма „BG03 Биологично разнообразие и екосистеми“ ще бъдат подкрепени разработване на национални методики за биофизичната оценка </w:t>
            </w:r>
            <w:r w:rsidR="00727009" w:rsidRPr="00B87054">
              <w:t xml:space="preserve">на </w:t>
            </w:r>
            <w:r w:rsidRPr="00B87054">
              <w:t>екосистеми</w:t>
            </w:r>
            <w:r w:rsidR="00727009" w:rsidRPr="00B87054">
              <w:t>те</w:t>
            </w:r>
            <w:r w:rsidRPr="00B87054">
              <w:t>, както и оценка на екосистемните услуги</w:t>
            </w:r>
            <w:r w:rsidR="008F56A4" w:rsidRPr="00B87054">
              <w:t>, извън НАТУРА 2000</w:t>
            </w:r>
            <w:r w:rsidRPr="00B87054">
              <w:t xml:space="preserve">. По ОПОС 2014-2020 г. се предвижда </w:t>
            </w:r>
            <w:r w:rsidR="008E65D0" w:rsidRPr="00B87054">
              <w:t>верифициране на методиките, изготвени по ФМ на ЕИП</w:t>
            </w:r>
            <w:r w:rsidR="00A83946" w:rsidRPr="00B87054">
              <w:t xml:space="preserve"> в Натура 2000</w:t>
            </w:r>
            <w:r w:rsidR="008E65D0" w:rsidRPr="00B87054">
              <w:t xml:space="preserve">, тяхната актуализация при необходимост, </w:t>
            </w:r>
            <w:r w:rsidRPr="00B87054">
              <w:t xml:space="preserve">извършването на биофизичната оценка на екосистемите </w:t>
            </w:r>
            <w:r w:rsidR="009D6750" w:rsidRPr="00B87054">
              <w:t>и</w:t>
            </w:r>
            <w:r w:rsidRPr="00B87054">
              <w:t xml:space="preserve"> оценка на техните услуги</w:t>
            </w:r>
            <w:r w:rsidR="009D6750" w:rsidRPr="00B87054">
              <w:t xml:space="preserve"> в Н</w:t>
            </w:r>
            <w:r w:rsidR="00D76C13" w:rsidRPr="00B87054">
              <w:t>атура</w:t>
            </w:r>
            <w:r w:rsidR="009D6750" w:rsidRPr="00B87054">
              <w:t xml:space="preserve"> 2000.</w:t>
            </w:r>
            <w:r w:rsidRPr="00B87054">
              <w:t xml:space="preserve"> </w:t>
            </w:r>
            <w:r w:rsidR="009D6750" w:rsidRPr="00B87054">
              <w:t>Предвижда се извършването на</w:t>
            </w:r>
            <w:r w:rsidRPr="00B87054">
              <w:t xml:space="preserve"> оценка на икономическата стойност на тези услуги и разработване на схема за възмездно</w:t>
            </w:r>
            <w:r w:rsidR="009D6750" w:rsidRPr="00B87054">
              <w:t>то им</w:t>
            </w:r>
            <w:r w:rsidRPr="00B87054">
              <w:t xml:space="preserve"> ползване </w:t>
            </w:r>
            <w:r w:rsidR="009D6750" w:rsidRPr="00B87054">
              <w:t>в</w:t>
            </w:r>
            <w:r w:rsidRPr="00B87054">
              <w:t xml:space="preserve"> Н</w:t>
            </w:r>
            <w:r w:rsidR="00D76C13" w:rsidRPr="00B87054">
              <w:t>атура</w:t>
            </w:r>
            <w:r w:rsidRPr="00B87054">
              <w:t xml:space="preserve"> 2000. </w:t>
            </w:r>
          </w:p>
          <w:p w14:paraId="0A7300FA" w14:textId="77777777" w:rsidR="0070402A" w:rsidRPr="00B87054" w:rsidRDefault="00235E3A" w:rsidP="003A05C8">
            <w:pPr>
              <w:pStyle w:val="ListDash2"/>
              <w:numPr>
                <w:ilvl w:val="0"/>
                <w:numId w:val="0"/>
              </w:numPr>
              <w:tabs>
                <w:tab w:val="left" w:pos="34"/>
              </w:tabs>
              <w:spacing w:after="120"/>
              <w:ind w:left="34"/>
              <w:rPr>
                <w:b/>
              </w:rPr>
            </w:pPr>
            <w:r w:rsidRPr="00B87054">
              <w:rPr>
                <w:b/>
              </w:rPr>
              <w:t xml:space="preserve">4. </w:t>
            </w:r>
            <w:r w:rsidR="0070402A" w:rsidRPr="00B87054">
              <w:rPr>
                <w:b/>
              </w:rPr>
              <w:t>Интервенции, свързани с превенция</w:t>
            </w:r>
            <w:r w:rsidR="00A725C6" w:rsidRPr="00B87054">
              <w:rPr>
                <w:b/>
              </w:rPr>
              <w:t xml:space="preserve"> и управление на риска</w:t>
            </w:r>
            <w:r w:rsidR="0070402A" w:rsidRPr="00B87054">
              <w:rPr>
                <w:b/>
              </w:rPr>
              <w:t>:</w:t>
            </w:r>
          </w:p>
          <w:p w14:paraId="78F9304A" w14:textId="77777777" w:rsidR="0070402A" w:rsidRPr="00B87054" w:rsidRDefault="0070402A" w:rsidP="00735856">
            <w:pPr>
              <w:pStyle w:val="ListDash2"/>
              <w:numPr>
                <w:ilvl w:val="0"/>
                <w:numId w:val="47"/>
              </w:numPr>
              <w:spacing w:after="120"/>
            </w:pPr>
            <w:r w:rsidRPr="00B87054">
              <w:t>ОПОС 2014-2020</w:t>
            </w:r>
            <w:r w:rsidR="00C170CC" w:rsidRPr="00B87054">
              <w:t xml:space="preserve"> г. </w:t>
            </w:r>
            <w:r w:rsidRPr="00B87054">
              <w:t>-</w:t>
            </w:r>
            <w:r w:rsidR="008544FC" w:rsidRPr="00B87054">
              <w:t xml:space="preserve"> </w:t>
            </w:r>
            <w:r w:rsidR="00C52689" w:rsidRPr="00B87054">
              <w:t>Щ</w:t>
            </w:r>
            <w:r w:rsidR="00A725C6" w:rsidRPr="00B87054">
              <w:t xml:space="preserve">е се </w:t>
            </w:r>
            <w:r w:rsidR="003B3A4E" w:rsidRPr="00B87054">
              <w:t xml:space="preserve">подкрепи </w:t>
            </w:r>
            <w:r w:rsidR="00A725C6" w:rsidRPr="00B87054">
              <w:t>създаването на Национал</w:t>
            </w:r>
            <w:r w:rsidR="00DF3B28" w:rsidRPr="00B87054">
              <w:t>на</w:t>
            </w:r>
            <w:r w:rsidR="00A725C6" w:rsidRPr="00B87054">
              <w:t xml:space="preserve"> </w:t>
            </w:r>
            <w:r w:rsidR="00DF3B28" w:rsidRPr="00B87054">
              <w:t xml:space="preserve">система </w:t>
            </w:r>
            <w:r w:rsidR="00A725C6" w:rsidRPr="00B87054">
              <w:t xml:space="preserve">за управление на водите в реално време, </w:t>
            </w:r>
            <w:r w:rsidR="003B3A4E" w:rsidRPr="00B87054">
              <w:t>с цел</w:t>
            </w:r>
            <w:r w:rsidR="00A725C6" w:rsidRPr="00B87054">
              <w:rPr>
                <w:szCs w:val="24"/>
              </w:rPr>
              <w:t xml:space="preserve"> предоставя</w:t>
            </w:r>
            <w:r w:rsidR="003B3A4E" w:rsidRPr="00B87054">
              <w:rPr>
                <w:szCs w:val="24"/>
              </w:rPr>
              <w:t>не</w:t>
            </w:r>
            <w:r w:rsidR="000324CB" w:rsidRPr="00B87054">
              <w:rPr>
                <w:szCs w:val="24"/>
              </w:rPr>
              <w:t xml:space="preserve"> на</w:t>
            </w:r>
            <w:r w:rsidR="00A725C6" w:rsidRPr="00B87054">
              <w:rPr>
                <w:szCs w:val="24"/>
              </w:rPr>
              <w:t xml:space="preserve"> необходимата информация за управление на водите и осигурява</w:t>
            </w:r>
            <w:r w:rsidR="003B3A4E" w:rsidRPr="00B87054">
              <w:rPr>
                <w:szCs w:val="24"/>
              </w:rPr>
              <w:t>не</w:t>
            </w:r>
            <w:r w:rsidR="00A725C6" w:rsidRPr="00B87054">
              <w:rPr>
                <w:szCs w:val="24"/>
              </w:rPr>
              <w:t xml:space="preserve"> навременно предупреждение при наводнения</w:t>
            </w:r>
            <w:r w:rsidR="003B3A4E" w:rsidRPr="00B87054">
              <w:rPr>
                <w:szCs w:val="24"/>
              </w:rPr>
              <w:t xml:space="preserve">, както и ще се установят 6 центъра </w:t>
            </w:r>
            <w:r w:rsidR="008A425A" w:rsidRPr="00B87054">
              <w:rPr>
                <w:szCs w:val="24"/>
              </w:rPr>
              <w:t>за повишаване готовността на населението за адекватна реакция при наводнения</w:t>
            </w:r>
            <w:r w:rsidR="00A725C6" w:rsidRPr="00B87054">
              <w:rPr>
                <w:szCs w:val="24"/>
              </w:rPr>
              <w:t>. Ще се финансират и мерки за въвеждане на решения за превенция и управление на риска от наводнения,  вкл. екосистемно базирани решения</w:t>
            </w:r>
            <w:r w:rsidR="003A05C8" w:rsidRPr="00B87054">
              <w:rPr>
                <w:szCs w:val="24"/>
              </w:rPr>
              <w:t>.</w:t>
            </w:r>
            <w:r w:rsidR="00A725C6" w:rsidRPr="00B87054">
              <w:t xml:space="preserve"> </w:t>
            </w:r>
            <w:r w:rsidR="00AF2AFA" w:rsidRPr="00B87054">
              <w:t xml:space="preserve">Предвидени са </w:t>
            </w:r>
            <w:r w:rsidR="003E6BBB" w:rsidRPr="00B87054">
              <w:t xml:space="preserve">и </w:t>
            </w:r>
            <w:r w:rsidR="00AF2AFA" w:rsidRPr="00B87054">
              <w:t xml:space="preserve">инвестиции </w:t>
            </w:r>
            <w:r w:rsidR="009E5050" w:rsidRPr="00B87054">
              <w:t>за превенция и управление на риска от свлачища.</w:t>
            </w:r>
            <w:r w:rsidR="00FB7009" w:rsidRPr="00B87054">
              <w:t xml:space="preserve"> </w:t>
            </w:r>
          </w:p>
          <w:p w14:paraId="0ABE6CF0" w14:textId="77777777" w:rsidR="00352A35" w:rsidRPr="00B87054" w:rsidRDefault="00893C49" w:rsidP="00735856">
            <w:pPr>
              <w:pStyle w:val="ListDash2"/>
              <w:numPr>
                <w:ilvl w:val="0"/>
                <w:numId w:val="47"/>
              </w:numPr>
              <w:spacing w:after="120"/>
            </w:pPr>
            <w:r w:rsidRPr="00B87054">
              <w:t xml:space="preserve">ПРСР </w:t>
            </w:r>
            <w:r w:rsidR="00EF1DCC" w:rsidRPr="00B87054">
              <w:t>2014-2020</w:t>
            </w:r>
            <w:r w:rsidR="00C170CC" w:rsidRPr="00B87054">
              <w:t xml:space="preserve"> г. </w:t>
            </w:r>
            <w:r w:rsidR="00EF1DCC" w:rsidRPr="00B87054">
              <w:t xml:space="preserve">подкрепя мерки, свързани с </w:t>
            </w:r>
            <w:r w:rsidR="00B7395B" w:rsidRPr="00B87054">
              <w:t xml:space="preserve">управление </w:t>
            </w:r>
            <w:r w:rsidR="00EF1DCC" w:rsidRPr="00B87054">
              <w:t xml:space="preserve">на риска </w:t>
            </w:r>
            <w:r w:rsidR="00B7395B" w:rsidRPr="00B87054">
              <w:t>в селското стопанство</w:t>
            </w:r>
            <w:r w:rsidR="00691CBE" w:rsidRPr="00B87054">
              <w:t xml:space="preserve"> - създаване и развитие на култури, устойчиви на климатичните промени, увеличаване </w:t>
            </w:r>
            <w:r w:rsidR="007919E5" w:rsidRPr="00B87054">
              <w:t xml:space="preserve">дела </w:t>
            </w:r>
            <w:r w:rsidR="00691CBE" w:rsidRPr="00B87054">
              <w:t>на земеделските земи под агроекологични практики, намаляване на риска от наводнения и засушаване в земеделските райони</w:t>
            </w:r>
            <w:r w:rsidR="00EF1DCC" w:rsidRPr="00B87054">
              <w:t xml:space="preserve">. </w:t>
            </w:r>
          </w:p>
          <w:p w14:paraId="4665F5F3" w14:textId="77777777" w:rsidR="0052329E" w:rsidRPr="00B87054" w:rsidRDefault="00235E3A" w:rsidP="003A05C8">
            <w:pPr>
              <w:pStyle w:val="ListDash2"/>
              <w:numPr>
                <w:ilvl w:val="0"/>
                <w:numId w:val="0"/>
              </w:numPr>
              <w:tabs>
                <w:tab w:val="left" w:pos="34"/>
              </w:tabs>
              <w:spacing w:after="120"/>
              <w:ind w:left="34"/>
              <w:rPr>
                <w:b/>
              </w:rPr>
            </w:pPr>
            <w:r w:rsidRPr="00B87054">
              <w:rPr>
                <w:b/>
              </w:rPr>
              <w:t xml:space="preserve">5. </w:t>
            </w:r>
            <w:r w:rsidR="0052329E" w:rsidRPr="00B87054">
              <w:rPr>
                <w:b/>
              </w:rPr>
              <w:t>Интервенции, свързани с подобряване качеството на атмосферния въздух:</w:t>
            </w:r>
          </w:p>
          <w:p w14:paraId="50993F0C" w14:textId="77777777" w:rsidR="002F7D6D" w:rsidRPr="00B87054" w:rsidRDefault="00020338" w:rsidP="00735856">
            <w:pPr>
              <w:pStyle w:val="ListDash2"/>
              <w:numPr>
                <w:ilvl w:val="0"/>
                <w:numId w:val="47"/>
              </w:numPr>
              <w:spacing w:after="120"/>
            </w:pPr>
            <w:r w:rsidRPr="00B87054">
              <w:t xml:space="preserve">ОПОС 2014-2020 г. -  </w:t>
            </w:r>
            <w:r w:rsidR="004F525A" w:rsidRPr="00B87054">
              <w:t>П</w:t>
            </w:r>
            <w:r w:rsidRPr="00B87054">
              <w:t xml:space="preserve">одкрепа за мерки </w:t>
            </w:r>
            <w:r w:rsidR="002F7D6D" w:rsidRPr="00B87054">
              <w:t>за преглед и анали</w:t>
            </w:r>
            <w:r w:rsidR="003C70C8" w:rsidRPr="00B87054">
              <w:t>з на общинските програми за КАВ;</w:t>
            </w:r>
            <w:r w:rsidR="002F7D6D" w:rsidRPr="00B87054">
              <w:t xml:space="preserve"> подпомагане на компетентните органи при изготвянето/преработването, изпълнението и контрола на общинските програми и мониторинга на КАВ</w:t>
            </w:r>
            <w:r w:rsidR="003C70C8" w:rsidRPr="00B87054">
              <w:t>;</w:t>
            </w:r>
            <w:r w:rsidR="00E704C9" w:rsidRPr="00B87054">
              <w:t xml:space="preserve"> мерки, насочени към намаляване </w:t>
            </w:r>
            <w:r w:rsidR="003C70C8" w:rsidRPr="00B87054">
              <w:t>количеството на ФПЧ</w:t>
            </w:r>
            <w:r w:rsidR="003C70C8" w:rsidRPr="00B87054">
              <w:rPr>
                <w:vertAlign w:val="subscript"/>
              </w:rPr>
              <w:t>10</w:t>
            </w:r>
            <w:r w:rsidR="003C70C8" w:rsidRPr="00B87054">
              <w:t xml:space="preserve"> и </w:t>
            </w:r>
            <w:r w:rsidR="003C70C8" w:rsidRPr="00B87054">
              <w:rPr>
                <w:lang w:val="en-US"/>
              </w:rPr>
              <w:t>NO</w:t>
            </w:r>
            <w:r w:rsidR="003C70C8" w:rsidRPr="00B87054">
              <w:rPr>
                <w:vertAlign w:val="subscript"/>
                <w:lang w:val="en-US"/>
              </w:rPr>
              <w:t>x</w:t>
            </w:r>
            <w:r w:rsidR="00E704C9" w:rsidRPr="00B87054">
              <w:t xml:space="preserve"> от битовото отопление и обществения </w:t>
            </w:r>
            <w:r w:rsidR="00E704C9" w:rsidRPr="00B87054">
              <w:lastRenderedPageBreak/>
              <w:t>градски транспорт (</w:t>
            </w:r>
            <w:r w:rsidR="00FC6778" w:rsidRPr="00B87054">
              <w:t xml:space="preserve">вкл. </w:t>
            </w:r>
            <w:proofErr w:type="spellStart"/>
            <w:r w:rsidR="00E704C9" w:rsidRPr="00B87054">
              <w:t>ретрофитинг</w:t>
            </w:r>
            <w:proofErr w:type="spellEnd"/>
            <w:r w:rsidR="00E704C9" w:rsidRPr="00B87054">
              <w:t xml:space="preserve"> </w:t>
            </w:r>
            <w:r w:rsidR="009A0D52" w:rsidRPr="00B87054">
              <w:t xml:space="preserve">на съществуващи превозни средства </w:t>
            </w:r>
            <w:r w:rsidR="00E704C9" w:rsidRPr="00B87054">
              <w:t>и др.)</w:t>
            </w:r>
            <w:r w:rsidR="002F7D6D" w:rsidRPr="00B87054">
              <w:t>.</w:t>
            </w:r>
            <w:r w:rsidR="009A0D52" w:rsidRPr="00B87054">
              <w:t xml:space="preserve"> </w:t>
            </w:r>
          </w:p>
          <w:p w14:paraId="22148C0C" w14:textId="77777777" w:rsidR="00635564" w:rsidRPr="00B87054" w:rsidRDefault="00020338" w:rsidP="00735856">
            <w:pPr>
              <w:pStyle w:val="ListDash2"/>
              <w:numPr>
                <w:ilvl w:val="0"/>
                <w:numId w:val="47"/>
              </w:numPr>
              <w:spacing w:after="120"/>
            </w:pPr>
            <w:r w:rsidRPr="00B87054">
              <w:t xml:space="preserve">ОПРР 2014-2020 г. </w:t>
            </w:r>
            <w:r w:rsidR="007919E5" w:rsidRPr="00B87054">
              <w:t>–</w:t>
            </w:r>
            <w:r w:rsidRPr="00B87054">
              <w:t xml:space="preserve"> </w:t>
            </w:r>
            <w:r w:rsidR="0013457A" w:rsidRPr="00B87054">
              <w:t xml:space="preserve"> </w:t>
            </w:r>
            <w:r w:rsidR="004F525A" w:rsidRPr="00B87054">
              <w:t>И</w:t>
            </w:r>
            <w:r w:rsidR="0013457A" w:rsidRPr="00B87054">
              <w:t xml:space="preserve">нвестиции в </w:t>
            </w:r>
            <w:r w:rsidRPr="00B87054">
              <w:t>разработване и подобряване на системи за обществен градски транспорт, използващи автобуси, трамваи, тролеи, които отговарят на европейската нормативна уредба за вредни емисии от двигателите и използване на възобновяеми/алтернативни енергийни източници в градския транспорт</w:t>
            </w:r>
            <w:r w:rsidR="009A0D52" w:rsidRPr="00B87054">
              <w:t xml:space="preserve"> (закупуване на нови превозни средства)</w:t>
            </w:r>
            <w:r w:rsidRPr="00B87054">
              <w:t xml:space="preserve">. </w:t>
            </w:r>
            <w:r w:rsidR="00F01AA0" w:rsidRPr="00B87054">
              <w:t xml:space="preserve">Също така </w:t>
            </w:r>
            <w:r w:rsidR="007919E5" w:rsidRPr="00B87054">
              <w:rPr>
                <w:color w:val="000000"/>
              </w:rPr>
              <w:t>м</w:t>
            </w:r>
            <w:r w:rsidR="00635564" w:rsidRPr="00B87054">
              <w:rPr>
                <w:color w:val="000000"/>
              </w:rPr>
              <w:t>ерки за енергийна ефективност в жилищни и административни сгради и студентски общежития, в т.ч. газоснабдяване. Въвеждане в експлоатация на инсталации за производство на енергия от възобновяеми източници за задоволяване на собствените нужди от енергия</w:t>
            </w:r>
            <w:r w:rsidR="00F24053" w:rsidRPr="00B87054">
              <w:rPr>
                <w:color w:val="000000"/>
              </w:rPr>
              <w:t>; мерки за подобряване на градската среда, вкл. зелена инфраструктура и свързване на зелените зони за подобряване на градските екосистеми</w:t>
            </w:r>
            <w:r w:rsidR="00635564" w:rsidRPr="00B87054">
              <w:rPr>
                <w:color w:val="000000"/>
              </w:rPr>
              <w:t>.</w:t>
            </w:r>
            <w:r w:rsidR="00635564" w:rsidRPr="00B87054">
              <w:t xml:space="preserve"> </w:t>
            </w:r>
          </w:p>
          <w:p w14:paraId="094D764A" w14:textId="77777777" w:rsidR="003A1DE6" w:rsidRPr="00B87054" w:rsidRDefault="00020338" w:rsidP="00735856">
            <w:pPr>
              <w:pStyle w:val="ListDash2"/>
              <w:numPr>
                <w:ilvl w:val="0"/>
                <w:numId w:val="47"/>
              </w:numPr>
              <w:spacing w:after="120"/>
            </w:pPr>
            <w:r w:rsidRPr="00B87054">
              <w:t>ОПТТИ 2014-2020 г</w:t>
            </w:r>
            <w:r w:rsidR="007919E5" w:rsidRPr="00B87054">
              <w:t xml:space="preserve">. – </w:t>
            </w:r>
            <w:r w:rsidR="004F525A" w:rsidRPr="00B87054">
              <w:t>И</w:t>
            </w:r>
            <w:r w:rsidR="00505368" w:rsidRPr="00B87054">
              <w:t xml:space="preserve">нвестиции </w:t>
            </w:r>
            <w:r w:rsidRPr="00B87054">
              <w:t xml:space="preserve">за подобряване на инфраструктурата за интермодалните превози и повишаване качеството на услугите за пътници и товари. </w:t>
            </w:r>
          </w:p>
          <w:p w14:paraId="7BBFA4C2" w14:textId="77777777" w:rsidR="00B243B7" w:rsidRPr="00B87054" w:rsidRDefault="00020338" w:rsidP="00735856">
            <w:pPr>
              <w:pStyle w:val="ListDash2"/>
              <w:numPr>
                <w:ilvl w:val="0"/>
                <w:numId w:val="47"/>
              </w:numPr>
              <w:spacing w:after="120"/>
            </w:pPr>
            <w:r w:rsidRPr="00B87054">
              <w:t xml:space="preserve">ПРСР 2014-2020 г. – </w:t>
            </w:r>
            <w:r w:rsidR="004F525A" w:rsidRPr="00B87054">
              <w:t>И</w:t>
            </w:r>
            <w:r w:rsidR="00505368" w:rsidRPr="00B87054">
              <w:t>нвестиции</w:t>
            </w:r>
            <w:r w:rsidRPr="00B87054">
              <w:t xml:space="preserve"> за намаляване на емисиите от промишлеността за предприятия в сектор „селско стопанство“ и развитието на основните услуги и обновяване на инфраструктурата в селските райони.</w:t>
            </w:r>
          </w:p>
          <w:p w14:paraId="0220A94E" w14:textId="77777777" w:rsidR="00B243B7" w:rsidRPr="00B87054" w:rsidRDefault="00020338" w:rsidP="00735856">
            <w:pPr>
              <w:pStyle w:val="ListDash2"/>
              <w:numPr>
                <w:ilvl w:val="0"/>
                <w:numId w:val="47"/>
              </w:numPr>
              <w:spacing w:after="120"/>
            </w:pPr>
            <w:r w:rsidRPr="00B87054">
              <w:t xml:space="preserve">ОПИК 2014-2020 г. </w:t>
            </w:r>
            <w:r w:rsidR="007919E5" w:rsidRPr="00B87054">
              <w:t>–</w:t>
            </w:r>
            <w:r w:rsidRPr="00B87054">
              <w:t xml:space="preserve"> </w:t>
            </w:r>
            <w:r w:rsidR="004F525A" w:rsidRPr="00B87054">
              <w:t>И</w:t>
            </w:r>
            <w:r w:rsidR="007919E5" w:rsidRPr="00B87054">
              <w:t xml:space="preserve">нвестиции </w:t>
            </w:r>
            <w:r w:rsidRPr="00B87054">
              <w:t xml:space="preserve">за повишаване на енергийната и ресурсна ефективност на предприятията чрез въвеждане на ниско-въглеродни технологии, екоиновации. </w:t>
            </w:r>
          </w:p>
          <w:p w14:paraId="3A0BCE82" w14:textId="77777777" w:rsidR="00B243B7" w:rsidRPr="00B87054" w:rsidRDefault="00B243B7" w:rsidP="00B243B7">
            <w:pPr>
              <w:pStyle w:val="ListParagraph"/>
              <w:tabs>
                <w:tab w:val="left" w:pos="34"/>
              </w:tabs>
              <w:spacing w:after="120"/>
              <w:ind w:left="34"/>
              <w:rPr>
                <w:b/>
              </w:rPr>
            </w:pPr>
            <w:r w:rsidRPr="00B87054">
              <w:rPr>
                <w:b/>
              </w:rPr>
              <w:t>6. Техническа помощ:</w:t>
            </w:r>
          </w:p>
          <w:p w14:paraId="71FE1B68" w14:textId="77777777" w:rsidR="000C0093" w:rsidRPr="00B87054" w:rsidRDefault="00B243B7" w:rsidP="00735856">
            <w:pPr>
              <w:pStyle w:val="ListDash2"/>
              <w:numPr>
                <w:ilvl w:val="0"/>
                <w:numId w:val="47"/>
              </w:numPr>
              <w:spacing w:after="120"/>
            </w:pPr>
            <w:r w:rsidRPr="00B87054">
              <w:t xml:space="preserve">ОПОС 2014-2020 г. – </w:t>
            </w:r>
            <w:r w:rsidR="004F525A" w:rsidRPr="00B87054">
              <w:t>П</w:t>
            </w:r>
            <w:r w:rsidRPr="00B87054">
              <w:t>одкрепа за повишаване административния капацитет</w:t>
            </w:r>
            <w:r w:rsidR="007653EC" w:rsidRPr="00B87054">
              <w:t xml:space="preserve"> на УО във връзка с изпълнението и управлението на програмата и на бенефициентите по отношение </w:t>
            </w:r>
            <w:r w:rsidR="000C0093" w:rsidRPr="00B87054">
              <w:t xml:space="preserve">цикъла на изпълнението на </w:t>
            </w:r>
            <w:r w:rsidR="007653EC" w:rsidRPr="00B87054">
              <w:t xml:space="preserve">конкретни </w:t>
            </w:r>
            <w:r w:rsidR="000C0093" w:rsidRPr="00B87054">
              <w:t>проекти</w:t>
            </w:r>
            <w:r w:rsidR="007653EC" w:rsidRPr="00B87054">
              <w:t xml:space="preserve"> по програмата </w:t>
            </w:r>
            <w:r w:rsidR="000C0093" w:rsidRPr="00B87054">
              <w:rPr>
                <w:szCs w:val="24"/>
              </w:rPr>
              <w:t xml:space="preserve">– </w:t>
            </w:r>
            <w:r w:rsidR="007653EC" w:rsidRPr="00B87054">
              <w:rPr>
                <w:szCs w:val="24"/>
              </w:rPr>
              <w:t>казуси при</w:t>
            </w:r>
            <w:r w:rsidR="000C0093" w:rsidRPr="00B87054">
              <w:rPr>
                <w:szCs w:val="24"/>
              </w:rPr>
              <w:t xml:space="preserve"> процедури за избор на изпълнители, договаряне, изпълнение и управление на одобрените проекти, както и по-нататъшна правилна експлоатация и поддръжка на придобитите активи и др.</w:t>
            </w:r>
          </w:p>
          <w:p w14:paraId="3C6E4EE1" w14:textId="77777777" w:rsidR="00B243B7" w:rsidRPr="00B87054" w:rsidRDefault="00B243B7" w:rsidP="00735856">
            <w:pPr>
              <w:pStyle w:val="ListDash2"/>
              <w:numPr>
                <w:ilvl w:val="0"/>
                <w:numId w:val="47"/>
              </w:numPr>
              <w:spacing w:after="120"/>
            </w:pPr>
            <w:r w:rsidRPr="00B87054">
              <w:t xml:space="preserve">ОПДУ 2014-2020 г. – </w:t>
            </w:r>
            <w:r w:rsidR="004F525A" w:rsidRPr="00B87054">
              <w:t>О</w:t>
            </w:r>
            <w:r w:rsidR="000C0093" w:rsidRPr="00B87054">
              <w:t xml:space="preserve">бщи обучения, насочени към повишаване </w:t>
            </w:r>
            <w:r w:rsidR="00B925E1" w:rsidRPr="00B87054">
              <w:t xml:space="preserve">на </w:t>
            </w:r>
            <w:r w:rsidR="000C0093" w:rsidRPr="00B87054">
              <w:t>административния капацитет – по отн</w:t>
            </w:r>
            <w:r w:rsidR="003A1DE6" w:rsidRPr="00B87054">
              <w:t>о</w:t>
            </w:r>
            <w:r w:rsidR="000C0093" w:rsidRPr="00B87054">
              <w:t xml:space="preserve">шение общи предварителни условия (обществени поръчки, държавни помощи, управление на проекти), подобряване </w:t>
            </w:r>
            <w:r w:rsidR="00B925E1" w:rsidRPr="00B87054">
              <w:t xml:space="preserve">на </w:t>
            </w:r>
            <w:r w:rsidR="000C0093" w:rsidRPr="00B87054">
              <w:t>административните усл</w:t>
            </w:r>
            <w:r w:rsidR="003A1DE6" w:rsidRPr="00B87054">
              <w:t>у</w:t>
            </w:r>
            <w:r w:rsidR="000C0093" w:rsidRPr="00B87054">
              <w:t>ги за гр</w:t>
            </w:r>
            <w:r w:rsidR="001F206E" w:rsidRPr="00B87054">
              <w:t>а</w:t>
            </w:r>
            <w:r w:rsidR="000C0093" w:rsidRPr="00B87054">
              <w:t xml:space="preserve">жданите и бизнеса чрез въвеждане на стандартизирани услуги, въвеждане на комплексни </w:t>
            </w:r>
            <w:proofErr w:type="spellStart"/>
            <w:r w:rsidR="000C0093" w:rsidRPr="00B87054">
              <w:t>админситративни</w:t>
            </w:r>
            <w:proofErr w:type="spellEnd"/>
            <w:r w:rsidR="000C0093" w:rsidRPr="00B87054">
              <w:t xml:space="preserve"> услуги, въвеждане на електронно правителство и управление на човешките ресурси. </w:t>
            </w:r>
          </w:p>
          <w:p w14:paraId="6ED4EF5E" w14:textId="77777777" w:rsidR="0070402A" w:rsidRPr="00B87054" w:rsidRDefault="0070402A" w:rsidP="003E6BBB">
            <w:pPr>
              <w:pStyle w:val="ListParagraph"/>
              <w:tabs>
                <w:tab w:val="left" w:pos="34"/>
              </w:tabs>
              <w:spacing w:after="120"/>
              <w:ind w:left="34"/>
            </w:pPr>
            <w:r w:rsidRPr="00B87054">
              <w:t>По отношение финансиране</w:t>
            </w:r>
            <w:r w:rsidR="00B925E1" w:rsidRPr="00B87054">
              <w:t>то</w:t>
            </w:r>
            <w:r w:rsidRPr="00B87054">
              <w:t xml:space="preserve"> на мерки от Стратегията на ЕС за Дунавския регион, ОПОС 2014-2020</w:t>
            </w:r>
            <w:r w:rsidR="00C170CC" w:rsidRPr="00B87054">
              <w:t xml:space="preserve"> г.</w:t>
            </w:r>
            <w:r w:rsidRPr="00B87054">
              <w:t xml:space="preserve"> предвижда подкрепа на дейности, свързани с превенция/защита от наводнения чрез изпълнение на мерките от </w:t>
            </w:r>
            <w:r w:rsidR="00222958" w:rsidRPr="00B87054">
              <w:t>ПУРН</w:t>
            </w:r>
            <w:r w:rsidRPr="00B87054">
              <w:t>. В рамките на изпълнението на тези задължения ще бъдат изпълнени и част от предвидените в Дунавската стратегия мерки.</w:t>
            </w:r>
          </w:p>
          <w:p w14:paraId="79EFDCFC" w14:textId="77777777" w:rsidR="00542C1C" w:rsidRPr="00B87054" w:rsidRDefault="00542C1C" w:rsidP="00542C1C">
            <w:pPr>
              <w:pStyle w:val="ListDash2"/>
              <w:numPr>
                <w:ilvl w:val="0"/>
                <w:numId w:val="0"/>
              </w:numPr>
              <w:tabs>
                <w:tab w:val="left" w:pos="34"/>
              </w:tabs>
              <w:spacing w:after="120"/>
              <w:ind w:left="34"/>
            </w:pPr>
            <w:r w:rsidRPr="00B87054">
              <w:t xml:space="preserve">По отношение финансирането на мерки, свързани с постигане на добро състояние на морската околна среда, съгл. изискванията на </w:t>
            </w:r>
            <w:r w:rsidR="00113F7D" w:rsidRPr="00B87054">
              <w:t>РДМС</w:t>
            </w:r>
            <w:r w:rsidRPr="00B87054">
              <w:t>, ОПОС 2014-</w:t>
            </w:r>
            <w:r w:rsidRPr="00B87054">
              <w:lastRenderedPageBreak/>
              <w:t>2020 г. ще допринесе за постигане по-доброто състояние на морската околна среда, като вземе предвид заложените в Черноморската стратегия цели и препоръки. От своя страна</w:t>
            </w:r>
            <w:r w:rsidR="001F206E" w:rsidRPr="00B87054">
              <w:t>,</w:t>
            </w:r>
            <w:r w:rsidRPr="00B87054">
              <w:t xml:space="preserve"> ОПТТИ 2014-2020 г. ще подкрепя мерки, насочени към опазването на морската и речна околна среда в районите на пристанищата и крайбрежието чрез осигуряване на съоръжения за приемане на отпадъци и остатъци от товари с произход от експлоатация на корабите. </w:t>
            </w:r>
          </w:p>
          <w:p w14:paraId="01FDA8DC" w14:textId="77777777" w:rsidR="00212230" w:rsidRPr="00B87054" w:rsidRDefault="0070402A" w:rsidP="00C170CC">
            <w:pPr>
              <w:pStyle w:val="ListDash2"/>
              <w:numPr>
                <w:ilvl w:val="0"/>
                <w:numId w:val="0"/>
              </w:numPr>
              <w:tabs>
                <w:tab w:val="left" w:pos="34"/>
              </w:tabs>
              <w:spacing w:after="120"/>
              <w:ind w:left="34"/>
            </w:pPr>
            <w:r w:rsidRPr="00B87054">
              <w:t xml:space="preserve">Същевременно ще се търси синергия и допълняемост с Програмите за транснационално, трансгранично и </w:t>
            </w:r>
            <w:r w:rsidR="001F206E" w:rsidRPr="00B87054">
              <w:rPr>
                <w:lang w:eastAsia="en-US"/>
              </w:rPr>
              <w:t>междурегионално</w:t>
            </w:r>
            <w:r w:rsidRPr="00B87054">
              <w:t xml:space="preserve"> сътрудничество. Ще се гарантира извършването на ясна, точна и конкретна демаркация</w:t>
            </w:r>
            <w:r w:rsidR="003445DD" w:rsidRPr="00B87054">
              <w:t xml:space="preserve"> (където е необходимо</w:t>
            </w:r>
            <w:r w:rsidR="000A1CE7" w:rsidRPr="00B87054">
              <w:t xml:space="preserve"> </w:t>
            </w:r>
            <w:r w:rsidR="003445DD" w:rsidRPr="00B87054">
              <w:t>– на ниво</w:t>
            </w:r>
            <w:r w:rsidR="000A1CE7" w:rsidRPr="00B87054">
              <w:t xml:space="preserve"> оценка и последващо</w:t>
            </w:r>
            <w:r w:rsidR="003445DD" w:rsidRPr="00B87054">
              <w:t xml:space="preserve"> изпълнение на проектите)</w:t>
            </w:r>
            <w:r w:rsidRPr="00B87054">
              <w:t>, което ще доведе до минимизиране на риска от двойно финансиране на дейностите, заложени в тях.</w:t>
            </w:r>
          </w:p>
          <w:p w14:paraId="7B43B664" w14:textId="77777777" w:rsidR="0057358E" w:rsidRPr="00B87054" w:rsidRDefault="0070402A" w:rsidP="008776FB">
            <w:pPr>
              <w:pStyle w:val="ListDash2"/>
              <w:numPr>
                <w:ilvl w:val="0"/>
                <w:numId w:val="0"/>
              </w:numPr>
              <w:tabs>
                <w:tab w:val="left" w:pos="34"/>
              </w:tabs>
              <w:spacing w:after="120"/>
              <w:ind w:left="34"/>
            </w:pPr>
            <w:r w:rsidRPr="00B87054">
              <w:t xml:space="preserve">В контекста на Стратегията „Европа 2020” за насърчаване хармоничното, балансирано и устойчиво развитие на Европейския съюз, следва да се постигне интегриран подход, като помощта на ЕСИФ се съгласува с други подходящи финансови инструменти на </w:t>
            </w:r>
            <w:r w:rsidR="00212230" w:rsidRPr="00B87054">
              <w:t>ЕС</w:t>
            </w:r>
            <w:r w:rsidRPr="00B87054">
              <w:t xml:space="preserve">. Взаимното допълване и взаимодействието на средствата от фондовете с инструменти, насочени към сектор „околна среда”, ще засили ефекта от използването им. </w:t>
            </w:r>
          </w:p>
          <w:p w14:paraId="6FB91C8E" w14:textId="77777777" w:rsidR="003E6BBB" w:rsidRPr="00B87054" w:rsidRDefault="0070402A" w:rsidP="008776FB">
            <w:pPr>
              <w:pStyle w:val="ListDash2"/>
              <w:numPr>
                <w:ilvl w:val="0"/>
                <w:numId w:val="0"/>
              </w:numPr>
              <w:tabs>
                <w:tab w:val="left" w:pos="34"/>
              </w:tabs>
              <w:spacing w:after="120"/>
              <w:ind w:left="34"/>
            </w:pPr>
            <w:r w:rsidRPr="00B87054">
              <w:t>При изпълнение на ОПОС 2014-2020</w:t>
            </w:r>
            <w:r w:rsidR="00C170CC" w:rsidRPr="00B87054">
              <w:t xml:space="preserve"> г.</w:t>
            </w:r>
            <w:r w:rsidRPr="00B87054">
              <w:t xml:space="preserve"> </w:t>
            </w:r>
            <w:r w:rsidR="008E65D0" w:rsidRPr="00B87054">
              <w:t>е възможна допълняемост</w:t>
            </w:r>
            <w:r w:rsidRPr="00B87054">
              <w:t xml:space="preserve"> с Програмата за действи</w:t>
            </w:r>
            <w:r w:rsidR="000A64CA" w:rsidRPr="00B87054">
              <w:t>е</w:t>
            </w:r>
            <w:r w:rsidRPr="00B87054">
              <w:t xml:space="preserve"> в областта на околната среда и климата</w:t>
            </w:r>
            <w:r w:rsidR="00DA05AA" w:rsidRPr="00B87054">
              <w:t xml:space="preserve"> </w:t>
            </w:r>
            <w:r w:rsidRPr="00B87054">
              <w:t>-</w:t>
            </w:r>
            <w:r w:rsidR="00DA05AA" w:rsidRPr="00B87054">
              <w:t xml:space="preserve"> </w:t>
            </w:r>
            <w:r w:rsidRPr="00B87054">
              <w:t>LIFE</w:t>
            </w:r>
            <w:r w:rsidR="00212230" w:rsidRPr="00B87054">
              <w:t xml:space="preserve"> и ще </w:t>
            </w:r>
            <w:r w:rsidR="00212230" w:rsidRPr="00B87054">
              <w:rPr>
                <w:szCs w:val="24"/>
              </w:rPr>
              <w:t>бъде използван натрупания опит по изпълнението на проекти по нея</w:t>
            </w:r>
            <w:r w:rsidRPr="00B87054">
              <w:t>.</w:t>
            </w:r>
            <w:r w:rsidR="00212230" w:rsidRPr="00B87054">
              <w:t xml:space="preserve"> В допълнение</w:t>
            </w:r>
            <w:r w:rsidR="00EA21B3" w:rsidRPr="00B87054">
              <w:t>,</w:t>
            </w:r>
            <w:r w:rsidR="00212230" w:rsidRPr="00B87054">
              <w:t xml:space="preserve"> при разработването на критерии за избор на проекти по ОПОС ще участват и експерти от МОСВ, администриращи програмата LIFE за България.</w:t>
            </w:r>
          </w:p>
          <w:p w14:paraId="2B8958AA" w14:textId="77777777" w:rsidR="003E6BBB" w:rsidRPr="00B87054" w:rsidRDefault="00BA67D2" w:rsidP="00BA67D2">
            <w:pPr>
              <w:pStyle w:val="ListDash2"/>
              <w:numPr>
                <w:ilvl w:val="0"/>
                <w:numId w:val="0"/>
              </w:numPr>
              <w:tabs>
                <w:tab w:val="left" w:pos="34"/>
              </w:tabs>
              <w:spacing w:after="120"/>
              <w:ind w:left="34"/>
            </w:pPr>
            <w:r w:rsidRPr="00B87054">
              <w:t>ОПОС 2014-2020 г. ще допринесе за изпълнението на мерките по приоритет „Споделяне на ресурси и знания за защита и съхраняване на околната среда“ на Съвместна оперативна програма Черно море, по-конкретно чрез финансиране на дейности по приоритетни оси 1, 2 и 3</w:t>
            </w:r>
            <w:r w:rsidR="00527B40" w:rsidRPr="00B87054">
              <w:t xml:space="preserve"> на ОПОС</w:t>
            </w:r>
            <w:r w:rsidRPr="00B87054">
              <w:t>.</w:t>
            </w:r>
          </w:p>
          <w:p w14:paraId="4F1B4CF2" w14:textId="77777777" w:rsidR="0070402A" w:rsidRPr="00B87054" w:rsidRDefault="0070402A" w:rsidP="003A05C8">
            <w:pPr>
              <w:pStyle w:val="ListDash2"/>
              <w:numPr>
                <w:ilvl w:val="0"/>
                <w:numId w:val="0"/>
              </w:numPr>
              <w:tabs>
                <w:tab w:val="left" w:pos="34"/>
              </w:tabs>
              <w:spacing w:after="120"/>
              <w:ind w:left="34"/>
            </w:pPr>
            <w:r w:rsidRPr="00B87054">
              <w:t xml:space="preserve">Помощта от ЕСИФ може да бъде съчетана с национални финансови инструменти, насочени към реализирането на проекти в сектор „околна среда”. В този смисъл Предприятието за управление на дейности по околна среда </w:t>
            </w:r>
            <w:r w:rsidR="001F206E" w:rsidRPr="00B87054">
              <w:rPr>
                <w:lang w:val="ru-RU"/>
              </w:rPr>
              <w:t>(</w:t>
            </w:r>
            <w:r w:rsidR="001F206E" w:rsidRPr="00B87054">
              <w:t>ПУДООС</w:t>
            </w:r>
            <w:r w:rsidR="001F206E" w:rsidRPr="00B87054">
              <w:rPr>
                <w:lang w:val="ru-RU"/>
              </w:rPr>
              <w:t>)</w:t>
            </w:r>
            <w:r w:rsidR="001F206E" w:rsidRPr="00B87054">
              <w:t xml:space="preserve"> </w:t>
            </w:r>
            <w:r w:rsidRPr="00B87054">
              <w:t>предлага такива възможности. ПУДООС осигурява финансиране във всички области, за които се предвижда финансиране и от ОПОС 2014-2020 г., като предоставя  безвъзмездна финансова помощ в размер до 100 %, както и безлихвени заеми, които могат да бъдат отпускани на публични структури в размер до 100% и на търговски дружества и еднолични търговци в размер до 70% от общата стойност на проекта.</w:t>
            </w:r>
          </w:p>
          <w:p w14:paraId="6563BBED" w14:textId="77777777" w:rsidR="0070402A" w:rsidRPr="00B87054" w:rsidRDefault="0070402A" w:rsidP="003A05C8">
            <w:pPr>
              <w:pStyle w:val="ListDash2"/>
              <w:numPr>
                <w:ilvl w:val="0"/>
                <w:numId w:val="0"/>
              </w:numPr>
              <w:tabs>
                <w:tab w:val="left" w:pos="34"/>
              </w:tabs>
              <w:spacing w:after="120"/>
              <w:ind w:left="34"/>
            </w:pPr>
            <w:r w:rsidRPr="00B87054">
              <w:t xml:space="preserve">Прилагането на интегрирания подход при използването на помощта от </w:t>
            </w:r>
            <w:r w:rsidR="003A1DE6" w:rsidRPr="00B87054">
              <w:t xml:space="preserve">ПУДООС </w:t>
            </w:r>
            <w:r w:rsidRPr="00B87054">
              <w:t>ще позволи да се постигне синергия между наличното национално финансиране и европейските средства в областта на околната среда.</w:t>
            </w:r>
          </w:p>
          <w:p w14:paraId="3E2D4F09" w14:textId="77777777" w:rsidR="0070402A" w:rsidRPr="00B87054" w:rsidRDefault="0070402A" w:rsidP="00EA21B3">
            <w:pPr>
              <w:pStyle w:val="ListDash2"/>
              <w:numPr>
                <w:ilvl w:val="0"/>
                <w:numId w:val="0"/>
              </w:numPr>
              <w:tabs>
                <w:tab w:val="left" w:pos="34"/>
              </w:tabs>
              <w:spacing w:after="120"/>
              <w:ind w:left="34"/>
              <w:rPr>
                <w:i/>
              </w:rPr>
            </w:pPr>
            <w:r w:rsidRPr="00B87054">
              <w:t>За засилване ефекта от използването на подходящи финансови инструменти, финансовият ресурс</w:t>
            </w:r>
            <w:r w:rsidR="00EA21B3" w:rsidRPr="00B87054">
              <w:t>,</w:t>
            </w:r>
            <w:r w:rsidRPr="00B87054">
              <w:t xml:space="preserve"> предоставен под формата на </w:t>
            </w:r>
            <w:r w:rsidR="003A1DE6" w:rsidRPr="00B87054">
              <w:t>БФП</w:t>
            </w:r>
            <w:r w:rsidRPr="00B87054">
              <w:t xml:space="preserve">, може да бъде съчетан по подходящ начин със заеми и гаранции от </w:t>
            </w:r>
            <w:r w:rsidR="003A1DE6" w:rsidRPr="00B87054">
              <w:t>ЕИБ</w:t>
            </w:r>
            <w:r w:rsidRPr="00B87054">
              <w:t>. Тя предлага и възможност да се използва опитът на външни експерти по финанси и управление от институцията за успешното осъществяване на проектите от страна на бенефициентите.</w:t>
            </w:r>
          </w:p>
        </w:tc>
      </w:tr>
    </w:tbl>
    <w:p w14:paraId="77540209" w14:textId="17B0C1DD" w:rsidR="00B30D7E" w:rsidRPr="00B87054" w:rsidRDefault="00A875D2" w:rsidP="002A51D1">
      <w:pPr>
        <w:pStyle w:val="ManualHeading1"/>
        <w:ind w:left="0" w:firstLine="0"/>
      </w:pPr>
      <w:r w:rsidRPr="00B87054">
        <w:lastRenderedPageBreak/>
        <w:br w:type="page"/>
      </w:r>
      <w:r w:rsidR="00F914D7" w:rsidRPr="00B87054">
        <w:lastRenderedPageBreak/>
        <w:t>РАЗДЕЛ 9</w:t>
      </w:r>
      <w:r w:rsidR="00F914D7" w:rsidRPr="00B87054">
        <w:tab/>
      </w:r>
      <w:r w:rsidR="002A564D" w:rsidRPr="00B87054">
        <w:t xml:space="preserve"> </w:t>
      </w:r>
      <w:r w:rsidR="00F914D7" w:rsidRPr="00B87054">
        <w:t xml:space="preserve">Предварителни условия </w:t>
      </w:r>
    </w:p>
    <w:p w14:paraId="46622A77" w14:textId="7309FB7F" w:rsidR="00694110" w:rsidRPr="00B87054" w:rsidRDefault="00AD4AED" w:rsidP="00F03C1E">
      <w:pPr>
        <w:rPr>
          <w:b/>
        </w:rPr>
      </w:pPr>
      <w:r w:rsidRPr="00B87054">
        <w:t>(Позоваване: член 96, параграф 6, буква б) от Регламент (EС) № 1303/2013)</w:t>
      </w:r>
    </w:p>
    <w:p w14:paraId="3F03E049" w14:textId="77777777" w:rsidR="00E652C6" w:rsidRPr="00B87054" w:rsidRDefault="00AD4AED" w:rsidP="00E652C6">
      <w:pPr>
        <w:rPr>
          <w:i/>
        </w:rPr>
      </w:pPr>
      <w:r w:rsidRPr="00B87054">
        <w:rPr>
          <w:b/>
        </w:rPr>
        <w:t xml:space="preserve">9.1 </w:t>
      </w:r>
      <w:r w:rsidRPr="00B87054">
        <w:tab/>
      </w:r>
      <w:r w:rsidRPr="00B87054">
        <w:rPr>
          <w:b/>
        </w:rPr>
        <w:t>Предварителни условия</w:t>
      </w:r>
      <w:r w:rsidRPr="00B87054">
        <w:rPr>
          <w:i/>
        </w:rPr>
        <w:t xml:space="preserve"> </w:t>
      </w:r>
    </w:p>
    <w:p w14:paraId="12C02E2F" w14:textId="77777777" w:rsidR="00694110" w:rsidRPr="00B87054" w:rsidRDefault="005A3971" w:rsidP="00E652C6">
      <w:r w:rsidRPr="00B87054">
        <w:t>Информация за оценката на приложимостта и изпълнението на предварителни условия (незадължително)</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5A3971" w:rsidRPr="00B87054" w14:paraId="15F3EB33" w14:textId="77777777" w:rsidTr="00447A75">
        <w:trPr>
          <w:trHeight w:val="782"/>
        </w:trPr>
        <w:tc>
          <w:tcPr>
            <w:tcW w:w="8725" w:type="dxa"/>
            <w:shd w:val="clear" w:color="auto" w:fill="auto"/>
          </w:tcPr>
          <w:p w14:paraId="71B8767F" w14:textId="77777777" w:rsidR="005A3971" w:rsidRPr="00B87054" w:rsidRDefault="005A3971" w:rsidP="00447A75">
            <w:pPr>
              <w:pStyle w:val="ListDash2"/>
              <w:numPr>
                <w:ilvl w:val="0"/>
                <w:numId w:val="0"/>
              </w:numPr>
              <w:rPr>
                <w:i/>
                <w:color w:val="8DB3E2"/>
                <w:sz w:val="18"/>
              </w:rPr>
            </w:pPr>
            <w:r w:rsidRPr="00B87054">
              <w:rPr>
                <w:i/>
                <w:color w:val="8DB3E2"/>
                <w:sz w:val="18"/>
              </w:rPr>
              <w:t xml:space="preserve">&lt;9.0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="14000" </w:t>
            </w:r>
            <w:proofErr w:type="spellStart"/>
            <w:r w:rsidRPr="00B87054">
              <w:rPr>
                <w:i/>
                <w:color w:val="8DB3E2"/>
                <w:sz w:val="18"/>
              </w:rPr>
              <w:t>input</w:t>
            </w:r>
            <w:proofErr w:type="spellEnd"/>
            <w:r w:rsidRPr="00B87054">
              <w:rPr>
                <w:i/>
                <w:color w:val="8DB3E2"/>
                <w:sz w:val="18"/>
              </w:rPr>
              <w:t>="M" PA=Y&gt;</w:t>
            </w:r>
          </w:p>
          <w:p w14:paraId="4CA6D388" w14:textId="77777777" w:rsidR="00907A1C" w:rsidRPr="00B87054" w:rsidRDefault="00907A1C" w:rsidP="00907A1C">
            <w:pPr>
              <w:pStyle w:val="ListDash2"/>
              <w:numPr>
                <w:ilvl w:val="0"/>
                <w:numId w:val="0"/>
              </w:numPr>
            </w:pPr>
            <w:r w:rsidRPr="00B87054">
              <w:t>Ид</w:t>
            </w:r>
            <w:r w:rsidR="00EA21B3" w:rsidRPr="00B87054">
              <w:t>е</w:t>
            </w:r>
            <w:r w:rsidRPr="00B87054">
              <w:t xml:space="preserve">нтифицираните общи </w:t>
            </w:r>
            <w:r w:rsidR="00CA74AA" w:rsidRPr="00B87054">
              <w:t xml:space="preserve">и тематични </w:t>
            </w:r>
            <w:r w:rsidRPr="00B87054">
              <w:t>предварителни условия са както следва:</w:t>
            </w:r>
          </w:p>
          <w:p w14:paraId="370DE9BD" w14:textId="77777777" w:rsidR="00C924DD" w:rsidRPr="00B87054" w:rsidRDefault="00C924DD" w:rsidP="00907A1C">
            <w:pPr>
              <w:pStyle w:val="ListDash2"/>
              <w:numPr>
                <w:ilvl w:val="0"/>
                <w:numId w:val="0"/>
              </w:numPr>
            </w:pPr>
            <w:r w:rsidRPr="00B87054">
              <w:t>Тематични предварителни условия:</w:t>
            </w:r>
          </w:p>
          <w:p w14:paraId="2BCCCFA1" w14:textId="77777777" w:rsidR="00C924DD" w:rsidRPr="00B87054" w:rsidRDefault="00C924DD" w:rsidP="00735856">
            <w:pPr>
              <w:pStyle w:val="ListDash2"/>
              <w:numPr>
                <w:ilvl w:val="0"/>
                <w:numId w:val="55"/>
              </w:numPr>
            </w:pPr>
            <w:r w:rsidRPr="00B87054">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r w:rsidR="00CA74AA" w:rsidRPr="00B87054">
              <w:t>.</w:t>
            </w:r>
          </w:p>
          <w:p w14:paraId="6B461067" w14:textId="77777777" w:rsidR="00C924DD" w:rsidRPr="00B87054" w:rsidRDefault="000177C3" w:rsidP="00735856">
            <w:pPr>
              <w:pStyle w:val="ListDash2"/>
              <w:numPr>
                <w:ilvl w:val="0"/>
                <w:numId w:val="55"/>
              </w:numPr>
            </w:pPr>
            <w:r w:rsidRPr="00B87054">
              <w:t>6.1. 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p w14:paraId="79F0331B" w14:textId="77777777" w:rsidR="00C924DD" w:rsidRPr="00B87054" w:rsidRDefault="005D6195" w:rsidP="00735856">
            <w:pPr>
              <w:pStyle w:val="ListDash2"/>
              <w:numPr>
                <w:ilvl w:val="0"/>
                <w:numId w:val="55"/>
              </w:numPr>
            </w:pPr>
            <w:r w:rsidRPr="00B87054">
              <w:t>6.2. Сектор на отпадъците: Насърчаване на икономически и екологично устойчиви инвестиции в сектора на отпадъците, по-конкретно чрез съставяне на планове за управление</w:t>
            </w:r>
            <w:r w:rsidR="00946603" w:rsidRPr="00B87054">
              <w:t xml:space="preserve"> на</w:t>
            </w:r>
            <w:r w:rsidRPr="00B87054">
              <w:t xml:space="preserve"> </w:t>
            </w:r>
            <w:r w:rsidR="00946603" w:rsidRPr="00B87054">
              <w:t>отпадъците в съответствие с Директива 2008/98/ЕО и с йерархията на отпадъците.</w:t>
            </w:r>
          </w:p>
          <w:p w14:paraId="0EE57E09" w14:textId="77777777" w:rsidR="00CA74AA" w:rsidRPr="00B87054" w:rsidRDefault="005E06FB" w:rsidP="00CA74AA">
            <w:pPr>
              <w:pStyle w:val="ListDash2"/>
              <w:numPr>
                <w:ilvl w:val="0"/>
                <w:numId w:val="0"/>
              </w:numPr>
              <w:ind w:left="318"/>
            </w:pPr>
            <w:r w:rsidRPr="00B87054">
              <w:t>Общи предварителни условия:</w:t>
            </w:r>
          </w:p>
          <w:p w14:paraId="1520D00D" w14:textId="77777777" w:rsidR="00907A1C" w:rsidRPr="00B87054" w:rsidRDefault="00907A1C" w:rsidP="00735856">
            <w:pPr>
              <w:pStyle w:val="ListDash2"/>
              <w:numPr>
                <w:ilvl w:val="0"/>
                <w:numId w:val="55"/>
              </w:numPr>
            </w:pPr>
            <w:r w:rsidRPr="00B87054">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p w14:paraId="26DA3FB7" w14:textId="77777777" w:rsidR="00907A1C" w:rsidRPr="00B87054" w:rsidRDefault="00907A1C" w:rsidP="00735856">
            <w:pPr>
              <w:pStyle w:val="ListDash2"/>
              <w:numPr>
                <w:ilvl w:val="0"/>
                <w:numId w:val="55"/>
              </w:numPr>
            </w:pPr>
            <w:r w:rsidRPr="00B87054">
              <w:t>5. Наличие на уредба за ефективното прилагане на правилата на Съюза за държавните помощи в областта на европейските структурни и инвестиционни фондове.</w:t>
            </w:r>
            <w:r w:rsidR="00CA74AA" w:rsidRPr="00B87054">
              <w:t xml:space="preserve"> </w:t>
            </w:r>
            <w:r w:rsidRPr="00B87054">
              <w:t xml:space="preserve">(Приложимостта на условието е по </w:t>
            </w:r>
            <w:r w:rsidR="00CA74AA" w:rsidRPr="00B87054">
              <w:t xml:space="preserve">първоначална </w:t>
            </w:r>
            <w:r w:rsidRPr="00B87054">
              <w:t>преценка за голяма вероятност интервен</w:t>
            </w:r>
            <w:r w:rsidR="00CA74AA" w:rsidRPr="00B87054">
              <w:t>ц</w:t>
            </w:r>
            <w:r w:rsidRPr="00B87054">
              <w:t xml:space="preserve">иите да попаднат в приложното поле </w:t>
            </w:r>
            <w:r w:rsidR="00821A65" w:rsidRPr="00B87054">
              <w:t xml:space="preserve">на </w:t>
            </w:r>
            <w:r w:rsidRPr="00B87054">
              <w:t>законодателството за минимални помощи и помощи, попадащи в обхвата на груповите освобождавания)</w:t>
            </w:r>
            <w:r w:rsidR="008025A3" w:rsidRPr="00B87054">
              <w:t>.</w:t>
            </w:r>
          </w:p>
          <w:p w14:paraId="1DCB23C7" w14:textId="77777777" w:rsidR="00907A1C" w:rsidRPr="00B87054" w:rsidRDefault="00907A1C" w:rsidP="00735856">
            <w:pPr>
              <w:pStyle w:val="ListDash2"/>
              <w:numPr>
                <w:ilvl w:val="0"/>
                <w:numId w:val="55"/>
              </w:numPr>
            </w:pPr>
            <w:r w:rsidRPr="00B87054">
              <w:t>6. Наличие на уредба за ефективното прилагане на законодателството на Съюза относно околната среда, свързано с ОВОС и СООС</w:t>
            </w:r>
            <w:r w:rsidR="005E06FB" w:rsidRPr="00B87054">
              <w:t>.</w:t>
            </w:r>
          </w:p>
          <w:p w14:paraId="15284A09" w14:textId="77777777" w:rsidR="005E06FB" w:rsidRPr="00B87054" w:rsidRDefault="005E06FB" w:rsidP="00735856">
            <w:pPr>
              <w:pStyle w:val="ListDash2"/>
              <w:numPr>
                <w:ilvl w:val="0"/>
                <w:numId w:val="55"/>
              </w:numPr>
            </w:pPr>
            <w:r w:rsidRPr="00B87054">
              <w:t xml:space="preserve">7. Наличие на статистическа база, необходима, за да се извършват оценки на ефективността и въздействието на програмите. Наличие на система от показатели за резултатите, необходима, за да се изберат действия, които най-ефективно допринасят за желаните резултати, както и за да се следи </w:t>
            </w:r>
            <w:r w:rsidRPr="00B87054">
              <w:lastRenderedPageBreak/>
              <w:t>напредъкът към постигане на резултатите и да се извършва оценка на въздействието.</w:t>
            </w:r>
          </w:p>
          <w:p w14:paraId="45ACEC59" w14:textId="77777777" w:rsidR="00907A1C" w:rsidRPr="00B87054" w:rsidRDefault="000C37BE" w:rsidP="00BA7A9F">
            <w:pPr>
              <w:pStyle w:val="ListDash2"/>
              <w:numPr>
                <w:ilvl w:val="0"/>
                <w:numId w:val="0"/>
              </w:numPr>
            </w:pPr>
            <w:r w:rsidRPr="00B87054">
              <w:t>Информация за с</w:t>
            </w:r>
            <w:r w:rsidR="00907A1C" w:rsidRPr="00B87054">
              <w:t>татус</w:t>
            </w:r>
            <w:r w:rsidRPr="00B87054">
              <w:t>а</w:t>
            </w:r>
            <w:r w:rsidR="00907A1C" w:rsidRPr="00B87054">
              <w:t xml:space="preserve"> на изпълнението, </w:t>
            </w:r>
            <w:r w:rsidR="00D314A9" w:rsidRPr="00B87054">
              <w:t xml:space="preserve">включително </w:t>
            </w:r>
            <w:r w:rsidR="00907A1C" w:rsidRPr="00B87054">
              <w:t>за изпълнение на необходими допълнителни действия, с</w:t>
            </w:r>
            <w:r w:rsidR="007F55BC" w:rsidRPr="00B87054">
              <w:t>е актуал</w:t>
            </w:r>
            <w:r w:rsidR="00B061FB" w:rsidRPr="00B87054">
              <w:t xml:space="preserve">изира ежемесечно и </w:t>
            </w:r>
            <w:r w:rsidR="00D314A9" w:rsidRPr="00B87054">
              <w:t>е</w:t>
            </w:r>
            <w:r w:rsidR="00B061FB" w:rsidRPr="00B87054">
              <w:t xml:space="preserve"> наличн</w:t>
            </w:r>
            <w:r w:rsidR="00D314A9" w:rsidRPr="00B87054">
              <w:t>а</w:t>
            </w:r>
            <w:r w:rsidR="00B061FB" w:rsidRPr="00B87054">
              <w:t xml:space="preserve"> в отделни </w:t>
            </w:r>
            <w:r w:rsidR="007F55BC" w:rsidRPr="00B87054">
              <w:t>приложения</w:t>
            </w:r>
            <w:r w:rsidR="00907A1C" w:rsidRPr="00B87054">
              <w:t xml:space="preserve"> </w:t>
            </w:r>
            <w:r w:rsidR="00F86DB8" w:rsidRPr="00B87054">
              <w:t>в съответствие с</w:t>
            </w:r>
            <w:r w:rsidRPr="00B87054">
              <w:t xml:space="preserve">ъс </w:t>
            </w:r>
            <w:r w:rsidR="00907A1C" w:rsidRPr="00B87054">
              <w:t xml:space="preserve">Споразумението за </w:t>
            </w:r>
            <w:proofErr w:type="spellStart"/>
            <w:r w:rsidR="00907A1C" w:rsidRPr="00B87054">
              <w:t>партнъорство</w:t>
            </w:r>
            <w:proofErr w:type="spellEnd"/>
            <w:r w:rsidR="00907A1C" w:rsidRPr="00B87054">
              <w:t>.</w:t>
            </w:r>
            <w:r w:rsidR="007D3D4A" w:rsidRPr="00B87054">
              <w:rPr>
                <w:lang w:val="ru-RU"/>
              </w:rPr>
              <w:t xml:space="preserve"> </w:t>
            </w:r>
          </w:p>
        </w:tc>
      </w:tr>
    </w:tbl>
    <w:p w14:paraId="4992C756" w14:textId="77777777" w:rsidR="005A3971" w:rsidRPr="00B87054" w:rsidRDefault="005A3971" w:rsidP="00E652C6">
      <w:pPr>
        <w:rPr>
          <w:b/>
        </w:rPr>
      </w:pPr>
    </w:p>
    <w:p w14:paraId="1EF616D8" w14:textId="77777777" w:rsidR="00AD4AED" w:rsidRPr="00B87054" w:rsidRDefault="00AD4AED" w:rsidP="00F03C1E">
      <w:pPr>
        <w:rPr>
          <w:b/>
        </w:rPr>
      </w:pPr>
      <w:r w:rsidRPr="00B87054">
        <w:rPr>
          <w:b/>
        </w:rPr>
        <w:t xml:space="preserve">Таблица 24: </w:t>
      </w:r>
      <w:r w:rsidRPr="00B87054">
        <w:tab/>
      </w:r>
      <w:r w:rsidRPr="00B87054">
        <w:rPr>
          <w:b/>
        </w:rPr>
        <w:t>Приложими предварителни условия и оценка на тяхното изпълнение</w:t>
      </w:r>
      <w:r w:rsidR="00F47298" w:rsidRPr="00B87054">
        <w:rPr>
          <w:b/>
        </w:rPr>
        <w:t xml:space="preserve"> </w:t>
      </w:r>
    </w:p>
    <w:p w14:paraId="61D725D2" w14:textId="77777777" w:rsidR="00F01AA0" w:rsidRPr="00B87054" w:rsidRDefault="00F01AA0" w:rsidP="00F01AA0"/>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560"/>
        <w:gridCol w:w="1701"/>
        <w:gridCol w:w="1417"/>
        <w:gridCol w:w="1276"/>
        <w:gridCol w:w="1559"/>
        <w:gridCol w:w="1701"/>
      </w:tblGrid>
      <w:tr w:rsidR="00F01AA0" w:rsidRPr="00B87054" w14:paraId="133408AA" w14:textId="77777777" w:rsidTr="00252ED7">
        <w:tc>
          <w:tcPr>
            <w:tcW w:w="1560" w:type="dxa"/>
            <w:shd w:val="clear" w:color="auto" w:fill="DBE5F1"/>
          </w:tcPr>
          <w:p w14:paraId="15D2E2D3" w14:textId="77777777" w:rsidR="00F01AA0" w:rsidRPr="00B87054" w:rsidRDefault="00F01AA0" w:rsidP="00252ED7">
            <w:pPr>
              <w:spacing w:after="0"/>
              <w:rPr>
                <w:b/>
                <w:sz w:val="20"/>
              </w:rPr>
            </w:pPr>
            <w:r w:rsidRPr="00B87054">
              <w:rPr>
                <w:b/>
                <w:sz w:val="20"/>
              </w:rPr>
              <w:t>Предварителни условия</w:t>
            </w:r>
          </w:p>
        </w:tc>
        <w:tc>
          <w:tcPr>
            <w:tcW w:w="1560" w:type="dxa"/>
            <w:shd w:val="clear" w:color="auto" w:fill="DBE5F1"/>
          </w:tcPr>
          <w:p w14:paraId="565483F4" w14:textId="77777777" w:rsidR="00F01AA0" w:rsidRPr="00B87054" w:rsidRDefault="00F01AA0" w:rsidP="00252ED7">
            <w:pPr>
              <w:spacing w:after="0"/>
              <w:rPr>
                <w:b/>
                <w:sz w:val="20"/>
              </w:rPr>
            </w:pPr>
            <w:r w:rsidRPr="00B87054">
              <w:rPr>
                <w:b/>
                <w:sz w:val="20"/>
              </w:rPr>
              <w:t>Приоритетни оси, за които се прилагат условия</w:t>
            </w:r>
          </w:p>
        </w:tc>
        <w:tc>
          <w:tcPr>
            <w:tcW w:w="1701" w:type="dxa"/>
            <w:shd w:val="clear" w:color="auto" w:fill="DBE5F1"/>
          </w:tcPr>
          <w:p w14:paraId="0357168A" w14:textId="77777777" w:rsidR="00F01AA0" w:rsidRPr="00B87054" w:rsidRDefault="00F01AA0" w:rsidP="00252ED7">
            <w:pPr>
              <w:spacing w:after="0"/>
              <w:rPr>
                <w:b/>
                <w:sz w:val="20"/>
              </w:rPr>
            </w:pPr>
            <w:r w:rsidRPr="00B87054">
              <w:rPr>
                <w:b/>
                <w:sz w:val="20"/>
              </w:rPr>
              <w:t>Изпълнени предварителни условия (да/не/частично)</w:t>
            </w:r>
          </w:p>
        </w:tc>
        <w:tc>
          <w:tcPr>
            <w:tcW w:w="1417" w:type="dxa"/>
            <w:shd w:val="clear" w:color="auto" w:fill="DBE5F1"/>
          </w:tcPr>
          <w:p w14:paraId="3F085904" w14:textId="77777777" w:rsidR="00F01AA0" w:rsidRPr="00B87054" w:rsidRDefault="00F01AA0" w:rsidP="00252ED7">
            <w:pPr>
              <w:spacing w:after="0"/>
              <w:rPr>
                <w:b/>
                <w:sz w:val="20"/>
              </w:rPr>
            </w:pPr>
            <w:r w:rsidRPr="00B87054">
              <w:rPr>
                <w:b/>
                <w:sz w:val="20"/>
              </w:rPr>
              <w:t xml:space="preserve">Критерии </w:t>
            </w:r>
          </w:p>
        </w:tc>
        <w:tc>
          <w:tcPr>
            <w:tcW w:w="1276" w:type="dxa"/>
            <w:shd w:val="clear" w:color="auto" w:fill="DBE5F1"/>
          </w:tcPr>
          <w:p w14:paraId="3E4BC0BA" w14:textId="77777777" w:rsidR="00F01AA0" w:rsidRPr="00B87054" w:rsidRDefault="00F01AA0" w:rsidP="00252ED7">
            <w:pPr>
              <w:spacing w:after="0"/>
              <w:rPr>
                <w:b/>
                <w:sz w:val="20"/>
              </w:rPr>
            </w:pPr>
            <w:r w:rsidRPr="00B87054">
              <w:rPr>
                <w:b/>
                <w:sz w:val="20"/>
              </w:rPr>
              <w:t>Изпълнени критерии (да/не)</w:t>
            </w:r>
          </w:p>
        </w:tc>
        <w:tc>
          <w:tcPr>
            <w:tcW w:w="1559" w:type="dxa"/>
            <w:shd w:val="clear" w:color="auto" w:fill="DBE5F1"/>
          </w:tcPr>
          <w:p w14:paraId="7B2D63FA" w14:textId="77777777" w:rsidR="00F01AA0" w:rsidRPr="00B87054" w:rsidRDefault="00F01AA0" w:rsidP="00252ED7">
            <w:pPr>
              <w:spacing w:after="0"/>
              <w:rPr>
                <w:b/>
                <w:sz w:val="22"/>
              </w:rPr>
            </w:pPr>
            <w:r w:rsidRPr="00B87054">
              <w:rPr>
                <w:b/>
                <w:sz w:val="22"/>
              </w:rPr>
              <w:t>Позоваване</w:t>
            </w:r>
          </w:p>
          <w:p w14:paraId="176167CE" w14:textId="77777777" w:rsidR="00F01AA0" w:rsidRPr="00B87054" w:rsidRDefault="00F01AA0" w:rsidP="00252ED7">
            <w:pPr>
              <w:spacing w:after="0"/>
              <w:rPr>
                <w:sz w:val="18"/>
                <w:szCs w:val="18"/>
              </w:rPr>
            </w:pPr>
            <w:r w:rsidRPr="00B87054">
              <w:rPr>
                <w:sz w:val="18"/>
              </w:rPr>
              <w:t>(позоваване на стратегии, правен акт или други подходящи документи, включително съответните раздели, членове или параграфи, с препратки към интернет страници или достъп до пълния текст)</w:t>
            </w:r>
          </w:p>
        </w:tc>
        <w:tc>
          <w:tcPr>
            <w:tcW w:w="1701" w:type="dxa"/>
            <w:shd w:val="clear" w:color="auto" w:fill="DBE5F1"/>
          </w:tcPr>
          <w:p w14:paraId="0ED81897" w14:textId="77777777" w:rsidR="00F01AA0" w:rsidRPr="00B87054" w:rsidRDefault="00F01AA0" w:rsidP="00252ED7">
            <w:pPr>
              <w:spacing w:after="0"/>
              <w:rPr>
                <w:b/>
                <w:sz w:val="22"/>
              </w:rPr>
            </w:pPr>
            <w:r w:rsidRPr="00B87054">
              <w:rPr>
                <w:b/>
                <w:sz w:val="22"/>
              </w:rPr>
              <w:t xml:space="preserve">Обяснения </w:t>
            </w:r>
          </w:p>
        </w:tc>
      </w:tr>
      <w:tr w:rsidR="00F01AA0" w:rsidRPr="00B87054" w14:paraId="56F341DD" w14:textId="77777777" w:rsidTr="00252ED7">
        <w:tc>
          <w:tcPr>
            <w:tcW w:w="1560" w:type="dxa"/>
            <w:tcBorders>
              <w:top w:val="single" w:sz="4" w:space="0" w:color="auto"/>
              <w:left w:val="single" w:sz="4" w:space="0" w:color="auto"/>
              <w:bottom w:val="single" w:sz="4" w:space="0" w:color="auto"/>
              <w:right w:val="single" w:sz="4" w:space="0" w:color="auto"/>
            </w:tcBorders>
            <w:shd w:val="clear" w:color="auto" w:fill="DBE5F1"/>
          </w:tcPr>
          <w:p w14:paraId="4E3D10E3" w14:textId="77777777" w:rsidR="00F01AA0" w:rsidRPr="00B87054" w:rsidRDefault="00F01AA0" w:rsidP="00252ED7">
            <w:pPr>
              <w:jc w:val="left"/>
              <w:rPr>
                <w:i/>
                <w:color w:val="8DB3E2"/>
                <w:sz w:val="18"/>
              </w:rPr>
            </w:pPr>
            <w:r w:rsidRPr="00B87054">
              <w:rPr>
                <w:i/>
                <w:color w:val="8DB3E2"/>
                <w:sz w:val="18"/>
              </w:rPr>
              <w:t xml:space="preserve">&lt;9.1.1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="S" PA=Y“SME” &gt;</w:t>
            </w:r>
          </w:p>
        </w:tc>
        <w:tc>
          <w:tcPr>
            <w:tcW w:w="1560" w:type="dxa"/>
            <w:tcBorders>
              <w:top w:val="single" w:sz="4" w:space="0" w:color="auto"/>
              <w:left w:val="single" w:sz="4" w:space="0" w:color="auto"/>
              <w:bottom w:val="single" w:sz="4" w:space="0" w:color="auto"/>
              <w:right w:val="single" w:sz="4" w:space="0" w:color="auto"/>
            </w:tcBorders>
            <w:shd w:val="clear" w:color="auto" w:fill="DBE5F1"/>
          </w:tcPr>
          <w:p w14:paraId="17BDB7F9" w14:textId="77777777" w:rsidR="00F01AA0" w:rsidRPr="00B87054" w:rsidRDefault="00F01AA0" w:rsidP="00252ED7">
            <w:pPr>
              <w:jc w:val="left"/>
              <w:rPr>
                <w:i/>
                <w:color w:val="8DB3E2"/>
                <w:sz w:val="18"/>
              </w:rPr>
            </w:pPr>
            <w:r w:rsidRPr="00B87054">
              <w:rPr>
                <w:i/>
                <w:color w:val="8DB3E2"/>
                <w:sz w:val="18"/>
              </w:rPr>
              <w:t xml:space="preserve">&lt;9.1.2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 </w:t>
            </w:r>
            <w:proofErr w:type="spellStart"/>
            <w:r w:rsidRPr="00B87054">
              <w:rPr>
                <w:i/>
                <w:color w:val="8DB3E2"/>
                <w:sz w:val="18"/>
              </w:rPr>
              <w:t>input</w:t>
            </w:r>
            <w:proofErr w:type="spellEnd"/>
            <w:r w:rsidRPr="00B87054">
              <w:rPr>
                <w:i/>
                <w:color w:val="8DB3E2"/>
                <w:sz w:val="18"/>
              </w:rPr>
              <w:t>="S" PA=Y “SME” &gt;</w:t>
            </w:r>
          </w:p>
        </w:tc>
        <w:tc>
          <w:tcPr>
            <w:tcW w:w="1701" w:type="dxa"/>
            <w:tcBorders>
              <w:top w:val="single" w:sz="4" w:space="0" w:color="auto"/>
              <w:left w:val="single" w:sz="4" w:space="0" w:color="auto"/>
              <w:bottom w:val="single" w:sz="4" w:space="0" w:color="auto"/>
              <w:right w:val="single" w:sz="4" w:space="0" w:color="auto"/>
            </w:tcBorders>
            <w:shd w:val="clear" w:color="auto" w:fill="DBE5F1"/>
          </w:tcPr>
          <w:p w14:paraId="64478753" w14:textId="77777777" w:rsidR="00F01AA0" w:rsidRPr="00B87054" w:rsidRDefault="00F01AA0" w:rsidP="00252ED7">
            <w:pPr>
              <w:jc w:val="left"/>
              <w:rPr>
                <w:i/>
                <w:color w:val="8DB3E2"/>
                <w:sz w:val="18"/>
              </w:rPr>
            </w:pPr>
            <w:r w:rsidRPr="00B87054">
              <w:rPr>
                <w:i/>
                <w:color w:val="8DB3E2"/>
                <w:sz w:val="18"/>
              </w:rPr>
              <w:t xml:space="preserve">&lt;9.1.3 </w:t>
            </w:r>
            <w:proofErr w:type="spellStart"/>
            <w:r w:rsidRPr="00B87054">
              <w:rPr>
                <w:i/>
                <w:color w:val="8DB3E2"/>
                <w:sz w:val="18"/>
              </w:rPr>
              <w:t>type</w:t>
            </w:r>
            <w:proofErr w:type="spellEnd"/>
            <w:r w:rsidRPr="00B87054">
              <w:rPr>
                <w:i/>
                <w:color w:val="8DB3E2"/>
                <w:sz w:val="18"/>
              </w:rPr>
              <w:t xml:space="preserve">="C"  </w:t>
            </w:r>
            <w:proofErr w:type="spellStart"/>
            <w:r w:rsidRPr="00B87054">
              <w:rPr>
                <w:i/>
                <w:color w:val="8DB3E2"/>
                <w:sz w:val="18"/>
              </w:rPr>
              <w:t>input</w:t>
            </w:r>
            <w:proofErr w:type="spellEnd"/>
            <w:r w:rsidRPr="00B87054">
              <w:rPr>
                <w:i/>
                <w:color w:val="8DB3E2"/>
                <w:sz w:val="18"/>
              </w:rPr>
              <w:t>="G" PA=Y “SME” &gt;</w:t>
            </w:r>
          </w:p>
        </w:tc>
        <w:tc>
          <w:tcPr>
            <w:tcW w:w="1417" w:type="dxa"/>
            <w:tcBorders>
              <w:top w:val="single" w:sz="4" w:space="0" w:color="auto"/>
              <w:left w:val="single" w:sz="4" w:space="0" w:color="auto"/>
              <w:bottom w:val="single" w:sz="4" w:space="0" w:color="auto"/>
              <w:right w:val="single" w:sz="4" w:space="0" w:color="auto"/>
            </w:tcBorders>
            <w:shd w:val="clear" w:color="auto" w:fill="DBE5F1"/>
          </w:tcPr>
          <w:p w14:paraId="271F5A03" w14:textId="77777777" w:rsidR="00F01AA0" w:rsidRPr="00B87054" w:rsidRDefault="00F01AA0" w:rsidP="00252ED7">
            <w:pPr>
              <w:jc w:val="left"/>
              <w:rPr>
                <w:i/>
                <w:color w:val="8DB3E2"/>
                <w:sz w:val="18"/>
              </w:rPr>
            </w:pPr>
            <w:r w:rsidRPr="00B87054">
              <w:rPr>
                <w:i/>
                <w:color w:val="8DB3E2"/>
                <w:sz w:val="18"/>
              </w:rPr>
              <w:t xml:space="preserve">&lt;9.1.4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="S" PA=Y “SME” &gt;</w:t>
            </w:r>
          </w:p>
        </w:tc>
        <w:tc>
          <w:tcPr>
            <w:tcW w:w="1276" w:type="dxa"/>
            <w:tcBorders>
              <w:top w:val="single" w:sz="4" w:space="0" w:color="auto"/>
              <w:left w:val="single" w:sz="4" w:space="0" w:color="auto"/>
              <w:bottom w:val="single" w:sz="4" w:space="0" w:color="auto"/>
              <w:right w:val="single" w:sz="4" w:space="0" w:color="auto"/>
            </w:tcBorders>
            <w:shd w:val="clear" w:color="auto" w:fill="DBE5F1"/>
          </w:tcPr>
          <w:p w14:paraId="78CCFD47" w14:textId="77777777" w:rsidR="00F01AA0" w:rsidRPr="00B87054" w:rsidRDefault="00F01AA0" w:rsidP="00252ED7">
            <w:pPr>
              <w:jc w:val="left"/>
              <w:rPr>
                <w:i/>
                <w:color w:val="8DB3E2"/>
                <w:sz w:val="18"/>
              </w:rPr>
            </w:pPr>
            <w:r w:rsidRPr="00B87054">
              <w:rPr>
                <w:i/>
                <w:color w:val="8DB3E2"/>
                <w:sz w:val="18"/>
              </w:rPr>
              <w:t xml:space="preserve">&lt;9.1.5 </w:t>
            </w:r>
            <w:proofErr w:type="spellStart"/>
            <w:r w:rsidRPr="00B87054">
              <w:rPr>
                <w:i/>
                <w:color w:val="8DB3E2"/>
                <w:sz w:val="18"/>
              </w:rPr>
              <w:t>type</w:t>
            </w:r>
            <w:proofErr w:type="spellEnd"/>
            <w:r w:rsidRPr="00B87054">
              <w:rPr>
                <w:i/>
                <w:color w:val="8DB3E2"/>
                <w:sz w:val="18"/>
              </w:rPr>
              <w:t xml:space="preserve">="B"  </w:t>
            </w:r>
            <w:proofErr w:type="spellStart"/>
            <w:r w:rsidRPr="00B87054">
              <w:rPr>
                <w:i/>
                <w:color w:val="8DB3E2"/>
                <w:sz w:val="18"/>
              </w:rPr>
              <w:t>input</w:t>
            </w:r>
            <w:proofErr w:type="spellEnd"/>
            <w:r w:rsidRPr="00B87054">
              <w:rPr>
                <w:i/>
                <w:color w:val="8DB3E2"/>
                <w:sz w:val="18"/>
              </w:rPr>
              <w:t>="S" PA=Y “SME” &gt;</w:t>
            </w:r>
          </w:p>
        </w:tc>
        <w:tc>
          <w:tcPr>
            <w:tcW w:w="1559" w:type="dxa"/>
            <w:tcBorders>
              <w:top w:val="single" w:sz="4" w:space="0" w:color="auto"/>
              <w:left w:val="single" w:sz="4" w:space="0" w:color="auto"/>
              <w:bottom w:val="single" w:sz="4" w:space="0" w:color="auto"/>
              <w:right w:val="single" w:sz="4" w:space="0" w:color="auto"/>
            </w:tcBorders>
            <w:shd w:val="clear" w:color="auto" w:fill="DBE5F1"/>
          </w:tcPr>
          <w:p w14:paraId="6B1D84FA" w14:textId="77777777" w:rsidR="00F01AA0" w:rsidRPr="00B87054" w:rsidRDefault="00F01AA0" w:rsidP="00252ED7">
            <w:pPr>
              <w:jc w:val="left"/>
              <w:rPr>
                <w:i/>
                <w:color w:val="8DB3E2"/>
                <w:sz w:val="18"/>
              </w:rPr>
            </w:pPr>
            <w:r w:rsidRPr="00B87054">
              <w:rPr>
                <w:i/>
                <w:color w:val="8DB3E2"/>
                <w:sz w:val="18"/>
              </w:rPr>
              <w:t xml:space="preserve">&lt;9.1.6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 PA=Y “SME” &gt;</w:t>
            </w:r>
          </w:p>
        </w:tc>
        <w:tc>
          <w:tcPr>
            <w:tcW w:w="1701" w:type="dxa"/>
            <w:tcBorders>
              <w:top w:val="single" w:sz="4" w:space="0" w:color="auto"/>
              <w:left w:val="single" w:sz="4" w:space="0" w:color="auto"/>
              <w:bottom w:val="single" w:sz="4" w:space="0" w:color="auto"/>
              <w:right w:val="single" w:sz="4" w:space="0" w:color="auto"/>
            </w:tcBorders>
            <w:shd w:val="clear" w:color="auto" w:fill="DBE5F1"/>
          </w:tcPr>
          <w:p w14:paraId="66835225" w14:textId="77777777" w:rsidR="00F01AA0" w:rsidRPr="00B87054" w:rsidRDefault="00F01AA0" w:rsidP="00252ED7">
            <w:pPr>
              <w:jc w:val="left"/>
              <w:rPr>
                <w:i/>
                <w:color w:val="8DB3E2"/>
                <w:sz w:val="18"/>
              </w:rPr>
            </w:pPr>
            <w:r w:rsidRPr="00B87054">
              <w:rPr>
                <w:i/>
                <w:color w:val="8DB3E2"/>
                <w:sz w:val="18"/>
              </w:rPr>
              <w:t xml:space="preserve">&lt;9.1.7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="1000" </w:t>
            </w:r>
            <w:proofErr w:type="spellStart"/>
            <w:r w:rsidRPr="00B87054">
              <w:rPr>
                <w:i/>
                <w:color w:val="8DB3E2"/>
                <w:sz w:val="18"/>
              </w:rPr>
              <w:t>input</w:t>
            </w:r>
            <w:proofErr w:type="spellEnd"/>
            <w:r w:rsidRPr="00B87054">
              <w:rPr>
                <w:i/>
                <w:color w:val="8DB3E2"/>
                <w:sz w:val="18"/>
              </w:rPr>
              <w:t>="M" PA=Y “SME” &gt;</w:t>
            </w:r>
          </w:p>
        </w:tc>
      </w:tr>
      <w:tr w:rsidR="00F01AA0" w:rsidRPr="00B87054" w14:paraId="38FC9A64" w14:textId="77777777" w:rsidTr="00E67494">
        <w:tc>
          <w:tcPr>
            <w:tcW w:w="1560" w:type="dxa"/>
            <w:tcBorders>
              <w:top w:val="single" w:sz="4" w:space="0" w:color="auto"/>
              <w:left w:val="single" w:sz="4" w:space="0" w:color="auto"/>
              <w:bottom w:val="single" w:sz="4" w:space="0" w:color="auto"/>
              <w:right w:val="single" w:sz="4" w:space="0" w:color="auto"/>
            </w:tcBorders>
            <w:shd w:val="clear" w:color="auto" w:fill="auto"/>
          </w:tcPr>
          <w:p w14:paraId="4D328EC1" w14:textId="77777777" w:rsidR="00F01AA0" w:rsidRPr="00B87054" w:rsidRDefault="00F01AA0" w:rsidP="00E67494">
            <w:pPr>
              <w:spacing w:before="0" w:after="0"/>
              <w:jc w:val="left"/>
              <w:rPr>
                <w:i/>
                <w:color w:val="8DB3E2"/>
                <w:sz w:val="18"/>
              </w:rPr>
            </w:pPr>
            <w:r w:rsidRPr="00B87054">
              <w:rPr>
                <w:sz w:val="18"/>
                <w:szCs w:val="18"/>
              </w:rPr>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279B694B" w14:textId="77777777" w:rsidR="00F01AA0" w:rsidRPr="00B87054" w:rsidRDefault="00F01AA0" w:rsidP="00E67494">
            <w:pPr>
              <w:spacing w:before="0" w:after="0"/>
              <w:jc w:val="left"/>
              <w:rPr>
                <w:i/>
                <w:color w:val="8DB3E2"/>
                <w:sz w:val="18"/>
              </w:rPr>
            </w:pPr>
            <w:r w:rsidRPr="00B87054">
              <w:rPr>
                <w:sz w:val="18"/>
                <w:szCs w:val="18"/>
              </w:rPr>
              <w:t>4. Превенция и управление на риска от наводнения и свлачища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0231A4C" w14:textId="77777777" w:rsidR="00F01AA0" w:rsidRPr="00B87054" w:rsidRDefault="00F01AA0" w:rsidP="00E67494">
            <w:pPr>
              <w:spacing w:before="0" w:after="0"/>
              <w:jc w:val="left"/>
              <w:rPr>
                <w:i/>
                <w:color w:val="8DB3E2"/>
                <w:sz w:val="18"/>
              </w:rPr>
            </w:pPr>
            <w:r w:rsidRPr="00B87054">
              <w:rPr>
                <w:sz w:val="18"/>
                <w:szCs w:val="18"/>
              </w:rPr>
              <w:t>НЕ</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DB483FE" w14:textId="77777777" w:rsidR="00F01AA0" w:rsidRPr="00B87054" w:rsidRDefault="00F01AA0" w:rsidP="00E67494">
            <w:pPr>
              <w:spacing w:before="0" w:after="0"/>
              <w:jc w:val="left"/>
              <w:rPr>
                <w:sz w:val="18"/>
                <w:szCs w:val="18"/>
              </w:rPr>
            </w:pPr>
            <w:r w:rsidRPr="00B87054">
              <w:rPr>
                <w:sz w:val="18"/>
                <w:szCs w:val="18"/>
              </w:rPr>
              <w:t xml:space="preserve">Въведена е национална или регионална оценка на риска със следните елементи: </w:t>
            </w:r>
          </w:p>
          <w:p w14:paraId="01386B76" w14:textId="77777777" w:rsidR="002E525B" w:rsidRPr="00B87054" w:rsidRDefault="002E525B" w:rsidP="00E67494">
            <w:pPr>
              <w:spacing w:before="0" w:after="0"/>
              <w:jc w:val="left"/>
              <w:rPr>
                <w:sz w:val="18"/>
                <w:szCs w:val="18"/>
              </w:rPr>
            </w:pPr>
          </w:p>
          <w:p w14:paraId="6C7F4C94" w14:textId="77777777" w:rsidR="00F01AA0" w:rsidRPr="00B87054" w:rsidRDefault="00F01AA0" w:rsidP="00E67494">
            <w:pPr>
              <w:spacing w:before="0" w:after="0"/>
              <w:jc w:val="left"/>
              <w:rPr>
                <w:sz w:val="18"/>
                <w:szCs w:val="18"/>
              </w:rPr>
            </w:pPr>
            <w:r w:rsidRPr="00B87054">
              <w:rPr>
                <w:sz w:val="18"/>
                <w:szCs w:val="18"/>
              </w:rPr>
              <w:t>— описание на процеса, методологията, методите и неповерителни</w:t>
            </w:r>
            <w:r w:rsidR="002E525B" w:rsidRPr="00B87054">
              <w:rPr>
                <w:sz w:val="18"/>
                <w:szCs w:val="18"/>
              </w:rPr>
              <w:t>т</w:t>
            </w:r>
            <w:r w:rsidRPr="00B87054">
              <w:rPr>
                <w:sz w:val="18"/>
                <w:szCs w:val="18"/>
              </w:rPr>
              <w:t xml:space="preserve">е данни, използвани за оценка на риска, както и на основаните на риска критерии за определяне на приоритетите по отношение </w:t>
            </w:r>
            <w:r w:rsidRPr="00B87054">
              <w:rPr>
                <w:sz w:val="18"/>
                <w:szCs w:val="18"/>
              </w:rPr>
              <w:lastRenderedPageBreak/>
              <w:t xml:space="preserve">на инвестициите; </w:t>
            </w:r>
          </w:p>
          <w:p w14:paraId="6AA9CB3E" w14:textId="77777777" w:rsidR="00F01AA0" w:rsidRPr="00B87054" w:rsidRDefault="00F01AA0" w:rsidP="00E67494">
            <w:pPr>
              <w:spacing w:before="0" w:after="0"/>
              <w:jc w:val="left"/>
              <w:rPr>
                <w:sz w:val="18"/>
                <w:szCs w:val="18"/>
              </w:rPr>
            </w:pPr>
            <w:r w:rsidRPr="00B87054">
              <w:rPr>
                <w:sz w:val="18"/>
                <w:szCs w:val="18"/>
              </w:rPr>
              <w:t xml:space="preserve">— описание на сценарии с един риск и множество рискове; </w:t>
            </w:r>
          </w:p>
          <w:p w14:paraId="0EE6EA1C" w14:textId="77777777" w:rsidR="00F01AA0" w:rsidRPr="00B87054" w:rsidRDefault="00F01AA0" w:rsidP="00507FD5">
            <w:pPr>
              <w:spacing w:before="0"/>
              <w:jc w:val="left"/>
              <w:rPr>
                <w:i/>
                <w:color w:val="8DB3E2"/>
                <w:sz w:val="18"/>
              </w:rPr>
            </w:pPr>
            <w:r w:rsidRPr="00B87054">
              <w:rPr>
                <w:sz w:val="18"/>
                <w:szCs w:val="18"/>
              </w:rPr>
              <w:t>— отчитане, където е целесъобразно, на националните стратегии за приспособяване към изменението на климата.</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BAFECD1" w14:textId="77777777" w:rsidR="00F01AA0" w:rsidRPr="00B87054" w:rsidRDefault="00F01AA0" w:rsidP="00E67494">
            <w:pPr>
              <w:spacing w:before="0" w:after="0"/>
              <w:jc w:val="left"/>
              <w:rPr>
                <w:i/>
                <w:color w:val="8DB3E2"/>
                <w:sz w:val="18"/>
              </w:rPr>
            </w:pPr>
            <w:r w:rsidRPr="00B87054">
              <w:rPr>
                <w:sz w:val="18"/>
                <w:szCs w:val="18"/>
              </w:rPr>
              <w:lastRenderedPageBreak/>
              <w:t>НЕ</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71CF40E" w14:textId="77777777" w:rsidR="00F01AA0" w:rsidRPr="00B87054" w:rsidRDefault="00F01AA0" w:rsidP="00E67494">
            <w:pPr>
              <w:spacing w:before="0" w:after="0"/>
              <w:jc w:val="left"/>
              <w:rPr>
                <w:sz w:val="18"/>
                <w:szCs w:val="18"/>
              </w:rPr>
            </w:pPr>
            <w:r w:rsidRPr="00B87054">
              <w:rPr>
                <w:sz w:val="18"/>
                <w:szCs w:val="18"/>
              </w:rPr>
              <w:t>Предварителни оценки на риска от наводнения за 4-те района на басейново управление.</w:t>
            </w:r>
          </w:p>
          <w:p w14:paraId="6CCB86AA" w14:textId="77777777" w:rsidR="00F01AA0" w:rsidRPr="00B87054" w:rsidRDefault="00F01AA0" w:rsidP="00E67494">
            <w:pPr>
              <w:spacing w:before="0" w:after="0"/>
              <w:jc w:val="left"/>
              <w:rPr>
                <w:sz w:val="18"/>
                <w:szCs w:val="18"/>
              </w:rPr>
            </w:pPr>
          </w:p>
          <w:p w14:paraId="56FA0FD5" w14:textId="77777777" w:rsidR="00F01AA0" w:rsidRPr="00B87054" w:rsidRDefault="00F01AA0" w:rsidP="00E67494">
            <w:pPr>
              <w:spacing w:before="0" w:after="0"/>
              <w:jc w:val="left"/>
              <w:rPr>
                <w:sz w:val="18"/>
                <w:szCs w:val="18"/>
              </w:rPr>
            </w:pPr>
            <w:r w:rsidRPr="00B87054">
              <w:rPr>
                <w:sz w:val="18"/>
                <w:szCs w:val="18"/>
              </w:rPr>
              <w:t xml:space="preserve">Одобрен е Трети национален план за изменение на климата за периода 2013-2020. </w:t>
            </w:r>
          </w:p>
          <w:p w14:paraId="523E43C2" w14:textId="77777777" w:rsidR="00F01AA0" w:rsidRPr="00B87054" w:rsidRDefault="00F01AA0" w:rsidP="00E67494">
            <w:pPr>
              <w:spacing w:before="0" w:after="0"/>
              <w:jc w:val="left"/>
              <w:rPr>
                <w:sz w:val="18"/>
                <w:szCs w:val="18"/>
              </w:rPr>
            </w:pPr>
          </w:p>
          <w:p w14:paraId="39BA3A1A" w14:textId="77777777" w:rsidR="00F01AA0" w:rsidRPr="00B87054" w:rsidRDefault="00F01AA0" w:rsidP="00E67494">
            <w:pPr>
              <w:spacing w:before="0" w:after="0"/>
              <w:jc w:val="left"/>
              <w:rPr>
                <w:sz w:val="18"/>
                <w:szCs w:val="18"/>
              </w:rPr>
            </w:pPr>
            <w:r w:rsidRPr="00B87054">
              <w:rPr>
                <w:sz w:val="18"/>
                <w:szCs w:val="18"/>
              </w:rPr>
              <w:t>Подготвен анализ и оценка на риска и уязвимостта на секторите в българската икономика от климатичните промени.</w:t>
            </w:r>
          </w:p>
          <w:p w14:paraId="3853BC01" w14:textId="77777777" w:rsidR="00F01AA0" w:rsidRPr="00B87054" w:rsidRDefault="00F01AA0" w:rsidP="00E67494">
            <w:pPr>
              <w:spacing w:before="0" w:after="0"/>
              <w:jc w:val="left"/>
              <w:rPr>
                <w:sz w:val="18"/>
                <w:szCs w:val="18"/>
              </w:rPr>
            </w:pPr>
          </w:p>
          <w:p w14:paraId="7F6053EB" w14:textId="77777777" w:rsidR="00F01AA0" w:rsidRPr="00B87054" w:rsidRDefault="00F01AA0" w:rsidP="00E67494">
            <w:pPr>
              <w:spacing w:before="0" w:after="0"/>
              <w:jc w:val="left"/>
              <w:rPr>
                <w:sz w:val="18"/>
                <w:szCs w:val="18"/>
              </w:rPr>
            </w:pPr>
            <w:r w:rsidRPr="00B87054">
              <w:rPr>
                <w:sz w:val="18"/>
                <w:szCs w:val="18"/>
              </w:rPr>
              <w:lastRenderedPageBreak/>
              <w:t>Анализ на риска от свлачища на територията на България.</w:t>
            </w:r>
          </w:p>
          <w:p w14:paraId="2D804B3E" w14:textId="77777777" w:rsidR="00F01AA0" w:rsidRPr="00B87054" w:rsidRDefault="00F01AA0" w:rsidP="00E67494">
            <w:pPr>
              <w:spacing w:before="0" w:after="0"/>
              <w:jc w:val="left"/>
              <w:rPr>
                <w:sz w:val="18"/>
                <w:szCs w:val="18"/>
              </w:rPr>
            </w:pPr>
          </w:p>
          <w:p w14:paraId="2DD36084" w14:textId="77777777" w:rsidR="00F01AA0" w:rsidRPr="00B87054" w:rsidRDefault="00F01AA0" w:rsidP="00E67494">
            <w:pPr>
              <w:spacing w:before="0" w:after="0"/>
              <w:jc w:val="left"/>
              <w:rPr>
                <w:sz w:val="18"/>
                <w:szCs w:val="18"/>
              </w:rPr>
            </w:pPr>
            <w:r w:rsidRPr="00B87054">
              <w:rPr>
                <w:sz w:val="18"/>
                <w:szCs w:val="18"/>
              </w:rPr>
              <w:t xml:space="preserve">Картографирани са свлачищата в страната. </w:t>
            </w:r>
          </w:p>
          <w:p w14:paraId="212A7D60" w14:textId="77777777" w:rsidR="00F01AA0" w:rsidRPr="00B87054" w:rsidRDefault="00F01AA0" w:rsidP="00E67494">
            <w:pPr>
              <w:spacing w:before="0" w:after="0"/>
              <w:jc w:val="left"/>
              <w:rPr>
                <w:sz w:val="18"/>
                <w:szCs w:val="18"/>
              </w:rPr>
            </w:pPr>
          </w:p>
          <w:p w14:paraId="7618820C" w14:textId="77777777" w:rsidR="00F01AA0" w:rsidRPr="00B87054" w:rsidRDefault="00F01AA0" w:rsidP="00E67494">
            <w:pPr>
              <w:spacing w:before="0" w:after="0"/>
              <w:jc w:val="left"/>
              <w:rPr>
                <w:sz w:val="18"/>
                <w:szCs w:val="18"/>
              </w:rPr>
            </w:pPr>
            <w:r w:rsidRPr="00B87054">
              <w:rPr>
                <w:sz w:val="18"/>
                <w:szCs w:val="18"/>
              </w:rPr>
              <w:t xml:space="preserve">Методика за приоритизиране на свлачищата на територията на България. </w:t>
            </w:r>
          </w:p>
          <w:p w14:paraId="2541ECB7" w14:textId="77777777" w:rsidR="00F01AA0" w:rsidRPr="00B87054" w:rsidRDefault="00F01AA0" w:rsidP="00E67494">
            <w:pPr>
              <w:spacing w:before="0" w:after="0"/>
              <w:jc w:val="left"/>
              <w:rPr>
                <w:color w:val="000000"/>
                <w:sz w:val="18"/>
                <w:szCs w:val="18"/>
                <w:lang w:val="ru-RU" w:eastAsia="bg-BG"/>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D22E0C0" w14:textId="77777777" w:rsidR="00F01AA0" w:rsidRPr="00B87054" w:rsidRDefault="00F01AA0" w:rsidP="00E67494">
            <w:pPr>
              <w:spacing w:before="0" w:after="0"/>
              <w:jc w:val="left"/>
              <w:rPr>
                <w:sz w:val="18"/>
                <w:szCs w:val="18"/>
                <w:lang w:val="en-US"/>
              </w:rPr>
            </w:pPr>
            <w:r w:rsidRPr="00B87054">
              <w:rPr>
                <w:sz w:val="18"/>
                <w:szCs w:val="18"/>
              </w:rPr>
              <w:lastRenderedPageBreak/>
              <w:t>Необходими са допълнителни усилия</w:t>
            </w:r>
            <w:r w:rsidR="00E76026" w:rsidRPr="00B87054">
              <w:rPr>
                <w:sz w:val="18"/>
                <w:szCs w:val="18"/>
                <w:lang w:val="en-US"/>
              </w:rPr>
              <w:t>.</w:t>
            </w:r>
          </w:p>
          <w:p w14:paraId="6E150F65" w14:textId="77777777" w:rsidR="00F01AA0" w:rsidRPr="00B87054" w:rsidRDefault="00F01AA0" w:rsidP="00E67494">
            <w:pPr>
              <w:spacing w:before="0" w:after="0"/>
              <w:jc w:val="left"/>
              <w:rPr>
                <w:i/>
                <w:color w:val="8DB3E2"/>
                <w:sz w:val="18"/>
                <w:lang w:val="en-US"/>
              </w:rPr>
            </w:pPr>
          </w:p>
        </w:tc>
      </w:tr>
      <w:tr w:rsidR="00F01AA0" w:rsidRPr="00B87054" w14:paraId="307FA4D6" w14:textId="77777777" w:rsidTr="00252ED7">
        <w:trPr>
          <w:trHeight w:val="836"/>
        </w:trPr>
        <w:tc>
          <w:tcPr>
            <w:tcW w:w="1560" w:type="dxa"/>
            <w:vMerge w:val="restart"/>
            <w:shd w:val="clear" w:color="auto" w:fill="auto"/>
          </w:tcPr>
          <w:p w14:paraId="4DBBBC2E" w14:textId="77777777" w:rsidR="00F01AA0" w:rsidRPr="00B87054" w:rsidRDefault="00F01AA0" w:rsidP="00E67494">
            <w:pPr>
              <w:spacing w:before="0" w:after="0"/>
              <w:jc w:val="left"/>
              <w:rPr>
                <w:sz w:val="18"/>
                <w:szCs w:val="18"/>
              </w:rPr>
            </w:pPr>
            <w:r w:rsidRPr="00B87054">
              <w:rPr>
                <w:sz w:val="18"/>
                <w:szCs w:val="18"/>
              </w:rPr>
              <w:t>6.1. Воден сектор: Наличие на а) политика за определяне на цените на водата, която осигурява на потребителите подходящи стимули да използват водните ресурси ефективно и 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1560" w:type="dxa"/>
            <w:vMerge w:val="restart"/>
            <w:shd w:val="clear" w:color="auto" w:fill="auto"/>
          </w:tcPr>
          <w:p w14:paraId="362EFFFC" w14:textId="77777777" w:rsidR="00F01AA0" w:rsidRPr="00B87054" w:rsidRDefault="00F01AA0" w:rsidP="00E67494">
            <w:pPr>
              <w:spacing w:before="0" w:after="0"/>
              <w:rPr>
                <w:sz w:val="18"/>
                <w:szCs w:val="18"/>
              </w:rPr>
            </w:pPr>
            <w:r w:rsidRPr="00B87054">
              <w:rPr>
                <w:sz w:val="18"/>
                <w:szCs w:val="18"/>
              </w:rPr>
              <w:t>1. Води</w:t>
            </w:r>
          </w:p>
        </w:tc>
        <w:tc>
          <w:tcPr>
            <w:tcW w:w="1701" w:type="dxa"/>
            <w:vMerge w:val="restart"/>
          </w:tcPr>
          <w:p w14:paraId="441F4721" w14:textId="77777777" w:rsidR="00F01AA0" w:rsidRPr="00B87054" w:rsidRDefault="00F01AA0" w:rsidP="00E67494">
            <w:pPr>
              <w:spacing w:before="0" w:after="0"/>
              <w:rPr>
                <w:sz w:val="18"/>
                <w:szCs w:val="18"/>
              </w:rPr>
            </w:pPr>
            <w:r w:rsidRPr="00B87054">
              <w:rPr>
                <w:sz w:val="18"/>
                <w:szCs w:val="18"/>
              </w:rPr>
              <w:t>НЕ</w:t>
            </w:r>
          </w:p>
        </w:tc>
        <w:tc>
          <w:tcPr>
            <w:tcW w:w="1417" w:type="dxa"/>
          </w:tcPr>
          <w:p w14:paraId="7EF89BFE" w14:textId="77777777" w:rsidR="00F01AA0" w:rsidRPr="00B87054" w:rsidRDefault="00F01AA0" w:rsidP="00507FD5">
            <w:pPr>
              <w:spacing w:before="0" w:after="0"/>
              <w:jc w:val="left"/>
              <w:rPr>
                <w:sz w:val="18"/>
                <w:szCs w:val="18"/>
              </w:rPr>
            </w:pPr>
            <w:r w:rsidRPr="00B87054">
              <w:rPr>
                <w:sz w:val="18"/>
                <w:szCs w:val="18"/>
              </w:rPr>
              <w:t>В секторите, получаващи подкрепа от ЕФРР и Кохезионния фонд,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първо тире от Директива 2000/60/EО, като се вземат предвид, където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1276" w:type="dxa"/>
          </w:tcPr>
          <w:p w14:paraId="22856BC4" w14:textId="77777777" w:rsidR="00F01AA0" w:rsidRPr="00B87054" w:rsidRDefault="00F01AA0" w:rsidP="00E67494">
            <w:pPr>
              <w:spacing w:before="0" w:after="0"/>
              <w:rPr>
                <w:sz w:val="18"/>
                <w:szCs w:val="18"/>
              </w:rPr>
            </w:pPr>
            <w:r w:rsidRPr="00B87054">
              <w:rPr>
                <w:sz w:val="18"/>
                <w:szCs w:val="18"/>
              </w:rPr>
              <w:t>НЕ</w:t>
            </w:r>
          </w:p>
          <w:p w14:paraId="738407DB" w14:textId="77777777" w:rsidR="00F01AA0" w:rsidRPr="00B87054" w:rsidRDefault="00F01AA0" w:rsidP="00E67494">
            <w:pPr>
              <w:spacing w:before="0" w:after="0"/>
              <w:rPr>
                <w:sz w:val="18"/>
                <w:szCs w:val="18"/>
              </w:rPr>
            </w:pPr>
          </w:p>
        </w:tc>
        <w:tc>
          <w:tcPr>
            <w:tcW w:w="1559" w:type="dxa"/>
          </w:tcPr>
          <w:p w14:paraId="2B2E4B9B" w14:textId="77777777" w:rsidR="00F01AA0" w:rsidRPr="00B87054" w:rsidRDefault="00F01AA0" w:rsidP="00E67494">
            <w:pPr>
              <w:spacing w:before="0" w:after="0"/>
              <w:jc w:val="left"/>
              <w:rPr>
                <w:sz w:val="18"/>
                <w:szCs w:val="18"/>
              </w:rPr>
            </w:pPr>
            <w:r w:rsidRPr="00B87054">
              <w:rPr>
                <w:sz w:val="18"/>
                <w:szCs w:val="18"/>
              </w:rPr>
              <w:t>ПУРБ, докладвани на ЕК на 22.03.2010</w:t>
            </w:r>
          </w:p>
          <w:p w14:paraId="2A173447" w14:textId="77777777" w:rsidR="00F01AA0" w:rsidRPr="00B87054" w:rsidRDefault="0065108E" w:rsidP="00E67494">
            <w:pPr>
              <w:spacing w:before="0" w:after="0"/>
              <w:rPr>
                <w:sz w:val="18"/>
                <w:szCs w:val="18"/>
              </w:rPr>
            </w:pPr>
            <w:hyperlink r:id="rId105" w:history="1">
              <w:r w:rsidR="00F01AA0" w:rsidRPr="00B87054">
                <w:rPr>
                  <w:rStyle w:val="Hyperlink"/>
                  <w:sz w:val="18"/>
                  <w:szCs w:val="18"/>
                </w:rPr>
                <w:t>http://www3.moew.government.bg/?show=top&amp;cid=66&amp;lang=bg</w:t>
              </w:r>
            </w:hyperlink>
            <w:r w:rsidR="00F01AA0" w:rsidRPr="00B87054">
              <w:rPr>
                <w:sz w:val="18"/>
                <w:szCs w:val="18"/>
              </w:rPr>
              <w:t xml:space="preserve">   </w:t>
            </w:r>
          </w:p>
          <w:p w14:paraId="573D5FC2" w14:textId="77777777" w:rsidR="00E67494" w:rsidRPr="00B87054" w:rsidRDefault="00E67494" w:rsidP="00E67494">
            <w:pPr>
              <w:spacing w:before="0" w:after="0"/>
              <w:rPr>
                <w:sz w:val="18"/>
                <w:szCs w:val="18"/>
              </w:rPr>
            </w:pPr>
          </w:p>
          <w:p w14:paraId="688F78C1" w14:textId="77777777" w:rsidR="00F01AA0" w:rsidRPr="00B87054" w:rsidRDefault="00F01AA0" w:rsidP="00E67494">
            <w:pPr>
              <w:spacing w:before="0" w:after="0"/>
              <w:rPr>
                <w:sz w:val="18"/>
                <w:szCs w:val="18"/>
              </w:rPr>
            </w:pPr>
            <w:r w:rsidRPr="00B87054">
              <w:rPr>
                <w:sz w:val="18"/>
                <w:szCs w:val="18"/>
              </w:rPr>
              <w:t>Закон за водите:</w:t>
            </w:r>
          </w:p>
          <w:p w14:paraId="631877CD" w14:textId="77777777" w:rsidR="00F01AA0" w:rsidRPr="00B87054" w:rsidRDefault="0065108E" w:rsidP="00E67494">
            <w:pPr>
              <w:spacing w:before="0" w:after="0"/>
              <w:rPr>
                <w:sz w:val="18"/>
                <w:szCs w:val="18"/>
              </w:rPr>
            </w:pPr>
            <w:hyperlink r:id="rId106" w:history="1">
              <w:r w:rsidR="00F01AA0" w:rsidRPr="00B87054">
                <w:rPr>
                  <w:rStyle w:val="Hyperlink"/>
                  <w:sz w:val="18"/>
                  <w:szCs w:val="18"/>
                </w:rPr>
                <w:t>http://www3.moew.government.bg/files/file/Water/Legislation/Zakoni/ZAKON_za_vodite.pdf</w:t>
              </w:r>
            </w:hyperlink>
            <w:r w:rsidR="00F01AA0" w:rsidRPr="00B87054">
              <w:rPr>
                <w:sz w:val="18"/>
                <w:szCs w:val="18"/>
              </w:rPr>
              <w:t xml:space="preserve"> </w:t>
            </w:r>
          </w:p>
          <w:p w14:paraId="3CB8DEB2" w14:textId="77777777" w:rsidR="00E67494" w:rsidRPr="00B87054" w:rsidRDefault="00E67494" w:rsidP="00E67494">
            <w:pPr>
              <w:spacing w:before="0" w:after="0"/>
              <w:rPr>
                <w:sz w:val="18"/>
                <w:szCs w:val="18"/>
                <w:lang w:val="ru-RU"/>
              </w:rPr>
            </w:pPr>
          </w:p>
          <w:p w14:paraId="1B4429BC" w14:textId="77777777" w:rsidR="00F01AA0" w:rsidRPr="00B87054" w:rsidRDefault="00F01AA0" w:rsidP="00E67494">
            <w:pPr>
              <w:spacing w:before="0" w:after="0"/>
              <w:rPr>
                <w:sz w:val="18"/>
                <w:szCs w:val="18"/>
              </w:rPr>
            </w:pPr>
            <w:r w:rsidRPr="00B87054">
              <w:rPr>
                <w:sz w:val="18"/>
                <w:szCs w:val="18"/>
              </w:rPr>
              <w:t>Тарифа за таксите за водовземане, ползване на воден обект и замърсяване:</w:t>
            </w:r>
          </w:p>
          <w:p w14:paraId="2101C753" w14:textId="77777777" w:rsidR="00F01AA0" w:rsidRPr="00B87054" w:rsidRDefault="0065108E" w:rsidP="00E67494">
            <w:pPr>
              <w:spacing w:before="0" w:after="0"/>
              <w:rPr>
                <w:sz w:val="18"/>
                <w:szCs w:val="18"/>
              </w:rPr>
            </w:pPr>
            <w:hyperlink r:id="rId107" w:history="1">
              <w:r w:rsidR="00F01AA0" w:rsidRPr="00B87054">
                <w:rPr>
                  <w:rStyle w:val="Hyperlink"/>
                  <w:sz w:val="18"/>
                  <w:szCs w:val="18"/>
                </w:rPr>
                <w:t>http://www3.moew.government.bg/files/file/Water/Legislation/tarifi/Ttaksi_vodovz_polzv_zamyrs.pdf</w:t>
              </w:r>
            </w:hyperlink>
          </w:p>
          <w:p w14:paraId="5C486D34" w14:textId="77777777" w:rsidR="00E67494" w:rsidRPr="00B87054" w:rsidRDefault="00E67494" w:rsidP="00E67494">
            <w:pPr>
              <w:spacing w:before="0" w:after="0"/>
              <w:rPr>
                <w:sz w:val="18"/>
                <w:szCs w:val="18"/>
              </w:rPr>
            </w:pPr>
          </w:p>
          <w:p w14:paraId="61924A9E" w14:textId="77777777" w:rsidR="00F01AA0" w:rsidRPr="00B87054" w:rsidRDefault="00F01AA0" w:rsidP="00E67494">
            <w:pPr>
              <w:spacing w:before="0" w:after="0"/>
              <w:rPr>
                <w:sz w:val="18"/>
                <w:szCs w:val="18"/>
              </w:rPr>
            </w:pPr>
            <w:r w:rsidRPr="00B87054">
              <w:rPr>
                <w:sz w:val="18"/>
                <w:szCs w:val="18"/>
              </w:rPr>
              <w:t xml:space="preserve">Законодателство във водния сектор: </w:t>
            </w:r>
            <w:hyperlink r:id="rId108" w:history="1">
              <w:r w:rsidRPr="00B87054">
                <w:rPr>
                  <w:rStyle w:val="Hyperlink"/>
                  <w:sz w:val="18"/>
                  <w:szCs w:val="18"/>
                </w:rPr>
                <w:t>http://www.moew.government.bg/?show=top&amp;cid=40</w:t>
              </w:r>
            </w:hyperlink>
            <w:r w:rsidRPr="00B87054">
              <w:rPr>
                <w:sz w:val="18"/>
                <w:szCs w:val="18"/>
              </w:rPr>
              <w:t xml:space="preserve"> </w:t>
            </w:r>
          </w:p>
          <w:p w14:paraId="44456A5D" w14:textId="77777777" w:rsidR="00F01AA0" w:rsidRPr="00B87054" w:rsidRDefault="00F01AA0" w:rsidP="00E67494">
            <w:pPr>
              <w:spacing w:before="0" w:after="0"/>
              <w:rPr>
                <w:sz w:val="18"/>
                <w:szCs w:val="18"/>
              </w:rPr>
            </w:pPr>
          </w:p>
        </w:tc>
        <w:tc>
          <w:tcPr>
            <w:tcW w:w="1701" w:type="dxa"/>
          </w:tcPr>
          <w:p w14:paraId="360E38E5" w14:textId="77777777" w:rsidR="00F01AA0" w:rsidRPr="00B87054" w:rsidRDefault="00F01AA0" w:rsidP="00E67494">
            <w:pPr>
              <w:spacing w:before="0" w:after="0"/>
              <w:jc w:val="left"/>
              <w:rPr>
                <w:sz w:val="18"/>
                <w:szCs w:val="18"/>
              </w:rPr>
            </w:pPr>
            <w:r w:rsidRPr="00B87054">
              <w:rPr>
                <w:sz w:val="18"/>
                <w:szCs w:val="18"/>
              </w:rPr>
              <w:t xml:space="preserve">Изискванията са изпълнени частично само за услугите за питейно водоснабдяване на населението и пречистване на отпадъчни води от населените места. </w:t>
            </w:r>
          </w:p>
          <w:p w14:paraId="5AA96B21" w14:textId="77777777" w:rsidR="00F01AA0" w:rsidRPr="00B87054" w:rsidRDefault="00F01AA0" w:rsidP="00E67494">
            <w:pPr>
              <w:spacing w:before="0" w:after="0"/>
              <w:rPr>
                <w:sz w:val="18"/>
                <w:szCs w:val="18"/>
              </w:rPr>
            </w:pPr>
          </w:p>
        </w:tc>
      </w:tr>
      <w:tr w:rsidR="00F01AA0" w:rsidRPr="00B87054" w14:paraId="3B19969C" w14:textId="77777777" w:rsidTr="00225DF9">
        <w:trPr>
          <w:trHeight w:val="558"/>
        </w:trPr>
        <w:tc>
          <w:tcPr>
            <w:tcW w:w="1560" w:type="dxa"/>
            <w:vMerge/>
            <w:shd w:val="clear" w:color="auto" w:fill="auto"/>
          </w:tcPr>
          <w:p w14:paraId="2BE36309" w14:textId="77777777" w:rsidR="00F01AA0" w:rsidRPr="00B87054" w:rsidRDefault="00F01AA0" w:rsidP="00252ED7">
            <w:pPr>
              <w:jc w:val="left"/>
              <w:rPr>
                <w:sz w:val="20"/>
              </w:rPr>
            </w:pPr>
          </w:p>
        </w:tc>
        <w:tc>
          <w:tcPr>
            <w:tcW w:w="1560" w:type="dxa"/>
            <w:vMerge/>
            <w:shd w:val="clear" w:color="auto" w:fill="auto"/>
          </w:tcPr>
          <w:p w14:paraId="4D5B1A13" w14:textId="77777777" w:rsidR="00F01AA0" w:rsidRPr="00B87054" w:rsidRDefault="00F01AA0" w:rsidP="00252ED7">
            <w:pPr>
              <w:jc w:val="left"/>
              <w:rPr>
                <w:sz w:val="20"/>
              </w:rPr>
            </w:pPr>
          </w:p>
        </w:tc>
        <w:tc>
          <w:tcPr>
            <w:tcW w:w="1701" w:type="dxa"/>
            <w:vMerge/>
          </w:tcPr>
          <w:p w14:paraId="3B042185" w14:textId="77777777" w:rsidR="00F01AA0" w:rsidRPr="00B87054" w:rsidRDefault="00F01AA0" w:rsidP="00252ED7">
            <w:pPr>
              <w:jc w:val="left"/>
              <w:rPr>
                <w:sz w:val="20"/>
              </w:rPr>
            </w:pPr>
          </w:p>
        </w:tc>
        <w:tc>
          <w:tcPr>
            <w:tcW w:w="1417" w:type="dxa"/>
          </w:tcPr>
          <w:p w14:paraId="2886C442" w14:textId="77777777" w:rsidR="00F01AA0" w:rsidRPr="00B87054" w:rsidRDefault="00F01AA0" w:rsidP="00507FD5">
            <w:pPr>
              <w:spacing w:before="0"/>
              <w:jc w:val="left"/>
              <w:rPr>
                <w:sz w:val="18"/>
                <w:szCs w:val="18"/>
              </w:rPr>
            </w:pPr>
            <w:r w:rsidRPr="00B87054">
              <w:rPr>
                <w:sz w:val="18"/>
                <w:szCs w:val="18"/>
              </w:rPr>
              <w:t xml:space="preserve">Приемане на план за управление на речни басейни за региона на речния басейн </w:t>
            </w:r>
            <w:r w:rsidRPr="00B87054">
              <w:rPr>
                <w:sz w:val="18"/>
                <w:szCs w:val="18"/>
              </w:rPr>
              <w:lastRenderedPageBreak/>
              <w:t>в съответствие с член 13 от Директива 2000/60/ЕО .</w:t>
            </w:r>
          </w:p>
        </w:tc>
        <w:tc>
          <w:tcPr>
            <w:tcW w:w="1276" w:type="dxa"/>
          </w:tcPr>
          <w:p w14:paraId="5523E2C1" w14:textId="77777777" w:rsidR="00F01AA0" w:rsidRPr="00B87054" w:rsidRDefault="00F01AA0" w:rsidP="00507FD5">
            <w:pPr>
              <w:spacing w:before="0"/>
              <w:jc w:val="left"/>
              <w:rPr>
                <w:sz w:val="18"/>
                <w:szCs w:val="18"/>
              </w:rPr>
            </w:pPr>
            <w:r w:rsidRPr="00B87054">
              <w:rPr>
                <w:sz w:val="18"/>
                <w:szCs w:val="18"/>
              </w:rPr>
              <w:lastRenderedPageBreak/>
              <w:t>НЕ</w:t>
            </w:r>
          </w:p>
          <w:p w14:paraId="5CBEEA97" w14:textId="77777777" w:rsidR="00F01AA0" w:rsidRPr="00B87054" w:rsidRDefault="00F01AA0" w:rsidP="00507FD5">
            <w:pPr>
              <w:spacing w:before="0"/>
              <w:jc w:val="left"/>
              <w:rPr>
                <w:sz w:val="18"/>
                <w:szCs w:val="18"/>
              </w:rPr>
            </w:pPr>
          </w:p>
        </w:tc>
        <w:tc>
          <w:tcPr>
            <w:tcW w:w="1559" w:type="dxa"/>
          </w:tcPr>
          <w:p w14:paraId="233A92F3" w14:textId="77777777" w:rsidR="00F01AA0" w:rsidRPr="00B87054" w:rsidRDefault="00F01AA0" w:rsidP="00507FD5">
            <w:pPr>
              <w:spacing w:before="0" w:after="0"/>
              <w:jc w:val="left"/>
              <w:rPr>
                <w:sz w:val="18"/>
                <w:szCs w:val="18"/>
              </w:rPr>
            </w:pPr>
            <w:r w:rsidRPr="00B87054">
              <w:rPr>
                <w:sz w:val="18"/>
                <w:szCs w:val="18"/>
              </w:rPr>
              <w:t xml:space="preserve">Планове за управление на речните басейни: </w:t>
            </w:r>
          </w:p>
          <w:p w14:paraId="192443EE" w14:textId="77777777" w:rsidR="00F01AA0" w:rsidRPr="00B87054" w:rsidRDefault="0065108E" w:rsidP="00507FD5">
            <w:pPr>
              <w:spacing w:before="0" w:after="0"/>
              <w:jc w:val="left"/>
              <w:rPr>
                <w:sz w:val="18"/>
                <w:szCs w:val="18"/>
              </w:rPr>
            </w:pPr>
            <w:hyperlink r:id="rId109" w:history="1">
              <w:r w:rsidR="00F01AA0" w:rsidRPr="00B87054">
                <w:rPr>
                  <w:rStyle w:val="Hyperlink"/>
                  <w:sz w:val="18"/>
                  <w:szCs w:val="18"/>
                </w:rPr>
                <w:t>http://www3.moew.government.bg/</w:t>
              </w:r>
              <w:r w:rsidR="00F01AA0" w:rsidRPr="00B87054">
                <w:rPr>
                  <w:rStyle w:val="Hyperlink"/>
                  <w:sz w:val="18"/>
                  <w:szCs w:val="18"/>
                </w:rPr>
                <w:lastRenderedPageBreak/>
                <w:t>?show=top&amp;cid=66&amp;lang=bg</w:t>
              </w:r>
            </w:hyperlink>
            <w:r w:rsidR="00F01AA0" w:rsidRPr="00B87054">
              <w:rPr>
                <w:sz w:val="18"/>
                <w:szCs w:val="18"/>
              </w:rPr>
              <w:t xml:space="preserve"> </w:t>
            </w:r>
          </w:p>
          <w:p w14:paraId="1F4EB829" w14:textId="77777777" w:rsidR="00F01AA0" w:rsidRPr="00B87054" w:rsidRDefault="00F01AA0" w:rsidP="00507FD5">
            <w:pPr>
              <w:spacing w:before="0"/>
              <w:jc w:val="left"/>
              <w:rPr>
                <w:sz w:val="18"/>
                <w:szCs w:val="18"/>
                <w:lang w:val="ru-RU"/>
              </w:rPr>
            </w:pPr>
            <w:r w:rsidRPr="00B87054">
              <w:rPr>
                <w:sz w:val="18"/>
                <w:szCs w:val="18"/>
              </w:rPr>
              <w:t>Плановете са одобрени,  влезли в сила и докладвани на Е</w:t>
            </w:r>
            <w:r w:rsidR="00225DF9" w:rsidRPr="00B87054">
              <w:rPr>
                <w:sz w:val="18"/>
                <w:szCs w:val="18"/>
              </w:rPr>
              <w:t>К на 22.03.2010 г.</w:t>
            </w:r>
          </w:p>
        </w:tc>
        <w:tc>
          <w:tcPr>
            <w:tcW w:w="1701" w:type="dxa"/>
          </w:tcPr>
          <w:p w14:paraId="29FBC74D" w14:textId="77777777" w:rsidR="00F01AA0" w:rsidRPr="00B87054" w:rsidRDefault="00F01AA0" w:rsidP="00252ED7">
            <w:pPr>
              <w:jc w:val="left"/>
              <w:rPr>
                <w:sz w:val="18"/>
                <w:szCs w:val="18"/>
              </w:rPr>
            </w:pPr>
          </w:p>
        </w:tc>
      </w:tr>
      <w:tr w:rsidR="00F01AA0" w:rsidRPr="00B87054" w14:paraId="00D2213F" w14:textId="77777777" w:rsidTr="00252ED7">
        <w:trPr>
          <w:trHeight w:val="836"/>
        </w:trPr>
        <w:tc>
          <w:tcPr>
            <w:tcW w:w="1560" w:type="dxa"/>
            <w:shd w:val="clear" w:color="auto" w:fill="auto"/>
          </w:tcPr>
          <w:p w14:paraId="5FB3BD01" w14:textId="77777777" w:rsidR="00F01AA0" w:rsidRPr="00B87054" w:rsidRDefault="00F01AA0" w:rsidP="00E67494">
            <w:pPr>
              <w:spacing w:before="0" w:after="0"/>
              <w:jc w:val="left"/>
              <w:rPr>
                <w:sz w:val="18"/>
                <w:szCs w:val="18"/>
              </w:rPr>
            </w:pPr>
            <w:r w:rsidRPr="00B87054">
              <w:rPr>
                <w:sz w:val="18"/>
                <w:szCs w:val="18"/>
              </w:rPr>
              <w:t>6.2. Сектор на отпадъците: Насърчаване на икономически и екологично устойчиви инвестиции в сектора на отпадъците, по-конкретно чрез разработването на планове за управление на отпадъците в съответствие с Директива 2008/98/ЕО относно отпадъците и с йерархията на отпадъците.</w:t>
            </w:r>
          </w:p>
        </w:tc>
        <w:tc>
          <w:tcPr>
            <w:tcW w:w="1560" w:type="dxa"/>
            <w:shd w:val="clear" w:color="auto" w:fill="auto"/>
          </w:tcPr>
          <w:p w14:paraId="0D66C381" w14:textId="77777777" w:rsidR="00F01AA0" w:rsidRPr="00B87054" w:rsidRDefault="00F01AA0" w:rsidP="00E67494">
            <w:pPr>
              <w:spacing w:before="0" w:after="0"/>
              <w:jc w:val="left"/>
              <w:rPr>
                <w:sz w:val="18"/>
                <w:szCs w:val="18"/>
              </w:rPr>
            </w:pPr>
            <w:r w:rsidRPr="00B87054">
              <w:rPr>
                <w:sz w:val="18"/>
                <w:szCs w:val="18"/>
              </w:rPr>
              <w:t>2. Отпадъци</w:t>
            </w:r>
          </w:p>
        </w:tc>
        <w:tc>
          <w:tcPr>
            <w:tcW w:w="1701" w:type="dxa"/>
          </w:tcPr>
          <w:p w14:paraId="3A66F42B" w14:textId="77777777" w:rsidR="00F01AA0" w:rsidRPr="00B87054" w:rsidRDefault="00F01AA0" w:rsidP="00E67494">
            <w:pPr>
              <w:spacing w:before="0" w:after="0"/>
              <w:jc w:val="left"/>
              <w:rPr>
                <w:sz w:val="18"/>
                <w:szCs w:val="18"/>
              </w:rPr>
            </w:pPr>
            <w:r w:rsidRPr="00B87054">
              <w:rPr>
                <w:sz w:val="18"/>
                <w:szCs w:val="18"/>
              </w:rPr>
              <w:t>ДА</w:t>
            </w:r>
          </w:p>
        </w:tc>
        <w:tc>
          <w:tcPr>
            <w:tcW w:w="1417" w:type="dxa"/>
          </w:tcPr>
          <w:p w14:paraId="1AB1FA54" w14:textId="77777777" w:rsidR="00F01AA0" w:rsidRPr="00B87054" w:rsidRDefault="00F01AA0" w:rsidP="00507FD5">
            <w:pPr>
              <w:spacing w:before="0"/>
              <w:jc w:val="left"/>
              <w:rPr>
                <w:sz w:val="18"/>
                <w:szCs w:val="18"/>
              </w:rPr>
            </w:pPr>
            <w:r w:rsidRPr="00B87054">
              <w:rPr>
                <w:sz w:val="18"/>
                <w:szCs w:val="18"/>
              </w:rPr>
              <w:t xml:space="preserve">На Комисията е представен доклад за изпълнението съгласно изискванията по член 11, </w:t>
            </w:r>
            <w:proofErr w:type="spellStart"/>
            <w:r w:rsidRPr="00B87054">
              <w:rPr>
                <w:sz w:val="18"/>
                <w:szCs w:val="18"/>
              </w:rPr>
              <w:t>праграф</w:t>
            </w:r>
            <w:proofErr w:type="spellEnd"/>
            <w:r w:rsidRPr="00B87054">
              <w:rPr>
                <w:sz w:val="18"/>
                <w:szCs w:val="18"/>
              </w:rPr>
              <w:t xml:space="preserve"> 5, от Директива 2008/98/ЕО относно напредъка във връзка с постигане на целите, посочени в чл. 11 от Директива 2008/98/ЕО.</w:t>
            </w:r>
          </w:p>
        </w:tc>
        <w:tc>
          <w:tcPr>
            <w:tcW w:w="1276" w:type="dxa"/>
          </w:tcPr>
          <w:p w14:paraId="38DD20CA" w14:textId="77777777" w:rsidR="00F01AA0" w:rsidRPr="00B87054" w:rsidRDefault="00F01AA0" w:rsidP="00E67494">
            <w:pPr>
              <w:spacing w:before="0" w:after="0"/>
              <w:jc w:val="left"/>
              <w:rPr>
                <w:sz w:val="18"/>
                <w:szCs w:val="18"/>
              </w:rPr>
            </w:pPr>
            <w:r w:rsidRPr="00B87054">
              <w:rPr>
                <w:sz w:val="18"/>
                <w:szCs w:val="18"/>
              </w:rPr>
              <w:t>ДА</w:t>
            </w:r>
          </w:p>
          <w:p w14:paraId="163FA8AC" w14:textId="77777777" w:rsidR="00F01AA0" w:rsidRPr="00B87054" w:rsidRDefault="00F01AA0" w:rsidP="00E67494">
            <w:pPr>
              <w:spacing w:before="0" w:after="0"/>
              <w:jc w:val="left"/>
              <w:rPr>
                <w:sz w:val="18"/>
                <w:szCs w:val="18"/>
              </w:rPr>
            </w:pPr>
          </w:p>
        </w:tc>
        <w:tc>
          <w:tcPr>
            <w:tcW w:w="1559" w:type="dxa"/>
          </w:tcPr>
          <w:p w14:paraId="2336864F" w14:textId="77777777" w:rsidR="00F01AA0" w:rsidRPr="00B87054" w:rsidRDefault="00F01AA0" w:rsidP="00E67494">
            <w:pPr>
              <w:spacing w:before="0" w:after="0"/>
              <w:jc w:val="left"/>
              <w:rPr>
                <w:sz w:val="18"/>
                <w:szCs w:val="18"/>
              </w:rPr>
            </w:pPr>
            <w:r w:rsidRPr="00B87054">
              <w:rPr>
                <w:sz w:val="18"/>
                <w:szCs w:val="18"/>
              </w:rPr>
              <w:t>Докладът е изпратен на Европейската комисия на 30 септември 2013 г.</w:t>
            </w:r>
          </w:p>
          <w:p w14:paraId="7DCB4489" w14:textId="77777777" w:rsidR="00F01AA0" w:rsidRPr="00B87054" w:rsidRDefault="00F01AA0" w:rsidP="00E67494">
            <w:pPr>
              <w:spacing w:before="0" w:after="0"/>
              <w:jc w:val="left"/>
              <w:rPr>
                <w:sz w:val="18"/>
                <w:szCs w:val="18"/>
              </w:rPr>
            </w:pPr>
          </w:p>
        </w:tc>
        <w:tc>
          <w:tcPr>
            <w:tcW w:w="1701" w:type="dxa"/>
          </w:tcPr>
          <w:p w14:paraId="7A1132AD" w14:textId="77777777" w:rsidR="00F01AA0" w:rsidRPr="00B87054" w:rsidRDefault="00F01AA0" w:rsidP="00252ED7">
            <w:pPr>
              <w:jc w:val="left"/>
            </w:pPr>
          </w:p>
        </w:tc>
      </w:tr>
      <w:tr w:rsidR="000F609F" w:rsidRPr="00B87054" w14:paraId="319049AB" w14:textId="77777777" w:rsidTr="000F609F">
        <w:trPr>
          <w:trHeight w:val="2574"/>
        </w:trPr>
        <w:tc>
          <w:tcPr>
            <w:tcW w:w="1560" w:type="dxa"/>
            <w:shd w:val="clear" w:color="auto" w:fill="auto"/>
          </w:tcPr>
          <w:p w14:paraId="18520DE2" w14:textId="77777777" w:rsidR="000F609F" w:rsidRPr="00B87054" w:rsidRDefault="000F609F" w:rsidP="00E67494">
            <w:pPr>
              <w:spacing w:before="0" w:after="0"/>
              <w:jc w:val="left"/>
              <w:rPr>
                <w:sz w:val="18"/>
                <w:szCs w:val="18"/>
              </w:rPr>
            </w:pPr>
          </w:p>
        </w:tc>
        <w:tc>
          <w:tcPr>
            <w:tcW w:w="1560" w:type="dxa"/>
            <w:shd w:val="clear" w:color="auto" w:fill="auto"/>
          </w:tcPr>
          <w:p w14:paraId="1EEB6016" w14:textId="77777777" w:rsidR="000F609F" w:rsidRPr="00B87054" w:rsidRDefault="000F609F" w:rsidP="00E67494">
            <w:pPr>
              <w:spacing w:before="0" w:after="0"/>
              <w:jc w:val="left"/>
              <w:rPr>
                <w:sz w:val="18"/>
                <w:szCs w:val="18"/>
              </w:rPr>
            </w:pPr>
          </w:p>
        </w:tc>
        <w:tc>
          <w:tcPr>
            <w:tcW w:w="1701" w:type="dxa"/>
          </w:tcPr>
          <w:p w14:paraId="46D1E7D3" w14:textId="77777777" w:rsidR="000F609F" w:rsidRPr="00B87054" w:rsidRDefault="000F609F" w:rsidP="00E67494">
            <w:pPr>
              <w:spacing w:before="0" w:after="0"/>
              <w:jc w:val="left"/>
              <w:rPr>
                <w:sz w:val="18"/>
                <w:szCs w:val="18"/>
              </w:rPr>
            </w:pPr>
          </w:p>
        </w:tc>
        <w:tc>
          <w:tcPr>
            <w:tcW w:w="1417" w:type="dxa"/>
          </w:tcPr>
          <w:p w14:paraId="7DB751D8" w14:textId="77777777" w:rsidR="000F609F" w:rsidRPr="00B87054" w:rsidRDefault="000F609F" w:rsidP="00507FD5">
            <w:pPr>
              <w:spacing w:before="0"/>
              <w:jc w:val="left"/>
              <w:rPr>
                <w:sz w:val="18"/>
                <w:szCs w:val="18"/>
              </w:rPr>
            </w:pPr>
            <w:r w:rsidRPr="00B87054">
              <w:rPr>
                <w:sz w:val="18"/>
                <w:szCs w:val="18"/>
              </w:rPr>
              <w:t>Наличие на един или повече планове за управление на отпадъците съгласно изискванията на член 28 от Директива 2008/98/ЕО.</w:t>
            </w:r>
          </w:p>
        </w:tc>
        <w:tc>
          <w:tcPr>
            <w:tcW w:w="1276" w:type="dxa"/>
          </w:tcPr>
          <w:p w14:paraId="7CCBB8DC" w14:textId="77777777" w:rsidR="000F609F" w:rsidRPr="00B87054" w:rsidRDefault="000F609F" w:rsidP="00E67494">
            <w:pPr>
              <w:spacing w:before="0" w:after="0"/>
              <w:jc w:val="left"/>
              <w:rPr>
                <w:sz w:val="18"/>
                <w:szCs w:val="18"/>
              </w:rPr>
            </w:pPr>
            <w:r w:rsidRPr="00B87054">
              <w:rPr>
                <w:sz w:val="18"/>
                <w:szCs w:val="18"/>
              </w:rPr>
              <w:t>ДА</w:t>
            </w:r>
          </w:p>
        </w:tc>
        <w:tc>
          <w:tcPr>
            <w:tcW w:w="1559" w:type="dxa"/>
          </w:tcPr>
          <w:p w14:paraId="2E7FD79E" w14:textId="77777777" w:rsidR="000F609F" w:rsidRPr="00B87054" w:rsidRDefault="000F609F" w:rsidP="000F609F">
            <w:pPr>
              <w:spacing w:before="0"/>
              <w:jc w:val="left"/>
              <w:rPr>
                <w:sz w:val="18"/>
                <w:szCs w:val="18"/>
              </w:rPr>
            </w:pPr>
            <w:r w:rsidRPr="00B87054">
              <w:rPr>
                <w:sz w:val="18"/>
                <w:szCs w:val="18"/>
              </w:rPr>
              <w:t>Национален план за управление на отпадъците за периода 2014-2020 г.</w:t>
            </w:r>
          </w:p>
          <w:p w14:paraId="797FA070" w14:textId="77777777" w:rsidR="000F609F" w:rsidRPr="00B87054" w:rsidRDefault="0065108E" w:rsidP="000F609F">
            <w:pPr>
              <w:spacing w:before="0" w:after="0"/>
              <w:jc w:val="left"/>
              <w:rPr>
                <w:sz w:val="18"/>
                <w:szCs w:val="18"/>
              </w:rPr>
            </w:pPr>
            <w:hyperlink r:id="rId110" w:history="1">
              <w:r w:rsidR="000F609F" w:rsidRPr="00B87054">
                <w:rPr>
                  <w:rStyle w:val="Hyperlink"/>
                  <w:sz w:val="18"/>
                  <w:szCs w:val="18"/>
                </w:rPr>
                <w:t>http://www.moew.government.bg/files/file/Waste/NACIONALEN_PLAN/_/NPUO_2014-2020.pdf</w:t>
              </w:r>
            </w:hyperlink>
          </w:p>
        </w:tc>
        <w:tc>
          <w:tcPr>
            <w:tcW w:w="1701" w:type="dxa"/>
          </w:tcPr>
          <w:p w14:paraId="303AD2F0" w14:textId="77777777" w:rsidR="000F609F" w:rsidRPr="00B87054" w:rsidRDefault="000F609F" w:rsidP="000F609F">
            <w:pPr>
              <w:spacing w:before="0"/>
              <w:jc w:val="left"/>
              <w:rPr>
                <w:sz w:val="18"/>
                <w:szCs w:val="18"/>
              </w:rPr>
            </w:pPr>
            <w:r w:rsidRPr="00B87054">
              <w:rPr>
                <w:sz w:val="18"/>
                <w:szCs w:val="18"/>
              </w:rPr>
              <w:t>На 22 декември 2014 г. МС прие Националния план за периода 2014-2020 г.</w:t>
            </w:r>
          </w:p>
          <w:p w14:paraId="5BBB0A8A" w14:textId="77777777" w:rsidR="000F609F" w:rsidRPr="00B87054" w:rsidRDefault="0065108E" w:rsidP="000F609F">
            <w:pPr>
              <w:jc w:val="left"/>
            </w:pPr>
            <w:hyperlink r:id="rId111" w:history="1">
              <w:r w:rsidR="000F609F" w:rsidRPr="00B87054">
                <w:rPr>
                  <w:rStyle w:val="Hyperlink"/>
                  <w:sz w:val="18"/>
                  <w:szCs w:val="18"/>
                </w:rPr>
                <w:t>http://www.moew.government.bg/files/file/Waste/NACIONALEN_PLAN/_/NPUO_2014-2020.pdf</w:t>
              </w:r>
            </w:hyperlink>
            <w:r w:rsidR="000F609F" w:rsidRPr="00B87054">
              <w:rPr>
                <w:sz w:val="18"/>
                <w:szCs w:val="18"/>
              </w:rPr>
              <w:t xml:space="preserve">   </w:t>
            </w:r>
            <w:hyperlink w:history="1"/>
          </w:p>
        </w:tc>
      </w:tr>
      <w:tr w:rsidR="00F01AA0" w:rsidRPr="00B87054" w14:paraId="394BEE90" w14:textId="77777777" w:rsidTr="00252ED7">
        <w:trPr>
          <w:trHeight w:val="836"/>
        </w:trPr>
        <w:tc>
          <w:tcPr>
            <w:tcW w:w="1560" w:type="dxa"/>
            <w:vMerge w:val="restart"/>
            <w:shd w:val="clear" w:color="auto" w:fill="auto"/>
          </w:tcPr>
          <w:p w14:paraId="0766F06E" w14:textId="77777777" w:rsidR="00F01AA0" w:rsidRPr="00B87054" w:rsidRDefault="00F01AA0" w:rsidP="00252ED7">
            <w:pPr>
              <w:jc w:val="left"/>
              <w:rPr>
                <w:sz w:val="20"/>
              </w:rPr>
            </w:pPr>
          </w:p>
        </w:tc>
        <w:tc>
          <w:tcPr>
            <w:tcW w:w="1560" w:type="dxa"/>
            <w:shd w:val="clear" w:color="auto" w:fill="auto"/>
          </w:tcPr>
          <w:p w14:paraId="13224E22" w14:textId="77777777" w:rsidR="00F01AA0" w:rsidRPr="00B87054" w:rsidRDefault="00F01AA0" w:rsidP="00252ED7">
            <w:pPr>
              <w:jc w:val="left"/>
              <w:rPr>
                <w:sz w:val="20"/>
              </w:rPr>
            </w:pPr>
          </w:p>
        </w:tc>
        <w:tc>
          <w:tcPr>
            <w:tcW w:w="1701" w:type="dxa"/>
          </w:tcPr>
          <w:p w14:paraId="261C1B3C" w14:textId="77777777" w:rsidR="00F01AA0" w:rsidRPr="00B87054" w:rsidRDefault="00F01AA0" w:rsidP="00252ED7">
            <w:pPr>
              <w:jc w:val="left"/>
              <w:rPr>
                <w:sz w:val="20"/>
              </w:rPr>
            </w:pPr>
          </w:p>
        </w:tc>
        <w:tc>
          <w:tcPr>
            <w:tcW w:w="1417" w:type="dxa"/>
          </w:tcPr>
          <w:p w14:paraId="1F4D9F12" w14:textId="77777777" w:rsidR="00F01AA0" w:rsidRPr="00B87054" w:rsidRDefault="00F01AA0" w:rsidP="00507FD5">
            <w:pPr>
              <w:spacing w:before="0" w:after="0"/>
              <w:jc w:val="left"/>
              <w:rPr>
                <w:sz w:val="18"/>
                <w:szCs w:val="18"/>
              </w:rPr>
            </w:pPr>
            <w:r w:rsidRPr="00B87054">
              <w:rPr>
                <w:sz w:val="18"/>
                <w:szCs w:val="18"/>
              </w:rPr>
              <w:t>Наличие на програми за предотвратяване на отпадъци съгласно изискването по член 29 от Директива 2008/98/ЕО.</w:t>
            </w:r>
          </w:p>
        </w:tc>
        <w:tc>
          <w:tcPr>
            <w:tcW w:w="1276" w:type="dxa"/>
          </w:tcPr>
          <w:p w14:paraId="7FDC39F2" w14:textId="77777777" w:rsidR="00F01AA0" w:rsidRPr="00B87054" w:rsidRDefault="00F01AA0" w:rsidP="00507FD5">
            <w:pPr>
              <w:spacing w:before="0"/>
              <w:jc w:val="left"/>
              <w:rPr>
                <w:sz w:val="18"/>
                <w:szCs w:val="18"/>
              </w:rPr>
            </w:pPr>
            <w:r w:rsidRPr="00B87054">
              <w:rPr>
                <w:sz w:val="18"/>
                <w:szCs w:val="18"/>
              </w:rPr>
              <w:t>ДА</w:t>
            </w:r>
          </w:p>
          <w:p w14:paraId="3EA7F2E6" w14:textId="77777777" w:rsidR="00F01AA0" w:rsidRPr="00B87054" w:rsidRDefault="00F01AA0" w:rsidP="00507FD5">
            <w:pPr>
              <w:spacing w:before="0"/>
              <w:jc w:val="left"/>
              <w:rPr>
                <w:sz w:val="18"/>
                <w:szCs w:val="18"/>
              </w:rPr>
            </w:pPr>
          </w:p>
        </w:tc>
        <w:tc>
          <w:tcPr>
            <w:tcW w:w="1559" w:type="dxa"/>
          </w:tcPr>
          <w:p w14:paraId="4C1E304E" w14:textId="77777777" w:rsidR="00F01AA0" w:rsidRPr="00B87054" w:rsidRDefault="00F01AA0" w:rsidP="00507FD5">
            <w:pPr>
              <w:spacing w:before="0"/>
              <w:jc w:val="left"/>
              <w:rPr>
                <w:sz w:val="18"/>
                <w:szCs w:val="18"/>
              </w:rPr>
            </w:pPr>
            <w:r w:rsidRPr="00B87054">
              <w:rPr>
                <w:sz w:val="18"/>
                <w:szCs w:val="18"/>
              </w:rPr>
              <w:t>Национален план за управление на отпадъците за периода 2014-2020 г.</w:t>
            </w:r>
          </w:p>
          <w:p w14:paraId="3D2FF681" w14:textId="77777777" w:rsidR="00F01AA0" w:rsidRPr="00B87054" w:rsidRDefault="0065108E" w:rsidP="00507FD5">
            <w:pPr>
              <w:spacing w:before="0"/>
              <w:jc w:val="left"/>
              <w:rPr>
                <w:sz w:val="18"/>
                <w:szCs w:val="18"/>
              </w:rPr>
            </w:pPr>
            <w:hyperlink r:id="rId112" w:history="1">
              <w:r w:rsidR="00F01AA0" w:rsidRPr="00B87054">
                <w:rPr>
                  <w:rStyle w:val="Hyperlink"/>
                  <w:sz w:val="18"/>
                  <w:szCs w:val="18"/>
                </w:rPr>
                <w:t>http://www.moew.government.bg/files/file/Waste/NACIONALEN_PLAN/_/NPUO_2014-2020.pdf</w:t>
              </w:r>
            </w:hyperlink>
          </w:p>
        </w:tc>
        <w:tc>
          <w:tcPr>
            <w:tcW w:w="1701" w:type="dxa"/>
          </w:tcPr>
          <w:p w14:paraId="7410885B" w14:textId="77777777" w:rsidR="00F01AA0" w:rsidRPr="00B87054" w:rsidRDefault="00F01AA0" w:rsidP="00507FD5">
            <w:pPr>
              <w:spacing w:before="0"/>
              <w:jc w:val="left"/>
              <w:rPr>
                <w:sz w:val="18"/>
                <w:szCs w:val="18"/>
              </w:rPr>
            </w:pPr>
            <w:r w:rsidRPr="00B87054">
              <w:rPr>
                <w:sz w:val="18"/>
                <w:szCs w:val="18"/>
              </w:rPr>
              <w:t>Програмата за предотвратяване образуването на отпадъците е част от Националния план за управление на отпадъците за периода 2014-2020 г., при</w:t>
            </w:r>
            <w:r w:rsidR="00507FD5" w:rsidRPr="00B87054">
              <w:rPr>
                <w:sz w:val="18"/>
                <w:szCs w:val="18"/>
              </w:rPr>
              <w:t>ет от МС на 22.12.2014 г.</w:t>
            </w:r>
          </w:p>
        </w:tc>
      </w:tr>
      <w:tr w:rsidR="00F01AA0" w:rsidRPr="00B87054" w14:paraId="7A7A58F6" w14:textId="77777777" w:rsidTr="00252ED7">
        <w:trPr>
          <w:trHeight w:val="274"/>
        </w:trPr>
        <w:tc>
          <w:tcPr>
            <w:tcW w:w="1560" w:type="dxa"/>
            <w:vMerge/>
            <w:shd w:val="clear" w:color="auto" w:fill="auto"/>
          </w:tcPr>
          <w:p w14:paraId="310BEC8B" w14:textId="77777777" w:rsidR="00F01AA0" w:rsidRPr="00B87054" w:rsidRDefault="00F01AA0" w:rsidP="00252ED7">
            <w:pPr>
              <w:rPr>
                <w:sz w:val="20"/>
              </w:rPr>
            </w:pPr>
          </w:p>
        </w:tc>
        <w:tc>
          <w:tcPr>
            <w:tcW w:w="1560" w:type="dxa"/>
            <w:shd w:val="clear" w:color="auto" w:fill="auto"/>
          </w:tcPr>
          <w:p w14:paraId="317E6F5B" w14:textId="77777777" w:rsidR="00F01AA0" w:rsidRPr="00B87054" w:rsidRDefault="00F01AA0" w:rsidP="00252ED7">
            <w:pPr>
              <w:rPr>
                <w:sz w:val="20"/>
              </w:rPr>
            </w:pPr>
          </w:p>
        </w:tc>
        <w:tc>
          <w:tcPr>
            <w:tcW w:w="1701" w:type="dxa"/>
          </w:tcPr>
          <w:p w14:paraId="5A82CE3F" w14:textId="77777777" w:rsidR="00F01AA0" w:rsidRPr="00B87054" w:rsidRDefault="00F01AA0" w:rsidP="00252ED7">
            <w:pPr>
              <w:rPr>
                <w:sz w:val="20"/>
              </w:rPr>
            </w:pPr>
          </w:p>
        </w:tc>
        <w:tc>
          <w:tcPr>
            <w:tcW w:w="1417" w:type="dxa"/>
          </w:tcPr>
          <w:p w14:paraId="672F3F12" w14:textId="77777777" w:rsidR="00F01AA0" w:rsidRPr="00B87054" w:rsidRDefault="00F01AA0" w:rsidP="00C24B89">
            <w:pPr>
              <w:spacing w:before="0"/>
              <w:jc w:val="left"/>
              <w:rPr>
                <w:sz w:val="18"/>
                <w:szCs w:val="18"/>
              </w:rPr>
            </w:pPr>
            <w:r w:rsidRPr="00B87054">
              <w:rPr>
                <w:sz w:val="18"/>
                <w:szCs w:val="18"/>
              </w:rPr>
              <w:t xml:space="preserve">Приети са необходимите мерки за постигане до 2020 г. на целта относно повторната употреба и рециклирането </w:t>
            </w:r>
            <w:r w:rsidRPr="00B87054">
              <w:rPr>
                <w:sz w:val="18"/>
                <w:szCs w:val="18"/>
              </w:rPr>
              <w:lastRenderedPageBreak/>
              <w:t>в съответствие с член 11, параграф 2 от Директива 2008/98/ЕО.</w:t>
            </w:r>
          </w:p>
        </w:tc>
        <w:tc>
          <w:tcPr>
            <w:tcW w:w="1276" w:type="dxa"/>
          </w:tcPr>
          <w:p w14:paraId="1A937CDE" w14:textId="77777777" w:rsidR="00F01AA0" w:rsidRPr="00B87054" w:rsidRDefault="00F01AA0" w:rsidP="00C24B89">
            <w:pPr>
              <w:spacing w:before="0"/>
              <w:jc w:val="left"/>
              <w:rPr>
                <w:sz w:val="18"/>
                <w:szCs w:val="18"/>
              </w:rPr>
            </w:pPr>
            <w:r w:rsidRPr="00B87054">
              <w:rPr>
                <w:sz w:val="18"/>
                <w:szCs w:val="18"/>
              </w:rPr>
              <w:lastRenderedPageBreak/>
              <w:t>ДА</w:t>
            </w:r>
          </w:p>
          <w:p w14:paraId="272A16A2" w14:textId="77777777" w:rsidR="00F01AA0" w:rsidRPr="00B87054" w:rsidRDefault="00F01AA0" w:rsidP="00C24B89">
            <w:pPr>
              <w:spacing w:before="0"/>
              <w:jc w:val="left"/>
              <w:rPr>
                <w:sz w:val="18"/>
                <w:szCs w:val="18"/>
              </w:rPr>
            </w:pPr>
          </w:p>
        </w:tc>
        <w:tc>
          <w:tcPr>
            <w:tcW w:w="1559" w:type="dxa"/>
          </w:tcPr>
          <w:p w14:paraId="14B3115B" w14:textId="77777777" w:rsidR="00F01AA0" w:rsidRPr="00B87054" w:rsidRDefault="00F01AA0" w:rsidP="00C24B89">
            <w:pPr>
              <w:spacing w:before="0"/>
              <w:jc w:val="left"/>
              <w:rPr>
                <w:sz w:val="18"/>
                <w:szCs w:val="18"/>
              </w:rPr>
            </w:pPr>
            <w:r w:rsidRPr="00B87054">
              <w:rPr>
                <w:sz w:val="18"/>
                <w:szCs w:val="18"/>
              </w:rPr>
              <w:t xml:space="preserve">С обнародвания на 13.07.2012 г. Закон за управление на отпадъците са въведени целите и са заложени отговорностите. </w:t>
            </w:r>
          </w:p>
          <w:p w14:paraId="34AD94FE" w14:textId="77777777" w:rsidR="00F01AA0" w:rsidRPr="00B87054" w:rsidRDefault="0065108E" w:rsidP="00C24B89">
            <w:pPr>
              <w:spacing w:before="0"/>
              <w:jc w:val="left"/>
              <w:rPr>
                <w:sz w:val="18"/>
                <w:szCs w:val="18"/>
              </w:rPr>
            </w:pPr>
            <w:hyperlink r:id="rId113" w:history="1">
              <w:r w:rsidR="00F01AA0" w:rsidRPr="00B87054">
                <w:rPr>
                  <w:rStyle w:val="Hyperlink"/>
                  <w:sz w:val="18"/>
                  <w:szCs w:val="18"/>
                </w:rPr>
                <w:t>http://www3.moew.government.bg/files/file/Waste/Legislation/Zakoni/ZUO.pdf</w:t>
              </w:r>
            </w:hyperlink>
          </w:p>
        </w:tc>
        <w:tc>
          <w:tcPr>
            <w:tcW w:w="1701" w:type="dxa"/>
          </w:tcPr>
          <w:p w14:paraId="0239B250" w14:textId="77777777" w:rsidR="00F01AA0" w:rsidRPr="00B87054" w:rsidRDefault="00F01AA0" w:rsidP="00C24B89">
            <w:pPr>
              <w:spacing w:before="0"/>
              <w:jc w:val="left"/>
              <w:rPr>
                <w:sz w:val="18"/>
                <w:szCs w:val="18"/>
              </w:rPr>
            </w:pPr>
            <w:r w:rsidRPr="00B87054">
              <w:rPr>
                <w:sz w:val="18"/>
                <w:szCs w:val="18"/>
              </w:rPr>
              <w:lastRenderedPageBreak/>
              <w:t>Мерките за изпълнение на целите са включени в новия Национален пл</w:t>
            </w:r>
            <w:r w:rsidR="00C24B89" w:rsidRPr="00B87054">
              <w:rPr>
                <w:sz w:val="18"/>
                <w:szCs w:val="18"/>
              </w:rPr>
              <w:t>ан за управление на отпадъците.</w:t>
            </w:r>
          </w:p>
        </w:tc>
      </w:tr>
      <w:tr w:rsidR="00F01AA0" w:rsidRPr="00B87054" w14:paraId="1934DA5C" w14:textId="77777777" w:rsidTr="00546408">
        <w:trPr>
          <w:trHeight w:val="8354"/>
        </w:trPr>
        <w:tc>
          <w:tcPr>
            <w:tcW w:w="1560" w:type="dxa"/>
            <w:vMerge w:val="restart"/>
            <w:shd w:val="clear" w:color="auto" w:fill="auto"/>
          </w:tcPr>
          <w:p w14:paraId="42B3D486" w14:textId="77777777" w:rsidR="00F01AA0" w:rsidRPr="00B87054" w:rsidRDefault="00F01AA0" w:rsidP="00C24B89">
            <w:pPr>
              <w:spacing w:before="0"/>
              <w:jc w:val="left"/>
              <w:rPr>
                <w:sz w:val="18"/>
                <w:szCs w:val="18"/>
              </w:rPr>
            </w:pPr>
            <w:r w:rsidRPr="00B87054">
              <w:rPr>
                <w:sz w:val="18"/>
                <w:szCs w:val="18"/>
              </w:rPr>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560" w:type="dxa"/>
            <w:vMerge w:val="restart"/>
            <w:shd w:val="clear" w:color="auto" w:fill="auto"/>
          </w:tcPr>
          <w:p w14:paraId="07ECEC87" w14:textId="77777777" w:rsidR="00F01AA0" w:rsidRPr="00B87054" w:rsidRDefault="00F01AA0" w:rsidP="00C24B89">
            <w:pPr>
              <w:spacing w:before="0"/>
              <w:jc w:val="left"/>
              <w:rPr>
                <w:sz w:val="18"/>
                <w:szCs w:val="18"/>
              </w:rPr>
            </w:pPr>
            <w:r w:rsidRPr="00B87054">
              <w:rPr>
                <w:sz w:val="18"/>
                <w:szCs w:val="18"/>
              </w:rPr>
              <w:t>1. Води</w:t>
            </w:r>
          </w:p>
          <w:p w14:paraId="273AB456" w14:textId="77777777" w:rsidR="00F01AA0" w:rsidRPr="00B87054" w:rsidRDefault="00F01AA0" w:rsidP="00C24B89">
            <w:pPr>
              <w:spacing w:before="0"/>
              <w:jc w:val="left"/>
              <w:rPr>
                <w:sz w:val="18"/>
                <w:szCs w:val="18"/>
              </w:rPr>
            </w:pPr>
            <w:r w:rsidRPr="00B87054">
              <w:rPr>
                <w:sz w:val="18"/>
                <w:szCs w:val="18"/>
              </w:rPr>
              <w:t>2. Отпадъци</w:t>
            </w:r>
          </w:p>
          <w:p w14:paraId="1225110D" w14:textId="77777777" w:rsidR="00F01AA0" w:rsidRPr="00B87054" w:rsidRDefault="00F01AA0" w:rsidP="00C24B89">
            <w:pPr>
              <w:spacing w:before="0"/>
              <w:jc w:val="left"/>
              <w:rPr>
                <w:sz w:val="18"/>
                <w:szCs w:val="18"/>
              </w:rPr>
            </w:pPr>
            <w:r w:rsidRPr="00B87054">
              <w:rPr>
                <w:sz w:val="18"/>
                <w:szCs w:val="18"/>
              </w:rPr>
              <w:t>3. Натура 2000 и биоразнообразие</w:t>
            </w:r>
          </w:p>
          <w:p w14:paraId="330BCFFA" w14:textId="77777777" w:rsidR="00F01AA0" w:rsidRPr="00B87054" w:rsidRDefault="00F01AA0" w:rsidP="00C24B89">
            <w:pPr>
              <w:spacing w:before="0"/>
              <w:jc w:val="left"/>
              <w:rPr>
                <w:sz w:val="18"/>
                <w:szCs w:val="18"/>
              </w:rPr>
            </w:pPr>
            <w:r w:rsidRPr="00B87054">
              <w:rPr>
                <w:sz w:val="18"/>
                <w:szCs w:val="18"/>
              </w:rPr>
              <w:t>4. Превенция и управление на риска от наводнения и свлачища</w:t>
            </w:r>
          </w:p>
          <w:p w14:paraId="673682C2" w14:textId="77777777" w:rsidR="00F01AA0" w:rsidRPr="00B87054" w:rsidRDefault="00F01AA0" w:rsidP="00C24B89">
            <w:pPr>
              <w:spacing w:before="0"/>
              <w:jc w:val="left"/>
              <w:rPr>
                <w:sz w:val="18"/>
                <w:szCs w:val="18"/>
              </w:rPr>
            </w:pPr>
            <w:r w:rsidRPr="00B87054">
              <w:rPr>
                <w:sz w:val="18"/>
                <w:szCs w:val="18"/>
              </w:rPr>
              <w:t>5. Подобряване качеството на атмосферния въздух</w:t>
            </w:r>
          </w:p>
          <w:p w14:paraId="31433D9F" w14:textId="77777777" w:rsidR="00F01AA0" w:rsidRPr="00B87054" w:rsidRDefault="00F01AA0" w:rsidP="00C24B89">
            <w:pPr>
              <w:spacing w:before="0"/>
              <w:jc w:val="left"/>
              <w:rPr>
                <w:sz w:val="18"/>
                <w:szCs w:val="18"/>
              </w:rPr>
            </w:pPr>
            <w:r w:rsidRPr="00B87054">
              <w:rPr>
                <w:sz w:val="18"/>
                <w:szCs w:val="18"/>
              </w:rPr>
              <w:t>6. Техническа помощ</w:t>
            </w:r>
          </w:p>
        </w:tc>
        <w:tc>
          <w:tcPr>
            <w:tcW w:w="1701" w:type="dxa"/>
            <w:vMerge w:val="restart"/>
          </w:tcPr>
          <w:p w14:paraId="7B9FBAE0" w14:textId="77777777" w:rsidR="00F01AA0" w:rsidRPr="00B87054" w:rsidRDefault="00F01AA0" w:rsidP="00C24B89">
            <w:pPr>
              <w:spacing w:before="0"/>
              <w:jc w:val="left"/>
              <w:rPr>
                <w:sz w:val="18"/>
                <w:szCs w:val="18"/>
              </w:rPr>
            </w:pPr>
            <w:r w:rsidRPr="00B87054">
              <w:rPr>
                <w:sz w:val="18"/>
                <w:szCs w:val="18"/>
              </w:rPr>
              <w:t>Частично</w:t>
            </w:r>
          </w:p>
        </w:tc>
        <w:tc>
          <w:tcPr>
            <w:tcW w:w="1417" w:type="dxa"/>
          </w:tcPr>
          <w:p w14:paraId="39D11378" w14:textId="77777777" w:rsidR="00F01AA0" w:rsidRPr="00B87054" w:rsidRDefault="00F01AA0" w:rsidP="00C24B89">
            <w:pPr>
              <w:spacing w:before="0"/>
              <w:jc w:val="left"/>
              <w:rPr>
                <w:color w:val="000000"/>
                <w:sz w:val="18"/>
                <w:szCs w:val="18"/>
              </w:rPr>
            </w:pPr>
            <w:r w:rsidRPr="00B87054">
              <w:rPr>
                <w:color w:val="000000"/>
                <w:sz w:val="18"/>
                <w:szCs w:val="18"/>
              </w:rPr>
              <w:t>Наличие на уредба за ефективното прилагане на законодателството на Съюза за обществените поръчки в областта на европейските стру</w:t>
            </w:r>
            <w:r w:rsidR="00C24B89" w:rsidRPr="00B87054">
              <w:rPr>
                <w:color w:val="000000"/>
                <w:sz w:val="18"/>
                <w:szCs w:val="18"/>
              </w:rPr>
              <w:t>ктурни и инвестиционни фондове.</w:t>
            </w:r>
          </w:p>
        </w:tc>
        <w:tc>
          <w:tcPr>
            <w:tcW w:w="1276" w:type="dxa"/>
          </w:tcPr>
          <w:p w14:paraId="24E4B23F" w14:textId="77777777" w:rsidR="00F01AA0" w:rsidRPr="00B87054" w:rsidRDefault="00F01AA0" w:rsidP="00C24B89">
            <w:pPr>
              <w:spacing w:before="0"/>
              <w:jc w:val="left"/>
              <w:rPr>
                <w:sz w:val="18"/>
                <w:szCs w:val="18"/>
              </w:rPr>
            </w:pPr>
            <w:r w:rsidRPr="00B87054">
              <w:rPr>
                <w:sz w:val="18"/>
                <w:szCs w:val="18"/>
              </w:rPr>
              <w:t>НЕ</w:t>
            </w:r>
          </w:p>
          <w:p w14:paraId="7496D195" w14:textId="77777777" w:rsidR="00F01AA0" w:rsidRPr="00B87054" w:rsidRDefault="00F01AA0" w:rsidP="00C24B89">
            <w:pPr>
              <w:spacing w:before="0"/>
              <w:jc w:val="left"/>
              <w:rPr>
                <w:sz w:val="18"/>
                <w:szCs w:val="18"/>
              </w:rPr>
            </w:pPr>
          </w:p>
        </w:tc>
        <w:tc>
          <w:tcPr>
            <w:tcW w:w="1559" w:type="dxa"/>
          </w:tcPr>
          <w:p w14:paraId="58F331E5" w14:textId="77777777" w:rsidR="00F01AA0" w:rsidRPr="00B87054" w:rsidRDefault="00F01AA0" w:rsidP="00C24B89">
            <w:pPr>
              <w:spacing w:before="0"/>
              <w:jc w:val="left"/>
              <w:rPr>
                <w:sz w:val="18"/>
                <w:szCs w:val="18"/>
              </w:rPr>
            </w:pPr>
            <w:r w:rsidRPr="00B87054">
              <w:rPr>
                <w:sz w:val="18"/>
                <w:szCs w:val="18"/>
              </w:rPr>
              <w:t>Национална стратегия за развитие на сектора на обществените поръчки в България за периода 2014- 2020 г. (приета с РМС № 498/</w:t>
            </w:r>
            <w:r w:rsidR="00225DF9" w:rsidRPr="00B87054">
              <w:rPr>
                <w:sz w:val="18"/>
                <w:szCs w:val="18"/>
                <w:lang w:val="ru-RU"/>
              </w:rPr>
              <w:t xml:space="preserve"> </w:t>
            </w:r>
            <w:r w:rsidRPr="00B87054">
              <w:rPr>
                <w:sz w:val="18"/>
                <w:szCs w:val="18"/>
              </w:rPr>
              <w:t>11.07.2014 г.)</w:t>
            </w:r>
          </w:p>
          <w:p w14:paraId="04CE0645" w14:textId="77777777" w:rsidR="00F01AA0" w:rsidRPr="00B87054" w:rsidRDefault="0065108E" w:rsidP="00C24B89">
            <w:pPr>
              <w:spacing w:before="0"/>
              <w:jc w:val="left"/>
              <w:rPr>
                <w:sz w:val="18"/>
                <w:szCs w:val="18"/>
              </w:rPr>
            </w:pPr>
            <w:hyperlink r:id="rId114" w:history="1">
              <w:r w:rsidR="00F01AA0" w:rsidRPr="00B87054">
                <w:rPr>
                  <w:rStyle w:val="Hyperlink"/>
                  <w:sz w:val="18"/>
                  <w:szCs w:val="18"/>
                </w:rPr>
                <w:t>http://www.government.bg/cgi-bin/e-cms/vis/vis.pl?s=001&amp;p=0211&amp;n=99&amp;g</w:t>
              </w:r>
            </w:hyperlink>
            <w:r w:rsidR="00F01AA0" w:rsidRPr="00B87054">
              <w:rPr>
                <w:sz w:val="18"/>
                <w:szCs w:val="18"/>
              </w:rPr>
              <w:t xml:space="preserve">    </w:t>
            </w:r>
          </w:p>
          <w:p w14:paraId="6ED34401" w14:textId="77777777" w:rsidR="00F01AA0" w:rsidRPr="00B87054" w:rsidRDefault="00F01AA0" w:rsidP="00C24B89">
            <w:pPr>
              <w:spacing w:before="0"/>
              <w:jc w:val="left"/>
              <w:rPr>
                <w:sz w:val="18"/>
                <w:szCs w:val="18"/>
              </w:rPr>
            </w:pPr>
            <w:r w:rsidRPr="00B87054">
              <w:rPr>
                <w:sz w:val="18"/>
                <w:szCs w:val="18"/>
              </w:rPr>
              <w:t>В Стратегията са предвидени мерки за повишаване ефективността при възлагане на обществени поръчки и създаване на гаранции за спазване законод</w:t>
            </w:r>
            <w:r w:rsidR="00C24B89" w:rsidRPr="00B87054">
              <w:rPr>
                <w:sz w:val="18"/>
                <w:szCs w:val="18"/>
              </w:rPr>
              <w:t>ателството на Съюза в областта.</w:t>
            </w:r>
          </w:p>
        </w:tc>
        <w:tc>
          <w:tcPr>
            <w:tcW w:w="1701" w:type="dxa"/>
          </w:tcPr>
          <w:p w14:paraId="39E4CA62" w14:textId="77777777" w:rsidR="00F01AA0" w:rsidRPr="00B87054" w:rsidRDefault="00F01AA0" w:rsidP="00C24B89">
            <w:pPr>
              <w:spacing w:before="0"/>
              <w:jc w:val="left"/>
              <w:rPr>
                <w:sz w:val="18"/>
                <w:szCs w:val="18"/>
              </w:rPr>
            </w:pPr>
            <w:r w:rsidRPr="00B87054">
              <w:rPr>
                <w:sz w:val="18"/>
                <w:szCs w:val="18"/>
              </w:rPr>
              <w:t xml:space="preserve">Мерките ще се засилят допълнително. Стратегията предвижда нов ЗОП; предлага мерки за използване на единна практика от АОП, УО на ОП, Сметната палата, АДФИ, КЗК и ВАС и координация на техните дейности; съдържа мерки за разширяване обхвата на </w:t>
            </w:r>
            <w:proofErr w:type="spellStart"/>
            <w:r w:rsidRPr="00B87054">
              <w:rPr>
                <w:sz w:val="18"/>
                <w:szCs w:val="18"/>
              </w:rPr>
              <w:t>предврарителния</w:t>
            </w:r>
            <w:proofErr w:type="spellEnd"/>
            <w:r w:rsidRPr="00B87054">
              <w:rPr>
                <w:sz w:val="18"/>
                <w:szCs w:val="18"/>
              </w:rPr>
              <w:t xml:space="preserve"> контрол от АОП за ефективно сътрудничество между наблюдаващите органи с цел стандартизиране на практиките и оптимизиране на  последващия контрол. Предвидени са мерки за повишаване ефективността на правната защита.</w:t>
            </w:r>
            <w:r w:rsidRPr="00B87054">
              <w:rPr>
                <w:sz w:val="18"/>
                <w:szCs w:val="18"/>
                <w:lang w:val="ru-RU"/>
              </w:rPr>
              <w:t xml:space="preserve"> </w:t>
            </w:r>
            <w:r w:rsidRPr="00B87054">
              <w:rPr>
                <w:sz w:val="18"/>
                <w:szCs w:val="18"/>
              </w:rPr>
              <w:t>Получени са писма от КЗК и ВАС за оптимизиране на системата за обжалване.</w:t>
            </w:r>
          </w:p>
        </w:tc>
      </w:tr>
      <w:tr w:rsidR="00F01AA0" w:rsidRPr="00B87054" w14:paraId="45868496" w14:textId="77777777" w:rsidTr="00546408">
        <w:trPr>
          <w:trHeight w:val="3058"/>
        </w:trPr>
        <w:tc>
          <w:tcPr>
            <w:tcW w:w="1560" w:type="dxa"/>
            <w:vMerge/>
            <w:shd w:val="clear" w:color="auto" w:fill="auto"/>
          </w:tcPr>
          <w:p w14:paraId="1BA9BD36" w14:textId="77777777" w:rsidR="00F01AA0" w:rsidRPr="00B87054" w:rsidRDefault="00F01AA0" w:rsidP="00252ED7">
            <w:pPr>
              <w:rPr>
                <w:sz w:val="18"/>
                <w:szCs w:val="18"/>
              </w:rPr>
            </w:pPr>
          </w:p>
        </w:tc>
        <w:tc>
          <w:tcPr>
            <w:tcW w:w="1560" w:type="dxa"/>
            <w:vMerge/>
            <w:shd w:val="clear" w:color="auto" w:fill="auto"/>
          </w:tcPr>
          <w:p w14:paraId="59CC8686" w14:textId="77777777" w:rsidR="00F01AA0" w:rsidRPr="00B87054" w:rsidRDefault="00F01AA0" w:rsidP="00252ED7">
            <w:pPr>
              <w:rPr>
                <w:sz w:val="18"/>
                <w:szCs w:val="18"/>
              </w:rPr>
            </w:pPr>
          </w:p>
        </w:tc>
        <w:tc>
          <w:tcPr>
            <w:tcW w:w="1701" w:type="dxa"/>
            <w:vMerge/>
          </w:tcPr>
          <w:p w14:paraId="1651AE94" w14:textId="77777777" w:rsidR="00F01AA0" w:rsidRPr="00B87054" w:rsidRDefault="00F01AA0" w:rsidP="00252ED7">
            <w:pPr>
              <w:rPr>
                <w:sz w:val="18"/>
                <w:szCs w:val="18"/>
              </w:rPr>
            </w:pPr>
          </w:p>
        </w:tc>
        <w:tc>
          <w:tcPr>
            <w:tcW w:w="1417" w:type="dxa"/>
          </w:tcPr>
          <w:p w14:paraId="56A32CD2" w14:textId="77777777" w:rsidR="00F01AA0" w:rsidRPr="00B87054" w:rsidRDefault="00F01AA0" w:rsidP="00546408">
            <w:pPr>
              <w:spacing w:before="0"/>
              <w:jc w:val="left"/>
              <w:rPr>
                <w:color w:val="000000"/>
                <w:sz w:val="18"/>
                <w:szCs w:val="18"/>
              </w:rPr>
            </w:pPr>
            <w:r w:rsidRPr="00B87054">
              <w:rPr>
                <w:color w:val="000000"/>
                <w:sz w:val="18"/>
                <w:szCs w:val="18"/>
              </w:rPr>
              <w:t>Уредба, гарантираща прозрачни процедури за възлагане на договори</w:t>
            </w:r>
          </w:p>
        </w:tc>
        <w:tc>
          <w:tcPr>
            <w:tcW w:w="1276" w:type="dxa"/>
          </w:tcPr>
          <w:p w14:paraId="4CFB51F3" w14:textId="77777777" w:rsidR="00F01AA0" w:rsidRPr="00B87054" w:rsidRDefault="00F01AA0" w:rsidP="00546408">
            <w:pPr>
              <w:spacing w:before="0"/>
              <w:jc w:val="left"/>
              <w:rPr>
                <w:sz w:val="18"/>
                <w:szCs w:val="18"/>
              </w:rPr>
            </w:pPr>
            <w:r w:rsidRPr="00B87054">
              <w:rPr>
                <w:sz w:val="18"/>
                <w:szCs w:val="18"/>
              </w:rPr>
              <w:t>ДА</w:t>
            </w:r>
          </w:p>
        </w:tc>
        <w:tc>
          <w:tcPr>
            <w:tcW w:w="1559" w:type="dxa"/>
          </w:tcPr>
          <w:p w14:paraId="6083B310" w14:textId="77777777" w:rsidR="00F01AA0" w:rsidRPr="00B87054" w:rsidRDefault="00F01AA0" w:rsidP="00546408">
            <w:pPr>
              <w:spacing w:before="0"/>
              <w:jc w:val="left"/>
              <w:rPr>
                <w:sz w:val="18"/>
                <w:szCs w:val="18"/>
              </w:rPr>
            </w:pPr>
            <w:r w:rsidRPr="00B87054">
              <w:rPr>
                <w:sz w:val="18"/>
                <w:szCs w:val="18"/>
              </w:rPr>
              <w:t xml:space="preserve">Стратегията за развитие на сектора на обществените поръчки за периода 2014-2020 г. предвижда до края на 2016 г. въвеждане на електронна комуникация до етап електронна оферта. </w:t>
            </w:r>
          </w:p>
        </w:tc>
        <w:tc>
          <w:tcPr>
            <w:tcW w:w="1701" w:type="dxa"/>
          </w:tcPr>
          <w:p w14:paraId="37795A35" w14:textId="77777777" w:rsidR="00F01AA0" w:rsidRPr="00B87054" w:rsidRDefault="00F01AA0" w:rsidP="00546408">
            <w:pPr>
              <w:spacing w:before="0"/>
              <w:jc w:val="left"/>
              <w:rPr>
                <w:sz w:val="18"/>
                <w:szCs w:val="18"/>
              </w:rPr>
            </w:pPr>
            <w:r w:rsidRPr="00B87054">
              <w:rPr>
                <w:sz w:val="18"/>
                <w:szCs w:val="18"/>
              </w:rPr>
              <w:t xml:space="preserve">Мерките </w:t>
            </w:r>
            <w:r w:rsidR="00546408" w:rsidRPr="00B87054">
              <w:rPr>
                <w:sz w:val="18"/>
                <w:szCs w:val="18"/>
              </w:rPr>
              <w:t>ще бъдат допълнително засилени.</w:t>
            </w:r>
          </w:p>
        </w:tc>
      </w:tr>
      <w:tr w:rsidR="00F01AA0" w:rsidRPr="00B87054" w14:paraId="47D9264B" w14:textId="77777777" w:rsidTr="00252ED7">
        <w:trPr>
          <w:trHeight w:val="836"/>
        </w:trPr>
        <w:tc>
          <w:tcPr>
            <w:tcW w:w="1560" w:type="dxa"/>
            <w:vMerge/>
            <w:shd w:val="clear" w:color="auto" w:fill="auto"/>
          </w:tcPr>
          <w:p w14:paraId="54994675" w14:textId="77777777" w:rsidR="00F01AA0" w:rsidRPr="00B87054" w:rsidRDefault="00F01AA0" w:rsidP="00252ED7">
            <w:pPr>
              <w:rPr>
                <w:sz w:val="18"/>
                <w:szCs w:val="18"/>
              </w:rPr>
            </w:pPr>
          </w:p>
        </w:tc>
        <w:tc>
          <w:tcPr>
            <w:tcW w:w="1560" w:type="dxa"/>
            <w:vMerge/>
            <w:shd w:val="clear" w:color="auto" w:fill="auto"/>
          </w:tcPr>
          <w:p w14:paraId="1730D9C9" w14:textId="77777777" w:rsidR="00F01AA0" w:rsidRPr="00B87054" w:rsidRDefault="00F01AA0" w:rsidP="00252ED7">
            <w:pPr>
              <w:rPr>
                <w:sz w:val="18"/>
                <w:szCs w:val="18"/>
              </w:rPr>
            </w:pPr>
          </w:p>
        </w:tc>
        <w:tc>
          <w:tcPr>
            <w:tcW w:w="1701" w:type="dxa"/>
            <w:vMerge/>
          </w:tcPr>
          <w:p w14:paraId="481FC158" w14:textId="77777777" w:rsidR="00F01AA0" w:rsidRPr="00B87054" w:rsidRDefault="00F01AA0" w:rsidP="00252ED7">
            <w:pPr>
              <w:rPr>
                <w:sz w:val="18"/>
                <w:szCs w:val="18"/>
              </w:rPr>
            </w:pPr>
          </w:p>
        </w:tc>
        <w:tc>
          <w:tcPr>
            <w:tcW w:w="1417" w:type="dxa"/>
          </w:tcPr>
          <w:p w14:paraId="05493832" w14:textId="77777777" w:rsidR="00F01AA0" w:rsidRPr="00B87054" w:rsidRDefault="00F01AA0" w:rsidP="00546408">
            <w:pPr>
              <w:spacing w:before="0"/>
              <w:jc w:val="left"/>
              <w:rPr>
                <w:color w:val="000000"/>
                <w:sz w:val="18"/>
                <w:szCs w:val="18"/>
              </w:rPr>
            </w:pPr>
            <w:r w:rsidRPr="00B87054">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276" w:type="dxa"/>
          </w:tcPr>
          <w:p w14:paraId="64FD86DE" w14:textId="77777777" w:rsidR="00F01AA0" w:rsidRPr="00B87054" w:rsidRDefault="00F01AA0" w:rsidP="00546408">
            <w:pPr>
              <w:spacing w:before="0"/>
              <w:jc w:val="left"/>
              <w:rPr>
                <w:sz w:val="18"/>
                <w:szCs w:val="18"/>
              </w:rPr>
            </w:pPr>
            <w:r w:rsidRPr="00B87054">
              <w:rPr>
                <w:sz w:val="18"/>
                <w:szCs w:val="18"/>
              </w:rPr>
              <w:t>НЕ</w:t>
            </w:r>
          </w:p>
        </w:tc>
        <w:tc>
          <w:tcPr>
            <w:tcW w:w="1559" w:type="dxa"/>
          </w:tcPr>
          <w:p w14:paraId="6D2BCF08" w14:textId="77777777" w:rsidR="00F01AA0" w:rsidRPr="00B87054" w:rsidRDefault="00F01AA0" w:rsidP="00546408">
            <w:pPr>
              <w:spacing w:before="0"/>
              <w:jc w:val="left"/>
              <w:rPr>
                <w:sz w:val="18"/>
                <w:szCs w:val="18"/>
              </w:rPr>
            </w:pPr>
            <w:r w:rsidRPr="00B87054">
              <w:rPr>
                <w:sz w:val="18"/>
                <w:szCs w:val="18"/>
              </w:rPr>
              <w:t>УО на ОПОС осигурява обучения за експертите от структурите на УО, свързани с ефективното прилагане на законодателството в областта на обществените поръчки, избягване на риска от налагане на финансови корекции и административно наказателни санкции при провеждане на процедурите по възлагане.</w:t>
            </w:r>
          </w:p>
          <w:p w14:paraId="44B264AF" w14:textId="77777777" w:rsidR="00F01AA0" w:rsidRPr="00B87054" w:rsidRDefault="00F01AA0" w:rsidP="00546408">
            <w:pPr>
              <w:spacing w:before="0"/>
              <w:jc w:val="left"/>
              <w:rPr>
                <w:sz w:val="18"/>
                <w:szCs w:val="18"/>
              </w:rPr>
            </w:pPr>
            <w:r w:rsidRPr="00B87054">
              <w:rPr>
                <w:sz w:val="18"/>
                <w:szCs w:val="18"/>
              </w:rPr>
              <w:t>УО на ОПОС публикува на страницата си редица процедури, наръчници и ръководства.</w:t>
            </w:r>
          </w:p>
          <w:p w14:paraId="0ACD744E" w14:textId="77777777" w:rsidR="00F01AA0" w:rsidRPr="00B87054" w:rsidRDefault="00F01AA0" w:rsidP="00546408">
            <w:pPr>
              <w:spacing w:before="0"/>
              <w:jc w:val="left"/>
              <w:rPr>
                <w:sz w:val="18"/>
                <w:szCs w:val="18"/>
                <w:lang w:val="ru-RU"/>
              </w:rPr>
            </w:pPr>
            <w:r w:rsidRPr="00B87054">
              <w:rPr>
                <w:sz w:val="18"/>
                <w:szCs w:val="18"/>
              </w:rPr>
              <w:t>В Стратегията за сектора за периода 2014-2020 г. се предвиждат мерки за обучение на служители на УО на ОП и на АОП.</w:t>
            </w:r>
          </w:p>
        </w:tc>
        <w:tc>
          <w:tcPr>
            <w:tcW w:w="1701" w:type="dxa"/>
          </w:tcPr>
          <w:p w14:paraId="06F388F0" w14:textId="77777777" w:rsidR="00F01AA0" w:rsidRPr="00B87054" w:rsidRDefault="00F01AA0" w:rsidP="00252ED7">
            <w:pPr>
              <w:jc w:val="left"/>
              <w:rPr>
                <w:sz w:val="18"/>
                <w:szCs w:val="18"/>
              </w:rPr>
            </w:pPr>
          </w:p>
        </w:tc>
      </w:tr>
      <w:tr w:rsidR="00F01AA0" w:rsidRPr="00B87054" w14:paraId="397862D4" w14:textId="77777777" w:rsidTr="00252ED7">
        <w:trPr>
          <w:trHeight w:val="836"/>
        </w:trPr>
        <w:tc>
          <w:tcPr>
            <w:tcW w:w="1560" w:type="dxa"/>
            <w:vMerge/>
            <w:shd w:val="clear" w:color="auto" w:fill="auto"/>
          </w:tcPr>
          <w:p w14:paraId="709EF38B" w14:textId="77777777" w:rsidR="00F01AA0" w:rsidRPr="00B87054" w:rsidRDefault="00F01AA0" w:rsidP="00252ED7">
            <w:pPr>
              <w:rPr>
                <w:sz w:val="18"/>
                <w:szCs w:val="18"/>
              </w:rPr>
            </w:pPr>
          </w:p>
        </w:tc>
        <w:tc>
          <w:tcPr>
            <w:tcW w:w="1560" w:type="dxa"/>
            <w:vMerge/>
            <w:shd w:val="clear" w:color="auto" w:fill="auto"/>
          </w:tcPr>
          <w:p w14:paraId="1CF215B5" w14:textId="77777777" w:rsidR="00F01AA0" w:rsidRPr="00B87054" w:rsidRDefault="00F01AA0" w:rsidP="00252ED7">
            <w:pPr>
              <w:rPr>
                <w:sz w:val="18"/>
                <w:szCs w:val="18"/>
              </w:rPr>
            </w:pPr>
          </w:p>
        </w:tc>
        <w:tc>
          <w:tcPr>
            <w:tcW w:w="1701" w:type="dxa"/>
            <w:vMerge/>
          </w:tcPr>
          <w:p w14:paraId="0E377E20" w14:textId="77777777" w:rsidR="00F01AA0" w:rsidRPr="00B87054" w:rsidRDefault="00F01AA0" w:rsidP="00252ED7">
            <w:pPr>
              <w:rPr>
                <w:sz w:val="18"/>
                <w:szCs w:val="18"/>
              </w:rPr>
            </w:pPr>
          </w:p>
        </w:tc>
        <w:tc>
          <w:tcPr>
            <w:tcW w:w="1417" w:type="dxa"/>
          </w:tcPr>
          <w:p w14:paraId="01EE3C0A" w14:textId="77777777" w:rsidR="00F01AA0" w:rsidRPr="00B87054" w:rsidRDefault="00F01AA0" w:rsidP="00546408">
            <w:pPr>
              <w:spacing w:before="0"/>
              <w:jc w:val="left"/>
              <w:rPr>
                <w:color w:val="000000"/>
                <w:sz w:val="18"/>
                <w:szCs w:val="18"/>
              </w:rPr>
            </w:pPr>
            <w:r w:rsidRPr="00B87054">
              <w:rPr>
                <w:color w:val="000000"/>
                <w:sz w:val="18"/>
                <w:szCs w:val="18"/>
              </w:rPr>
              <w:t>Уредба, гарантираща административния капацитет за въвеждане и прилагане на правилата на Съюза за обществените поръчки.</w:t>
            </w:r>
          </w:p>
        </w:tc>
        <w:tc>
          <w:tcPr>
            <w:tcW w:w="1276" w:type="dxa"/>
          </w:tcPr>
          <w:p w14:paraId="2B81F7C4" w14:textId="77777777" w:rsidR="00F01AA0" w:rsidRPr="00B87054" w:rsidRDefault="00F01AA0" w:rsidP="00546408">
            <w:pPr>
              <w:spacing w:before="0"/>
              <w:jc w:val="left"/>
              <w:rPr>
                <w:sz w:val="20"/>
              </w:rPr>
            </w:pPr>
            <w:r w:rsidRPr="00B87054">
              <w:rPr>
                <w:sz w:val="20"/>
              </w:rPr>
              <w:t>НЕ</w:t>
            </w:r>
          </w:p>
        </w:tc>
        <w:tc>
          <w:tcPr>
            <w:tcW w:w="1559" w:type="dxa"/>
          </w:tcPr>
          <w:p w14:paraId="340AF385" w14:textId="77777777" w:rsidR="00F01AA0" w:rsidRPr="00B87054" w:rsidRDefault="00F01AA0" w:rsidP="00546408">
            <w:pPr>
              <w:spacing w:before="0"/>
              <w:jc w:val="left"/>
              <w:rPr>
                <w:sz w:val="18"/>
                <w:szCs w:val="18"/>
              </w:rPr>
            </w:pPr>
            <w:r w:rsidRPr="00B87054">
              <w:rPr>
                <w:sz w:val="18"/>
                <w:szCs w:val="18"/>
              </w:rPr>
              <w:t>Ангажираните служители с въпросите на обществените поръчки в УО на ОПОС получават подходящи обучения.</w:t>
            </w:r>
          </w:p>
          <w:p w14:paraId="232D1394" w14:textId="77777777" w:rsidR="00F01AA0" w:rsidRPr="00B87054" w:rsidRDefault="00F01AA0" w:rsidP="00546408">
            <w:pPr>
              <w:spacing w:before="0"/>
              <w:jc w:val="left"/>
              <w:rPr>
                <w:sz w:val="18"/>
                <w:szCs w:val="18"/>
              </w:rPr>
            </w:pPr>
            <w:r w:rsidRPr="00B87054">
              <w:rPr>
                <w:sz w:val="18"/>
                <w:szCs w:val="18"/>
              </w:rPr>
              <w:t xml:space="preserve">В разработената Национална стратегия за развитие на сектора на обществените поръчки за периода 2014-2020 г. се предвиждат мерки за укрепване на капацитета на </w:t>
            </w:r>
            <w:r w:rsidRPr="00B87054">
              <w:rPr>
                <w:sz w:val="18"/>
                <w:szCs w:val="18"/>
              </w:rPr>
              <w:lastRenderedPageBreak/>
              <w:t xml:space="preserve">АОП и мерки за осигуряване на техническа помощ на лица, които прилагат правилата за възлагане на обществени поръчки. </w:t>
            </w:r>
          </w:p>
        </w:tc>
        <w:tc>
          <w:tcPr>
            <w:tcW w:w="1701" w:type="dxa"/>
          </w:tcPr>
          <w:p w14:paraId="1354DB93" w14:textId="77777777" w:rsidR="00F01AA0" w:rsidRPr="00B87054" w:rsidRDefault="00F01AA0" w:rsidP="00252ED7">
            <w:pPr>
              <w:jc w:val="left"/>
              <w:rPr>
                <w:sz w:val="18"/>
                <w:szCs w:val="18"/>
              </w:rPr>
            </w:pPr>
          </w:p>
        </w:tc>
      </w:tr>
      <w:tr w:rsidR="00F01AA0" w:rsidRPr="00B87054" w14:paraId="49BD1326" w14:textId="77777777" w:rsidTr="00225DF9">
        <w:trPr>
          <w:trHeight w:val="1972"/>
        </w:trPr>
        <w:tc>
          <w:tcPr>
            <w:tcW w:w="1560" w:type="dxa"/>
            <w:vMerge w:val="restart"/>
            <w:shd w:val="clear" w:color="auto" w:fill="auto"/>
          </w:tcPr>
          <w:p w14:paraId="5A744358" w14:textId="77777777" w:rsidR="00F01AA0" w:rsidRPr="00B87054" w:rsidRDefault="00F01AA0" w:rsidP="00546408">
            <w:pPr>
              <w:spacing w:before="0"/>
              <w:jc w:val="left"/>
              <w:rPr>
                <w:sz w:val="18"/>
                <w:szCs w:val="18"/>
              </w:rPr>
            </w:pPr>
            <w:r w:rsidRPr="00B87054">
              <w:rPr>
                <w:color w:val="000000"/>
                <w:sz w:val="18"/>
                <w:szCs w:val="18"/>
              </w:rPr>
              <w:t>5. Наличие на уредба за ефективното прилагане на правилата на Съюза за държавните помощи в областта на европейските структурни и инвестиционни фондове.</w:t>
            </w:r>
          </w:p>
        </w:tc>
        <w:tc>
          <w:tcPr>
            <w:tcW w:w="1560" w:type="dxa"/>
            <w:vMerge w:val="restart"/>
            <w:shd w:val="clear" w:color="auto" w:fill="auto"/>
          </w:tcPr>
          <w:p w14:paraId="39486920" w14:textId="77777777" w:rsidR="00F01AA0" w:rsidRPr="00B87054" w:rsidRDefault="00F01AA0" w:rsidP="00546408">
            <w:pPr>
              <w:spacing w:before="0"/>
              <w:jc w:val="left"/>
              <w:rPr>
                <w:sz w:val="18"/>
                <w:szCs w:val="18"/>
              </w:rPr>
            </w:pPr>
            <w:r w:rsidRPr="00B87054">
              <w:rPr>
                <w:sz w:val="18"/>
                <w:szCs w:val="18"/>
              </w:rPr>
              <w:t>1. Води</w:t>
            </w:r>
          </w:p>
          <w:p w14:paraId="29F5C884" w14:textId="77777777" w:rsidR="00F01AA0" w:rsidRPr="00B87054" w:rsidRDefault="00F01AA0" w:rsidP="00546408">
            <w:pPr>
              <w:spacing w:before="0"/>
              <w:jc w:val="left"/>
              <w:rPr>
                <w:sz w:val="18"/>
                <w:szCs w:val="18"/>
              </w:rPr>
            </w:pPr>
            <w:r w:rsidRPr="00B87054">
              <w:rPr>
                <w:sz w:val="18"/>
                <w:szCs w:val="18"/>
              </w:rPr>
              <w:t>2. Отпадъци</w:t>
            </w:r>
          </w:p>
          <w:p w14:paraId="551A4C44" w14:textId="77777777" w:rsidR="00F01AA0" w:rsidRPr="00B87054" w:rsidRDefault="00F01AA0" w:rsidP="00546408">
            <w:pPr>
              <w:spacing w:before="0"/>
              <w:jc w:val="left"/>
              <w:rPr>
                <w:sz w:val="18"/>
                <w:szCs w:val="18"/>
              </w:rPr>
            </w:pPr>
            <w:r w:rsidRPr="00B87054">
              <w:rPr>
                <w:sz w:val="18"/>
                <w:szCs w:val="18"/>
              </w:rPr>
              <w:t>3. Натура 2000 и биоразнообразие</w:t>
            </w:r>
          </w:p>
          <w:p w14:paraId="6CEC9E26" w14:textId="77777777" w:rsidR="00F01AA0" w:rsidRPr="00B87054" w:rsidRDefault="00F01AA0" w:rsidP="00546408">
            <w:pPr>
              <w:spacing w:before="0"/>
              <w:jc w:val="left"/>
              <w:rPr>
                <w:sz w:val="18"/>
                <w:szCs w:val="18"/>
              </w:rPr>
            </w:pPr>
            <w:r w:rsidRPr="00B87054">
              <w:rPr>
                <w:sz w:val="18"/>
                <w:szCs w:val="18"/>
              </w:rPr>
              <w:t>4. Превенция и управление на риска от наводнения и свлачища</w:t>
            </w:r>
          </w:p>
          <w:p w14:paraId="4C7C02A7" w14:textId="77777777" w:rsidR="00F01AA0" w:rsidRPr="00B87054" w:rsidRDefault="00F01AA0" w:rsidP="00546408">
            <w:pPr>
              <w:spacing w:before="0"/>
              <w:jc w:val="left"/>
              <w:rPr>
                <w:sz w:val="18"/>
                <w:szCs w:val="18"/>
              </w:rPr>
            </w:pPr>
            <w:r w:rsidRPr="00B87054">
              <w:rPr>
                <w:sz w:val="18"/>
                <w:szCs w:val="18"/>
              </w:rPr>
              <w:t>5. Подобряване качеството на атмосферния въздух</w:t>
            </w:r>
          </w:p>
          <w:p w14:paraId="4C7E9B68" w14:textId="77777777" w:rsidR="00F01AA0" w:rsidRPr="00B87054" w:rsidRDefault="00F01AA0" w:rsidP="00546408">
            <w:pPr>
              <w:spacing w:before="0"/>
              <w:jc w:val="left"/>
              <w:rPr>
                <w:sz w:val="18"/>
                <w:szCs w:val="18"/>
              </w:rPr>
            </w:pPr>
          </w:p>
        </w:tc>
        <w:tc>
          <w:tcPr>
            <w:tcW w:w="1701" w:type="dxa"/>
            <w:vMerge w:val="restart"/>
          </w:tcPr>
          <w:p w14:paraId="301CBD59" w14:textId="77777777" w:rsidR="00F01AA0" w:rsidRPr="00B87054" w:rsidRDefault="00F01AA0" w:rsidP="00546408">
            <w:pPr>
              <w:spacing w:before="0"/>
              <w:jc w:val="left"/>
              <w:rPr>
                <w:sz w:val="18"/>
                <w:szCs w:val="18"/>
              </w:rPr>
            </w:pPr>
            <w:r w:rsidRPr="00B87054">
              <w:rPr>
                <w:sz w:val="18"/>
                <w:szCs w:val="18"/>
              </w:rPr>
              <w:t>ДА</w:t>
            </w:r>
          </w:p>
        </w:tc>
        <w:tc>
          <w:tcPr>
            <w:tcW w:w="1417" w:type="dxa"/>
          </w:tcPr>
          <w:p w14:paraId="5998CDA2" w14:textId="77777777" w:rsidR="00F01AA0" w:rsidRPr="00B87054" w:rsidRDefault="00F01AA0" w:rsidP="00546408">
            <w:pPr>
              <w:spacing w:before="0"/>
              <w:jc w:val="left"/>
              <w:rPr>
                <w:color w:val="000000"/>
                <w:sz w:val="18"/>
                <w:szCs w:val="18"/>
              </w:rPr>
            </w:pPr>
            <w:r w:rsidRPr="00B87054">
              <w:rPr>
                <w:color w:val="000000"/>
                <w:sz w:val="18"/>
                <w:szCs w:val="18"/>
              </w:rPr>
              <w:t>Уредба за ефективното прилагане на правилата на Съюза за държавните помощи.</w:t>
            </w:r>
          </w:p>
        </w:tc>
        <w:tc>
          <w:tcPr>
            <w:tcW w:w="1276" w:type="dxa"/>
          </w:tcPr>
          <w:p w14:paraId="56159292" w14:textId="77777777" w:rsidR="00F01AA0" w:rsidRPr="00B87054" w:rsidRDefault="00F01AA0" w:rsidP="00546408">
            <w:pPr>
              <w:spacing w:before="0"/>
              <w:jc w:val="left"/>
              <w:rPr>
                <w:sz w:val="18"/>
                <w:szCs w:val="18"/>
              </w:rPr>
            </w:pPr>
            <w:r w:rsidRPr="00B87054">
              <w:rPr>
                <w:sz w:val="18"/>
                <w:szCs w:val="18"/>
              </w:rPr>
              <w:t>ДА</w:t>
            </w:r>
          </w:p>
        </w:tc>
        <w:tc>
          <w:tcPr>
            <w:tcW w:w="1559" w:type="dxa"/>
          </w:tcPr>
          <w:p w14:paraId="14A4D943" w14:textId="77777777" w:rsidR="00F01AA0" w:rsidRPr="00B87054" w:rsidRDefault="00F01AA0" w:rsidP="00546408">
            <w:pPr>
              <w:spacing w:before="0"/>
              <w:jc w:val="left"/>
              <w:rPr>
                <w:sz w:val="18"/>
                <w:szCs w:val="18"/>
              </w:rPr>
            </w:pPr>
            <w:r w:rsidRPr="00B87054">
              <w:rPr>
                <w:sz w:val="18"/>
                <w:szCs w:val="18"/>
              </w:rPr>
              <w:t xml:space="preserve">Национално и </w:t>
            </w:r>
            <w:r w:rsidR="00FC5356" w:rsidRPr="00B87054">
              <w:rPr>
                <w:sz w:val="18"/>
                <w:szCs w:val="18"/>
                <w:lang w:val="en-US"/>
              </w:rPr>
              <w:t>e</w:t>
            </w:r>
            <w:proofErr w:type="spellStart"/>
            <w:r w:rsidRPr="00B87054">
              <w:rPr>
                <w:sz w:val="18"/>
                <w:szCs w:val="18"/>
              </w:rPr>
              <w:t>вропейско</w:t>
            </w:r>
            <w:proofErr w:type="spellEnd"/>
            <w:r w:rsidRPr="00B87054">
              <w:rPr>
                <w:sz w:val="18"/>
                <w:szCs w:val="18"/>
              </w:rPr>
              <w:t xml:space="preserve"> законодателство във връзка с държавните помощи: </w:t>
            </w:r>
          </w:p>
          <w:p w14:paraId="132F9A3D" w14:textId="77777777" w:rsidR="00F01AA0" w:rsidRPr="00B87054" w:rsidRDefault="0065108E" w:rsidP="00546408">
            <w:pPr>
              <w:spacing w:before="0"/>
              <w:jc w:val="left"/>
              <w:rPr>
                <w:sz w:val="18"/>
                <w:szCs w:val="18"/>
                <w:lang w:val="en-US"/>
              </w:rPr>
            </w:pPr>
            <w:hyperlink r:id="rId115" w:history="1">
              <w:r w:rsidR="00F01AA0" w:rsidRPr="00B87054">
                <w:rPr>
                  <w:rStyle w:val="Hyperlink"/>
                  <w:sz w:val="18"/>
                  <w:szCs w:val="18"/>
                </w:rPr>
                <w:t>http://stateaid.minfin.bg/</w:t>
              </w:r>
            </w:hyperlink>
          </w:p>
        </w:tc>
        <w:tc>
          <w:tcPr>
            <w:tcW w:w="1701" w:type="dxa"/>
          </w:tcPr>
          <w:p w14:paraId="243CC0CC" w14:textId="77777777" w:rsidR="00F01AA0" w:rsidRPr="00B87054" w:rsidRDefault="00F01AA0" w:rsidP="00252ED7">
            <w:pPr>
              <w:jc w:val="left"/>
              <w:rPr>
                <w:sz w:val="18"/>
                <w:szCs w:val="18"/>
              </w:rPr>
            </w:pPr>
          </w:p>
        </w:tc>
      </w:tr>
      <w:tr w:rsidR="00F01AA0" w:rsidRPr="00B87054" w14:paraId="36DB7776" w14:textId="77777777" w:rsidTr="00252ED7">
        <w:trPr>
          <w:trHeight w:val="836"/>
        </w:trPr>
        <w:tc>
          <w:tcPr>
            <w:tcW w:w="1560" w:type="dxa"/>
            <w:vMerge/>
            <w:shd w:val="clear" w:color="auto" w:fill="auto"/>
          </w:tcPr>
          <w:p w14:paraId="759465C1" w14:textId="77777777" w:rsidR="00F01AA0" w:rsidRPr="00B87054" w:rsidRDefault="00F01AA0" w:rsidP="00252ED7">
            <w:pPr>
              <w:jc w:val="left"/>
              <w:rPr>
                <w:sz w:val="18"/>
                <w:szCs w:val="18"/>
              </w:rPr>
            </w:pPr>
          </w:p>
        </w:tc>
        <w:tc>
          <w:tcPr>
            <w:tcW w:w="1560" w:type="dxa"/>
            <w:vMerge/>
            <w:shd w:val="clear" w:color="auto" w:fill="auto"/>
          </w:tcPr>
          <w:p w14:paraId="59108BDB" w14:textId="77777777" w:rsidR="00F01AA0" w:rsidRPr="00B87054" w:rsidRDefault="00F01AA0" w:rsidP="00252ED7">
            <w:pPr>
              <w:jc w:val="left"/>
              <w:rPr>
                <w:sz w:val="18"/>
                <w:szCs w:val="18"/>
              </w:rPr>
            </w:pPr>
          </w:p>
        </w:tc>
        <w:tc>
          <w:tcPr>
            <w:tcW w:w="1701" w:type="dxa"/>
            <w:vMerge/>
          </w:tcPr>
          <w:p w14:paraId="6AD23C61" w14:textId="77777777" w:rsidR="00F01AA0" w:rsidRPr="00B87054" w:rsidRDefault="00F01AA0" w:rsidP="00252ED7">
            <w:pPr>
              <w:jc w:val="left"/>
              <w:rPr>
                <w:sz w:val="18"/>
                <w:szCs w:val="18"/>
              </w:rPr>
            </w:pPr>
          </w:p>
        </w:tc>
        <w:tc>
          <w:tcPr>
            <w:tcW w:w="1417" w:type="dxa"/>
          </w:tcPr>
          <w:p w14:paraId="1E633DB1" w14:textId="77777777" w:rsidR="00F01AA0" w:rsidRPr="00B87054" w:rsidRDefault="00F01AA0" w:rsidP="00546408">
            <w:pPr>
              <w:spacing w:before="0"/>
              <w:jc w:val="left"/>
              <w:rPr>
                <w:color w:val="000000"/>
                <w:sz w:val="18"/>
                <w:szCs w:val="18"/>
              </w:rPr>
            </w:pPr>
            <w:r w:rsidRPr="00B87054">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276" w:type="dxa"/>
          </w:tcPr>
          <w:p w14:paraId="60426ADE" w14:textId="77777777" w:rsidR="00F01AA0" w:rsidRPr="00B87054" w:rsidRDefault="00F01AA0" w:rsidP="00546408">
            <w:pPr>
              <w:spacing w:before="0"/>
              <w:jc w:val="left"/>
              <w:rPr>
                <w:sz w:val="18"/>
                <w:szCs w:val="18"/>
              </w:rPr>
            </w:pPr>
            <w:r w:rsidRPr="00B87054">
              <w:rPr>
                <w:sz w:val="18"/>
                <w:szCs w:val="18"/>
              </w:rPr>
              <w:t>ДА</w:t>
            </w:r>
          </w:p>
        </w:tc>
        <w:tc>
          <w:tcPr>
            <w:tcW w:w="1559" w:type="dxa"/>
          </w:tcPr>
          <w:p w14:paraId="6F0AAFFF" w14:textId="77777777" w:rsidR="00F01AA0" w:rsidRPr="00B87054" w:rsidRDefault="00F01AA0" w:rsidP="00546408">
            <w:pPr>
              <w:spacing w:before="0"/>
              <w:jc w:val="left"/>
              <w:rPr>
                <w:sz w:val="18"/>
                <w:szCs w:val="18"/>
                <w:lang w:val="ru-RU"/>
              </w:rPr>
            </w:pPr>
            <w:r w:rsidRPr="00B87054">
              <w:rPr>
                <w:sz w:val="18"/>
                <w:szCs w:val="18"/>
              </w:rPr>
              <w:t>Всички УО вземат участие в обучения и имат възможност да участват в такива, организирани от школа</w:t>
            </w:r>
            <w:r w:rsidR="00225DF9" w:rsidRPr="00B87054">
              <w:rPr>
                <w:sz w:val="18"/>
                <w:szCs w:val="18"/>
              </w:rPr>
              <w:t xml:space="preserve">та за публични финанси към МФ. </w:t>
            </w:r>
          </w:p>
        </w:tc>
        <w:tc>
          <w:tcPr>
            <w:tcW w:w="1701" w:type="dxa"/>
          </w:tcPr>
          <w:p w14:paraId="080EB251" w14:textId="77777777" w:rsidR="00F01AA0" w:rsidRPr="00B87054" w:rsidRDefault="00F01AA0" w:rsidP="00252ED7">
            <w:pPr>
              <w:jc w:val="left"/>
              <w:rPr>
                <w:sz w:val="18"/>
                <w:szCs w:val="18"/>
              </w:rPr>
            </w:pPr>
          </w:p>
        </w:tc>
      </w:tr>
      <w:tr w:rsidR="00F01AA0" w:rsidRPr="00B87054" w14:paraId="1A34F017" w14:textId="77777777" w:rsidTr="00252ED7">
        <w:trPr>
          <w:trHeight w:val="836"/>
        </w:trPr>
        <w:tc>
          <w:tcPr>
            <w:tcW w:w="1560" w:type="dxa"/>
            <w:vMerge/>
            <w:shd w:val="clear" w:color="auto" w:fill="auto"/>
          </w:tcPr>
          <w:p w14:paraId="1C82BFE3" w14:textId="77777777" w:rsidR="00F01AA0" w:rsidRPr="00B87054" w:rsidRDefault="00F01AA0" w:rsidP="00252ED7">
            <w:pPr>
              <w:rPr>
                <w:sz w:val="18"/>
                <w:szCs w:val="18"/>
              </w:rPr>
            </w:pPr>
          </w:p>
        </w:tc>
        <w:tc>
          <w:tcPr>
            <w:tcW w:w="1560" w:type="dxa"/>
            <w:vMerge/>
            <w:shd w:val="clear" w:color="auto" w:fill="auto"/>
          </w:tcPr>
          <w:p w14:paraId="5F082F05" w14:textId="77777777" w:rsidR="00F01AA0" w:rsidRPr="00B87054" w:rsidRDefault="00F01AA0" w:rsidP="00252ED7">
            <w:pPr>
              <w:rPr>
                <w:sz w:val="18"/>
                <w:szCs w:val="18"/>
              </w:rPr>
            </w:pPr>
          </w:p>
        </w:tc>
        <w:tc>
          <w:tcPr>
            <w:tcW w:w="1701" w:type="dxa"/>
            <w:vMerge/>
          </w:tcPr>
          <w:p w14:paraId="5800BE90" w14:textId="77777777" w:rsidR="00F01AA0" w:rsidRPr="00B87054" w:rsidRDefault="00F01AA0" w:rsidP="00252ED7">
            <w:pPr>
              <w:rPr>
                <w:sz w:val="18"/>
                <w:szCs w:val="18"/>
              </w:rPr>
            </w:pPr>
          </w:p>
        </w:tc>
        <w:tc>
          <w:tcPr>
            <w:tcW w:w="1417" w:type="dxa"/>
          </w:tcPr>
          <w:p w14:paraId="2F9B7BCC" w14:textId="77777777" w:rsidR="00F01AA0" w:rsidRPr="00B87054" w:rsidRDefault="00F01AA0" w:rsidP="00546408">
            <w:pPr>
              <w:spacing w:before="0"/>
              <w:jc w:val="left"/>
              <w:rPr>
                <w:color w:val="000000"/>
                <w:sz w:val="18"/>
                <w:szCs w:val="18"/>
              </w:rPr>
            </w:pPr>
            <w:r w:rsidRPr="00B87054">
              <w:rPr>
                <w:color w:val="000000"/>
                <w:sz w:val="18"/>
                <w:szCs w:val="18"/>
              </w:rPr>
              <w:t>Уредба, гарантираща административния капацитет за въвеждане и прилагане на правилата на Съюза за държавните помощи.</w:t>
            </w:r>
          </w:p>
        </w:tc>
        <w:tc>
          <w:tcPr>
            <w:tcW w:w="1276" w:type="dxa"/>
          </w:tcPr>
          <w:p w14:paraId="7AE900A5" w14:textId="77777777" w:rsidR="00F01AA0" w:rsidRPr="00B87054" w:rsidRDefault="00F01AA0" w:rsidP="00546408">
            <w:pPr>
              <w:spacing w:before="0"/>
              <w:jc w:val="left"/>
              <w:rPr>
                <w:sz w:val="20"/>
              </w:rPr>
            </w:pPr>
            <w:r w:rsidRPr="00B87054">
              <w:rPr>
                <w:sz w:val="20"/>
              </w:rPr>
              <w:t>ДА</w:t>
            </w:r>
          </w:p>
        </w:tc>
        <w:tc>
          <w:tcPr>
            <w:tcW w:w="1559" w:type="dxa"/>
          </w:tcPr>
          <w:p w14:paraId="57CABB57" w14:textId="77777777" w:rsidR="00F01AA0" w:rsidRPr="00B87054" w:rsidRDefault="00F01AA0" w:rsidP="00546408">
            <w:pPr>
              <w:spacing w:before="0"/>
              <w:jc w:val="left"/>
              <w:rPr>
                <w:sz w:val="18"/>
                <w:szCs w:val="18"/>
              </w:rPr>
            </w:pPr>
            <w:r w:rsidRPr="00B87054">
              <w:rPr>
                <w:sz w:val="18"/>
                <w:szCs w:val="18"/>
              </w:rPr>
              <w:t xml:space="preserve">Национално и европейско законодателство във връзка с държавните помощи: </w:t>
            </w:r>
          </w:p>
          <w:p w14:paraId="1781ED1F" w14:textId="77777777" w:rsidR="00F01AA0" w:rsidRPr="00B87054" w:rsidRDefault="0065108E" w:rsidP="00546408">
            <w:pPr>
              <w:spacing w:before="0"/>
              <w:jc w:val="left"/>
              <w:rPr>
                <w:sz w:val="18"/>
                <w:szCs w:val="18"/>
              </w:rPr>
            </w:pPr>
            <w:hyperlink r:id="rId116" w:history="1">
              <w:r w:rsidR="00F01AA0" w:rsidRPr="00B87054">
                <w:rPr>
                  <w:rStyle w:val="Hyperlink"/>
                  <w:sz w:val="18"/>
                  <w:szCs w:val="18"/>
                </w:rPr>
                <w:t>http://stateaid.minfin.bg/</w:t>
              </w:r>
            </w:hyperlink>
          </w:p>
          <w:p w14:paraId="6E72830B" w14:textId="77777777" w:rsidR="00F01AA0" w:rsidRPr="00B87054" w:rsidRDefault="00F01AA0" w:rsidP="00546408">
            <w:pPr>
              <w:spacing w:before="0"/>
              <w:jc w:val="left"/>
              <w:rPr>
                <w:sz w:val="18"/>
                <w:szCs w:val="18"/>
                <w:lang w:val="ru-RU"/>
              </w:rPr>
            </w:pPr>
            <w:r w:rsidRPr="00B87054">
              <w:rPr>
                <w:sz w:val="18"/>
                <w:szCs w:val="18"/>
              </w:rPr>
              <w:t xml:space="preserve">В проекта за изменение на ЗДП се предвижда въвеждане на конкретно задължение за администраторите на помощ (в т.ч. на УО на ОПОС) да изградят, поддържат и осигурят достатъчен капацитет за планиране, разработване, уведомяване, </w:t>
            </w:r>
            <w:r w:rsidRPr="00B87054">
              <w:rPr>
                <w:sz w:val="18"/>
                <w:szCs w:val="18"/>
              </w:rPr>
              <w:lastRenderedPageBreak/>
              <w:t xml:space="preserve">управление и контрол на предоставените държавни и минимални помощи. </w:t>
            </w:r>
          </w:p>
        </w:tc>
        <w:tc>
          <w:tcPr>
            <w:tcW w:w="1701" w:type="dxa"/>
          </w:tcPr>
          <w:p w14:paraId="3A1A3375" w14:textId="77777777" w:rsidR="00F01AA0" w:rsidRPr="00B87054" w:rsidRDefault="00F01AA0" w:rsidP="00546408">
            <w:pPr>
              <w:spacing w:before="0"/>
              <w:jc w:val="left"/>
              <w:rPr>
                <w:sz w:val="18"/>
                <w:szCs w:val="18"/>
              </w:rPr>
            </w:pPr>
          </w:p>
        </w:tc>
      </w:tr>
      <w:tr w:rsidR="00F01AA0" w:rsidRPr="00B87054" w14:paraId="0E6F739E" w14:textId="77777777" w:rsidTr="00252ED7">
        <w:trPr>
          <w:trHeight w:val="274"/>
        </w:trPr>
        <w:tc>
          <w:tcPr>
            <w:tcW w:w="1560" w:type="dxa"/>
            <w:vMerge w:val="restart"/>
            <w:shd w:val="clear" w:color="auto" w:fill="auto"/>
          </w:tcPr>
          <w:p w14:paraId="7BEB5AFF" w14:textId="77777777" w:rsidR="00F01AA0" w:rsidRPr="00B87054" w:rsidRDefault="00F01AA0" w:rsidP="00252ED7">
            <w:pPr>
              <w:jc w:val="left"/>
              <w:rPr>
                <w:sz w:val="18"/>
                <w:szCs w:val="18"/>
              </w:rPr>
            </w:pPr>
            <w:r w:rsidRPr="00B87054">
              <w:rPr>
                <w:color w:val="000000"/>
                <w:sz w:val="18"/>
                <w:szCs w:val="18"/>
              </w:rPr>
              <w:t>6. Наличие на уредба за ефективното прилагане на законодателството на Съюза относно околната среда, свързано с ОВОС и СООС.</w:t>
            </w:r>
          </w:p>
        </w:tc>
        <w:tc>
          <w:tcPr>
            <w:tcW w:w="1560" w:type="dxa"/>
            <w:vMerge w:val="restart"/>
            <w:shd w:val="clear" w:color="auto" w:fill="auto"/>
          </w:tcPr>
          <w:p w14:paraId="0F0EF521" w14:textId="77777777" w:rsidR="00F01AA0" w:rsidRPr="00B87054" w:rsidRDefault="00F01AA0" w:rsidP="00252ED7">
            <w:pPr>
              <w:jc w:val="left"/>
              <w:rPr>
                <w:sz w:val="18"/>
                <w:szCs w:val="18"/>
              </w:rPr>
            </w:pPr>
            <w:r w:rsidRPr="00B87054">
              <w:rPr>
                <w:sz w:val="18"/>
                <w:szCs w:val="18"/>
              </w:rPr>
              <w:t>1. Води</w:t>
            </w:r>
          </w:p>
          <w:p w14:paraId="4BDEBCA4" w14:textId="77777777" w:rsidR="00F01AA0" w:rsidRPr="00B87054" w:rsidRDefault="00F01AA0" w:rsidP="00252ED7">
            <w:pPr>
              <w:jc w:val="left"/>
              <w:rPr>
                <w:sz w:val="18"/>
                <w:szCs w:val="18"/>
              </w:rPr>
            </w:pPr>
            <w:r w:rsidRPr="00B87054">
              <w:rPr>
                <w:sz w:val="18"/>
                <w:szCs w:val="18"/>
              </w:rPr>
              <w:t>2. Отпадъци</w:t>
            </w:r>
          </w:p>
          <w:p w14:paraId="3AF7CE9F" w14:textId="77777777" w:rsidR="00F01AA0" w:rsidRPr="00B87054" w:rsidRDefault="00F01AA0" w:rsidP="00252ED7">
            <w:pPr>
              <w:jc w:val="left"/>
              <w:rPr>
                <w:sz w:val="18"/>
                <w:szCs w:val="18"/>
              </w:rPr>
            </w:pPr>
            <w:r w:rsidRPr="00B87054">
              <w:rPr>
                <w:sz w:val="18"/>
                <w:szCs w:val="18"/>
              </w:rPr>
              <w:t>3. Натура 2000 и биоразнообразие</w:t>
            </w:r>
          </w:p>
          <w:p w14:paraId="4FBE8AF1" w14:textId="77777777" w:rsidR="00F01AA0" w:rsidRPr="00B87054" w:rsidRDefault="00F01AA0" w:rsidP="00252ED7">
            <w:pPr>
              <w:jc w:val="left"/>
              <w:rPr>
                <w:sz w:val="18"/>
                <w:szCs w:val="18"/>
              </w:rPr>
            </w:pPr>
            <w:r w:rsidRPr="00B87054">
              <w:rPr>
                <w:sz w:val="18"/>
                <w:szCs w:val="18"/>
              </w:rPr>
              <w:t>4. Превенция и управление на риска от наводнения и свлачища</w:t>
            </w:r>
          </w:p>
          <w:p w14:paraId="5BE52FF1" w14:textId="77777777" w:rsidR="00F01AA0" w:rsidRPr="00B87054" w:rsidRDefault="00F01AA0" w:rsidP="00252ED7">
            <w:pPr>
              <w:jc w:val="left"/>
              <w:rPr>
                <w:sz w:val="18"/>
                <w:szCs w:val="18"/>
              </w:rPr>
            </w:pPr>
            <w:r w:rsidRPr="00B87054">
              <w:rPr>
                <w:sz w:val="18"/>
                <w:szCs w:val="18"/>
              </w:rPr>
              <w:t>5. Подобряване качеството на атмосферния въздух</w:t>
            </w:r>
          </w:p>
        </w:tc>
        <w:tc>
          <w:tcPr>
            <w:tcW w:w="1701" w:type="dxa"/>
            <w:vMerge w:val="restart"/>
          </w:tcPr>
          <w:p w14:paraId="026D1C14" w14:textId="77777777" w:rsidR="00F01AA0" w:rsidRPr="00B87054" w:rsidRDefault="00F01AA0" w:rsidP="00252ED7">
            <w:pPr>
              <w:jc w:val="left"/>
              <w:rPr>
                <w:sz w:val="18"/>
                <w:szCs w:val="18"/>
              </w:rPr>
            </w:pPr>
            <w:r w:rsidRPr="00B87054">
              <w:rPr>
                <w:sz w:val="18"/>
                <w:szCs w:val="18"/>
              </w:rPr>
              <w:t>ДА</w:t>
            </w:r>
          </w:p>
        </w:tc>
        <w:tc>
          <w:tcPr>
            <w:tcW w:w="1417" w:type="dxa"/>
          </w:tcPr>
          <w:p w14:paraId="2EDAD17B" w14:textId="77777777" w:rsidR="00F01AA0" w:rsidRPr="00B87054" w:rsidRDefault="00F01AA0" w:rsidP="00546408">
            <w:pPr>
              <w:spacing w:before="0"/>
              <w:jc w:val="left"/>
              <w:rPr>
                <w:color w:val="000000"/>
                <w:sz w:val="18"/>
                <w:szCs w:val="18"/>
              </w:rPr>
            </w:pPr>
            <w:r w:rsidRPr="00B87054">
              <w:rPr>
                <w:color w:val="000000"/>
                <w:sz w:val="18"/>
                <w:szCs w:val="18"/>
              </w:rPr>
              <w:t>Уредба за ефективното прилагане на Директива 2011/92/ЕС на Европейския парламент и на Съвета ( 2 ) (ОВОС) и на Директива 2001/42/ЕО (3) (СООС).</w:t>
            </w:r>
          </w:p>
        </w:tc>
        <w:tc>
          <w:tcPr>
            <w:tcW w:w="1276" w:type="dxa"/>
          </w:tcPr>
          <w:p w14:paraId="1BA32797" w14:textId="77777777" w:rsidR="00F01AA0" w:rsidRPr="00B87054" w:rsidRDefault="00F01AA0" w:rsidP="00546408">
            <w:pPr>
              <w:spacing w:before="0"/>
              <w:jc w:val="left"/>
              <w:rPr>
                <w:sz w:val="18"/>
                <w:szCs w:val="18"/>
              </w:rPr>
            </w:pPr>
            <w:r w:rsidRPr="00B87054">
              <w:rPr>
                <w:sz w:val="18"/>
                <w:szCs w:val="18"/>
              </w:rPr>
              <w:t>ДА</w:t>
            </w:r>
          </w:p>
        </w:tc>
        <w:tc>
          <w:tcPr>
            <w:tcW w:w="1559" w:type="dxa"/>
          </w:tcPr>
          <w:p w14:paraId="5D329668" w14:textId="77777777" w:rsidR="00F01AA0" w:rsidRPr="00B87054" w:rsidRDefault="00F01AA0" w:rsidP="00546408">
            <w:pPr>
              <w:spacing w:before="0"/>
              <w:jc w:val="left"/>
              <w:rPr>
                <w:sz w:val="18"/>
                <w:szCs w:val="18"/>
              </w:rPr>
            </w:pPr>
            <w:r w:rsidRPr="00B87054">
              <w:rPr>
                <w:sz w:val="18"/>
                <w:szCs w:val="18"/>
              </w:rPr>
              <w:t xml:space="preserve">Закон за опазване на околната среда (Обн., ДВ, бр. 91 от 25.09.2002 г., </w:t>
            </w:r>
            <w:r w:rsidR="008124A4" w:rsidRPr="00B87054">
              <w:rPr>
                <w:sz w:val="18"/>
                <w:szCs w:val="18"/>
              </w:rPr>
              <w:t>изм. и доп., бр. 62 от 14.08.2015 г.</w:t>
            </w:r>
            <w:r w:rsidRPr="00B87054">
              <w:rPr>
                <w:sz w:val="18"/>
                <w:szCs w:val="18"/>
              </w:rPr>
              <w:t>);</w:t>
            </w:r>
          </w:p>
          <w:p w14:paraId="78C109B7" w14:textId="77777777" w:rsidR="00F01AA0" w:rsidRPr="00B87054" w:rsidRDefault="00F01AA0" w:rsidP="00546408">
            <w:pPr>
              <w:spacing w:before="0"/>
              <w:jc w:val="left"/>
              <w:rPr>
                <w:sz w:val="18"/>
                <w:szCs w:val="18"/>
              </w:rPr>
            </w:pPr>
            <w:r w:rsidRPr="00B87054">
              <w:rPr>
                <w:sz w:val="18"/>
                <w:szCs w:val="18"/>
              </w:rPr>
              <w:t>Наредба за условията и реда за извършване на оценка на въздействието върху околната среда (</w:t>
            </w:r>
            <w:proofErr w:type="spellStart"/>
            <w:r w:rsidRPr="00B87054">
              <w:rPr>
                <w:sz w:val="18"/>
                <w:szCs w:val="18"/>
              </w:rPr>
              <w:t>посл</w:t>
            </w:r>
            <w:proofErr w:type="spellEnd"/>
            <w:r w:rsidRPr="00B87054">
              <w:rPr>
                <w:sz w:val="18"/>
                <w:szCs w:val="18"/>
              </w:rPr>
              <w:t>. изм. ДВ, бр. 94 от 30.11.2012 г.);</w:t>
            </w:r>
          </w:p>
          <w:p w14:paraId="209EADF0" w14:textId="77777777" w:rsidR="00F01AA0" w:rsidRPr="00B87054" w:rsidRDefault="00F01AA0" w:rsidP="00546408">
            <w:pPr>
              <w:spacing w:before="0"/>
              <w:jc w:val="left"/>
              <w:rPr>
                <w:sz w:val="18"/>
                <w:szCs w:val="18"/>
                <w:lang w:val="en-US"/>
              </w:rPr>
            </w:pPr>
            <w:r w:rsidRPr="00B87054">
              <w:rPr>
                <w:sz w:val="18"/>
                <w:szCs w:val="18"/>
              </w:rPr>
              <w:t>Наредба за условията и реда за извършване на екологична оценка (</w:t>
            </w:r>
            <w:proofErr w:type="spellStart"/>
            <w:r w:rsidRPr="00B87054">
              <w:rPr>
                <w:sz w:val="18"/>
                <w:szCs w:val="18"/>
              </w:rPr>
              <w:t>посл</w:t>
            </w:r>
            <w:proofErr w:type="spellEnd"/>
            <w:r w:rsidRPr="00B87054">
              <w:rPr>
                <w:sz w:val="18"/>
                <w:szCs w:val="18"/>
              </w:rPr>
              <w:t>. изм</w:t>
            </w:r>
            <w:r w:rsidR="00225DF9" w:rsidRPr="00B87054">
              <w:rPr>
                <w:sz w:val="18"/>
                <w:szCs w:val="18"/>
              </w:rPr>
              <w:t>. ДВ, бр. 94 от 30.11.2012 г.).</w:t>
            </w:r>
          </w:p>
        </w:tc>
        <w:tc>
          <w:tcPr>
            <w:tcW w:w="1701" w:type="dxa"/>
          </w:tcPr>
          <w:p w14:paraId="02839ECB" w14:textId="77777777" w:rsidR="00F01AA0" w:rsidRPr="00B87054" w:rsidRDefault="00F01AA0" w:rsidP="00252ED7">
            <w:pPr>
              <w:jc w:val="left"/>
              <w:rPr>
                <w:sz w:val="18"/>
                <w:szCs w:val="18"/>
              </w:rPr>
            </w:pPr>
          </w:p>
        </w:tc>
      </w:tr>
      <w:tr w:rsidR="00F01AA0" w:rsidRPr="00B87054" w14:paraId="5FE6E52D" w14:textId="77777777" w:rsidTr="00252ED7">
        <w:trPr>
          <w:trHeight w:val="836"/>
        </w:trPr>
        <w:tc>
          <w:tcPr>
            <w:tcW w:w="1560" w:type="dxa"/>
            <w:vMerge/>
            <w:shd w:val="clear" w:color="auto" w:fill="auto"/>
          </w:tcPr>
          <w:p w14:paraId="64B32BC5" w14:textId="77777777" w:rsidR="00F01AA0" w:rsidRPr="00B87054" w:rsidRDefault="00F01AA0" w:rsidP="00252ED7">
            <w:pPr>
              <w:rPr>
                <w:sz w:val="18"/>
                <w:szCs w:val="18"/>
              </w:rPr>
            </w:pPr>
          </w:p>
        </w:tc>
        <w:tc>
          <w:tcPr>
            <w:tcW w:w="1560" w:type="dxa"/>
            <w:vMerge/>
            <w:shd w:val="clear" w:color="auto" w:fill="auto"/>
          </w:tcPr>
          <w:p w14:paraId="48A31E53" w14:textId="77777777" w:rsidR="00F01AA0" w:rsidRPr="00B87054" w:rsidRDefault="00F01AA0" w:rsidP="00252ED7">
            <w:pPr>
              <w:rPr>
                <w:sz w:val="18"/>
                <w:szCs w:val="18"/>
              </w:rPr>
            </w:pPr>
          </w:p>
        </w:tc>
        <w:tc>
          <w:tcPr>
            <w:tcW w:w="1701" w:type="dxa"/>
            <w:vMerge/>
          </w:tcPr>
          <w:p w14:paraId="34CF365C" w14:textId="77777777" w:rsidR="00F01AA0" w:rsidRPr="00B87054" w:rsidRDefault="00F01AA0" w:rsidP="00252ED7">
            <w:pPr>
              <w:rPr>
                <w:sz w:val="18"/>
                <w:szCs w:val="18"/>
              </w:rPr>
            </w:pPr>
          </w:p>
        </w:tc>
        <w:tc>
          <w:tcPr>
            <w:tcW w:w="1417" w:type="dxa"/>
          </w:tcPr>
          <w:p w14:paraId="0C6549F5" w14:textId="77777777" w:rsidR="00F01AA0" w:rsidRPr="00B87054" w:rsidRDefault="00F01AA0" w:rsidP="00546408">
            <w:pPr>
              <w:spacing w:before="0"/>
              <w:jc w:val="left"/>
              <w:rPr>
                <w:color w:val="000000"/>
                <w:sz w:val="18"/>
                <w:szCs w:val="18"/>
              </w:rPr>
            </w:pPr>
            <w:r w:rsidRPr="00B87054">
              <w:rPr>
                <w:color w:val="000000"/>
                <w:sz w:val="18"/>
                <w:szCs w:val="18"/>
              </w:rPr>
              <w:t>Уредба за обучение на персонала, който участва в прилагането на директивите за ОВОС и СООС, и за разпространение на информация до този персонал.</w:t>
            </w:r>
          </w:p>
        </w:tc>
        <w:tc>
          <w:tcPr>
            <w:tcW w:w="1276" w:type="dxa"/>
          </w:tcPr>
          <w:p w14:paraId="24D2EA03" w14:textId="77777777" w:rsidR="00F01AA0" w:rsidRPr="00B87054" w:rsidRDefault="00F01AA0" w:rsidP="00546408">
            <w:pPr>
              <w:spacing w:before="0"/>
              <w:jc w:val="left"/>
              <w:rPr>
                <w:sz w:val="18"/>
                <w:szCs w:val="18"/>
              </w:rPr>
            </w:pPr>
            <w:r w:rsidRPr="00B87054">
              <w:rPr>
                <w:sz w:val="18"/>
                <w:szCs w:val="18"/>
              </w:rPr>
              <w:t>ДА</w:t>
            </w:r>
          </w:p>
        </w:tc>
        <w:tc>
          <w:tcPr>
            <w:tcW w:w="1559" w:type="dxa"/>
          </w:tcPr>
          <w:p w14:paraId="4A683CCC" w14:textId="77777777" w:rsidR="00F01AA0" w:rsidRPr="00B87054" w:rsidRDefault="00F01AA0" w:rsidP="00546408">
            <w:pPr>
              <w:spacing w:before="0"/>
              <w:jc w:val="left"/>
              <w:rPr>
                <w:sz w:val="18"/>
                <w:szCs w:val="18"/>
              </w:rPr>
            </w:pPr>
            <w:r w:rsidRPr="00B87054">
              <w:rPr>
                <w:sz w:val="18"/>
                <w:szCs w:val="18"/>
              </w:rPr>
              <w:t xml:space="preserve">Изготвените по проекта на JASPERS ръководства са публикувани на страницата на МОСВ:  </w:t>
            </w:r>
            <w:hyperlink r:id="rId117" w:history="1">
              <w:r w:rsidRPr="00B87054">
                <w:rPr>
                  <w:rStyle w:val="Hyperlink"/>
                  <w:sz w:val="18"/>
                  <w:szCs w:val="18"/>
                </w:rPr>
                <w:t>http://www.moew.government.bg/?show=top&amp;cid=233&amp;lang=en</w:t>
              </w:r>
            </w:hyperlink>
          </w:p>
          <w:p w14:paraId="1BF1316F" w14:textId="77777777" w:rsidR="00F01AA0" w:rsidRPr="00B87054" w:rsidRDefault="00F01AA0" w:rsidP="00546408">
            <w:pPr>
              <w:spacing w:before="0"/>
              <w:jc w:val="left"/>
              <w:rPr>
                <w:sz w:val="18"/>
                <w:szCs w:val="18"/>
                <w:lang w:val="ru-RU"/>
              </w:rPr>
            </w:pPr>
            <w:r w:rsidRPr="00B87054">
              <w:rPr>
                <w:sz w:val="18"/>
                <w:szCs w:val="18"/>
              </w:rPr>
              <w:t>Създадена е електронна мрежа на експертите по ОВОС и ЕО в системата на МОСВ, в т.ч. на регионално ниво, за обмяна на информация, опит и за разпространяване на информация и д</w:t>
            </w:r>
            <w:r w:rsidR="00225DF9" w:rsidRPr="00B87054">
              <w:rPr>
                <w:sz w:val="18"/>
                <w:szCs w:val="18"/>
              </w:rPr>
              <w:t xml:space="preserve">окументация по електронен път. </w:t>
            </w:r>
          </w:p>
        </w:tc>
        <w:tc>
          <w:tcPr>
            <w:tcW w:w="1701" w:type="dxa"/>
          </w:tcPr>
          <w:p w14:paraId="0F022234" w14:textId="77777777" w:rsidR="00F01AA0" w:rsidRPr="00B87054" w:rsidRDefault="00F01AA0" w:rsidP="00252ED7">
            <w:pPr>
              <w:jc w:val="left"/>
              <w:rPr>
                <w:sz w:val="18"/>
                <w:szCs w:val="18"/>
              </w:rPr>
            </w:pPr>
          </w:p>
        </w:tc>
      </w:tr>
      <w:tr w:rsidR="00F01AA0" w:rsidRPr="00B87054" w14:paraId="36923399" w14:textId="77777777" w:rsidTr="00546408">
        <w:trPr>
          <w:trHeight w:val="558"/>
        </w:trPr>
        <w:tc>
          <w:tcPr>
            <w:tcW w:w="1560" w:type="dxa"/>
            <w:vMerge/>
            <w:shd w:val="clear" w:color="auto" w:fill="auto"/>
          </w:tcPr>
          <w:p w14:paraId="37F2E9B5" w14:textId="77777777" w:rsidR="00F01AA0" w:rsidRPr="00B87054" w:rsidRDefault="00F01AA0" w:rsidP="00252ED7">
            <w:pPr>
              <w:rPr>
                <w:sz w:val="18"/>
                <w:szCs w:val="18"/>
              </w:rPr>
            </w:pPr>
          </w:p>
        </w:tc>
        <w:tc>
          <w:tcPr>
            <w:tcW w:w="1560" w:type="dxa"/>
            <w:vMerge/>
            <w:shd w:val="clear" w:color="auto" w:fill="auto"/>
          </w:tcPr>
          <w:p w14:paraId="7CFC8FFB" w14:textId="77777777" w:rsidR="00F01AA0" w:rsidRPr="00B87054" w:rsidRDefault="00F01AA0" w:rsidP="00252ED7">
            <w:pPr>
              <w:rPr>
                <w:sz w:val="18"/>
                <w:szCs w:val="18"/>
              </w:rPr>
            </w:pPr>
          </w:p>
        </w:tc>
        <w:tc>
          <w:tcPr>
            <w:tcW w:w="1701" w:type="dxa"/>
            <w:vMerge/>
          </w:tcPr>
          <w:p w14:paraId="002C781D" w14:textId="77777777" w:rsidR="00F01AA0" w:rsidRPr="00B87054" w:rsidRDefault="00F01AA0" w:rsidP="00252ED7">
            <w:pPr>
              <w:rPr>
                <w:sz w:val="18"/>
                <w:szCs w:val="18"/>
              </w:rPr>
            </w:pPr>
          </w:p>
        </w:tc>
        <w:tc>
          <w:tcPr>
            <w:tcW w:w="1417" w:type="dxa"/>
          </w:tcPr>
          <w:p w14:paraId="4508A19D" w14:textId="77777777" w:rsidR="00F01AA0" w:rsidRPr="00B87054" w:rsidRDefault="00F01AA0" w:rsidP="00546408">
            <w:pPr>
              <w:spacing w:before="0"/>
              <w:jc w:val="left"/>
              <w:rPr>
                <w:color w:val="000000"/>
                <w:sz w:val="18"/>
                <w:szCs w:val="18"/>
              </w:rPr>
            </w:pPr>
            <w:r w:rsidRPr="00B87054">
              <w:rPr>
                <w:color w:val="000000"/>
                <w:sz w:val="18"/>
                <w:szCs w:val="18"/>
              </w:rPr>
              <w:t xml:space="preserve">Уредба за осигуряване на достатъчен </w:t>
            </w:r>
            <w:r w:rsidRPr="00B87054">
              <w:rPr>
                <w:color w:val="000000"/>
                <w:sz w:val="18"/>
                <w:szCs w:val="18"/>
              </w:rPr>
              <w:lastRenderedPageBreak/>
              <w:t>административен капацитет.</w:t>
            </w:r>
          </w:p>
        </w:tc>
        <w:tc>
          <w:tcPr>
            <w:tcW w:w="1276" w:type="dxa"/>
          </w:tcPr>
          <w:p w14:paraId="772CDCE6" w14:textId="77777777" w:rsidR="00F01AA0" w:rsidRPr="00B87054" w:rsidRDefault="00F01AA0" w:rsidP="00546408">
            <w:pPr>
              <w:spacing w:before="0"/>
              <w:jc w:val="left"/>
              <w:rPr>
                <w:sz w:val="18"/>
                <w:szCs w:val="18"/>
              </w:rPr>
            </w:pPr>
            <w:r w:rsidRPr="00B87054">
              <w:rPr>
                <w:sz w:val="18"/>
                <w:szCs w:val="18"/>
              </w:rPr>
              <w:lastRenderedPageBreak/>
              <w:t>ДА</w:t>
            </w:r>
          </w:p>
        </w:tc>
        <w:tc>
          <w:tcPr>
            <w:tcW w:w="1559" w:type="dxa"/>
          </w:tcPr>
          <w:p w14:paraId="0F235C1E" w14:textId="77777777" w:rsidR="00F01AA0" w:rsidRPr="00B87054" w:rsidRDefault="00F01AA0" w:rsidP="00546408">
            <w:pPr>
              <w:spacing w:before="0"/>
              <w:jc w:val="left"/>
              <w:rPr>
                <w:sz w:val="18"/>
                <w:szCs w:val="18"/>
              </w:rPr>
            </w:pPr>
            <w:r w:rsidRPr="00B87054">
              <w:rPr>
                <w:sz w:val="18"/>
                <w:szCs w:val="18"/>
              </w:rPr>
              <w:t xml:space="preserve">В 16-те РИОСВ, като компетентни </w:t>
            </w:r>
            <w:r w:rsidRPr="00B87054">
              <w:rPr>
                <w:sz w:val="18"/>
                <w:szCs w:val="18"/>
              </w:rPr>
              <w:lastRenderedPageBreak/>
              <w:t>органи по околна среда по процедурата за ОВОС и ЕО, има създадени структурни звена по ОВОС и ЕО с назначени експерти, чиито длъжностни характеристики включват координиране на процедурата по ОВОС и ЕО.</w:t>
            </w:r>
          </w:p>
          <w:p w14:paraId="5A91A86A" w14:textId="77777777" w:rsidR="00F01AA0" w:rsidRPr="00B87054" w:rsidRDefault="0065108E" w:rsidP="00546408">
            <w:pPr>
              <w:spacing w:before="0"/>
              <w:jc w:val="left"/>
              <w:rPr>
                <w:sz w:val="18"/>
                <w:szCs w:val="18"/>
              </w:rPr>
            </w:pPr>
            <w:hyperlink r:id="rId118" w:history="1">
              <w:r w:rsidR="00F01AA0" w:rsidRPr="00B87054">
                <w:rPr>
                  <w:rStyle w:val="Hyperlink"/>
                  <w:sz w:val="18"/>
                  <w:szCs w:val="18"/>
                </w:rPr>
                <w:t>http://www.moew.government.bg/?show=164</w:t>
              </w:r>
            </w:hyperlink>
            <w:r w:rsidR="00225DF9" w:rsidRPr="00B87054">
              <w:rPr>
                <w:sz w:val="18"/>
                <w:szCs w:val="18"/>
              </w:rPr>
              <w:t xml:space="preserve"> </w:t>
            </w:r>
          </w:p>
        </w:tc>
        <w:tc>
          <w:tcPr>
            <w:tcW w:w="1701" w:type="dxa"/>
          </w:tcPr>
          <w:p w14:paraId="20F6C938" w14:textId="77777777" w:rsidR="00F01AA0" w:rsidRPr="00B87054" w:rsidRDefault="00F01AA0" w:rsidP="00252ED7">
            <w:pPr>
              <w:jc w:val="left"/>
              <w:rPr>
                <w:sz w:val="18"/>
                <w:szCs w:val="18"/>
              </w:rPr>
            </w:pPr>
          </w:p>
        </w:tc>
      </w:tr>
      <w:tr w:rsidR="00F01AA0" w:rsidRPr="00B87054" w14:paraId="49A11D2C" w14:textId="77777777" w:rsidTr="00546408">
        <w:trPr>
          <w:trHeight w:val="5087"/>
        </w:trPr>
        <w:tc>
          <w:tcPr>
            <w:tcW w:w="1560" w:type="dxa"/>
            <w:vMerge w:val="restart"/>
            <w:shd w:val="clear" w:color="auto" w:fill="auto"/>
          </w:tcPr>
          <w:p w14:paraId="21D24EA6" w14:textId="77777777" w:rsidR="00F01AA0" w:rsidRPr="00B87054" w:rsidRDefault="00F01AA0" w:rsidP="00546408">
            <w:pPr>
              <w:widowControl w:val="0"/>
              <w:spacing w:before="0"/>
              <w:jc w:val="left"/>
              <w:rPr>
                <w:rFonts w:eastAsia="Times New Roman"/>
                <w:color w:val="000000"/>
                <w:sz w:val="18"/>
                <w:szCs w:val="18"/>
                <w:lang w:eastAsia="bg-BG"/>
              </w:rPr>
            </w:pPr>
            <w:r w:rsidRPr="00B87054">
              <w:rPr>
                <w:rFonts w:eastAsia="Times New Roman"/>
                <w:color w:val="000000"/>
                <w:sz w:val="18"/>
                <w:szCs w:val="18"/>
                <w:lang w:eastAsia="bg-BG"/>
              </w:rPr>
              <w:t xml:space="preserve">7. Наличие на статистическа база, необходима за оценяване на ефективността и въздействието на програмите. </w:t>
            </w:r>
          </w:p>
          <w:p w14:paraId="1C1FF685" w14:textId="77777777" w:rsidR="00F01AA0" w:rsidRPr="00B87054" w:rsidRDefault="00F01AA0" w:rsidP="00546408">
            <w:pPr>
              <w:widowControl w:val="0"/>
              <w:spacing w:before="0"/>
              <w:jc w:val="left"/>
              <w:rPr>
                <w:rFonts w:eastAsia="Times New Roman"/>
                <w:color w:val="000000"/>
                <w:sz w:val="18"/>
                <w:szCs w:val="18"/>
                <w:lang w:eastAsia="bg-BG"/>
              </w:rPr>
            </w:pPr>
          </w:p>
          <w:p w14:paraId="11411959" w14:textId="77777777" w:rsidR="00F01AA0" w:rsidRPr="00B87054" w:rsidRDefault="00F01AA0" w:rsidP="00546408">
            <w:pPr>
              <w:spacing w:before="0"/>
              <w:jc w:val="left"/>
              <w:rPr>
                <w:sz w:val="18"/>
                <w:szCs w:val="18"/>
              </w:rPr>
            </w:pPr>
            <w:r w:rsidRPr="00B87054">
              <w:rPr>
                <w:rFonts w:eastAsia="Times New Roman"/>
                <w:color w:val="000000"/>
                <w:sz w:val="18"/>
                <w:szCs w:val="18"/>
                <w:lang w:eastAsia="bg-BG"/>
              </w:rPr>
              <w:t>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560" w:type="dxa"/>
            <w:vMerge w:val="restart"/>
            <w:shd w:val="clear" w:color="auto" w:fill="auto"/>
          </w:tcPr>
          <w:p w14:paraId="09761452" w14:textId="77777777" w:rsidR="00F01AA0" w:rsidRPr="00B87054" w:rsidRDefault="00F01AA0" w:rsidP="00546408">
            <w:pPr>
              <w:spacing w:before="0"/>
              <w:jc w:val="left"/>
              <w:rPr>
                <w:sz w:val="18"/>
                <w:szCs w:val="18"/>
              </w:rPr>
            </w:pPr>
            <w:r w:rsidRPr="00B87054">
              <w:rPr>
                <w:sz w:val="18"/>
                <w:szCs w:val="18"/>
              </w:rPr>
              <w:t>1. Води</w:t>
            </w:r>
          </w:p>
          <w:p w14:paraId="11F64EFB" w14:textId="77777777" w:rsidR="00F01AA0" w:rsidRPr="00B87054" w:rsidRDefault="00F01AA0" w:rsidP="00546408">
            <w:pPr>
              <w:spacing w:before="0"/>
              <w:jc w:val="left"/>
              <w:rPr>
                <w:sz w:val="18"/>
                <w:szCs w:val="18"/>
              </w:rPr>
            </w:pPr>
            <w:r w:rsidRPr="00B87054">
              <w:rPr>
                <w:sz w:val="18"/>
                <w:szCs w:val="18"/>
              </w:rPr>
              <w:t>2. Отпадъци</w:t>
            </w:r>
          </w:p>
          <w:p w14:paraId="3140A7B6" w14:textId="77777777" w:rsidR="00F01AA0" w:rsidRPr="00B87054" w:rsidRDefault="00F01AA0" w:rsidP="00546408">
            <w:pPr>
              <w:spacing w:before="0"/>
              <w:jc w:val="left"/>
              <w:rPr>
                <w:sz w:val="18"/>
                <w:szCs w:val="18"/>
              </w:rPr>
            </w:pPr>
            <w:r w:rsidRPr="00B87054">
              <w:rPr>
                <w:sz w:val="18"/>
                <w:szCs w:val="18"/>
              </w:rPr>
              <w:t>3. Натура 2000 и биоразнообразие</w:t>
            </w:r>
          </w:p>
          <w:p w14:paraId="186EB142" w14:textId="77777777" w:rsidR="00F01AA0" w:rsidRPr="00B87054" w:rsidRDefault="00F01AA0" w:rsidP="00546408">
            <w:pPr>
              <w:spacing w:before="0"/>
              <w:jc w:val="left"/>
              <w:rPr>
                <w:sz w:val="18"/>
                <w:szCs w:val="18"/>
              </w:rPr>
            </w:pPr>
            <w:r w:rsidRPr="00B87054">
              <w:rPr>
                <w:sz w:val="18"/>
                <w:szCs w:val="18"/>
              </w:rPr>
              <w:t>4. Превенция и управление на риска от наводнения и свлачища</w:t>
            </w:r>
          </w:p>
          <w:p w14:paraId="6992F708" w14:textId="77777777" w:rsidR="00F01AA0" w:rsidRPr="00B87054" w:rsidRDefault="00F01AA0" w:rsidP="00546408">
            <w:pPr>
              <w:spacing w:before="0"/>
              <w:jc w:val="left"/>
              <w:rPr>
                <w:sz w:val="18"/>
                <w:szCs w:val="18"/>
              </w:rPr>
            </w:pPr>
            <w:r w:rsidRPr="00B87054">
              <w:rPr>
                <w:sz w:val="18"/>
                <w:szCs w:val="18"/>
              </w:rPr>
              <w:t>5. Подобряване качеството на атмосферния въздух</w:t>
            </w:r>
          </w:p>
          <w:p w14:paraId="461BE7BD" w14:textId="77777777" w:rsidR="00F01AA0" w:rsidRPr="00B87054" w:rsidRDefault="00F01AA0" w:rsidP="00546408">
            <w:pPr>
              <w:spacing w:before="0"/>
              <w:jc w:val="left"/>
              <w:rPr>
                <w:sz w:val="18"/>
                <w:szCs w:val="18"/>
              </w:rPr>
            </w:pPr>
          </w:p>
        </w:tc>
        <w:tc>
          <w:tcPr>
            <w:tcW w:w="1701" w:type="dxa"/>
            <w:vMerge w:val="restart"/>
          </w:tcPr>
          <w:p w14:paraId="379624D6" w14:textId="77777777" w:rsidR="00F01AA0" w:rsidRPr="00B87054" w:rsidRDefault="00F01AA0" w:rsidP="00546408">
            <w:pPr>
              <w:spacing w:before="0"/>
              <w:jc w:val="left"/>
              <w:rPr>
                <w:sz w:val="18"/>
                <w:szCs w:val="18"/>
              </w:rPr>
            </w:pPr>
            <w:r w:rsidRPr="00B87054">
              <w:rPr>
                <w:sz w:val="18"/>
                <w:szCs w:val="18"/>
              </w:rPr>
              <w:t>Частично</w:t>
            </w:r>
          </w:p>
        </w:tc>
        <w:tc>
          <w:tcPr>
            <w:tcW w:w="1417" w:type="dxa"/>
          </w:tcPr>
          <w:p w14:paraId="16100428" w14:textId="77777777" w:rsidR="00F01AA0" w:rsidRPr="00B87054" w:rsidRDefault="00F01AA0" w:rsidP="00546408">
            <w:pPr>
              <w:spacing w:before="0"/>
              <w:jc w:val="left"/>
              <w:rPr>
                <w:sz w:val="18"/>
                <w:szCs w:val="18"/>
              </w:rPr>
            </w:pPr>
            <w:r w:rsidRPr="00B87054">
              <w:rPr>
                <w:sz w:val="18"/>
                <w:szCs w:val="18"/>
              </w:rPr>
              <w:t xml:space="preserve">Въведена е уредба за своевременно събиране и агрегиране на статистически данни със следните елементи: </w:t>
            </w:r>
          </w:p>
          <w:p w14:paraId="7F7C20E9" w14:textId="77777777" w:rsidR="00F01AA0" w:rsidRPr="00B87054" w:rsidRDefault="00F01AA0" w:rsidP="00546408">
            <w:pPr>
              <w:spacing w:before="0"/>
              <w:jc w:val="left"/>
              <w:rPr>
                <w:sz w:val="18"/>
                <w:szCs w:val="18"/>
              </w:rPr>
            </w:pPr>
            <w:r w:rsidRPr="00B87054">
              <w:rPr>
                <w:sz w:val="18"/>
                <w:szCs w:val="18"/>
              </w:rPr>
              <w:t>—</w:t>
            </w:r>
            <w:r w:rsidR="00225DF9" w:rsidRPr="00B87054">
              <w:rPr>
                <w:sz w:val="18"/>
                <w:szCs w:val="18"/>
                <w:lang w:val="ru-RU"/>
              </w:rPr>
              <w:t xml:space="preserve"> </w:t>
            </w:r>
            <w:proofErr w:type="spellStart"/>
            <w:r w:rsidRPr="00B87054">
              <w:rPr>
                <w:sz w:val="18"/>
                <w:szCs w:val="18"/>
              </w:rPr>
              <w:t>идентифици</w:t>
            </w:r>
            <w:proofErr w:type="spellEnd"/>
            <w:r w:rsidR="00225DF9" w:rsidRPr="00B87054">
              <w:rPr>
                <w:sz w:val="18"/>
                <w:szCs w:val="18"/>
                <w:lang w:val="ru-RU"/>
              </w:rPr>
              <w:t xml:space="preserve"> </w:t>
            </w:r>
            <w:proofErr w:type="spellStart"/>
            <w:r w:rsidRPr="00B87054">
              <w:rPr>
                <w:sz w:val="18"/>
                <w:szCs w:val="18"/>
              </w:rPr>
              <w:t>ране</w:t>
            </w:r>
            <w:proofErr w:type="spellEnd"/>
            <w:r w:rsidRPr="00B87054">
              <w:rPr>
                <w:sz w:val="18"/>
                <w:szCs w:val="18"/>
              </w:rPr>
              <w:t xml:space="preserve"> на източници и механизми за осигуряване на статистическо валидиране; </w:t>
            </w:r>
          </w:p>
          <w:p w14:paraId="58077531" w14:textId="77777777" w:rsidR="00F01AA0" w:rsidRPr="00B87054" w:rsidRDefault="00F01AA0" w:rsidP="00546408">
            <w:pPr>
              <w:spacing w:before="0"/>
              <w:jc w:val="left"/>
              <w:rPr>
                <w:sz w:val="18"/>
                <w:szCs w:val="18"/>
                <w:lang w:val="ru-RU"/>
              </w:rPr>
            </w:pPr>
            <w:r w:rsidRPr="00B87054">
              <w:rPr>
                <w:sz w:val="18"/>
                <w:szCs w:val="18"/>
              </w:rPr>
              <w:t>— уредба относно публикуването и публичната дос</w:t>
            </w:r>
            <w:r w:rsidR="00225DF9" w:rsidRPr="00B87054">
              <w:rPr>
                <w:sz w:val="18"/>
                <w:szCs w:val="18"/>
              </w:rPr>
              <w:t xml:space="preserve">тъпност на </w:t>
            </w:r>
            <w:proofErr w:type="spellStart"/>
            <w:r w:rsidR="00225DF9" w:rsidRPr="00B87054">
              <w:rPr>
                <w:sz w:val="18"/>
                <w:szCs w:val="18"/>
              </w:rPr>
              <w:t>агрегираните</w:t>
            </w:r>
            <w:proofErr w:type="spellEnd"/>
            <w:r w:rsidR="00225DF9" w:rsidRPr="00B87054">
              <w:rPr>
                <w:sz w:val="18"/>
                <w:szCs w:val="18"/>
              </w:rPr>
              <w:t xml:space="preserve"> данни. </w:t>
            </w:r>
          </w:p>
        </w:tc>
        <w:tc>
          <w:tcPr>
            <w:tcW w:w="1276" w:type="dxa"/>
          </w:tcPr>
          <w:p w14:paraId="3127BE08" w14:textId="77777777" w:rsidR="00F01AA0" w:rsidRPr="00B87054" w:rsidRDefault="00F01AA0" w:rsidP="00546408">
            <w:pPr>
              <w:spacing w:before="0"/>
              <w:jc w:val="left"/>
              <w:rPr>
                <w:sz w:val="18"/>
                <w:szCs w:val="18"/>
              </w:rPr>
            </w:pPr>
            <w:r w:rsidRPr="00B87054">
              <w:rPr>
                <w:sz w:val="18"/>
                <w:szCs w:val="18"/>
              </w:rPr>
              <w:t>ДА</w:t>
            </w:r>
          </w:p>
        </w:tc>
        <w:tc>
          <w:tcPr>
            <w:tcW w:w="1559" w:type="dxa"/>
          </w:tcPr>
          <w:p w14:paraId="5CB1FB97" w14:textId="77777777" w:rsidR="00F01AA0" w:rsidRPr="00B87054" w:rsidRDefault="00F01AA0" w:rsidP="00546408">
            <w:pPr>
              <w:spacing w:before="0"/>
              <w:jc w:val="left"/>
              <w:rPr>
                <w:sz w:val="18"/>
                <w:szCs w:val="18"/>
              </w:rPr>
            </w:pPr>
            <w:r w:rsidRPr="00B87054">
              <w:rPr>
                <w:sz w:val="18"/>
                <w:szCs w:val="18"/>
              </w:rPr>
              <w:t>Кодекс на европейската статистическа практика.</w:t>
            </w:r>
          </w:p>
          <w:p w14:paraId="330DC305" w14:textId="77777777" w:rsidR="00F01AA0" w:rsidRPr="00B87054" w:rsidRDefault="00F01AA0" w:rsidP="00546408">
            <w:pPr>
              <w:spacing w:before="0"/>
              <w:jc w:val="left"/>
              <w:rPr>
                <w:sz w:val="18"/>
                <w:szCs w:val="18"/>
              </w:rPr>
            </w:pPr>
            <w:r w:rsidRPr="00B87054">
              <w:rPr>
                <w:sz w:val="18"/>
                <w:szCs w:val="18"/>
              </w:rPr>
              <w:t>Декларация за качеството на националната статистическа система на Република България.</w:t>
            </w:r>
          </w:p>
          <w:p w14:paraId="31FF77A0" w14:textId="77777777" w:rsidR="00F01AA0" w:rsidRPr="00B87054" w:rsidRDefault="00F01AA0" w:rsidP="00546408">
            <w:pPr>
              <w:spacing w:before="0"/>
              <w:jc w:val="left"/>
              <w:rPr>
                <w:sz w:val="18"/>
                <w:szCs w:val="18"/>
              </w:rPr>
            </w:pPr>
            <w:r w:rsidRPr="00B87054">
              <w:rPr>
                <w:sz w:val="18"/>
                <w:szCs w:val="18"/>
              </w:rPr>
              <w:t>Закон за статистиката.</w:t>
            </w:r>
          </w:p>
          <w:p w14:paraId="309D02AD" w14:textId="77777777" w:rsidR="00F01AA0" w:rsidRPr="00B87054" w:rsidRDefault="00F01AA0" w:rsidP="00546408">
            <w:pPr>
              <w:spacing w:before="0"/>
              <w:jc w:val="left"/>
              <w:rPr>
                <w:sz w:val="18"/>
                <w:szCs w:val="18"/>
              </w:rPr>
            </w:pPr>
            <w:r w:rsidRPr="00B87054">
              <w:rPr>
                <w:sz w:val="18"/>
                <w:szCs w:val="18"/>
              </w:rPr>
              <w:t>Национална статистическа програма за 2013 година.</w:t>
            </w:r>
          </w:p>
          <w:p w14:paraId="127C809D" w14:textId="77777777" w:rsidR="00F01AA0" w:rsidRPr="00B87054" w:rsidRDefault="00F01AA0" w:rsidP="00546408">
            <w:pPr>
              <w:spacing w:before="0"/>
              <w:jc w:val="left"/>
              <w:rPr>
                <w:sz w:val="18"/>
                <w:szCs w:val="18"/>
                <w:lang w:val="ru-RU"/>
              </w:rPr>
            </w:pPr>
            <w:r w:rsidRPr="00B87054">
              <w:rPr>
                <w:sz w:val="18"/>
                <w:szCs w:val="18"/>
              </w:rPr>
              <w:t xml:space="preserve">Правилник за разпространение на </w:t>
            </w:r>
            <w:r w:rsidR="00FC5356" w:rsidRPr="00B87054">
              <w:rPr>
                <w:sz w:val="18"/>
                <w:szCs w:val="18"/>
              </w:rPr>
              <w:t>статистически продукти и услуги</w:t>
            </w:r>
            <w:r w:rsidR="00FC5356" w:rsidRPr="00B87054">
              <w:rPr>
                <w:sz w:val="18"/>
                <w:szCs w:val="18"/>
                <w:lang w:val="ru-RU"/>
              </w:rPr>
              <w:t>.</w:t>
            </w:r>
          </w:p>
        </w:tc>
        <w:tc>
          <w:tcPr>
            <w:tcW w:w="1701" w:type="dxa"/>
          </w:tcPr>
          <w:p w14:paraId="4D5ED1BD" w14:textId="77777777" w:rsidR="00F01AA0" w:rsidRPr="00B87054" w:rsidRDefault="00F01AA0" w:rsidP="00252ED7">
            <w:pPr>
              <w:jc w:val="left"/>
              <w:rPr>
                <w:sz w:val="18"/>
                <w:szCs w:val="18"/>
              </w:rPr>
            </w:pPr>
          </w:p>
        </w:tc>
      </w:tr>
      <w:tr w:rsidR="00F01AA0" w:rsidRPr="00B87054" w14:paraId="66B9A326" w14:textId="77777777" w:rsidTr="00252ED7">
        <w:trPr>
          <w:trHeight w:val="836"/>
        </w:trPr>
        <w:tc>
          <w:tcPr>
            <w:tcW w:w="1560" w:type="dxa"/>
            <w:vMerge/>
            <w:shd w:val="clear" w:color="auto" w:fill="auto"/>
          </w:tcPr>
          <w:p w14:paraId="44E8EED6" w14:textId="77777777" w:rsidR="00F01AA0" w:rsidRPr="00B87054" w:rsidRDefault="00F01AA0" w:rsidP="00252ED7">
            <w:pPr>
              <w:widowControl w:val="0"/>
              <w:spacing w:before="0" w:after="0"/>
              <w:rPr>
                <w:rFonts w:eastAsia="Times New Roman"/>
                <w:color w:val="000000"/>
                <w:sz w:val="18"/>
                <w:szCs w:val="18"/>
                <w:lang w:eastAsia="bg-BG"/>
              </w:rPr>
            </w:pPr>
          </w:p>
        </w:tc>
        <w:tc>
          <w:tcPr>
            <w:tcW w:w="1560" w:type="dxa"/>
            <w:vMerge/>
            <w:shd w:val="clear" w:color="auto" w:fill="auto"/>
          </w:tcPr>
          <w:p w14:paraId="371F5704" w14:textId="77777777" w:rsidR="00F01AA0" w:rsidRPr="00B87054" w:rsidRDefault="00F01AA0" w:rsidP="00252ED7">
            <w:pPr>
              <w:rPr>
                <w:sz w:val="18"/>
                <w:szCs w:val="18"/>
              </w:rPr>
            </w:pPr>
          </w:p>
        </w:tc>
        <w:tc>
          <w:tcPr>
            <w:tcW w:w="1701" w:type="dxa"/>
            <w:vMerge/>
          </w:tcPr>
          <w:p w14:paraId="485A1509" w14:textId="77777777" w:rsidR="00F01AA0" w:rsidRPr="00B87054" w:rsidRDefault="00F01AA0" w:rsidP="00252ED7">
            <w:pPr>
              <w:rPr>
                <w:sz w:val="18"/>
                <w:szCs w:val="18"/>
              </w:rPr>
            </w:pPr>
          </w:p>
        </w:tc>
        <w:tc>
          <w:tcPr>
            <w:tcW w:w="1417" w:type="dxa"/>
          </w:tcPr>
          <w:p w14:paraId="42E5D947" w14:textId="77777777" w:rsidR="00F01AA0" w:rsidRPr="00B87054" w:rsidRDefault="00F01AA0" w:rsidP="00546408">
            <w:pPr>
              <w:widowControl w:val="0"/>
              <w:spacing w:before="0"/>
              <w:jc w:val="left"/>
              <w:rPr>
                <w:rFonts w:eastAsia="Times New Roman"/>
                <w:color w:val="000000"/>
                <w:sz w:val="18"/>
                <w:szCs w:val="18"/>
                <w:lang w:eastAsia="bg-BG"/>
              </w:rPr>
            </w:pPr>
            <w:r w:rsidRPr="00B87054">
              <w:rPr>
                <w:rFonts w:eastAsia="Times New Roman"/>
                <w:color w:val="000000"/>
                <w:sz w:val="18"/>
                <w:szCs w:val="18"/>
                <w:lang w:eastAsia="bg-BG"/>
              </w:rPr>
              <w:t xml:space="preserve">Ефективна система от показатели за резултатите, включително: </w:t>
            </w:r>
          </w:p>
          <w:p w14:paraId="06CD5EED" w14:textId="77777777" w:rsidR="00F01AA0" w:rsidRPr="00B87054" w:rsidRDefault="00F01AA0" w:rsidP="00546408">
            <w:pPr>
              <w:widowControl w:val="0"/>
              <w:spacing w:before="0"/>
              <w:jc w:val="left"/>
              <w:rPr>
                <w:rFonts w:eastAsia="Times New Roman"/>
                <w:color w:val="000000"/>
                <w:sz w:val="18"/>
                <w:szCs w:val="18"/>
                <w:lang w:eastAsia="bg-BG"/>
              </w:rPr>
            </w:pPr>
            <w:r w:rsidRPr="00B87054">
              <w:rPr>
                <w:rFonts w:eastAsia="Times New Roman"/>
                <w:color w:val="000000"/>
                <w:sz w:val="18"/>
                <w:szCs w:val="18"/>
                <w:lang w:eastAsia="bg-BG"/>
              </w:rPr>
              <w:t xml:space="preserve">—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w:t>
            </w:r>
            <w:r w:rsidRPr="00B87054">
              <w:rPr>
                <w:rFonts w:eastAsia="Times New Roman"/>
                <w:color w:val="000000"/>
                <w:sz w:val="18"/>
                <w:szCs w:val="18"/>
                <w:lang w:eastAsia="bg-BG"/>
              </w:rPr>
              <w:lastRenderedPageBreak/>
              <w:t xml:space="preserve">от програмата; </w:t>
            </w:r>
          </w:p>
          <w:p w14:paraId="0FBF4D51" w14:textId="77777777" w:rsidR="00F01AA0" w:rsidRPr="00B87054" w:rsidRDefault="00F01AA0" w:rsidP="00546408">
            <w:pPr>
              <w:widowControl w:val="0"/>
              <w:spacing w:before="0"/>
              <w:jc w:val="left"/>
              <w:rPr>
                <w:rFonts w:eastAsia="Times New Roman"/>
                <w:color w:val="000000"/>
                <w:sz w:val="18"/>
                <w:szCs w:val="18"/>
                <w:lang w:eastAsia="bg-BG"/>
              </w:rPr>
            </w:pPr>
            <w:r w:rsidRPr="00B87054">
              <w:rPr>
                <w:rFonts w:eastAsia="Times New Roman"/>
                <w:color w:val="000000"/>
                <w:sz w:val="18"/>
                <w:szCs w:val="18"/>
                <w:lang w:eastAsia="bg-BG"/>
              </w:rPr>
              <w:t xml:space="preserve">— определяне на количествени цели за тези показатели; </w:t>
            </w:r>
          </w:p>
          <w:p w14:paraId="3905DE23" w14:textId="77777777" w:rsidR="00F01AA0" w:rsidRPr="00B87054" w:rsidRDefault="00F01AA0" w:rsidP="00546408">
            <w:pPr>
              <w:spacing w:before="0"/>
              <w:jc w:val="left"/>
              <w:rPr>
                <w:color w:val="000000"/>
                <w:sz w:val="18"/>
                <w:szCs w:val="18"/>
              </w:rPr>
            </w:pPr>
            <w:r w:rsidRPr="00B87054">
              <w:rPr>
                <w:rFonts w:eastAsia="Times New Roman"/>
                <w:color w:val="000000"/>
                <w:sz w:val="18"/>
                <w:szCs w:val="18"/>
                <w:lang w:eastAsia="bg-BG"/>
              </w:rPr>
              <w:t>— съгласуваност на всеки показател със следните реквизити: солидност и статистическо валидиране, яснота на тълкуванието на нормите, реагиране на предприетите мерки на ниво политика, своевременно събиране на данните.</w:t>
            </w:r>
          </w:p>
        </w:tc>
        <w:tc>
          <w:tcPr>
            <w:tcW w:w="1276" w:type="dxa"/>
          </w:tcPr>
          <w:p w14:paraId="3127CA05" w14:textId="77777777" w:rsidR="00F01AA0" w:rsidRPr="00B87054" w:rsidRDefault="00F01AA0" w:rsidP="00546408">
            <w:pPr>
              <w:spacing w:before="0"/>
              <w:jc w:val="left"/>
              <w:rPr>
                <w:sz w:val="18"/>
                <w:szCs w:val="18"/>
              </w:rPr>
            </w:pPr>
            <w:r w:rsidRPr="00B87054">
              <w:rPr>
                <w:sz w:val="18"/>
                <w:szCs w:val="18"/>
              </w:rPr>
              <w:lastRenderedPageBreak/>
              <w:t>НЕ</w:t>
            </w:r>
          </w:p>
        </w:tc>
        <w:tc>
          <w:tcPr>
            <w:tcW w:w="1559" w:type="dxa"/>
          </w:tcPr>
          <w:p w14:paraId="5E7DEB78" w14:textId="77777777" w:rsidR="00F01AA0" w:rsidRPr="00B87054" w:rsidRDefault="00F01AA0" w:rsidP="00546408">
            <w:pPr>
              <w:spacing w:before="0"/>
              <w:jc w:val="left"/>
              <w:rPr>
                <w:sz w:val="18"/>
                <w:szCs w:val="18"/>
              </w:rPr>
            </w:pPr>
            <w:r w:rsidRPr="00B87054">
              <w:rPr>
                <w:sz w:val="18"/>
                <w:szCs w:val="18"/>
              </w:rPr>
              <w:t>Списък на стандартизирани статистически данни.</w:t>
            </w:r>
          </w:p>
          <w:p w14:paraId="1FBF49A4" w14:textId="77777777" w:rsidR="00F01AA0" w:rsidRPr="00B87054" w:rsidRDefault="00F01AA0" w:rsidP="00546408">
            <w:pPr>
              <w:spacing w:before="0"/>
              <w:jc w:val="left"/>
              <w:rPr>
                <w:sz w:val="18"/>
                <w:szCs w:val="18"/>
              </w:rPr>
            </w:pPr>
          </w:p>
        </w:tc>
        <w:tc>
          <w:tcPr>
            <w:tcW w:w="1701" w:type="dxa"/>
          </w:tcPr>
          <w:p w14:paraId="0878D367" w14:textId="77777777" w:rsidR="00F01AA0" w:rsidRPr="00B87054" w:rsidRDefault="00F01AA0" w:rsidP="00252ED7">
            <w:pPr>
              <w:jc w:val="left"/>
              <w:rPr>
                <w:sz w:val="18"/>
                <w:szCs w:val="18"/>
              </w:rPr>
            </w:pPr>
          </w:p>
          <w:p w14:paraId="1E52BA16" w14:textId="77777777" w:rsidR="00F01AA0" w:rsidRPr="00B87054" w:rsidRDefault="00F01AA0" w:rsidP="00252ED7">
            <w:pPr>
              <w:jc w:val="left"/>
              <w:rPr>
                <w:sz w:val="18"/>
                <w:szCs w:val="18"/>
              </w:rPr>
            </w:pPr>
          </w:p>
        </w:tc>
      </w:tr>
      <w:tr w:rsidR="00F01AA0" w:rsidRPr="00B87054" w14:paraId="628505FA" w14:textId="77777777" w:rsidTr="00252ED7">
        <w:trPr>
          <w:trHeight w:val="836"/>
        </w:trPr>
        <w:tc>
          <w:tcPr>
            <w:tcW w:w="1560" w:type="dxa"/>
            <w:vMerge/>
            <w:shd w:val="clear" w:color="auto" w:fill="auto"/>
          </w:tcPr>
          <w:p w14:paraId="7AB4DBBE" w14:textId="77777777" w:rsidR="00F01AA0" w:rsidRPr="00B87054" w:rsidRDefault="00F01AA0" w:rsidP="00252ED7">
            <w:pPr>
              <w:widowControl w:val="0"/>
              <w:spacing w:before="0" w:after="0"/>
              <w:rPr>
                <w:rFonts w:eastAsia="Times New Roman"/>
                <w:color w:val="000000"/>
                <w:sz w:val="18"/>
                <w:szCs w:val="18"/>
                <w:lang w:eastAsia="bg-BG"/>
              </w:rPr>
            </w:pPr>
          </w:p>
        </w:tc>
        <w:tc>
          <w:tcPr>
            <w:tcW w:w="1560" w:type="dxa"/>
            <w:vMerge/>
            <w:shd w:val="clear" w:color="auto" w:fill="auto"/>
          </w:tcPr>
          <w:p w14:paraId="075EFA4B" w14:textId="77777777" w:rsidR="00F01AA0" w:rsidRPr="00B87054" w:rsidRDefault="00F01AA0" w:rsidP="00252ED7">
            <w:pPr>
              <w:rPr>
                <w:sz w:val="18"/>
                <w:szCs w:val="18"/>
              </w:rPr>
            </w:pPr>
          </w:p>
        </w:tc>
        <w:tc>
          <w:tcPr>
            <w:tcW w:w="1701" w:type="dxa"/>
            <w:vMerge/>
          </w:tcPr>
          <w:p w14:paraId="61B4C2DF" w14:textId="77777777" w:rsidR="00F01AA0" w:rsidRPr="00B87054" w:rsidRDefault="00F01AA0" w:rsidP="00252ED7">
            <w:pPr>
              <w:rPr>
                <w:sz w:val="18"/>
                <w:szCs w:val="18"/>
              </w:rPr>
            </w:pPr>
          </w:p>
        </w:tc>
        <w:tc>
          <w:tcPr>
            <w:tcW w:w="1417" w:type="dxa"/>
          </w:tcPr>
          <w:p w14:paraId="6EA4C49E" w14:textId="77777777" w:rsidR="00F01AA0" w:rsidRPr="00B87054" w:rsidRDefault="00F01AA0" w:rsidP="00546408">
            <w:pPr>
              <w:spacing w:before="0"/>
              <w:jc w:val="left"/>
              <w:rPr>
                <w:color w:val="000000"/>
                <w:sz w:val="18"/>
                <w:szCs w:val="18"/>
              </w:rPr>
            </w:pPr>
            <w:r w:rsidRPr="00B87054">
              <w:rPr>
                <w:color w:val="000000"/>
                <w:sz w:val="18"/>
                <w:szCs w:val="18"/>
              </w:rPr>
              <w:t>Въведени процедури, които гарантират, че всички операции, финансирани от програмата, възприемат ефективна система от показатели.</w:t>
            </w:r>
          </w:p>
        </w:tc>
        <w:tc>
          <w:tcPr>
            <w:tcW w:w="1276" w:type="dxa"/>
          </w:tcPr>
          <w:p w14:paraId="4217D8E9" w14:textId="77777777" w:rsidR="00F01AA0" w:rsidRPr="00B87054" w:rsidRDefault="00F01AA0" w:rsidP="00546408">
            <w:pPr>
              <w:spacing w:before="0"/>
              <w:jc w:val="left"/>
              <w:rPr>
                <w:sz w:val="18"/>
                <w:szCs w:val="18"/>
              </w:rPr>
            </w:pPr>
            <w:r w:rsidRPr="00B87054">
              <w:rPr>
                <w:sz w:val="18"/>
                <w:szCs w:val="18"/>
              </w:rPr>
              <w:t>НЕ</w:t>
            </w:r>
          </w:p>
        </w:tc>
        <w:tc>
          <w:tcPr>
            <w:tcW w:w="1559" w:type="dxa"/>
          </w:tcPr>
          <w:p w14:paraId="27E931B2" w14:textId="77777777" w:rsidR="00F01AA0" w:rsidRPr="00B87054" w:rsidRDefault="00F01AA0" w:rsidP="00546408">
            <w:pPr>
              <w:spacing w:before="0"/>
              <w:jc w:val="left"/>
              <w:rPr>
                <w:sz w:val="18"/>
                <w:szCs w:val="18"/>
              </w:rPr>
            </w:pPr>
          </w:p>
        </w:tc>
        <w:tc>
          <w:tcPr>
            <w:tcW w:w="1701" w:type="dxa"/>
          </w:tcPr>
          <w:p w14:paraId="38244558" w14:textId="77777777" w:rsidR="00F01AA0" w:rsidRPr="00B87054" w:rsidRDefault="00F01AA0" w:rsidP="00546408">
            <w:pPr>
              <w:spacing w:before="0"/>
              <w:jc w:val="left"/>
              <w:rPr>
                <w:sz w:val="18"/>
                <w:szCs w:val="18"/>
              </w:rPr>
            </w:pPr>
          </w:p>
        </w:tc>
      </w:tr>
    </w:tbl>
    <w:p w14:paraId="24432CD3" w14:textId="77777777" w:rsidR="00F01AA0" w:rsidRPr="00B87054" w:rsidRDefault="00F01AA0" w:rsidP="00F01AA0"/>
    <w:p w14:paraId="401B6ECC" w14:textId="77777777" w:rsidR="00AD4AED" w:rsidRPr="00B87054" w:rsidRDefault="00F914D7" w:rsidP="00BF3391">
      <w:pPr>
        <w:pStyle w:val="ManualHeading2"/>
      </w:pPr>
      <w:r w:rsidRPr="00B87054">
        <w:t xml:space="preserve">9.2 </w:t>
      </w:r>
      <w:r w:rsidRPr="00B87054">
        <w:tab/>
        <w:t>Описание на действията за изпълнение на предварителните условия, отговорните органи и графика</w:t>
      </w:r>
      <w:r w:rsidRPr="00B87054">
        <w:rPr>
          <w:rStyle w:val="FootnoteReference"/>
        </w:rPr>
        <w:footnoteReference w:id="99"/>
      </w:r>
    </w:p>
    <w:p w14:paraId="77766145" w14:textId="77777777" w:rsidR="00AD4AED" w:rsidRPr="00B87054" w:rsidRDefault="00AD4AED" w:rsidP="00F03C1E">
      <w:pPr>
        <w:rPr>
          <w:b/>
        </w:rPr>
      </w:pPr>
    </w:p>
    <w:p w14:paraId="137E9A1E" w14:textId="77777777" w:rsidR="00AD4AED" w:rsidRPr="00B87054" w:rsidRDefault="00AD4AED" w:rsidP="00F03C1E">
      <w:pPr>
        <w:pStyle w:val="Text3"/>
        <w:ind w:left="0"/>
        <w:rPr>
          <w:b/>
        </w:rPr>
      </w:pPr>
      <w:r w:rsidRPr="00B87054">
        <w:rPr>
          <w:b/>
        </w:rPr>
        <w:t xml:space="preserve">Таблица 25: </w:t>
      </w:r>
      <w:r w:rsidRPr="00B87054">
        <w:tab/>
      </w:r>
      <w:r w:rsidRPr="00B87054">
        <w:rPr>
          <w:b/>
        </w:rPr>
        <w:t xml:space="preserve">Действия за изпълнение на приложимите общи предварителни условия </w:t>
      </w:r>
    </w:p>
    <w:tbl>
      <w:tblPr>
        <w:tblW w:w="51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7"/>
        <w:gridCol w:w="1796"/>
        <w:gridCol w:w="2762"/>
        <w:gridCol w:w="967"/>
        <w:gridCol w:w="1457"/>
      </w:tblGrid>
      <w:tr w:rsidR="00684116" w:rsidRPr="00B87054" w14:paraId="383F21AE" w14:textId="77777777" w:rsidTr="00932092">
        <w:trPr>
          <w:trHeight w:val="493"/>
        </w:trPr>
        <w:tc>
          <w:tcPr>
            <w:tcW w:w="1023" w:type="pct"/>
            <w:shd w:val="clear" w:color="auto" w:fill="auto"/>
          </w:tcPr>
          <w:p w14:paraId="7AEB22B9" w14:textId="77777777" w:rsidR="00684116" w:rsidRPr="00B87054" w:rsidRDefault="00684116" w:rsidP="00932092">
            <w:pPr>
              <w:snapToGrid w:val="0"/>
              <w:rPr>
                <w:b/>
                <w:sz w:val="22"/>
              </w:rPr>
            </w:pPr>
            <w:r w:rsidRPr="00B87054">
              <w:rPr>
                <w:b/>
                <w:sz w:val="22"/>
              </w:rPr>
              <w:t>Общи предварителни условия</w:t>
            </w:r>
          </w:p>
        </w:tc>
        <w:tc>
          <w:tcPr>
            <w:tcW w:w="1023" w:type="pct"/>
          </w:tcPr>
          <w:p w14:paraId="29A00B65" w14:textId="77777777" w:rsidR="00684116" w:rsidRPr="00B87054" w:rsidRDefault="00684116" w:rsidP="00932092">
            <w:pPr>
              <w:snapToGrid w:val="0"/>
              <w:rPr>
                <w:b/>
                <w:sz w:val="22"/>
              </w:rPr>
            </w:pPr>
            <w:r w:rsidRPr="00B87054">
              <w:rPr>
                <w:b/>
                <w:sz w:val="22"/>
              </w:rPr>
              <w:t>Критерии, които не са изпълнени</w:t>
            </w:r>
          </w:p>
        </w:tc>
        <w:tc>
          <w:tcPr>
            <w:tcW w:w="1573" w:type="pct"/>
            <w:shd w:val="clear" w:color="auto" w:fill="auto"/>
          </w:tcPr>
          <w:p w14:paraId="7BE1E2A7" w14:textId="77777777" w:rsidR="00684116" w:rsidRPr="00B87054" w:rsidRDefault="00684116" w:rsidP="00932092">
            <w:pPr>
              <w:snapToGrid w:val="0"/>
              <w:rPr>
                <w:b/>
                <w:sz w:val="22"/>
              </w:rPr>
            </w:pPr>
            <w:r w:rsidRPr="00B87054">
              <w:rPr>
                <w:b/>
                <w:sz w:val="22"/>
              </w:rPr>
              <w:t>Действия, които ще бъдат предприети</w:t>
            </w:r>
          </w:p>
        </w:tc>
        <w:tc>
          <w:tcPr>
            <w:tcW w:w="551" w:type="pct"/>
            <w:shd w:val="clear" w:color="auto" w:fill="auto"/>
          </w:tcPr>
          <w:p w14:paraId="23C10D04" w14:textId="77777777" w:rsidR="00684116" w:rsidRPr="00B87054" w:rsidRDefault="00684116" w:rsidP="00932092">
            <w:pPr>
              <w:snapToGrid w:val="0"/>
              <w:rPr>
                <w:b/>
                <w:sz w:val="22"/>
              </w:rPr>
            </w:pPr>
            <w:r w:rsidRPr="00B87054">
              <w:rPr>
                <w:b/>
                <w:sz w:val="22"/>
              </w:rPr>
              <w:t>Краен срок (дата)</w:t>
            </w:r>
          </w:p>
        </w:tc>
        <w:tc>
          <w:tcPr>
            <w:tcW w:w="830" w:type="pct"/>
          </w:tcPr>
          <w:p w14:paraId="401D1F1B" w14:textId="77777777" w:rsidR="00684116" w:rsidRPr="00B87054" w:rsidRDefault="00684116" w:rsidP="00932092">
            <w:pPr>
              <w:snapToGrid w:val="0"/>
              <w:rPr>
                <w:b/>
                <w:sz w:val="22"/>
              </w:rPr>
            </w:pPr>
            <w:r w:rsidRPr="00B87054">
              <w:rPr>
                <w:b/>
                <w:sz w:val="22"/>
              </w:rPr>
              <w:t xml:space="preserve">Отговорни органи </w:t>
            </w:r>
          </w:p>
        </w:tc>
      </w:tr>
      <w:tr w:rsidR="00684116" w:rsidRPr="00B87054" w14:paraId="2AB91218" w14:textId="77777777" w:rsidTr="00932092">
        <w:trPr>
          <w:trHeight w:val="493"/>
        </w:trPr>
        <w:tc>
          <w:tcPr>
            <w:tcW w:w="1023" w:type="pct"/>
            <w:shd w:val="clear" w:color="auto" w:fill="auto"/>
          </w:tcPr>
          <w:p w14:paraId="68FBE600" w14:textId="77777777" w:rsidR="00684116" w:rsidRPr="00B87054" w:rsidRDefault="00684116" w:rsidP="00932092">
            <w:pPr>
              <w:snapToGrid w:val="0"/>
              <w:jc w:val="left"/>
              <w:rPr>
                <w:b/>
                <w:sz w:val="22"/>
              </w:rPr>
            </w:pPr>
            <w:r w:rsidRPr="00B87054">
              <w:rPr>
                <w:i/>
                <w:color w:val="8DB3E2"/>
                <w:sz w:val="18"/>
              </w:rPr>
              <w:lastRenderedPageBreak/>
              <w:t xml:space="preserve">&lt;9.2.1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="G"          PA=Y “SME”</w:t>
            </w:r>
            <w:r w:rsidRPr="00B87054">
              <w:t xml:space="preserve"> </w:t>
            </w:r>
            <w:r w:rsidRPr="00B87054">
              <w:rPr>
                <w:i/>
                <w:color w:val="8DB3E2"/>
                <w:sz w:val="18"/>
              </w:rPr>
              <w:t>&gt;</w:t>
            </w:r>
          </w:p>
        </w:tc>
        <w:tc>
          <w:tcPr>
            <w:tcW w:w="1023" w:type="pct"/>
          </w:tcPr>
          <w:p w14:paraId="22B38D61" w14:textId="77777777" w:rsidR="00684116" w:rsidRPr="00B87054" w:rsidRDefault="00684116" w:rsidP="00932092">
            <w:pPr>
              <w:snapToGrid w:val="0"/>
              <w:jc w:val="left"/>
              <w:rPr>
                <w:b/>
                <w:sz w:val="22"/>
              </w:rPr>
            </w:pPr>
            <w:r w:rsidRPr="00B87054">
              <w:rPr>
                <w:i/>
                <w:color w:val="8DB3E2"/>
                <w:sz w:val="18"/>
              </w:rPr>
              <w:t xml:space="preserve">&lt;9.2.2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="G" PA=Y “SME” &gt;</w:t>
            </w:r>
          </w:p>
        </w:tc>
        <w:tc>
          <w:tcPr>
            <w:tcW w:w="1573" w:type="pct"/>
            <w:shd w:val="clear" w:color="auto" w:fill="auto"/>
          </w:tcPr>
          <w:p w14:paraId="5D4393FC" w14:textId="77777777" w:rsidR="00684116" w:rsidRPr="00B87054" w:rsidRDefault="00684116" w:rsidP="00932092">
            <w:pPr>
              <w:snapToGrid w:val="0"/>
              <w:jc w:val="left"/>
              <w:rPr>
                <w:b/>
                <w:sz w:val="22"/>
              </w:rPr>
            </w:pPr>
            <w:r w:rsidRPr="00B87054">
              <w:rPr>
                <w:i/>
                <w:color w:val="8DB3E2"/>
                <w:sz w:val="18"/>
              </w:rPr>
              <w:t xml:space="preserve">&lt;9.2.3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="1000" </w:t>
            </w:r>
            <w:proofErr w:type="spellStart"/>
            <w:r w:rsidRPr="00B87054">
              <w:rPr>
                <w:i/>
                <w:color w:val="8DB3E2"/>
                <w:sz w:val="18"/>
              </w:rPr>
              <w:t>input</w:t>
            </w:r>
            <w:proofErr w:type="spellEnd"/>
            <w:r w:rsidRPr="00B87054">
              <w:rPr>
                <w:i/>
                <w:color w:val="8DB3E2"/>
                <w:sz w:val="18"/>
              </w:rPr>
              <w:t>="M" PA=Y “SME” &gt;</w:t>
            </w:r>
          </w:p>
        </w:tc>
        <w:tc>
          <w:tcPr>
            <w:tcW w:w="551" w:type="pct"/>
            <w:shd w:val="clear" w:color="auto" w:fill="auto"/>
          </w:tcPr>
          <w:p w14:paraId="04910AE9" w14:textId="77777777" w:rsidR="00684116" w:rsidRPr="00B87054" w:rsidRDefault="00684116" w:rsidP="00932092">
            <w:pPr>
              <w:snapToGrid w:val="0"/>
              <w:jc w:val="left"/>
              <w:rPr>
                <w:b/>
                <w:sz w:val="22"/>
              </w:rPr>
            </w:pPr>
            <w:r w:rsidRPr="00B87054">
              <w:rPr>
                <w:i/>
                <w:color w:val="8DB3E2"/>
                <w:sz w:val="18"/>
              </w:rPr>
              <w:t xml:space="preserve">&lt;9.2.4 </w:t>
            </w:r>
            <w:proofErr w:type="spellStart"/>
            <w:r w:rsidRPr="00B87054">
              <w:rPr>
                <w:i/>
                <w:color w:val="8DB3E2"/>
                <w:sz w:val="18"/>
              </w:rPr>
              <w:t>type</w:t>
            </w:r>
            <w:proofErr w:type="spellEnd"/>
            <w:r w:rsidRPr="00B87054">
              <w:rPr>
                <w:i/>
                <w:color w:val="8DB3E2"/>
                <w:sz w:val="18"/>
              </w:rPr>
              <w:t xml:space="preserve">="D"  </w:t>
            </w:r>
            <w:proofErr w:type="spellStart"/>
            <w:r w:rsidRPr="00B87054">
              <w:rPr>
                <w:i/>
                <w:color w:val="8DB3E2"/>
                <w:sz w:val="18"/>
              </w:rPr>
              <w:t>input</w:t>
            </w:r>
            <w:proofErr w:type="spellEnd"/>
            <w:r w:rsidRPr="00B87054">
              <w:rPr>
                <w:i/>
                <w:color w:val="8DB3E2"/>
                <w:sz w:val="18"/>
              </w:rPr>
              <w:t>="M" PA=Y “SME” &gt;</w:t>
            </w:r>
          </w:p>
        </w:tc>
        <w:tc>
          <w:tcPr>
            <w:tcW w:w="830" w:type="pct"/>
          </w:tcPr>
          <w:p w14:paraId="4B5C3063" w14:textId="77777777" w:rsidR="00684116" w:rsidRPr="00B87054" w:rsidRDefault="00684116" w:rsidP="00932092">
            <w:pPr>
              <w:spacing w:after="0"/>
              <w:jc w:val="left"/>
              <w:rPr>
                <w:b/>
                <w:sz w:val="22"/>
              </w:rPr>
            </w:pPr>
            <w:r w:rsidRPr="00B87054">
              <w:rPr>
                <w:i/>
                <w:color w:val="8DB3E2"/>
                <w:sz w:val="18"/>
              </w:rPr>
              <w:t xml:space="preserve">&lt;9.2.5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="M"   PA=Y     “SME” &gt;</w:t>
            </w:r>
          </w:p>
        </w:tc>
      </w:tr>
      <w:tr w:rsidR="00684116" w:rsidRPr="00B87054" w14:paraId="7AC5AA03" w14:textId="77777777" w:rsidTr="00546408">
        <w:trPr>
          <w:trHeight w:val="699"/>
        </w:trPr>
        <w:tc>
          <w:tcPr>
            <w:tcW w:w="1023" w:type="pct"/>
            <w:vMerge w:val="restart"/>
            <w:shd w:val="clear" w:color="auto" w:fill="auto"/>
          </w:tcPr>
          <w:p w14:paraId="18F7EB2D" w14:textId="77777777" w:rsidR="00684116" w:rsidRPr="00B87054" w:rsidRDefault="00684116" w:rsidP="0004539D">
            <w:pPr>
              <w:snapToGrid w:val="0"/>
              <w:spacing w:before="0" w:after="0"/>
              <w:jc w:val="left"/>
              <w:rPr>
                <w:sz w:val="18"/>
                <w:szCs w:val="18"/>
              </w:rPr>
            </w:pPr>
            <w:r w:rsidRPr="00B87054">
              <w:rPr>
                <w:sz w:val="18"/>
                <w:szCs w:val="18"/>
              </w:rPr>
              <w:t>4. 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023" w:type="pct"/>
          </w:tcPr>
          <w:p w14:paraId="7A05E99F" w14:textId="77777777" w:rsidR="00684116" w:rsidRPr="00B87054" w:rsidRDefault="00684116" w:rsidP="0004539D">
            <w:pPr>
              <w:snapToGrid w:val="0"/>
              <w:spacing w:before="0" w:after="0"/>
              <w:ind w:left="30"/>
              <w:jc w:val="left"/>
              <w:rPr>
                <w:sz w:val="18"/>
                <w:szCs w:val="18"/>
              </w:rPr>
            </w:pPr>
            <w:r w:rsidRPr="00B87054">
              <w:rPr>
                <w:color w:val="000000"/>
                <w:sz w:val="18"/>
                <w:szCs w:val="18"/>
              </w:rPr>
              <w:t>Наличие на уредба за ефективното прилагане на законодателството на Съюза за обществените поръчки в областта на европейските структурни и инвестиционни фондове.</w:t>
            </w:r>
          </w:p>
        </w:tc>
        <w:tc>
          <w:tcPr>
            <w:tcW w:w="1573" w:type="pct"/>
            <w:shd w:val="clear" w:color="auto" w:fill="auto"/>
          </w:tcPr>
          <w:p w14:paraId="4FE07584" w14:textId="77777777" w:rsidR="00684116" w:rsidRPr="00B87054" w:rsidRDefault="00684116" w:rsidP="0004539D">
            <w:pPr>
              <w:spacing w:before="0" w:after="0"/>
              <w:jc w:val="left"/>
              <w:rPr>
                <w:rFonts w:eastAsia="Times New Roman"/>
                <w:sz w:val="18"/>
                <w:szCs w:val="18"/>
                <w:lang w:eastAsia="bg-BG"/>
              </w:rPr>
            </w:pPr>
            <w:r w:rsidRPr="00B87054">
              <w:rPr>
                <w:rFonts w:eastAsia="Times New Roman"/>
                <w:sz w:val="18"/>
                <w:szCs w:val="18"/>
                <w:lang w:eastAsia="bg-BG"/>
              </w:rPr>
              <w:t>Д 1 - Установяване на кодифицирано, устойчиво и опростено законодателство в областта на обществените поръчки чрез приемане на нов Закон за обществените поръчки и подзаконови актове по прилагането му.</w:t>
            </w:r>
          </w:p>
          <w:p w14:paraId="7109336C" w14:textId="77777777" w:rsidR="00684116" w:rsidRPr="00B87054" w:rsidRDefault="00684116" w:rsidP="0004539D">
            <w:pPr>
              <w:spacing w:before="0" w:after="0"/>
              <w:jc w:val="left"/>
              <w:rPr>
                <w:rFonts w:eastAsia="Times New Roman"/>
                <w:sz w:val="18"/>
                <w:szCs w:val="18"/>
                <w:lang w:eastAsia="bg-BG"/>
              </w:rPr>
            </w:pPr>
            <w:r w:rsidRPr="00B87054">
              <w:rPr>
                <w:rFonts w:eastAsia="Times New Roman"/>
                <w:sz w:val="18"/>
                <w:szCs w:val="18"/>
                <w:lang w:eastAsia="bg-BG"/>
              </w:rPr>
              <w:t>Д 2 - Въвеждане на мерки за засилване на системите за управление и контрол на европейските фондове, вкл. ефективно сътрудничество с цел гарантиране на съгласуваност между действията при предварителния и последващия контрол.</w:t>
            </w:r>
          </w:p>
          <w:p w14:paraId="0906BAB6" w14:textId="77777777" w:rsidR="00684116" w:rsidRPr="00B87054" w:rsidRDefault="00684116" w:rsidP="00546408">
            <w:pPr>
              <w:spacing w:before="0"/>
              <w:jc w:val="left"/>
              <w:rPr>
                <w:sz w:val="18"/>
                <w:szCs w:val="18"/>
              </w:rPr>
            </w:pPr>
            <w:r w:rsidRPr="00B87054">
              <w:rPr>
                <w:sz w:val="18"/>
                <w:szCs w:val="18"/>
              </w:rPr>
              <w:t>Д 3 - Преглед на системата за обжалване и предложения за нейното оптимизиране (напр. гаранции срещу злоупотреба с правото на обжалване и др.).</w:t>
            </w:r>
          </w:p>
        </w:tc>
        <w:tc>
          <w:tcPr>
            <w:tcW w:w="551" w:type="pct"/>
            <w:shd w:val="clear" w:color="auto" w:fill="auto"/>
          </w:tcPr>
          <w:p w14:paraId="623590FC" w14:textId="77777777" w:rsidR="00684116" w:rsidRPr="00B87054" w:rsidRDefault="00684116" w:rsidP="0004539D">
            <w:pPr>
              <w:spacing w:before="0" w:after="0"/>
              <w:jc w:val="left"/>
              <w:rPr>
                <w:sz w:val="18"/>
                <w:szCs w:val="18"/>
              </w:rPr>
            </w:pPr>
            <w:r w:rsidRPr="00B87054">
              <w:rPr>
                <w:sz w:val="18"/>
                <w:szCs w:val="18"/>
              </w:rPr>
              <w:t xml:space="preserve">Януари 2016 г. </w:t>
            </w:r>
          </w:p>
          <w:p w14:paraId="3C080E94" w14:textId="77777777" w:rsidR="00684116" w:rsidRPr="00B87054" w:rsidRDefault="00684116" w:rsidP="0004539D">
            <w:pPr>
              <w:snapToGrid w:val="0"/>
              <w:spacing w:before="0" w:after="0"/>
              <w:jc w:val="left"/>
              <w:rPr>
                <w:sz w:val="18"/>
                <w:szCs w:val="18"/>
              </w:rPr>
            </w:pPr>
          </w:p>
          <w:p w14:paraId="1C242759" w14:textId="77777777" w:rsidR="00684116" w:rsidRPr="00B87054" w:rsidRDefault="00684116" w:rsidP="0004539D">
            <w:pPr>
              <w:snapToGrid w:val="0"/>
              <w:spacing w:before="0" w:after="0"/>
              <w:jc w:val="left"/>
              <w:rPr>
                <w:sz w:val="18"/>
                <w:szCs w:val="18"/>
              </w:rPr>
            </w:pPr>
          </w:p>
          <w:p w14:paraId="3206442B" w14:textId="77777777" w:rsidR="00684116" w:rsidRPr="00B87054" w:rsidRDefault="00684116" w:rsidP="0004539D">
            <w:pPr>
              <w:snapToGrid w:val="0"/>
              <w:spacing w:before="0" w:after="0"/>
              <w:jc w:val="left"/>
              <w:rPr>
                <w:sz w:val="18"/>
                <w:szCs w:val="18"/>
              </w:rPr>
            </w:pPr>
          </w:p>
          <w:p w14:paraId="3572005C" w14:textId="77777777" w:rsidR="00684116" w:rsidRPr="00B87054" w:rsidRDefault="00684116" w:rsidP="0004539D">
            <w:pPr>
              <w:snapToGrid w:val="0"/>
              <w:spacing w:before="0" w:after="0"/>
              <w:jc w:val="left"/>
              <w:rPr>
                <w:sz w:val="18"/>
                <w:szCs w:val="18"/>
              </w:rPr>
            </w:pPr>
          </w:p>
        </w:tc>
        <w:tc>
          <w:tcPr>
            <w:tcW w:w="830" w:type="pct"/>
          </w:tcPr>
          <w:p w14:paraId="7184A1FC" w14:textId="77777777" w:rsidR="00684116" w:rsidRPr="00B87054" w:rsidRDefault="00684116" w:rsidP="0004539D">
            <w:pPr>
              <w:spacing w:before="0" w:after="0"/>
              <w:ind w:right="109"/>
              <w:jc w:val="left"/>
              <w:rPr>
                <w:rFonts w:eastAsia="Times New Roman"/>
                <w:bCs/>
                <w:sz w:val="18"/>
                <w:szCs w:val="18"/>
                <w:lang w:eastAsia="bg-BG"/>
              </w:rPr>
            </w:pPr>
            <w:r w:rsidRPr="00B87054">
              <w:rPr>
                <w:rFonts w:eastAsia="Times New Roman"/>
                <w:sz w:val="18"/>
                <w:szCs w:val="18"/>
                <w:lang w:eastAsia="en-US"/>
              </w:rPr>
              <w:t>Д1 - МИ, АОП</w:t>
            </w:r>
            <w:r w:rsidRPr="00B87054" w:rsidDel="007E52A9">
              <w:rPr>
                <w:rFonts w:eastAsia="Times New Roman"/>
                <w:sz w:val="18"/>
                <w:szCs w:val="18"/>
                <w:lang w:eastAsia="en-US"/>
              </w:rPr>
              <w:t xml:space="preserve"> </w:t>
            </w:r>
          </w:p>
          <w:p w14:paraId="08473537" w14:textId="77777777" w:rsidR="00684116" w:rsidRPr="00B87054" w:rsidRDefault="00684116" w:rsidP="0004539D">
            <w:pPr>
              <w:spacing w:before="0" w:after="0"/>
              <w:ind w:right="109"/>
              <w:jc w:val="left"/>
              <w:rPr>
                <w:rFonts w:eastAsia="Times New Roman"/>
                <w:sz w:val="18"/>
                <w:szCs w:val="18"/>
                <w:lang w:eastAsia="en-US"/>
              </w:rPr>
            </w:pPr>
            <w:r w:rsidRPr="00B87054">
              <w:rPr>
                <w:rFonts w:eastAsia="Times New Roman"/>
                <w:sz w:val="18"/>
                <w:szCs w:val="18"/>
                <w:lang w:eastAsia="en-US"/>
              </w:rPr>
              <w:t xml:space="preserve">Д2 - УО, ЦКЗ, </w:t>
            </w:r>
          </w:p>
          <w:p w14:paraId="2ED12B6A" w14:textId="77777777" w:rsidR="00684116" w:rsidRPr="00B87054" w:rsidRDefault="00684116" w:rsidP="0004539D">
            <w:pPr>
              <w:spacing w:before="0" w:after="0"/>
              <w:ind w:right="109"/>
              <w:jc w:val="left"/>
              <w:rPr>
                <w:sz w:val="18"/>
                <w:szCs w:val="18"/>
              </w:rPr>
            </w:pPr>
            <w:r w:rsidRPr="00B87054">
              <w:rPr>
                <w:rFonts w:eastAsia="Times New Roman"/>
                <w:sz w:val="18"/>
                <w:szCs w:val="18"/>
                <w:lang w:eastAsia="en-US"/>
              </w:rPr>
              <w:t>ИА „ОСЕС“, АОП, СП, АДФИ</w:t>
            </w:r>
            <w:r w:rsidRPr="00B87054">
              <w:rPr>
                <w:sz w:val="18"/>
                <w:szCs w:val="18"/>
              </w:rPr>
              <w:t xml:space="preserve"> </w:t>
            </w:r>
          </w:p>
          <w:p w14:paraId="297B5056" w14:textId="77777777" w:rsidR="00684116" w:rsidRPr="00B87054" w:rsidRDefault="00684116" w:rsidP="0004539D">
            <w:pPr>
              <w:spacing w:before="0" w:after="0"/>
              <w:ind w:right="109"/>
              <w:jc w:val="left"/>
              <w:rPr>
                <w:sz w:val="18"/>
                <w:szCs w:val="18"/>
              </w:rPr>
            </w:pPr>
            <w:r w:rsidRPr="00B87054">
              <w:rPr>
                <w:sz w:val="18"/>
                <w:szCs w:val="18"/>
              </w:rPr>
              <w:t>Д3 - КЗК, ВАС</w:t>
            </w:r>
          </w:p>
        </w:tc>
      </w:tr>
      <w:tr w:rsidR="00684116" w:rsidRPr="00B87054" w14:paraId="4D1CDD8E" w14:textId="77777777" w:rsidTr="00932092">
        <w:trPr>
          <w:trHeight w:val="258"/>
        </w:trPr>
        <w:tc>
          <w:tcPr>
            <w:tcW w:w="1023" w:type="pct"/>
            <w:vMerge/>
            <w:shd w:val="clear" w:color="auto" w:fill="auto"/>
          </w:tcPr>
          <w:p w14:paraId="0C182CD4" w14:textId="77777777" w:rsidR="00684116" w:rsidRPr="00B87054" w:rsidRDefault="00684116" w:rsidP="00932092">
            <w:pPr>
              <w:snapToGrid w:val="0"/>
              <w:jc w:val="left"/>
              <w:rPr>
                <w:sz w:val="18"/>
                <w:szCs w:val="18"/>
              </w:rPr>
            </w:pPr>
          </w:p>
        </w:tc>
        <w:tc>
          <w:tcPr>
            <w:tcW w:w="1023" w:type="pct"/>
          </w:tcPr>
          <w:p w14:paraId="167C7EAF" w14:textId="77777777" w:rsidR="00684116" w:rsidRPr="00B87054" w:rsidRDefault="00684116" w:rsidP="0004539D">
            <w:pPr>
              <w:snapToGrid w:val="0"/>
              <w:spacing w:before="0" w:after="0"/>
              <w:ind w:left="30"/>
              <w:jc w:val="left"/>
              <w:rPr>
                <w:sz w:val="18"/>
                <w:szCs w:val="18"/>
              </w:rPr>
            </w:pPr>
            <w:r w:rsidRPr="00B87054">
              <w:rPr>
                <w:color w:val="000000"/>
                <w:sz w:val="18"/>
                <w:szCs w:val="18"/>
              </w:rPr>
              <w:t>Уредба за обучение на персонала, който участва в привеждането на европейските структурни и инвестиционни фондове в действие, и за разпространение на информация до този персонал.</w:t>
            </w:r>
          </w:p>
        </w:tc>
        <w:tc>
          <w:tcPr>
            <w:tcW w:w="1573" w:type="pct"/>
            <w:shd w:val="clear" w:color="auto" w:fill="auto"/>
          </w:tcPr>
          <w:p w14:paraId="4114C5DB" w14:textId="77777777" w:rsidR="00684116" w:rsidRPr="00B87054" w:rsidRDefault="00684116" w:rsidP="0004539D">
            <w:pPr>
              <w:spacing w:before="0" w:after="0"/>
              <w:jc w:val="left"/>
              <w:rPr>
                <w:rFonts w:eastAsia="Times New Roman"/>
                <w:sz w:val="18"/>
                <w:szCs w:val="18"/>
                <w:lang w:eastAsia="bg-BG"/>
              </w:rPr>
            </w:pPr>
            <w:r w:rsidRPr="00B87054">
              <w:rPr>
                <w:rFonts w:eastAsia="Times New Roman"/>
                <w:sz w:val="18"/>
                <w:szCs w:val="18"/>
                <w:lang w:eastAsia="bg-BG"/>
              </w:rPr>
              <w:t>Д 1 - Изработване и изпълнение на програма за обучение и развитие на персонала, който участва в управлението на европейските фондове</w:t>
            </w:r>
            <w:r w:rsidR="0004539D" w:rsidRPr="00B87054">
              <w:rPr>
                <w:rFonts w:eastAsia="Times New Roman"/>
                <w:sz w:val="18"/>
                <w:szCs w:val="18"/>
                <w:lang w:val="ru-RU" w:eastAsia="bg-BG"/>
              </w:rPr>
              <w:t>.</w:t>
            </w:r>
            <w:r w:rsidRPr="00B87054">
              <w:rPr>
                <w:rFonts w:eastAsia="Times New Roman"/>
                <w:sz w:val="18"/>
                <w:szCs w:val="18"/>
                <w:lang w:eastAsia="bg-BG"/>
              </w:rPr>
              <w:t xml:space="preserve"> </w:t>
            </w:r>
          </w:p>
          <w:p w14:paraId="54F74AEF" w14:textId="77777777" w:rsidR="00684116" w:rsidRPr="00B87054" w:rsidRDefault="00684116" w:rsidP="002D21D6">
            <w:pPr>
              <w:spacing w:before="0"/>
              <w:jc w:val="left"/>
              <w:rPr>
                <w:rFonts w:eastAsia="Times New Roman"/>
                <w:sz w:val="18"/>
                <w:szCs w:val="18"/>
                <w:lang w:val="ru-RU" w:eastAsia="bg-BG"/>
              </w:rPr>
            </w:pPr>
            <w:r w:rsidRPr="00B87054">
              <w:rPr>
                <w:rFonts w:eastAsia="Times New Roman"/>
                <w:sz w:val="18"/>
                <w:szCs w:val="18"/>
                <w:lang w:eastAsia="bg-BG"/>
              </w:rPr>
              <w:t>Д 2 - Преразглеждане и актуализиране на съществуващите системи за разпространение и обмен на информация между персонала от Управляващите органи и бенефициентите и останалите заинтересовани страни по отношение правилата за обществените поръчки с оглед установяване на единна практика.</w:t>
            </w:r>
          </w:p>
        </w:tc>
        <w:tc>
          <w:tcPr>
            <w:tcW w:w="551" w:type="pct"/>
            <w:shd w:val="clear" w:color="auto" w:fill="auto"/>
          </w:tcPr>
          <w:p w14:paraId="2E028DA4" w14:textId="77777777" w:rsidR="00684116" w:rsidRPr="00B87054" w:rsidRDefault="00684116" w:rsidP="0004539D">
            <w:pPr>
              <w:snapToGrid w:val="0"/>
              <w:spacing w:before="0" w:after="0"/>
              <w:jc w:val="left"/>
              <w:rPr>
                <w:sz w:val="18"/>
                <w:szCs w:val="18"/>
              </w:rPr>
            </w:pPr>
            <w:r w:rsidRPr="00B87054">
              <w:rPr>
                <w:bCs/>
                <w:sz w:val="18"/>
                <w:szCs w:val="18"/>
                <w:lang w:eastAsia="de-DE"/>
              </w:rPr>
              <w:t>Декември 2016</w:t>
            </w:r>
          </w:p>
        </w:tc>
        <w:tc>
          <w:tcPr>
            <w:tcW w:w="830" w:type="pct"/>
          </w:tcPr>
          <w:p w14:paraId="330085C0" w14:textId="77777777" w:rsidR="00684116" w:rsidRPr="00B87054" w:rsidRDefault="00684116" w:rsidP="0004539D">
            <w:pPr>
              <w:spacing w:before="0" w:after="0"/>
              <w:ind w:right="109"/>
              <w:jc w:val="left"/>
              <w:rPr>
                <w:rFonts w:eastAsia="Times New Roman"/>
                <w:bCs/>
                <w:sz w:val="18"/>
                <w:szCs w:val="18"/>
                <w:lang w:eastAsia="bg-BG"/>
              </w:rPr>
            </w:pPr>
            <w:r w:rsidRPr="00B87054">
              <w:rPr>
                <w:rFonts w:eastAsia="Times New Roman"/>
                <w:bCs/>
                <w:sz w:val="18"/>
                <w:szCs w:val="18"/>
                <w:lang w:eastAsia="bg-BG"/>
              </w:rPr>
              <w:t xml:space="preserve">Д1 - ИПА, УО, АОП </w:t>
            </w:r>
          </w:p>
          <w:p w14:paraId="3617E0EE" w14:textId="77777777" w:rsidR="00684116" w:rsidRPr="00B87054" w:rsidRDefault="00684116" w:rsidP="0004539D">
            <w:pPr>
              <w:snapToGrid w:val="0"/>
              <w:spacing w:before="0" w:after="0"/>
              <w:jc w:val="left"/>
              <w:rPr>
                <w:sz w:val="18"/>
                <w:szCs w:val="18"/>
              </w:rPr>
            </w:pPr>
            <w:r w:rsidRPr="00B87054">
              <w:rPr>
                <w:rFonts w:eastAsia="Times New Roman"/>
                <w:bCs/>
                <w:sz w:val="18"/>
                <w:szCs w:val="18"/>
                <w:lang w:eastAsia="bg-BG"/>
              </w:rPr>
              <w:t>Д2 - УО, ЦКЗ, ИА „ОСЕС“, АОП, СП, АДФИ</w:t>
            </w:r>
          </w:p>
        </w:tc>
      </w:tr>
      <w:tr w:rsidR="00684116" w:rsidRPr="00B87054" w14:paraId="6EF3870B" w14:textId="77777777" w:rsidTr="0004539D">
        <w:trPr>
          <w:trHeight w:val="2017"/>
        </w:trPr>
        <w:tc>
          <w:tcPr>
            <w:tcW w:w="1023" w:type="pct"/>
            <w:vMerge/>
            <w:shd w:val="clear" w:color="auto" w:fill="auto"/>
          </w:tcPr>
          <w:p w14:paraId="676C7B48" w14:textId="77777777" w:rsidR="00684116" w:rsidRPr="00B87054" w:rsidRDefault="00684116" w:rsidP="00932092">
            <w:pPr>
              <w:snapToGrid w:val="0"/>
              <w:rPr>
                <w:sz w:val="22"/>
              </w:rPr>
            </w:pPr>
          </w:p>
        </w:tc>
        <w:tc>
          <w:tcPr>
            <w:tcW w:w="1023" w:type="pct"/>
          </w:tcPr>
          <w:p w14:paraId="47C26C2C" w14:textId="77777777" w:rsidR="00684116" w:rsidRPr="00B87054" w:rsidRDefault="00684116" w:rsidP="0004539D">
            <w:pPr>
              <w:snapToGrid w:val="0"/>
              <w:spacing w:before="0" w:after="0"/>
              <w:ind w:left="30"/>
              <w:jc w:val="left"/>
              <w:rPr>
                <w:sz w:val="18"/>
                <w:szCs w:val="18"/>
              </w:rPr>
            </w:pPr>
            <w:r w:rsidRPr="00B87054">
              <w:rPr>
                <w:color w:val="000000"/>
                <w:sz w:val="18"/>
                <w:szCs w:val="18"/>
              </w:rPr>
              <w:t>Уредба, гарантираща административния капацитет за въвеждане и прилагане на правилата на Съюза за обществените поръчки.</w:t>
            </w:r>
          </w:p>
        </w:tc>
        <w:tc>
          <w:tcPr>
            <w:tcW w:w="1573" w:type="pct"/>
            <w:shd w:val="clear" w:color="auto" w:fill="auto"/>
          </w:tcPr>
          <w:p w14:paraId="08BCA6DC" w14:textId="77777777" w:rsidR="00684116" w:rsidRPr="00B87054" w:rsidRDefault="00684116" w:rsidP="0004539D">
            <w:pPr>
              <w:snapToGrid w:val="0"/>
              <w:spacing w:before="0" w:after="0"/>
              <w:jc w:val="left"/>
              <w:rPr>
                <w:sz w:val="18"/>
                <w:szCs w:val="18"/>
              </w:rPr>
            </w:pPr>
            <w:r w:rsidRPr="00B87054">
              <w:rPr>
                <w:sz w:val="18"/>
                <w:szCs w:val="18"/>
              </w:rPr>
              <w:t>Д 1 - Укрепване и стабилитет на административния капацитет на АОП чрез увеличаване на персонала и провеждане на специализирани обучения.</w:t>
            </w:r>
          </w:p>
          <w:p w14:paraId="4859F55A" w14:textId="77777777" w:rsidR="00684116" w:rsidRPr="00B87054" w:rsidRDefault="00684116" w:rsidP="002D21D6">
            <w:pPr>
              <w:snapToGrid w:val="0"/>
              <w:spacing w:before="0"/>
              <w:jc w:val="left"/>
              <w:rPr>
                <w:sz w:val="18"/>
                <w:szCs w:val="18"/>
              </w:rPr>
            </w:pPr>
            <w:r w:rsidRPr="00B87054">
              <w:rPr>
                <w:sz w:val="18"/>
                <w:szCs w:val="18"/>
              </w:rPr>
              <w:t>Д 2 - Осигуряване на техническа помощ за лицата, които прилагат правилата за възлагане на обществени поръчки чрез организиране и провеждане на текущи обучения и други необходими мерки/действия, определени след проучване и консултация със съответните целеви групи.</w:t>
            </w:r>
          </w:p>
        </w:tc>
        <w:tc>
          <w:tcPr>
            <w:tcW w:w="551" w:type="pct"/>
            <w:shd w:val="clear" w:color="auto" w:fill="auto"/>
          </w:tcPr>
          <w:p w14:paraId="3E2656B6" w14:textId="77777777" w:rsidR="00684116" w:rsidRPr="00B87054" w:rsidRDefault="008124A4" w:rsidP="0004539D">
            <w:pPr>
              <w:snapToGrid w:val="0"/>
              <w:spacing w:before="0" w:after="0"/>
              <w:jc w:val="left"/>
              <w:rPr>
                <w:sz w:val="18"/>
                <w:szCs w:val="18"/>
              </w:rPr>
            </w:pPr>
            <w:r w:rsidRPr="00B87054">
              <w:rPr>
                <w:bCs/>
                <w:sz w:val="18"/>
                <w:szCs w:val="18"/>
                <w:lang w:eastAsia="de-DE"/>
              </w:rPr>
              <w:t>Декември 2016</w:t>
            </w:r>
          </w:p>
        </w:tc>
        <w:tc>
          <w:tcPr>
            <w:tcW w:w="830" w:type="pct"/>
          </w:tcPr>
          <w:p w14:paraId="5FD955DD" w14:textId="77777777" w:rsidR="00684116" w:rsidRPr="00B87054" w:rsidRDefault="00684116" w:rsidP="0004539D">
            <w:pPr>
              <w:spacing w:before="0" w:after="0"/>
              <w:ind w:right="109"/>
              <w:jc w:val="left"/>
              <w:rPr>
                <w:rFonts w:eastAsia="Times New Roman"/>
                <w:bCs/>
                <w:sz w:val="18"/>
                <w:szCs w:val="18"/>
                <w:lang w:eastAsia="bg-BG"/>
              </w:rPr>
            </w:pPr>
            <w:r w:rsidRPr="00B87054">
              <w:rPr>
                <w:rFonts w:eastAsia="Times New Roman"/>
                <w:bCs/>
                <w:sz w:val="18"/>
                <w:szCs w:val="18"/>
                <w:lang w:eastAsia="bg-BG"/>
              </w:rPr>
              <w:t>Д1 - МИ, АОП</w:t>
            </w:r>
          </w:p>
          <w:p w14:paraId="2FBFDFA5" w14:textId="77777777" w:rsidR="00684116" w:rsidRPr="00B87054" w:rsidRDefault="00684116" w:rsidP="00A219E4">
            <w:pPr>
              <w:snapToGrid w:val="0"/>
              <w:spacing w:before="0" w:after="0"/>
              <w:jc w:val="left"/>
              <w:rPr>
                <w:sz w:val="18"/>
                <w:szCs w:val="18"/>
              </w:rPr>
            </w:pPr>
            <w:r w:rsidRPr="00B87054">
              <w:rPr>
                <w:rFonts w:eastAsia="Times New Roman"/>
                <w:bCs/>
                <w:sz w:val="18"/>
                <w:szCs w:val="18"/>
                <w:lang w:eastAsia="bg-BG"/>
              </w:rPr>
              <w:t xml:space="preserve">Д2 </w:t>
            </w:r>
            <w:r w:rsidR="004B5165" w:rsidRPr="00B87054">
              <w:rPr>
                <w:rFonts w:eastAsia="Times New Roman"/>
                <w:sz w:val="18"/>
                <w:szCs w:val="18"/>
              </w:rPr>
              <w:t>-</w:t>
            </w:r>
            <w:r w:rsidRPr="00B87054">
              <w:rPr>
                <w:rFonts w:eastAsia="Times New Roman"/>
                <w:bCs/>
                <w:sz w:val="18"/>
                <w:szCs w:val="18"/>
                <w:lang w:eastAsia="bg-BG"/>
              </w:rPr>
              <w:t xml:space="preserve"> ИПА, УО, АОП</w:t>
            </w:r>
          </w:p>
        </w:tc>
      </w:tr>
      <w:tr w:rsidR="00684116" w:rsidRPr="00B87054" w14:paraId="7951872A" w14:textId="77777777" w:rsidTr="00546408">
        <w:trPr>
          <w:trHeight w:val="699"/>
        </w:trPr>
        <w:tc>
          <w:tcPr>
            <w:tcW w:w="1023" w:type="pct"/>
            <w:shd w:val="clear" w:color="auto" w:fill="auto"/>
          </w:tcPr>
          <w:p w14:paraId="0F90A37D" w14:textId="77777777" w:rsidR="00684116" w:rsidRPr="00B87054" w:rsidRDefault="00684116" w:rsidP="0004539D">
            <w:pPr>
              <w:widowControl w:val="0"/>
              <w:spacing w:before="0" w:after="0"/>
              <w:jc w:val="left"/>
              <w:rPr>
                <w:rFonts w:eastAsia="Times New Roman"/>
                <w:color w:val="000000"/>
                <w:sz w:val="18"/>
                <w:szCs w:val="18"/>
                <w:lang w:eastAsia="bg-BG"/>
              </w:rPr>
            </w:pPr>
            <w:r w:rsidRPr="00B87054">
              <w:rPr>
                <w:rFonts w:eastAsia="Times New Roman"/>
                <w:color w:val="000000"/>
                <w:sz w:val="18"/>
                <w:szCs w:val="18"/>
                <w:lang w:eastAsia="bg-BG"/>
              </w:rPr>
              <w:lastRenderedPageBreak/>
              <w:t xml:space="preserve">7. Наличие на статистическа база, необходима за оценяване на ефективността и въздействието на програмите. </w:t>
            </w:r>
          </w:p>
          <w:p w14:paraId="3ADCBADE" w14:textId="77777777" w:rsidR="00684116" w:rsidRPr="00B87054" w:rsidRDefault="00684116" w:rsidP="0004539D">
            <w:pPr>
              <w:widowControl w:val="0"/>
              <w:spacing w:before="0" w:after="0"/>
              <w:jc w:val="left"/>
              <w:rPr>
                <w:rFonts w:eastAsia="Times New Roman"/>
                <w:color w:val="000000"/>
                <w:sz w:val="18"/>
                <w:szCs w:val="18"/>
                <w:lang w:eastAsia="bg-BG"/>
              </w:rPr>
            </w:pPr>
          </w:p>
          <w:p w14:paraId="40F9A2ED" w14:textId="77777777" w:rsidR="00684116" w:rsidRPr="00B87054" w:rsidRDefault="00684116" w:rsidP="0004539D">
            <w:pPr>
              <w:snapToGrid w:val="0"/>
              <w:spacing w:before="0" w:after="0"/>
              <w:jc w:val="left"/>
              <w:rPr>
                <w:sz w:val="18"/>
                <w:szCs w:val="18"/>
              </w:rPr>
            </w:pPr>
            <w:r w:rsidRPr="00B87054">
              <w:rPr>
                <w:rFonts w:eastAsia="Times New Roman"/>
                <w:color w:val="000000"/>
                <w:sz w:val="18"/>
                <w:szCs w:val="18"/>
                <w:lang w:eastAsia="bg-BG"/>
              </w:rPr>
              <w:t>Наличие на система от показатели за резултатите, необходими за подбора на действия, които най-ефективно допринасят за постигане на желаните резултати, за наблюдение на напредъка към постигане на резултатите и за извършване на оценка на въздействието.</w:t>
            </w:r>
          </w:p>
        </w:tc>
        <w:tc>
          <w:tcPr>
            <w:tcW w:w="1023" w:type="pct"/>
          </w:tcPr>
          <w:p w14:paraId="43EC347D" w14:textId="77777777" w:rsidR="00684116" w:rsidRPr="00B87054" w:rsidRDefault="00684116" w:rsidP="0004539D">
            <w:pPr>
              <w:widowControl w:val="0"/>
              <w:spacing w:before="0" w:after="0"/>
              <w:jc w:val="left"/>
              <w:rPr>
                <w:rFonts w:eastAsia="Times New Roman"/>
                <w:color w:val="000000"/>
                <w:sz w:val="18"/>
                <w:szCs w:val="18"/>
                <w:lang w:eastAsia="bg-BG"/>
              </w:rPr>
            </w:pPr>
            <w:r w:rsidRPr="00B87054">
              <w:rPr>
                <w:rFonts w:eastAsia="Times New Roman"/>
                <w:color w:val="000000"/>
                <w:sz w:val="18"/>
                <w:szCs w:val="18"/>
                <w:lang w:eastAsia="bg-BG"/>
              </w:rPr>
              <w:t xml:space="preserve">Ефективна система от показатели за резултатите, включително: </w:t>
            </w:r>
          </w:p>
          <w:p w14:paraId="57A689CF" w14:textId="77777777" w:rsidR="00684116" w:rsidRPr="00B87054" w:rsidRDefault="00684116" w:rsidP="0004539D">
            <w:pPr>
              <w:widowControl w:val="0"/>
              <w:spacing w:before="0" w:after="0"/>
              <w:jc w:val="left"/>
              <w:rPr>
                <w:rFonts w:eastAsia="Times New Roman"/>
                <w:color w:val="000000"/>
                <w:sz w:val="18"/>
                <w:szCs w:val="18"/>
                <w:lang w:eastAsia="bg-BG"/>
              </w:rPr>
            </w:pPr>
            <w:r w:rsidRPr="00B87054">
              <w:rPr>
                <w:rFonts w:eastAsia="Times New Roman"/>
                <w:color w:val="000000"/>
                <w:sz w:val="18"/>
                <w:szCs w:val="18"/>
                <w:lang w:eastAsia="bg-BG"/>
              </w:rPr>
              <w:t xml:space="preserve">— подбор на показатели за резултатите за всяка програма, които предоставят информация за обосновката на подбора на свързани с политиката действия, финансирани от програмата; </w:t>
            </w:r>
          </w:p>
          <w:p w14:paraId="2B01A158" w14:textId="77777777" w:rsidR="00684116" w:rsidRPr="00B87054" w:rsidRDefault="00684116" w:rsidP="0004539D">
            <w:pPr>
              <w:widowControl w:val="0"/>
              <w:spacing w:before="0" w:after="0"/>
              <w:jc w:val="left"/>
              <w:rPr>
                <w:rFonts w:eastAsia="Times New Roman"/>
                <w:color w:val="000000"/>
                <w:sz w:val="18"/>
                <w:szCs w:val="18"/>
                <w:lang w:eastAsia="bg-BG"/>
              </w:rPr>
            </w:pPr>
            <w:r w:rsidRPr="00B87054">
              <w:rPr>
                <w:rFonts w:eastAsia="Times New Roman"/>
                <w:color w:val="000000"/>
                <w:sz w:val="18"/>
                <w:szCs w:val="18"/>
                <w:lang w:eastAsia="bg-BG"/>
              </w:rPr>
              <w:t xml:space="preserve">— определяне на количествени цели за тези показатели; </w:t>
            </w:r>
          </w:p>
          <w:p w14:paraId="789769F5" w14:textId="77777777" w:rsidR="00684116" w:rsidRPr="00B87054" w:rsidRDefault="00684116" w:rsidP="002D21D6">
            <w:pPr>
              <w:snapToGrid w:val="0"/>
              <w:spacing w:before="0"/>
              <w:ind w:left="28"/>
              <w:jc w:val="left"/>
              <w:rPr>
                <w:sz w:val="18"/>
                <w:szCs w:val="18"/>
              </w:rPr>
            </w:pPr>
            <w:r w:rsidRPr="00B87054">
              <w:rPr>
                <w:rFonts w:eastAsia="Times New Roman"/>
                <w:color w:val="000000"/>
                <w:sz w:val="18"/>
                <w:szCs w:val="18"/>
                <w:lang w:eastAsia="bg-BG"/>
              </w:rPr>
              <w:t>— съгласуваност на всеки показател със следните реквизити: солидност и статистическо валидиране, яснота на тълкуванието на нормите, реагиране на предприетите мерки на ниво политика, своевременно събиране на данните.</w:t>
            </w:r>
          </w:p>
        </w:tc>
        <w:tc>
          <w:tcPr>
            <w:tcW w:w="1573" w:type="pct"/>
            <w:shd w:val="clear" w:color="auto" w:fill="auto"/>
          </w:tcPr>
          <w:p w14:paraId="63C8D6A9" w14:textId="77777777" w:rsidR="00684116" w:rsidRPr="00B87054" w:rsidRDefault="00684116" w:rsidP="0004539D">
            <w:pPr>
              <w:spacing w:before="0" w:after="0"/>
              <w:jc w:val="left"/>
              <w:rPr>
                <w:rFonts w:eastAsia="Times New Roman"/>
                <w:sz w:val="18"/>
                <w:szCs w:val="18"/>
                <w:lang w:eastAsia="bg-BG"/>
              </w:rPr>
            </w:pPr>
            <w:r w:rsidRPr="00B87054">
              <w:rPr>
                <w:rFonts w:eastAsia="Times New Roman"/>
                <w:sz w:val="18"/>
                <w:szCs w:val="18"/>
                <w:lang w:eastAsia="bg-BG"/>
              </w:rPr>
              <w:t>Д 1 - Избор на показатели за резултатите за всяка оперативна програма до два месеца след одобрението на ОП.</w:t>
            </w:r>
          </w:p>
          <w:p w14:paraId="2ADFF893" w14:textId="77777777" w:rsidR="00684116" w:rsidRPr="00B87054" w:rsidRDefault="00684116" w:rsidP="0004539D">
            <w:pPr>
              <w:snapToGrid w:val="0"/>
              <w:spacing w:before="0" w:after="0"/>
              <w:jc w:val="left"/>
              <w:rPr>
                <w:bCs/>
                <w:sz w:val="18"/>
                <w:szCs w:val="18"/>
              </w:rPr>
            </w:pPr>
            <w:r w:rsidRPr="00B87054">
              <w:rPr>
                <w:bCs/>
                <w:sz w:val="18"/>
                <w:szCs w:val="18"/>
              </w:rPr>
              <w:t>Д 2 - Определяне на базови и целеви стойности на показатели за резултат, въз основа на план за действие, по приоритетна ос 5 „Подобряване качеството на атмосферния въздух“.</w:t>
            </w:r>
          </w:p>
        </w:tc>
        <w:tc>
          <w:tcPr>
            <w:tcW w:w="551" w:type="pct"/>
            <w:shd w:val="clear" w:color="auto" w:fill="auto"/>
          </w:tcPr>
          <w:p w14:paraId="6D4FD772" w14:textId="77777777" w:rsidR="00684116" w:rsidRPr="00B87054" w:rsidRDefault="00684116" w:rsidP="0004539D">
            <w:pPr>
              <w:snapToGrid w:val="0"/>
              <w:spacing w:before="0" w:after="0"/>
              <w:rPr>
                <w:sz w:val="18"/>
                <w:szCs w:val="18"/>
              </w:rPr>
            </w:pPr>
            <w:r w:rsidRPr="00B87054">
              <w:rPr>
                <w:bCs/>
                <w:sz w:val="18"/>
                <w:szCs w:val="18"/>
                <w:lang w:eastAsia="de-DE"/>
              </w:rPr>
              <w:t>Декември 2016</w:t>
            </w:r>
          </w:p>
        </w:tc>
        <w:tc>
          <w:tcPr>
            <w:tcW w:w="830" w:type="pct"/>
          </w:tcPr>
          <w:p w14:paraId="2B092B86" w14:textId="77777777" w:rsidR="00684116" w:rsidRPr="00B87054" w:rsidRDefault="00684116" w:rsidP="0004539D">
            <w:pPr>
              <w:snapToGrid w:val="0"/>
              <w:spacing w:before="0" w:after="0"/>
              <w:jc w:val="left"/>
              <w:rPr>
                <w:sz w:val="18"/>
                <w:szCs w:val="18"/>
              </w:rPr>
            </w:pPr>
            <w:r w:rsidRPr="00B87054">
              <w:rPr>
                <w:sz w:val="18"/>
                <w:szCs w:val="18"/>
              </w:rPr>
              <w:t>Д1 – НСИ, УО на ОП</w:t>
            </w:r>
          </w:p>
          <w:p w14:paraId="19D777F1" w14:textId="77777777" w:rsidR="00684116" w:rsidRPr="00B87054" w:rsidRDefault="00684116" w:rsidP="0004539D">
            <w:pPr>
              <w:snapToGrid w:val="0"/>
              <w:spacing w:before="0" w:after="0"/>
              <w:jc w:val="left"/>
              <w:rPr>
                <w:sz w:val="18"/>
                <w:szCs w:val="18"/>
              </w:rPr>
            </w:pPr>
            <w:r w:rsidRPr="00B87054">
              <w:rPr>
                <w:sz w:val="18"/>
                <w:szCs w:val="18"/>
              </w:rPr>
              <w:t>Д2 – НСИ, УО на ОП</w:t>
            </w:r>
            <w:r w:rsidR="00E219F7" w:rsidRPr="00B87054">
              <w:rPr>
                <w:sz w:val="18"/>
                <w:szCs w:val="18"/>
              </w:rPr>
              <w:t>ОС</w:t>
            </w:r>
          </w:p>
          <w:p w14:paraId="7A211E3B" w14:textId="77777777" w:rsidR="00684116" w:rsidRPr="00B87054" w:rsidRDefault="00684116" w:rsidP="0004539D">
            <w:pPr>
              <w:snapToGrid w:val="0"/>
              <w:spacing w:before="0" w:after="0"/>
              <w:jc w:val="left"/>
              <w:rPr>
                <w:sz w:val="18"/>
                <w:szCs w:val="18"/>
              </w:rPr>
            </w:pPr>
          </w:p>
          <w:p w14:paraId="6391BAC9" w14:textId="77777777" w:rsidR="00684116" w:rsidRPr="00B87054" w:rsidRDefault="00684116" w:rsidP="0004539D">
            <w:pPr>
              <w:snapToGrid w:val="0"/>
              <w:spacing w:before="0" w:after="0"/>
              <w:jc w:val="left"/>
              <w:rPr>
                <w:sz w:val="18"/>
                <w:szCs w:val="18"/>
              </w:rPr>
            </w:pPr>
          </w:p>
          <w:p w14:paraId="68B7ACE0" w14:textId="77777777" w:rsidR="00684116" w:rsidRPr="00B87054" w:rsidRDefault="00684116" w:rsidP="0004539D">
            <w:pPr>
              <w:snapToGrid w:val="0"/>
              <w:spacing w:before="0" w:after="0"/>
              <w:jc w:val="left"/>
              <w:rPr>
                <w:sz w:val="18"/>
                <w:szCs w:val="18"/>
              </w:rPr>
            </w:pPr>
          </w:p>
          <w:p w14:paraId="696FF0E1" w14:textId="77777777" w:rsidR="00684116" w:rsidRPr="00B87054" w:rsidRDefault="00684116" w:rsidP="0004539D">
            <w:pPr>
              <w:snapToGrid w:val="0"/>
              <w:spacing w:before="0" w:after="0"/>
              <w:jc w:val="left"/>
              <w:rPr>
                <w:sz w:val="18"/>
                <w:szCs w:val="18"/>
              </w:rPr>
            </w:pPr>
          </w:p>
          <w:p w14:paraId="0678C9F9" w14:textId="77777777" w:rsidR="00684116" w:rsidRPr="00B87054" w:rsidRDefault="00684116" w:rsidP="0004539D">
            <w:pPr>
              <w:snapToGrid w:val="0"/>
              <w:spacing w:before="0" w:after="0"/>
              <w:jc w:val="left"/>
              <w:rPr>
                <w:sz w:val="18"/>
                <w:szCs w:val="18"/>
              </w:rPr>
            </w:pPr>
          </w:p>
          <w:p w14:paraId="62E90DF3" w14:textId="77777777" w:rsidR="00684116" w:rsidRPr="00B87054" w:rsidRDefault="00684116" w:rsidP="0004539D">
            <w:pPr>
              <w:snapToGrid w:val="0"/>
              <w:spacing w:before="0" w:after="0"/>
              <w:jc w:val="left"/>
              <w:rPr>
                <w:sz w:val="18"/>
                <w:szCs w:val="18"/>
              </w:rPr>
            </w:pPr>
          </w:p>
          <w:p w14:paraId="21C921D5" w14:textId="77777777" w:rsidR="00684116" w:rsidRPr="00B87054" w:rsidRDefault="00684116" w:rsidP="0004539D">
            <w:pPr>
              <w:snapToGrid w:val="0"/>
              <w:spacing w:before="0" w:after="0"/>
              <w:jc w:val="left"/>
              <w:rPr>
                <w:sz w:val="18"/>
                <w:szCs w:val="18"/>
              </w:rPr>
            </w:pPr>
          </w:p>
          <w:p w14:paraId="3C23BA33" w14:textId="77777777" w:rsidR="00684116" w:rsidRPr="00B87054" w:rsidRDefault="00684116" w:rsidP="0004539D">
            <w:pPr>
              <w:snapToGrid w:val="0"/>
              <w:spacing w:before="0" w:after="0"/>
              <w:jc w:val="left"/>
              <w:rPr>
                <w:sz w:val="18"/>
                <w:szCs w:val="18"/>
              </w:rPr>
            </w:pPr>
          </w:p>
          <w:p w14:paraId="41AB1DDB" w14:textId="77777777" w:rsidR="00684116" w:rsidRPr="00B87054" w:rsidRDefault="00684116" w:rsidP="0004539D">
            <w:pPr>
              <w:snapToGrid w:val="0"/>
              <w:spacing w:before="0" w:after="0"/>
              <w:jc w:val="left"/>
              <w:rPr>
                <w:sz w:val="18"/>
                <w:szCs w:val="18"/>
              </w:rPr>
            </w:pPr>
          </w:p>
          <w:p w14:paraId="5CA5208A" w14:textId="77777777" w:rsidR="00684116" w:rsidRPr="00B87054" w:rsidRDefault="00684116" w:rsidP="0004539D">
            <w:pPr>
              <w:snapToGrid w:val="0"/>
              <w:spacing w:before="0" w:after="0"/>
              <w:jc w:val="left"/>
              <w:rPr>
                <w:sz w:val="18"/>
                <w:szCs w:val="18"/>
              </w:rPr>
            </w:pPr>
          </w:p>
          <w:p w14:paraId="45DE40FF" w14:textId="77777777" w:rsidR="00684116" w:rsidRPr="00B87054" w:rsidRDefault="00684116" w:rsidP="0004539D">
            <w:pPr>
              <w:snapToGrid w:val="0"/>
              <w:spacing w:before="0" w:after="0"/>
              <w:jc w:val="left"/>
              <w:rPr>
                <w:sz w:val="18"/>
                <w:szCs w:val="18"/>
              </w:rPr>
            </w:pPr>
          </w:p>
          <w:p w14:paraId="7A7061EE" w14:textId="77777777" w:rsidR="00684116" w:rsidRPr="00B87054" w:rsidRDefault="00684116" w:rsidP="0004539D">
            <w:pPr>
              <w:snapToGrid w:val="0"/>
              <w:spacing w:before="0" w:after="0"/>
              <w:jc w:val="left"/>
              <w:rPr>
                <w:sz w:val="18"/>
                <w:szCs w:val="18"/>
              </w:rPr>
            </w:pPr>
          </w:p>
          <w:p w14:paraId="4469EBDC" w14:textId="77777777" w:rsidR="00684116" w:rsidRPr="00B87054" w:rsidRDefault="00684116" w:rsidP="0004539D">
            <w:pPr>
              <w:snapToGrid w:val="0"/>
              <w:spacing w:before="0" w:after="0"/>
              <w:jc w:val="left"/>
              <w:rPr>
                <w:sz w:val="18"/>
                <w:szCs w:val="18"/>
              </w:rPr>
            </w:pPr>
          </w:p>
          <w:p w14:paraId="2E8A2F44" w14:textId="77777777" w:rsidR="00684116" w:rsidRPr="00B87054" w:rsidRDefault="00684116" w:rsidP="0004539D">
            <w:pPr>
              <w:snapToGrid w:val="0"/>
              <w:spacing w:before="0" w:after="0"/>
              <w:jc w:val="left"/>
              <w:rPr>
                <w:sz w:val="18"/>
                <w:szCs w:val="18"/>
              </w:rPr>
            </w:pPr>
          </w:p>
          <w:p w14:paraId="0643FD1A" w14:textId="77777777" w:rsidR="00684116" w:rsidRPr="00B87054" w:rsidRDefault="00684116" w:rsidP="0004539D">
            <w:pPr>
              <w:snapToGrid w:val="0"/>
              <w:spacing w:before="0" w:after="0"/>
              <w:jc w:val="left"/>
              <w:rPr>
                <w:sz w:val="18"/>
                <w:szCs w:val="18"/>
              </w:rPr>
            </w:pPr>
          </w:p>
        </w:tc>
      </w:tr>
      <w:tr w:rsidR="00684116" w:rsidRPr="00B87054" w14:paraId="31DFFCAE" w14:textId="77777777" w:rsidTr="00A219E4">
        <w:trPr>
          <w:trHeight w:val="1802"/>
        </w:trPr>
        <w:tc>
          <w:tcPr>
            <w:tcW w:w="1023" w:type="pct"/>
            <w:shd w:val="clear" w:color="auto" w:fill="auto"/>
          </w:tcPr>
          <w:p w14:paraId="47BB435A" w14:textId="77777777" w:rsidR="00684116" w:rsidRPr="00B87054" w:rsidRDefault="00684116" w:rsidP="00932092">
            <w:pPr>
              <w:widowControl w:val="0"/>
              <w:spacing w:before="0" w:after="0"/>
              <w:jc w:val="left"/>
              <w:rPr>
                <w:rFonts w:eastAsia="Times New Roman"/>
                <w:color w:val="000000"/>
                <w:sz w:val="18"/>
                <w:szCs w:val="18"/>
                <w:lang w:eastAsia="bg-BG"/>
              </w:rPr>
            </w:pPr>
          </w:p>
        </w:tc>
        <w:tc>
          <w:tcPr>
            <w:tcW w:w="1023" w:type="pct"/>
          </w:tcPr>
          <w:p w14:paraId="7613BF84" w14:textId="77777777" w:rsidR="00684116" w:rsidRPr="00B87054" w:rsidRDefault="00684116" w:rsidP="00A219E4">
            <w:pPr>
              <w:widowControl w:val="0"/>
              <w:spacing w:before="0" w:after="0"/>
              <w:jc w:val="left"/>
              <w:rPr>
                <w:rFonts w:eastAsia="Times New Roman"/>
                <w:color w:val="000000"/>
                <w:sz w:val="18"/>
                <w:szCs w:val="18"/>
                <w:lang w:eastAsia="bg-BG"/>
              </w:rPr>
            </w:pPr>
            <w:r w:rsidRPr="00B87054">
              <w:rPr>
                <w:color w:val="000000"/>
                <w:sz w:val="18"/>
                <w:szCs w:val="18"/>
              </w:rPr>
              <w:t>Процедури, които гарантират, че всички операции, финансирани от програмата, възприемат ефективна система от показатели.</w:t>
            </w:r>
          </w:p>
        </w:tc>
        <w:tc>
          <w:tcPr>
            <w:tcW w:w="1573" w:type="pct"/>
            <w:shd w:val="clear" w:color="auto" w:fill="auto"/>
          </w:tcPr>
          <w:p w14:paraId="6EA71367" w14:textId="77777777" w:rsidR="00684116" w:rsidRPr="00B87054" w:rsidRDefault="00684116" w:rsidP="00A219E4">
            <w:pPr>
              <w:snapToGrid w:val="0"/>
              <w:spacing w:before="0" w:after="0"/>
              <w:jc w:val="left"/>
              <w:rPr>
                <w:sz w:val="18"/>
                <w:szCs w:val="18"/>
              </w:rPr>
            </w:pPr>
            <w:r w:rsidRPr="00B87054">
              <w:rPr>
                <w:sz w:val="18"/>
                <w:szCs w:val="18"/>
              </w:rPr>
              <w:t xml:space="preserve">Д 1 - Разработване на  процедурите за  събиране и обработване на микроданните, необходими за оценка на приноса на операциите към специфичните цели за всяка ОП в срок до два </w:t>
            </w:r>
            <w:r w:rsidR="00A219E4" w:rsidRPr="00B87054">
              <w:rPr>
                <w:sz w:val="18"/>
                <w:szCs w:val="18"/>
              </w:rPr>
              <w:t xml:space="preserve">месеца след одобрението на ОП. </w:t>
            </w:r>
          </w:p>
        </w:tc>
        <w:tc>
          <w:tcPr>
            <w:tcW w:w="551" w:type="pct"/>
            <w:shd w:val="clear" w:color="auto" w:fill="auto"/>
          </w:tcPr>
          <w:p w14:paraId="1AA0385A" w14:textId="77777777" w:rsidR="00684116" w:rsidRPr="00B87054" w:rsidRDefault="00684116" w:rsidP="00A219E4">
            <w:pPr>
              <w:snapToGrid w:val="0"/>
              <w:spacing w:before="0" w:after="0"/>
              <w:jc w:val="left"/>
              <w:rPr>
                <w:sz w:val="18"/>
                <w:szCs w:val="18"/>
              </w:rPr>
            </w:pPr>
            <w:r w:rsidRPr="00B87054">
              <w:rPr>
                <w:sz w:val="18"/>
                <w:szCs w:val="18"/>
              </w:rPr>
              <w:t>Август 2015</w:t>
            </w:r>
          </w:p>
        </w:tc>
        <w:tc>
          <w:tcPr>
            <w:tcW w:w="830" w:type="pct"/>
          </w:tcPr>
          <w:p w14:paraId="0F9E97C2" w14:textId="77777777" w:rsidR="00684116" w:rsidRPr="00B87054" w:rsidRDefault="00684116" w:rsidP="00A219E4">
            <w:pPr>
              <w:snapToGrid w:val="0"/>
              <w:spacing w:before="0" w:after="0"/>
              <w:jc w:val="left"/>
              <w:rPr>
                <w:sz w:val="18"/>
                <w:szCs w:val="18"/>
              </w:rPr>
            </w:pPr>
            <w:r w:rsidRPr="00B87054">
              <w:rPr>
                <w:sz w:val="18"/>
                <w:szCs w:val="18"/>
              </w:rPr>
              <w:t xml:space="preserve">Д1 </w:t>
            </w:r>
            <w:r w:rsidR="004B5165" w:rsidRPr="00B87054">
              <w:rPr>
                <w:rFonts w:eastAsia="Times New Roman"/>
                <w:sz w:val="18"/>
                <w:szCs w:val="18"/>
              </w:rPr>
              <w:t>-</w:t>
            </w:r>
            <w:r w:rsidRPr="00B87054">
              <w:rPr>
                <w:sz w:val="18"/>
                <w:szCs w:val="18"/>
              </w:rPr>
              <w:t xml:space="preserve"> НСИ, УО на ОП</w:t>
            </w:r>
          </w:p>
          <w:p w14:paraId="5230B6C1" w14:textId="77777777" w:rsidR="00684116" w:rsidRPr="00B87054" w:rsidRDefault="00684116" w:rsidP="00A219E4">
            <w:pPr>
              <w:snapToGrid w:val="0"/>
              <w:spacing w:before="0" w:after="0"/>
              <w:jc w:val="left"/>
              <w:rPr>
                <w:sz w:val="18"/>
                <w:szCs w:val="18"/>
              </w:rPr>
            </w:pPr>
          </w:p>
        </w:tc>
      </w:tr>
    </w:tbl>
    <w:p w14:paraId="78ED6EA2" w14:textId="77777777" w:rsidR="00AD4AED" w:rsidRPr="00B87054" w:rsidRDefault="00AD4AED" w:rsidP="00F03C1E">
      <w:pPr>
        <w:rPr>
          <w:b/>
        </w:rPr>
      </w:pPr>
    </w:p>
    <w:p w14:paraId="47BA2B5F" w14:textId="77777777" w:rsidR="00AD4AED" w:rsidRPr="00B87054" w:rsidRDefault="00AD4AED" w:rsidP="00F03C1E">
      <w:pPr>
        <w:rPr>
          <w:b/>
        </w:rPr>
      </w:pPr>
      <w:r w:rsidRPr="00B87054">
        <w:rPr>
          <w:b/>
        </w:rPr>
        <w:t xml:space="preserve">Таблица 26: </w:t>
      </w:r>
      <w:r w:rsidRPr="00B87054">
        <w:tab/>
      </w:r>
      <w:r w:rsidRPr="00B87054">
        <w:rPr>
          <w:b/>
        </w:rPr>
        <w:t xml:space="preserve">Действия за изпълнение на приложимите тематични предварителни условия </w:t>
      </w:r>
    </w:p>
    <w:p w14:paraId="4C1EB25A" w14:textId="77777777" w:rsidR="00696491" w:rsidRPr="00B87054" w:rsidRDefault="00696491" w:rsidP="00F914D7">
      <w:pPr>
        <w:ind w:left="1701" w:hanging="1701"/>
      </w:pPr>
    </w:p>
    <w:tbl>
      <w:tblPr>
        <w:tblW w:w="5617"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5"/>
        <w:gridCol w:w="2058"/>
        <w:gridCol w:w="3591"/>
        <w:gridCol w:w="1104"/>
        <w:gridCol w:w="1241"/>
      </w:tblGrid>
      <w:tr w:rsidR="00684116" w:rsidRPr="00B87054" w14:paraId="42B2B7BA" w14:textId="77777777" w:rsidTr="004B5165">
        <w:trPr>
          <w:trHeight w:val="493"/>
        </w:trPr>
        <w:tc>
          <w:tcPr>
            <w:tcW w:w="866" w:type="pct"/>
            <w:shd w:val="clear" w:color="auto" w:fill="DBE5F1"/>
          </w:tcPr>
          <w:p w14:paraId="50AD148A" w14:textId="77777777" w:rsidR="00684116" w:rsidRPr="00B87054" w:rsidRDefault="00684116" w:rsidP="00932092">
            <w:pPr>
              <w:snapToGrid w:val="0"/>
              <w:rPr>
                <w:b/>
                <w:sz w:val="20"/>
              </w:rPr>
            </w:pPr>
            <w:r w:rsidRPr="00B87054">
              <w:rPr>
                <w:b/>
                <w:sz w:val="20"/>
              </w:rPr>
              <w:t xml:space="preserve">Тематични предварителни условия </w:t>
            </w:r>
          </w:p>
        </w:tc>
        <w:tc>
          <w:tcPr>
            <w:tcW w:w="1064" w:type="pct"/>
            <w:shd w:val="clear" w:color="auto" w:fill="DBE5F1"/>
          </w:tcPr>
          <w:p w14:paraId="1AF9D6EA" w14:textId="77777777" w:rsidR="00684116" w:rsidRPr="00B87054" w:rsidRDefault="00684116" w:rsidP="00932092">
            <w:pPr>
              <w:snapToGrid w:val="0"/>
              <w:rPr>
                <w:b/>
                <w:sz w:val="20"/>
              </w:rPr>
            </w:pPr>
            <w:r w:rsidRPr="00B87054">
              <w:rPr>
                <w:b/>
                <w:sz w:val="20"/>
              </w:rPr>
              <w:t>Критерии, които не са изпълнени</w:t>
            </w:r>
          </w:p>
        </w:tc>
        <w:tc>
          <w:tcPr>
            <w:tcW w:w="1857" w:type="pct"/>
            <w:shd w:val="clear" w:color="auto" w:fill="DBE5F1"/>
          </w:tcPr>
          <w:p w14:paraId="7DB68E3E" w14:textId="77777777" w:rsidR="00684116" w:rsidRPr="00B87054" w:rsidRDefault="00684116" w:rsidP="00932092">
            <w:pPr>
              <w:snapToGrid w:val="0"/>
              <w:rPr>
                <w:b/>
                <w:sz w:val="20"/>
              </w:rPr>
            </w:pPr>
            <w:r w:rsidRPr="00B87054">
              <w:rPr>
                <w:b/>
                <w:sz w:val="20"/>
              </w:rPr>
              <w:t>Действия, които ще бъдат предприети</w:t>
            </w:r>
          </w:p>
        </w:tc>
        <w:tc>
          <w:tcPr>
            <w:tcW w:w="571" w:type="pct"/>
            <w:shd w:val="clear" w:color="auto" w:fill="DBE5F1"/>
          </w:tcPr>
          <w:p w14:paraId="5F7BEC6A" w14:textId="77777777" w:rsidR="00684116" w:rsidRPr="00B87054" w:rsidRDefault="00684116" w:rsidP="00932092">
            <w:pPr>
              <w:snapToGrid w:val="0"/>
              <w:rPr>
                <w:b/>
                <w:sz w:val="20"/>
              </w:rPr>
            </w:pPr>
            <w:r w:rsidRPr="00B87054">
              <w:rPr>
                <w:b/>
                <w:sz w:val="20"/>
              </w:rPr>
              <w:t>Краен срок (дата)</w:t>
            </w:r>
          </w:p>
        </w:tc>
        <w:tc>
          <w:tcPr>
            <w:tcW w:w="643" w:type="pct"/>
            <w:shd w:val="clear" w:color="auto" w:fill="DBE5F1"/>
          </w:tcPr>
          <w:p w14:paraId="30297D25" w14:textId="77777777" w:rsidR="00684116" w:rsidRPr="00B87054" w:rsidRDefault="00684116" w:rsidP="00932092">
            <w:pPr>
              <w:snapToGrid w:val="0"/>
              <w:rPr>
                <w:b/>
                <w:sz w:val="20"/>
              </w:rPr>
            </w:pPr>
            <w:r w:rsidRPr="00B87054">
              <w:rPr>
                <w:b/>
                <w:sz w:val="20"/>
              </w:rPr>
              <w:t xml:space="preserve">Отговорни органи </w:t>
            </w:r>
          </w:p>
        </w:tc>
      </w:tr>
      <w:tr w:rsidR="00684116" w:rsidRPr="00B87054" w14:paraId="4D2E5743" w14:textId="77777777" w:rsidTr="004B5165">
        <w:trPr>
          <w:trHeight w:val="493"/>
        </w:trPr>
        <w:tc>
          <w:tcPr>
            <w:tcW w:w="866" w:type="pct"/>
            <w:shd w:val="clear" w:color="auto" w:fill="auto"/>
          </w:tcPr>
          <w:p w14:paraId="5D3F38C1" w14:textId="77777777" w:rsidR="00684116" w:rsidRPr="00B87054" w:rsidRDefault="00684116" w:rsidP="004B5165">
            <w:pPr>
              <w:snapToGrid w:val="0"/>
              <w:spacing w:after="0"/>
              <w:jc w:val="left"/>
              <w:rPr>
                <w:i/>
                <w:color w:val="8DB3E2"/>
                <w:sz w:val="18"/>
                <w:szCs w:val="18"/>
              </w:rPr>
            </w:pPr>
            <w:r w:rsidRPr="00B87054">
              <w:rPr>
                <w:i/>
                <w:color w:val="8DB3E2"/>
                <w:sz w:val="18"/>
                <w:szCs w:val="18"/>
              </w:rPr>
              <w:t xml:space="preserve">&lt;9.2.1 </w:t>
            </w:r>
            <w:proofErr w:type="spellStart"/>
            <w:r w:rsidRPr="00B87054">
              <w:rPr>
                <w:i/>
                <w:color w:val="8DB3E2"/>
                <w:sz w:val="18"/>
                <w:szCs w:val="18"/>
              </w:rPr>
              <w:t>type</w:t>
            </w:r>
            <w:proofErr w:type="spellEnd"/>
            <w:r w:rsidRPr="00B87054">
              <w:rPr>
                <w:i/>
                <w:color w:val="8DB3E2"/>
                <w:sz w:val="18"/>
                <w:szCs w:val="18"/>
              </w:rPr>
              <w:t xml:space="preserve">="S" </w:t>
            </w:r>
            <w:proofErr w:type="spellStart"/>
            <w:r w:rsidRPr="00B87054">
              <w:rPr>
                <w:i/>
                <w:color w:val="8DB3E2"/>
                <w:sz w:val="18"/>
                <w:szCs w:val="18"/>
              </w:rPr>
              <w:t>maxlength</w:t>
            </w:r>
            <w:proofErr w:type="spellEnd"/>
            <w:r w:rsidRPr="00B87054">
              <w:rPr>
                <w:i/>
                <w:color w:val="8DB3E2"/>
                <w:sz w:val="18"/>
                <w:szCs w:val="18"/>
              </w:rPr>
              <w:t xml:space="preserve">="500" </w:t>
            </w:r>
            <w:proofErr w:type="spellStart"/>
            <w:r w:rsidRPr="00B87054">
              <w:rPr>
                <w:i/>
                <w:color w:val="8DB3E2"/>
                <w:sz w:val="18"/>
                <w:szCs w:val="18"/>
              </w:rPr>
              <w:t>input</w:t>
            </w:r>
            <w:proofErr w:type="spellEnd"/>
            <w:r w:rsidRPr="00B87054">
              <w:rPr>
                <w:i/>
                <w:color w:val="8DB3E2"/>
                <w:sz w:val="18"/>
                <w:szCs w:val="18"/>
              </w:rPr>
              <w:t>="G" PA=Y “SME” TA- “NA”&gt;</w:t>
            </w:r>
          </w:p>
        </w:tc>
        <w:tc>
          <w:tcPr>
            <w:tcW w:w="1064" w:type="pct"/>
            <w:shd w:val="clear" w:color="auto" w:fill="auto"/>
          </w:tcPr>
          <w:p w14:paraId="5D712A50" w14:textId="77777777" w:rsidR="00684116" w:rsidRPr="00B87054" w:rsidRDefault="00684116" w:rsidP="004B5165">
            <w:pPr>
              <w:snapToGrid w:val="0"/>
              <w:spacing w:after="0"/>
              <w:jc w:val="left"/>
              <w:rPr>
                <w:sz w:val="18"/>
                <w:szCs w:val="18"/>
              </w:rPr>
            </w:pPr>
            <w:r w:rsidRPr="00B87054">
              <w:rPr>
                <w:i/>
                <w:color w:val="8DB3E2"/>
                <w:sz w:val="18"/>
                <w:szCs w:val="18"/>
              </w:rPr>
              <w:t xml:space="preserve">&lt;9.2.2 </w:t>
            </w:r>
            <w:proofErr w:type="spellStart"/>
            <w:r w:rsidRPr="00B87054">
              <w:rPr>
                <w:i/>
                <w:color w:val="8DB3E2"/>
                <w:sz w:val="18"/>
                <w:szCs w:val="18"/>
              </w:rPr>
              <w:t>type</w:t>
            </w:r>
            <w:proofErr w:type="spellEnd"/>
            <w:r w:rsidRPr="00B87054">
              <w:rPr>
                <w:i/>
                <w:color w:val="8DB3E2"/>
                <w:sz w:val="18"/>
                <w:szCs w:val="18"/>
              </w:rPr>
              <w:t xml:space="preserve">="S" </w:t>
            </w:r>
            <w:proofErr w:type="spellStart"/>
            <w:r w:rsidRPr="00B87054">
              <w:rPr>
                <w:i/>
                <w:color w:val="8DB3E2"/>
                <w:sz w:val="18"/>
                <w:szCs w:val="18"/>
              </w:rPr>
              <w:t>maxlength</w:t>
            </w:r>
            <w:proofErr w:type="spellEnd"/>
            <w:r w:rsidRPr="00B87054">
              <w:rPr>
                <w:i/>
                <w:color w:val="8DB3E2"/>
                <w:sz w:val="18"/>
                <w:szCs w:val="18"/>
              </w:rPr>
              <w:t xml:space="preserve">="500" </w:t>
            </w:r>
            <w:proofErr w:type="spellStart"/>
            <w:r w:rsidRPr="00B87054">
              <w:rPr>
                <w:i/>
                <w:color w:val="8DB3E2"/>
                <w:sz w:val="18"/>
                <w:szCs w:val="18"/>
              </w:rPr>
              <w:t>input</w:t>
            </w:r>
            <w:proofErr w:type="spellEnd"/>
            <w:r w:rsidRPr="00B87054">
              <w:rPr>
                <w:i/>
                <w:color w:val="8DB3E2"/>
                <w:sz w:val="18"/>
                <w:szCs w:val="18"/>
              </w:rPr>
              <w:t>="G” PA=Y “SME”</w:t>
            </w:r>
            <w:r w:rsidRPr="00B87054">
              <w:rPr>
                <w:sz w:val="18"/>
                <w:szCs w:val="18"/>
              </w:rPr>
              <w:t xml:space="preserve"> </w:t>
            </w:r>
          </w:p>
          <w:p w14:paraId="597135F9" w14:textId="77777777" w:rsidR="00684116" w:rsidRPr="00B87054" w:rsidRDefault="00684116" w:rsidP="004B5165">
            <w:pPr>
              <w:snapToGrid w:val="0"/>
              <w:spacing w:after="0"/>
              <w:jc w:val="left"/>
              <w:rPr>
                <w:b/>
                <w:sz w:val="18"/>
                <w:szCs w:val="18"/>
              </w:rPr>
            </w:pPr>
            <w:r w:rsidRPr="00B87054">
              <w:rPr>
                <w:i/>
                <w:color w:val="8DB3E2"/>
                <w:sz w:val="18"/>
                <w:szCs w:val="18"/>
              </w:rPr>
              <w:t>ТП- “NA” &gt;</w:t>
            </w:r>
          </w:p>
        </w:tc>
        <w:tc>
          <w:tcPr>
            <w:tcW w:w="1857" w:type="pct"/>
            <w:shd w:val="clear" w:color="auto" w:fill="auto"/>
          </w:tcPr>
          <w:p w14:paraId="67307569" w14:textId="77777777" w:rsidR="00684116" w:rsidRPr="00B87054" w:rsidRDefault="00684116" w:rsidP="004B5165">
            <w:pPr>
              <w:snapToGrid w:val="0"/>
              <w:spacing w:after="0"/>
              <w:jc w:val="left"/>
              <w:rPr>
                <w:i/>
                <w:color w:val="8DB3E2"/>
                <w:sz w:val="18"/>
                <w:szCs w:val="18"/>
              </w:rPr>
            </w:pPr>
            <w:r w:rsidRPr="00B87054">
              <w:rPr>
                <w:i/>
                <w:color w:val="8DB3E2"/>
                <w:sz w:val="18"/>
                <w:szCs w:val="18"/>
              </w:rPr>
              <w:t xml:space="preserve">&lt;9.2.3 </w:t>
            </w:r>
            <w:proofErr w:type="spellStart"/>
            <w:r w:rsidRPr="00B87054">
              <w:rPr>
                <w:i/>
                <w:color w:val="8DB3E2"/>
                <w:sz w:val="18"/>
                <w:szCs w:val="18"/>
              </w:rPr>
              <w:t>type</w:t>
            </w:r>
            <w:proofErr w:type="spellEnd"/>
            <w:r w:rsidRPr="00B87054">
              <w:rPr>
                <w:i/>
                <w:color w:val="8DB3E2"/>
                <w:sz w:val="18"/>
                <w:szCs w:val="18"/>
              </w:rPr>
              <w:t xml:space="preserve">="S" </w:t>
            </w:r>
            <w:proofErr w:type="spellStart"/>
            <w:r w:rsidRPr="00B87054">
              <w:rPr>
                <w:i/>
                <w:color w:val="8DB3E2"/>
                <w:sz w:val="18"/>
                <w:szCs w:val="18"/>
              </w:rPr>
              <w:t>maxlength</w:t>
            </w:r>
            <w:proofErr w:type="spellEnd"/>
            <w:r w:rsidRPr="00B87054">
              <w:rPr>
                <w:i/>
                <w:color w:val="8DB3E2"/>
                <w:sz w:val="18"/>
                <w:szCs w:val="18"/>
              </w:rPr>
              <w:t xml:space="preserve">="1000" </w:t>
            </w:r>
            <w:proofErr w:type="spellStart"/>
            <w:r w:rsidRPr="00B87054">
              <w:rPr>
                <w:i/>
                <w:color w:val="8DB3E2"/>
                <w:sz w:val="18"/>
                <w:szCs w:val="18"/>
              </w:rPr>
              <w:t>input</w:t>
            </w:r>
            <w:proofErr w:type="spellEnd"/>
            <w:r w:rsidRPr="00B87054">
              <w:rPr>
                <w:i/>
                <w:color w:val="8DB3E2"/>
                <w:sz w:val="18"/>
                <w:szCs w:val="18"/>
              </w:rPr>
              <w:t>="M" PA=Y  “SME”</w:t>
            </w:r>
          </w:p>
          <w:p w14:paraId="491522D2" w14:textId="77777777" w:rsidR="00684116" w:rsidRPr="00B87054" w:rsidRDefault="00684116" w:rsidP="004B5165">
            <w:pPr>
              <w:snapToGrid w:val="0"/>
              <w:spacing w:after="0"/>
              <w:jc w:val="left"/>
              <w:rPr>
                <w:b/>
                <w:sz w:val="18"/>
                <w:szCs w:val="18"/>
              </w:rPr>
            </w:pPr>
            <w:r w:rsidRPr="00B87054">
              <w:rPr>
                <w:i/>
                <w:color w:val="8DB3E2"/>
                <w:sz w:val="18"/>
                <w:szCs w:val="18"/>
              </w:rPr>
              <w:t>ТП- “NA” &gt;</w:t>
            </w:r>
          </w:p>
        </w:tc>
        <w:tc>
          <w:tcPr>
            <w:tcW w:w="571" w:type="pct"/>
            <w:shd w:val="clear" w:color="auto" w:fill="auto"/>
          </w:tcPr>
          <w:p w14:paraId="4AE5BEC9" w14:textId="77777777" w:rsidR="00684116" w:rsidRPr="00B87054" w:rsidRDefault="00684116" w:rsidP="004B5165">
            <w:pPr>
              <w:snapToGrid w:val="0"/>
              <w:spacing w:after="0"/>
              <w:jc w:val="left"/>
              <w:rPr>
                <w:i/>
                <w:color w:val="8DB3E2"/>
                <w:sz w:val="18"/>
                <w:szCs w:val="18"/>
              </w:rPr>
            </w:pPr>
            <w:r w:rsidRPr="00B87054">
              <w:rPr>
                <w:i/>
                <w:color w:val="8DB3E2"/>
                <w:sz w:val="18"/>
                <w:szCs w:val="18"/>
              </w:rPr>
              <w:t xml:space="preserve">&lt;9.2.4 </w:t>
            </w:r>
            <w:proofErr w:type="spellStart"/>
            <w:r w:rsidRPr="00B87054">
              <w:rPr>
                <w:i/>
                <w:color w:val="8DB3E2"/>
                <w:sz w:val="18"/>
                <w:szCs w:val="18"/>
              </w:rPr>
              <w:t>type</w:t>
            </w:r>
            <w:proofErr w:type="spellEnd"/>
            <w:r w:rsidRPr="00B87054">
              <w:rPr>
                <w:i/>
                <w:color w:val="8DB3E2"/>
                <w:sz w:val="18"/>
                <w:szCs w:val="18"/>
              </w:rPr>
              <w:t xml:space="preserve">="D"  </w:t>
            </w:r>
            <w:proofErr w:type="spellStart"/>
            <w:r w:rsidRPr="00B87054">
              <w:rPr>
                <w:i/>
                <w:color w:val="8DB3E2"/>
                <w:sz w:val="18"/>
                <w:szCs w:val="18"/>
              </w:rPr>
              <w:t>input</w:t>
            </w:r>
            <w:proofErr w:type="spellEnd"/>
            <w:r w:rsidRPr="00B87054">
              <w:rPr>
                <w:i/>
                <w:color w:val="8DB3E2"/>
                <w:sz w:val="18"/>
                <w:szCs w:val="18"/>
              </w:rPr>
              <w:t>="M " PA=Y “SME”</w:t>
            </w:r>
          </w:p>
          <w:p w14:paraId="6AD4FF75" w14:textId="77777777" w:rsidR="00684116" w:rsidRPr="00B87054" w:rsidRDefault="004C075A" w:rsidP="004B5165">
            <w:pPr>
              <w:snapToGrid w:val="0"/>
              <w:spacing w:after="0"/>
              <w:jc w:val="left"/>
              <w:rPr>
                <w:b/>
                <w:sz w:val="18"/>
                <w:szCs w:val="18"/>
              </w:rPr>
            </w:pPr>
            <w:r w:rsidRPr="00B87054">
              <w:rPr>
                <w:i/>
                <w:color w:val="8DB3E2"/>
                <w:sz w:val="18"/>
                <w:szCs w:val="18"/>
              </w:rPr>
              <w:t>ТП-</w:t>
            </w:r>
            <w:r w:rsidR="00684116" w:rsidRPr="00B87054">
              <w:rPr>
                <w:i/>
                <w:color w:val="8DB3E2"/>
                <w:sz w:val="18"/>
                <w:szCs w:val="18"/>
              </w:rPr>
              <w:t>“NA” &gt;</w:t>
            </w:r>
          </w:p>
        </w:tc>
        <w:tc>
          <w:tcPr>
            <w:tcW w:w="643" w:type="pct"/>
            <w:shd w:val="clear" w:color="auto" w:fill="auto"/>
          </w:tcPr>
          <w:p w14:paraId="08590E90" w14:textId="77777777" w:rsidR="00684116" w:rsidRPr="00B87054" w:rsidRDefault="00684116" w:rsidP="004B5165">
            <w:pPr>
              <w:spacing w:after="0"/>
              <w:jc w:val="left"/>
              <w:rPr>
                <w:i/>
                <w:color w:val="8DB3E2"/>
                <w:sz w:val="18"/>
                <w:szCs w:val="18"/>
              </w:rPr>
            </w:pPr>
            <w:r w:rsidRPr="00B87054">
              <w:rPr>
                <w:i/>
                <w:color w:val="8DB3E2"/>
                <w:sz w:val="18"/>
                <w:szCs w:val="18"/>
              </w:rPr>
              <w:t xml:space="preserve">&lt;9.2.5 </w:t>
            </w:r>
            <w:proofErr w:type="spellStart"/>
            <w:r w:rsidRPr="00B87054">
              <w:rPr>
                <w:i/>
                <w:color w:val="8DB3E2"/>
                <w:sz w:val="18"/>
                <w:szCs w:val="18"/>
              </w:rPr>
              <w:t>type</w:t>
            </w:r>
            <w:proofErr w:type="spellEnd"/>
            <w:r w:rsidRPr="00B87054">
              <w:rPr>
                <w:i/>
                <w:color w:val="8DB3E2"/>
                <w:sz w:val="18"/>
                <w:szCs w:val="18"/>
              </w:rPr>
              <w:t xml:space="preserve">="S" </w:t>
            </w:r>
            <w:proofErr w:type="spellStart"/>
            <w:r w:rsidRPr="00B87054">
              <w:rPr>
                <w:i/>
                <w:color w:val="8DB3E2"/>
                <w:sz w:val="18"/>
                <w:szCs w:val="18"/>
              </w:rPr>
              <w:t>maxlength</w:t>
            </w:r>
            <w:proofErr w:type="spellEnd"/>
            <w:r w:rsidRPr="00B87054">
              <w:rPr>
                <w:i/>
                <w:color w:val="8DB3E2"/>
                <w:sz w:val="18"/>
                <w:szCs w:val="18"/>
              </w:rPr>
              <w:t xml:space="preserve">="500" </w:t>
            </w:r>
            <w:proofErr w:type="spellStart"/>
            <w:r w:rsidRPr="00B87054">
              <w:rPr>
                <w:i/>
                <w:color w:val="8DB3E2"/>
                <w:sz w:val="18"/>
                <w:szCs w:val="18"/>
              </w:rPr>
              <w:t>input</w:t>
            </w:r>
            <w:proofErr w:type="spellEnd"/>
            <w:r w:rsidRPr="00B87054">
              <w:rPr>
                <w:i/>
                <w:color w:val="8DB3E2"/>
                <w:sz w:val="18"/>
                <w:szCs w:val="18"/>
              </w:rPr>
              <w:t xml:space="preserve">="M" </w:t>
            </w:r>
            <w:r w:rsidRPr="00B87054">
              <w:rPr>
                <w:i/>
                <w:color w:val="8DB3E2"/>
                <w:sz w:val="18"/>
                <w:szCs w:val="18"/>
              </w:rPr>
              <w:lastRenderedPageBreak/>
              <w:t>PA=Y “SME”</w:t>
            </w:r>
          </w:p>
          <w:p w14:paraId="5B9062E2" w14:textId="77777777" w:rsidR="00684116" w:rsidRPr="00B87054" w:rsidRDefault="00684116" w:rsidP="004B5165">
            <w:pPr>
              <w:spacing w:after="0"/>
              <w:jc w:val="left"/>
              <w:rPr>
                <w:b/>
                <w:sz w:val="18"/>
                <w:szCs w:val="18"/>
              </w:rPr>
            </w:pPr>
            <w:r w:rsidRPr="00B87054">
              <w:rPr>
                <w:i/>
                <w:color w:val="8DB3E2"/>
                <w:sz w:val="18"/>
                <w:szCs w:val="18"/>
              </w:rPr>
              <w:t>TП- “NA“&gt;</w:t>
            </w:r>
          </w:p>
        </w:tc>
      </w:tr>
      <w:tr w:rsidR="00684116" w:rsidRPr="00B87054" w14:paraId="3B8E0EB1" w14:textId="77777777" w:rsidTr="004B5165">
        <w:trPr>
          <w:trHeight w:val="5107"/>
        </w:trPr>
        <w:tc>
          <w:tcPr>
            <w:tcW w:w="866" w:type="pct"/>
            <w:shd w:val="clear" w:color="auto" w:fill="auto"/>
          </w:tcPr>
          <w:p w14:paraId="05D6730B" w14:textId="77777777" w:rsidR="00684116" w:rsidRPr="00B87054" w:rsidRDefault="00684116" w:rsidP="004B5165">
            <w:pPr>
              <w:snapToGrid w:val="0"/>
              <w:spacing w:before="0" w:after="0"/>
              <w:jc w:val="left"/>
              <w:rPr>
                <w:i/>
                <w:color w:val="8DB3E2"/>
                <w:sz w:val="18"/>
                <w:szCs w:val="18"/>
              </w:rPr>
            </w:pPr>
            <w:r w:rsidRPr="00B87054">
              <w:rPr>
                <w:sz w:val="18"/>
                <w:szCs w:val="18"/>
              </w:rPr>
              <w:lastRenderedPageBreak/>
              <w:t>5.1. Превенция и управление на риска: наличие на национални или регионални оценки на риска за целите на управлението на бедствията, които оценки вземат под внимание приспособяването към изменението на климата</w:t>
            </w:r>
          </w:p>
        </w:tc>
        <w:tc>
          <w:tcPr>
            <w:tcW w:w="1064" w:type="pct"/>
            <w:shd w:val="clear" w:color="auto" w:fill="auto"/>
          </w:tcPr>
          <w:p w14:paraId="0F082E56" w14:textId="77777777" w:rsidR="00684116" w:rsidRPr="00B87054" w:rsidRDefault="00684116" w:rsidP="004B5165">
            <w:pPr>
              <w:spacing w:before="0" w:after="0"/>
              <w:jc w:val="left"/>
              <w:rPr>
                <w:sz w:val="18"/>
                <w:szCs w:val="18"/>
              </w:rPr>
            </w:pPr>
            <w:r w:rsidRPr="00B87054">
              <w:rPr>
                <w:sz w:val="18"/>
                <w:szCs w:val="18"/>
              </w:rPr>
              <w:t xml:space="preserve">Въведена е национална или регионална оценка на риска със следните елементи: </w:t>
            </w:r>
          </w:p>
          <w:p w14:paraId="47E65BB4" w14:textId="77777777" w:rsidR="00684116" w:rsidRPr="00B87054" w:rsidRDefault="00684116" w:rsidP="004B5165">
            <w:pPr>
              <w:spacing w:before="0" w:after="0"/>
              <w:jc w:val="left"/>
              <w:rPr>
                <w:sz w:val="18"/>
                <w:szCs w:val="18"/>
              </w:rPr>
            </w:pPr>
            <w:r w:rsidRPr="00B87054">
              <w:rPr>
                <w:sz w:val="18"/>
                <w:szCs w:val="18"/>
              </w:rPr>
              <w:t xml:space="preserve">— описание на процеса, методологията, методите и неповерителните данни, използвани за оценка на риска, както и на основаните на риска критерии за определяне на приоритетите по отношение на инвестициите; </w:t>
            </w:r>
          </w:p>
          <w:p w14:paraId="6B58E6A6" w14:textId="77777777" w:rsidR="00684116" w:rsidRPr="00B87054" w:rsidRDefault="00684116" w:rsidP="004B5165">
            <w:pPr>
              <w:spacing w:before="0" w:after="0"/>
              <w:jc w:val="left"/>
              <w:rPr>
                <w:sz w:val="18"/>
                <w:szCs w:val="18"/>
              </w:rPr>
            </w:pPr>
            <w:r w:rsidRPr="00B87054">
              <w:rPr>
                <w:sz w:val="18"/>
                <w:szCs w:val="18"/>
              </w:rPr>
              <w:t xml:space="preserve">— описание на сценарии с един риск и множество рискове; </w:t>
            </w:r>
          </w:p>
          <w:p w14:paraId="4C955B7A" w14:textId="77777777" w:rsidR="00684116" w:rsidRPr="00B87054" w:rsidRDefault="00684116" w:rsidP="004B5165">
            <w:pPr>
              <w:snapToGrid w:val="0"/>
              <w:spacing w:before="0" w:after="0"/>
              <w:jc w:val="left"/>
              <w:rPr>
                <w:i/>
                <w:color w:val="8DB3E2"/>
                <w:sz w:val="18"/>
                <w:szCs w:val="18"/>
              </w:rPr>
            </w:pPr>
            <w:r w:rsidRPr="00B87054">
              <w:rPr>
                <w:sz w:val="18"/>
                <w:szCs w:val="18"/>
              </w:rPr>
              <w:t>— отчитане, където е целесъобразно, на националните стратегии за приспособяване към изменението на климата.</w:t>
            </w:r>
          </w:p>
        </w:tc>
        <w:tc>
          <w:tcPr>
            <w:tcW w:w="1857" w:type="pct"/>
            <w:shd w:val="clear" w:color="auto" w:fill="auto"/>
          </w:tcPr>
          <w:p w14:paraId="18E323D3" w14:textId="77777777" w:rsidR="00684116" w:rsidRPr="00B87054" w:rsidRDefault="00684116" w:rsidP="004B5165">
            <w:pPr>
              <w:spacing w:before="0" w:after="0"/>
              <w:ind w:left="9"/>
              <w:jc w:val="left"/>
              <w:rPr>
                <w:rFonts w:eastAsia="Times New Roman"/>
                <w:sz w:val="18"/>
                <w:szCs w:val="18"/>
                <w:lang w:eastAsia="bg-BG"/>
              </w:rPr>
            </w:pPr>
            <w:r w:rsidRPr="00B87054">
              <w:rPr>
                <w:rFonts w:eastAsia="Times New Roman"/>
                <w:sz w:val="18"/>
                <w:szCs w:val="18"/>
                <w:lang w:eastAsia="bg-BG"/>
              </w:rPr>
              <w:t>Д 1 - Приемане на планове за управление на риска от наводнения, включително национален каталог от мерки и национални приоритети за управление на риска от наводнения.</w:t>
            </w:r>
          </w:p>
          <w:p w14:paraId="5CE21A96" w14:textId="77777777" w:rsidR="00684116" w:rsidRPr="00B87054" w:rsidRDefault="00684116" w:rsidP="004B5165">
            <w:pPr>
              <w:spacing w:before="0" w:after="0"/>
              <w:jc w:val="left"/>
              <w:rPr>
                <w:rFonts w:eastAsia="Times New Roman"/>
                <w:sz w:val="18"/>
                <w:szCs w:val="18"/>
                <w:lang w:eastAsia="bg-BG"/>
              </w:rPr>
            </w:pPr>
            <w:r w:rsidRPr="00B87054">
              <w:rPr>
                <w:rFonts w:eastAsia="Times New Roman"/>
                <w:sz w:val="18"/>
                <w:szCs w:val="18"/>
                <w:lang w:eastAsia="bg-BG"/>
              </w:rPr>
              <w:t>Картите за риска от наводнения ще осигурят информация за оценката на потенциалните  неблагоприятни последствия при различните сценарии за</w:t>
            </w:r>
            <w:r w:rsidR="004B5165" w:rsidRPr="00B87054">
              <w:rPr>
                <w:rFonts w:eastAsia="Times New Roman"/>
                <w:sz w:val="18"/>
                <w:szCs w:val="18"/>
                <w:lang w:eastAsia="bg-BG"/>
              </w:rPr>
              <w:t xml:space="preserve"> наводненията. </w:t>
            </w:r>
          </w:p>
        </w:tc>
        <w:tc>
          <w:tcPr>
            <w:tcW w:w="571" w:type="pct"/>
            <w:shd w:val="clear" w:color="auto" w:fill="auto"/>
          </w:tcPr>
          <w:p w14:paraId="6922CA86" w14:textId="77777777" w:rsidR="00684116" w:rsidRPr="00B87054" w:rsidRDefault="00684116" w:rsidP="004B5165">
            <w:pPr>
              <w:snapToGrid w:val="0"/>
              <w:spacing w:before="0" w:after="0"/>
              <w:jc w:val="left"/>
              <w:rPr>
                <w:sz w:val="18"/>
                <w:szCs w:val="18"/>
              </w:rPr>
            </w:pPr>
            <w:r w:rsidRPr="00B87054">
              <w:rPr>
                <w:sz w:val="18"/>
                <w:szCs w:val="18"/>
              </w:rPr>
              <w:t>Декември 2016</w:t>
            </w:r>
          </w:p>
          <w:p w14:paraId="76C0754E" w14:textId="77777777" w:rsidR="00684116" w:rsidRPr="00B87054" w:rsidRDefault="00684116" w:rsidP="004B5165">
            <w:pPr>
              <w:snapToGrid w:val="0"/>
              <w:spacing w:before="0" w:after="0"/>
              <w:jc w:val="left"/>
              <w:rPr>
                <w:i/>
                <w:color w:val="8DB3E2"/>
                <w:sz w:val="18"/>
                <w:szCs w:val="18"/>
              </w:rPr>
            </w:pPr>
          </w:p>
        </w:tc>
        <w:tc>
          <w:tcPr>
            <w:tcW w:w="643" w:type="pct"/>
            <w:shd w:val="clear" w:color="auto" w:fill="auto"/>
          </w:tcPr>
          <w:p w14:paraId="5061307D" w14:textId="77777777" w:rsidR="00684116" w:rsidRPr="00B87054" w:rsidRDefault="00684116" w:rsidP="004B5165">
            <w:pPr>
              <w:snapToGrid w:val="0"/>
              <w:spacing w:before="0" w:after="0"/>
              <w:jc w:val="left"/>
              <w:rPr>
                <w:i/>
                <w:color w:val="8DB3E2"/>
                <w:sz w:val="18"/>
                <w:szCs w:val="18"/>
              </w:rPr>
            </w:pPr>
            <w:r w:rsidRPr="00B87054">
              <w:rPr>
                <w:sz w:val="18"/>
                <w:szCs w:val="18"/>
              </w:rPr>
              <w:t>МОСВ, МВР</w:t>
            </w:r>
          </w:p>
        </w:tc>
      </w:tr>
      <w:tr w:rsidR="00684116" w:rsidRPr="00B87054" w14:paraId="6F99383E" w14:textId="77777777" w:rsidTr="004B5165">
        <w:trPr>
          <w:trHeight w:val="1208"/>
        </w:trPr>
        <w:tc>
          <w:tcPr>
            <w:tcW w:w="866" w:type="pct"/>
            <w:vMerge w:val="restart"/>
            <w:shd w:val="clear" w:color="auto" w:fill="auto"/>
          </w:tcPr>
          <w:p w14:paraId="53D669A0" w14:textId="77777777" w:rsidR="00684116" w:rsidRPr="00B87054" w:rsidRDefault="00684116" w:rsidP="004B5165">
            <w:pPr>
              <w:snapToGrid w:val="0"/>
              <w:spacing w:before="0" w:after="0"/>
              <w:jc w:val="left"/>
              <w:rPr>
                <w:sz w:val="18"/>
                <w:szCs w:val="18"/>
              </w:rPr>
            </w:pPr>
            <w:r w:rsidRPr="00B87054">
              <w:rPr>
                <w:sz w:val="18"/>
                <w:szCs w:val="18"/>
              </w:rPr>
              <w:t xml:space="preserve">6.1. Воден сектор Наличие на: </w:t>
            </w:r>
          </w:p>
          <w:p w14:paraId="639F0A58" w14:textId="77777777" w:rsidR="00684116" w:rsidRPr="00B87054" w:rsidRDefault="00684116" w:rsidP="004B5165">
            <w:pPr>
              <w:snapToGrid w:val="0"/>
              <w:spacing w:before="0" w:after="0"/>
              <w:jc w:val="left"/>
              <w:rPr>
                <w:sz w:val="18"/>
                <w:szCs w:val="18"/>
              </w:rPr>
            </w:pPr>
            <w:r w:rsidRPr="00B87054">
              <w:rPr>
                <w:sz w:val="18"/>
                <w:szCs w:val="18"/>
              </w:rPr>
              <w:t xml:space="preserve">а) политика за определяне на цените на водата, която осигурява на потребителите подходящи стимули да използват водните ресурси ефективно и </w:t>
            </w:r>
          </w:p>
          <w:p w14:paraId="675CCF66" w14:textId="77777777" w:rsidR="00684116" w:rsidRPr="00B87054" w:rsidRDefault="00684116" w:rsidP="004B5165">
            <w:pPr>
              <w:snapToGrid w:val="0"/>
              <w:spacing w:before="0" w:after="0"/>
              <w:jc w:val="left"/>
              <w:rPr>
                <w:sz w:val="18"/>
                <w:szCs w:val="18"/>
              </w:rPr>
            </w:pPr>
            <w:r w:rsidRPr="00B87054">
              <w:rPr>
                <w:sz w:val="18"/>
                <w:szCs w:val="18"/>
              </w:rPr>
              <w:t>б) адекватен принос на различните потребители на вода към възстановяването на разходите за водни услуги на равнище, определено в одобрения план за управление на речни басейни за инвестиции, подкрепени от програмите.</w:t>
            </w:r>
          </w:p>
        </w:tc>
        <w:tc>
          <w:tcPr>
            <w:tcW w:w="1064" w:type="pct"/>
          </w:tcPr>
          <w:p w14:paraId="6E8D5870" w14:textId="77777777" w:rsidR="00684116" w:rsidRPr="00B87054" w:rsidRDefault="00684116" w:rsidP="004B5165">
            <w:pPr>
              <w:snapToGrid w:val="0"/>
              <w:spacing w:before="0" w:after="0"/>
              <w:jc w:val="left"/>
              <w:rPr>
                <w:sz w:val="18"/>
                <w:szCs w:val="18"/>
              </w:rPr>
            </w:pPr>
            <w:r w:rsidRPr="00B87054">
              <w:rPr>
                <w:sz w:val="18"/>
                <w:szCs w:val="18"/>
              </w:rPr>
              <w:t>В секторите, получаващи подкрепа от ЕФРР и Кохезионния фонд, държавата членка е осигурила принос на различните потребители на вода към възстановяването на разходите за водни услуги по сектори в съответствие с член 9, параграф 1, първо тире от Директива 2000/60/EО, като се вземат предвид, където е целесъобразно социалните, екологичните и икономическите последици от възстановяването, както и географските и климатичните условия на засегнатия регион или региони.</w:t>
            </w:r>
          </w:p>
        </w:tc>
        <w:tc>
          <w:tcPr>
            <w:tcW w:w="1857" w:type="pct"/>
            <w:shd w:val="clear" w:color="auto" w:fill="auto"/>
          </w:tcPr>
          <w:p w14:paraId="3F86BF77" w14:textId="77777777" w:rsidR="00684116" w:rsidRPr="00B87054" w:rsidRDefault="00684116" w:rsidP="004B5165">
            <w:pPr>
              <w:snapToGrid w:val="0"/>
              <w:spacing w:before="0" w:after="0"/>
              <w:jc w:val="left"/>
              <w:rPr>
                <w:sz w:val="18"/>
                <w:szCs w:val="18"/>
                <w:lang w:eastAsia="en-US"/>
              </w:rPr>
            </w:pPr>
            <w:r w:rsidRPr="00B87054">
              <w:rPr>
                <w:sz w:val="18"/>
                <w:szCs w:val="18"/>
              </w:rPr>
              <w:t xml:space="preserve">Д 1 - </w:t>
            </w:r>
            <w:r w:rsidRPr="00B87054">
              <w:rPr>
                <w:sz w:val="18"/>
                <w:szCs w:val="18"/>
                <w:lang w:eastAsia="en-US"/>
              </w:rPr>
              <w:t xml:space="preserve">Изпълнение на национално проучване за осигуряване на необходимите данни за изменение на климата и въздействието му върху водите. </w:t>
            </w:r>
          </w:p>
          <w:p w14:paraId="2F6C1EF5" w14:textId="77777777" w:rsidR="00684116" w:rsidRPr="00B87054" w:rsidRDefault="00684116" w:rsidP="004B5165">
            <w:pPr>
              <w:snapToGrid w:val="0"/>
              <w:spacing w:before="0" w:after="0"/>
              <w:jc w:val="left"/>
              <w:rPr>
                <w:sz w:val="18"/>
                <w:szCs w:val="18"/>
                <w:lang w:eastAsia="en-US"/>
              </w:rPr>
            </w:pPr>
            <w:r w:rsidRPr="00B87054">
              <w:rPr>
                <w:sz w:val="18"/>
                <w:szCs w:val="18"/>
              </w:rPr>
              <w:t>Д 2 - И</w:t>
            </w:r>
            <w:r w:rsidRPr="00B87054">
              <w:rPr>
                <w:sz w:val="18"/>
                <w:szCs w:val="18"/>
                <w:lang w:eastAsia="en-US"/>
              </w:rPr>
              <w:t>зготвяне на икономическия анализ на водоползването за периода 2007-2013 г., на който да се основават мерките и ценовата политика във вторите ПУРБ.</w:t>
            </w:r>
          </w:p>
          <w:p w14:paraId="61EC77F7" w14:textId="77777777" w:rsidR="00684116" w:rsidRPr="00B87054" w:rsidRDefault="00684116" w:rsidP="004B5165">
            <w:pPr>
              <w:snapToGrid w:val="0"/>
              <w:spacing w:before="0" w:after="0"/>
              <w:jc w:val="left"/>
              <w:rPr>
                <w:rFonts w:eastAsia="Times New Roman"/>
                <w:sz w:val="18"/>
                <w:szCs w:val="18"/>
                <w:lang w:eastAsia="en-US"/>
              </w:rPr>
            </w:pPr>
            <w:r w:rsidRPr="00B87054">
              <w:rPr>
                <w:sz w:val="18"/>
                <w:szCs w:val="18"/>
              </w:rPr>
              <w:t xml:space="preserve">Д 3 - </w:t>
            </w:r>
            <w:r w:rsidRPr="00B87054">
              <w:rPr>
                <w:rFonts w:eastAsia="Times New Roman"/>
                <w:sz w:val="18"/>
                <w:szCs w:val="18"/>
                <w:lang w:eastAsia="en-US"/>
              </w:rPr>
              <w:t>Приемане на Наредба за нормите за водопотребление по чл.117а, ал.2 от Закона за водите.</w:t>
            </w:r>
          </w:p>
          <w:p w14:paraId="47C32C33" w14:textId="77777777" w:rsidR="00684116" w:rsidRPr="00B87054" w:rsidRDefault="00684116" w:rsidP="004B5165">
            <w:pPr>
              <w:pStyle w:val="TableParagraph"/>
              <w:rPr>
                <w:sz w:val="18"/>
                <w:szCs w:val="18"/>
                <w:lang w:val="ru-RU"/>
              </w:rPr>
            </w:pPr>
            <w:r w:rsidRPr="00B87054">
              <w:rPr>
                <w:rFonts w:ascii="Times New Roman" w:eastAsia="Times New Roman" w:hAnsi="Times New Roman"/>
                <w:sz w:val="18"/>
                <w:szCs w:val="18"/>
                <w:lang w:val="bg-BG"/>
              </w:rPr>
              <w:t>Д 4 - Приемане на законодателни промени в регулаторната рамка в отрасъл ВиК.</w:t>
            </w:r>
          </w:p>
          <w:p w14:paraId="258388D4" w14:textId="77777777" w:rsidR="00684116" w:rsidRPr="00B87054" w:rsidRDefault="00684116" w:rsidP="004B5165">
            <w:pPr>
              <w:spacing w:before="0" w:after="0"/>
              <w:jc w:val="left"/>
              <w:rPr>
                <w:rFonts w:eastAsia="Times New Roman"/>
                <w:sz w:val="18"/>
                <w:szCs w:val="18"/>
                <w:lang w:eastAsia="en-US"/>
              </w:rPr>
            </w:pPr>
            <w:r w:rsidRPr="00B87054">
              <w:rPr>
                <w:rFonts w:eastAsia="Times New Roman"/>
                <w:sz w:val="18"/>
                <w:szCs w:val="18"/>
                <w:lang w:eastAsia="en-US"/>
              </w:rPr>
              <w:t>Д 5 - Въвеждане на различни цени на услугата водоснабдяване за абонатите, ползващи вода в рамките на нормите за водопотребление, и абонатите, надвишаващи тези норми.</w:t>
            </w:r>
          </w:p>
          <w:p w14:paraId="422500DC" w14:textId="77777777" w:rsidR="00684116" w:rsidRPr="00B87054" w:rsidRDefault="00684116" w:rsidP="004B5165">
            <w:pPr>
              <w:spacing w:before="0" w:after="0"/>
              <w:jc w:val="left"/>
              <w:rPr>
                <w:rFonts w:eastAsia="Times New Roman"/>
                <w:sz w:val="18"/>
                <w:szCs w:val="18"/>
                <w:lang w:eastAsia="en-US"/>
              </w:rPr>
            </w:pPr>
            <w:r w:rsidRPr="00B87054">
              <w:rPr>
                <w:rFonts w:eastAsia="Times New Roman"/>
                <w:sz w:val="18"/>
                <w:szCs w:val="18"/>
                <w:lang w:eastAsia="en-US"/>
              </w:rPr>
              <w:t xml:space="preserve">Д 6 - Изменение на Тарифата за таксите за водовземане, за ползване на воден обект и за замърсяване. </w:t>
            </w:r>
          </w:p>
          <w:p w14:paraId="209EDB94" w14:textId="77777777" w:rsidR="00684116" w:rsidRPr="00B87054" w:rsidRDefault="00684116" w:rsidP="004B5165">
            <w:pPr>
              <w:spacing w:before="0" w:after="0"/>
              <w:jc w:val="left"/>
              <w:rPr>
                <w:rFonts w:eastAsia="Times New Roman"/>
                <w:sz w:val="18"/>
                <w:szCs w:val="18"/>
                <w:lang w:eastAsia="en-US"/>
              </w:rPr>
            </w:pPr>
            <w:r w:rsidRPr="00B87054">
              <w:rPr>
                <w:rFonts w:eastAsia="Times New Roman"/>
                <w:sz w:val="18"/>
                <w:szCs w:val="18"/>
                <w:lang w:eastAsia="en-US"/>
              </w:rPr>
              <w:t>Д 7 - Разработване на анализ за възстан</w:t>
            </w:r>
            <w:r w:rsidR="004B5165" w:rsidRPr="00B87054">
              <w:rPr>
                <w:rFonts w:eastAsia="Times New Roman"/>
                <w:sz w:val="18"/>
                <w:szCs w:val="18"/>
                <w:lang w:eastAsia="en-US"/>
              </w:rPr>
              <w:t>о</w:t>
            </w:r>
            <w:r w:rsidRPr="00B87054">
              <w:rPr>
                <w:rFonts w:eastAsia="Times New Roman"/>
                <w:sz w:val="18"/>
                <w:szCs w:val="18"/>
                <w:lang w:eastAsia="en-US"/>
              </w:rPr>
              <w:t>вяване на разходите по наличните статистически данни</w:t>
            </w:r>
            <w:r w:rsidR="004B5165" w:rsidRPr="00B87054">
              <w:rPr>
                <w:rFonts w:eastAsia="Times New Roman"/>
                <w:sz w:val="18"/>
                <w:szCs w:val="18"/>
                <w:lang w:eastAsia="en-US"/>
              </w:rPr>
              <w:t>.</w:t>
            </w:r>
          </w:p>
          <w:p w14:paraId="095A8693" w14:textId="77777777" w:rsidR="00684116" w:rsidRPr="00B87054" w:rsidRDefault="00684116" w:rsidP="004B5165">
            <w:pPr>
              <w:spacing w:before="0" w:after="0"/>
              <w:jc w:val="left"/>
              <w:rPr>
                <w:rFonts w:eastAsia="Times New Roman"/>
                <w:sz w:val="18"/>
                <w:szCs w:val="18"/>
                <w:lang w:eastAsia="en-US"/>
              </w:rPr>
            </w:pPr>
            <w:r w:rsidRPr="00B87054">
              <w:rPr>
                <w:rFonts w:eastAsia="Times New Roman"/>
                <w:sz w:val="18"/>
                <w:szCs w:val="18"/>
                <w:lang w:eastAsia="en-US"/>
              </w:rPr>
              <w:t>Д 8 - Приемане на ЗИД на Закона за водите, с което да се въведат, прости и приложими механизми за определяне на таксата за замърсяване.</w:t>
            </w:r>
          </w:p>
          <w:p w14:paraId="70E965A7" w14:textId="77777777" w:rsidR="00684116" w:rsidRPr="00B87054" w:rsidRDefault="00684116" w:rsidP="004B5165">
            <w:pPr>
              <w:spacing w:before="0"/>
              <w:jc w:val="left"/>
              <w:rPr>
                <w:rFonts w:eastAsia="Times New Roman"/>
                <w:sz w:val="18"/>
                <w:szCs w:val="18"/>
                <w:lang w:eastAsia="en-US"/>
              </w:rPr>
            </w:pPr>
            <w:r w:rsidRPr="00B87054">
              <w:rPr>
                <w:rFonts w:eastAsia="Times New Roman"/>
                <w:sz w:val="18"/>
                <w:szCs w:val="18"/>
                <w:lang w:eastAsia="en-US"/>
              </w:rPr>
              <w:t xml:space="preserve">Д 9 - Въвеждане на механизъм за обособяване на приходите, на базата на пълна амортизация на активите, включително активи, финансирани от безвъзмездна помощ, които да бъдат </w:t>
            </w:r>
            <w:r w:rsidRPr="00B87054">
              <w:rPr>
                <w:rFonts w:eastAsia="Times New Roman"/>
                <w:sz w:val="18"/>
                <w:szCs w:val="18"/>
                <w:lang w:eastAsia="en-US"/>
              </w:rPr>
              <w:lastRenderedPageBreak/>
              <w:t>използвани за реинвестиране във ВиК инфраструктура.</w:t>
            </w:r>
          </w:p>
        </w:tc>
        <w:tc>
          <w:tcPr>
            <w:tcW w:w="571" w:type="pct"/>
            <w:shd w:val="clear" w:color="auto" w:fill="auto"/>
          </w:tcPr>
          <w:p w14:paraId="44EDB6F9" w14:textId="77777777" w:rsidR="00684116" w:rsidRPr="00B87054" w:rsidRDefault="00684116" w:rsidP="008B04F1">
            <w:pPr>
              <w:rPr>
                <w:sz w:val="18"/>
                <w:szCs w:val="18"/>
              </w:rPr>
            </w:pPr>
            <w:r w:rsidRPr="00B87054">
              <w:rPr>
                <w:sz w:val="18"/>
                <w:szCs w:val="18"/>
              </w:rPr>
              <w:lastRenderedPageBreak/>
              <w:t xml:space="preserve">Декември 2015 </w:t>
            </w:r>
          </w:p>
        </w:tc>
        <w:tc>
          <w:tcPr>
            <w:tcW w:w="643" w:type="pct"/>
          </w:tcPr>
          <w:p w14:paraId="6E91394F" w14:textId="77777777" w:rsidR="00684116" w:rsidRPr="00B87054" w:rsidRDefault="00684116" w:rsidP="004B5165">
            <w:pPr>
              <w:snapToGrid w:val="0"/>
              <w:spacing w:before="0" w:after="0"/>
              <w:jc w:val="left"/>
              <w:rPr>
                <w:rFonts w:eastAsia="Times New Roman"/>
                <w:sz w:val="18"/>
                <w:szCs w:val="18"/>
              </w:rPr>
            </w:pPr>
            <w:r w:rsidRPr="00B87054">
              <w:rPr>
                <w:rFonts w:eastAsia="Times New Roman"/>
                <w:sz w:val="18"/>
                <w:szCs w:val="18"/>
              </w:rPr>
              <w:t>Д1 – МОСВ</w:t>
            </w:r>
          </w:p>
          <w:p w14:paraId="54507725" w14:textId="77777777" w:rsidR="00684116" w:rsidRPr="00B87054" w:rsidRDefault="00684116" w:rsidP="004B5165">
            <w:pPr>
              <w:snapToGrid w:val="0"/>
              <w:spacing w:before="0" w:after="0"/>
              <w:jc w:val="left"/>
              <w:rPr>
                <w:rFonts w:eastAsia="Times New Roman"/>
                <w:sz w:val="18"/>
                <w:szCs w:val="18"/>
              </w:rPr>
            </w:pPr>
            <w:r w:rsidRPr="00B87054">
              <w:rPr>
                <w:rFonts w:eastAsia="Times New Roman"/>
                <w:sz w:val="18"/>
                <w:szCs w:val="18"/>
              </w:rPr>
              <w:t>Д2 - МОСВ</w:t>
            </w:r>
          </w:p>
          <w:p w14:paraId="2DF7B290" w14:textId="77777777" w:rsidR="00684116" w:rsidRPr="00B87054" w:rsidRDefault="00684116" w:rsidP="004B5165">
            <w:pPr>
              <w:snapToGrid w:val="0"/>
              <w:spacing w:before="0" w:after="0"/>
              <w:jc w:val="left"/>
              <w:rPr>
                <w:rFonts w:eastAsia="Times New Roman"/>
                <w:sz w:val="18"/>
                <w:szCs w:val="18"/>
              </w:rPr>
            </w:pPr>
            <w:r w:rsidRPr="00B87054">
              <w:rPr>
                <w:rFonts w:eastAsia="Times New Roman"/>
                <w:sz w:val="18"/>
                <w:szCs w:val="18"/>
              </w:rPr>
              <w:t xml:space="preserve">Д3 </w:t>
            </w:r>
            <w:r w:rsidR="004B5165" w:rsidRPr="00B87054">
              <w:rPr>
                <w:rFonts w:eastAsia="Times New Roman"/>
                <w:sz w:val="18"/>
                <w:szCs w:val="18"/>
              </w:rPr>
              <w:t>-</w:t>
            </w:r>
            <w:r w:rsidRPr="00B87054">
              <w:rPr>
                <w:rFonts w:eastAsia="Times New Roman"/>
                <w:sz w:val="18"/>
                <w:szCs w:val="18"/>
              </w:rPr>
              <w:t xml:space="preserve"> МОСВ, МРРБ, МЗХ, МИ, МЗ</w:t>
            </w:r>
          </w:p>
          <w:p w14:paraId="128A1C47" w14:textId="77777777" w:rsidR="00684116" w:rsidRPr="00B87054" w:rsidRDefault="00684116" w:rsidP="004B5165">
            <w:pPr>
              <w:snapToGrid w:val="0"/>
              <w:spacing w:before="0" w:after="0"/>
              <w:jc w:val="left"/>
              <w:rPr>
                <w:rFonts w:eastAsia="Times New Roman"/>
                <w:sz w:val="18"/>
                <w:szCs w:val="18"/>
              </w:rPr>
            </w:pPr>
            <w:r w:rsidRPr="00B87054">
              <w:rPr>
                <w:rFonts w:eastAsia="Times New Roman"/>
                <w:sz w:val="18"/>
                <w:szCs w:val="18"/>
              </w:rPr>
              <w:t xml:space="preserve">Д4 </w:t>
            </w:r>
            <w:r w:rsidR="004B5165" w:rsidRPr="00B87054">
              <w:rPr>
                <w:rFonts w:eastAsia="Times New Roman"/>
                <w:sz w:val="18"/>
                <w:szCs w:val="18"/>
              </w:rPr>
              <w:t>-</w:t>
            </w:r>
            <w:r w:rsidRPr="00B87054">
              <w:rPr>
                <w:rFonts w:eastAsia="Times New Roman"/>
                <w:sz w:val="18"/>
                <w:szCs w:val="18"/>
              </w:rPr>
              <w:t xml:space="preserve"> МРРБ, КЕВР, МОСВ</w:t>
            </w:r>
          </w:p>
          <w:p w14:paraId="576B7ABA" w14:textId="77777777" w:rsidR="00684116" w:rsidRPr="00B87054" w:rsidRDefault="00684116" w:rsidP="004B5165">
            <w:pPr>
              <w:snapToGrid w:val="0"/>
              <w:spacing w:before="0" w:after="0"/>
              <w:jc w:val="left"/>
              <w:rPr>
                <w:rFonts w:eastAsia="Times New Roman"/>
                <w:sz w:val="18"/>
                <w:szCs w:val="18"/>
              </w:rPr>
            </w:pPr>
            <w:r w:rsidRPr="00B87054">
              <w:rPr>
                <w:rFonts w:eastAsia="Times New Roman"/>
                <w:sz w:val="18"/>
                <w:szCs w:val="18"/>
              </w:rPr>
              <w:t>Д5 - МОСВ, МРРБ, КЕВР</w:t>
            </w:r>
          </w:p>
          <w:p w14:paraId="51500E7B" w14:textId="77777777" w:rsidR="00684116" w:rsidRPr="00B87054" w:rsidRDefault="00684116" w:rsidP="004B5165">
            <w:pPr>
              <w:snapToGrid w:val="0"/>
              <w:spacing w:before="0" w:after="0"/>
              <w:jc w:val="left"/>
              <w:rPr>
                <w:rFonts w:eastAsia="Times New Roman"/>
                <w:sz w:val="18"/>
                <w:szCs w:val="18"/>
              </w:rPr>
            </w:pPr>
            <w:r w:rsidRPr="00B87054">
              <w:rPr>
                <w:rFonts w:eastAsia="Times New Roman"/>
                <w:sz w:val="18"/>
                <w:szCs w:val="18"/>
              </w:rPr>
              <w:t>Д6 - МОСВ</w:t>
            </w:r>
          </w:p>
          <w:p w14:paraId="07486785" w14:textId="77777777" w:rsidR="00684116" w:rsidRPr="00B87054" w:rsidRDefault="00684116" w:rsidP="004B5165">
            <w:pPr>
              <w:snapToGrid w:val="0"/>
              <w:spacing w:before="0" w:after="0"/>
              <w:jc w:val="left"/>
              <w:rPr>
                <w:rFonts w:eastAsia="Times New Roman"/>
                <w:sz w:val="18"/>
                <w:szCs w:val="18"/>
              </w:rPr>
            </w:pPr>
            <w:r w:rsidRPr="00B87054">
              <w:rPr>
                <w:rFonts w:eastAsia="Times New Roman"/>
                <w:sz w:val="18"/>
                <w:szCs w:val="18"/>
              </w:rPr>
              <w:t>Д7 - МОСВ</w:t>
            </w:r>
          </w:p>
          <w:p w14:paraId="7FB7FCD4" w14:textId="77777777" w:rsidR="00684116" w:rsidRPr="00B87054" w:rsidRDefault="00684116" w:rsidP="004B5165">
            <w:pPr>
              <w:snapToGrid w:val="0"/>
              <w:spacing w:before="0" w:after="0"/>
              <w:jc w:val="left"/>
              <w:rPr>
                <w:rFonts w:eastAsia="Times New Roman"/>
                <w:sz w:val="18"/>
                <w:szCs w:val="18"/>
              </w:rPr>
            </w:pPr>
            <w:r w:rsidRPr="00B87054">
              <w:rPr>
                <w:rFonts w:eastAsia="Times New Roman"/>
                <w:sz w:val="18"/>
                <w:szCs w:val="18"/>
              </w:rPr>
              <w:t>Д8 - МОСВ</w:t>
            </w:r>
          </w:p>
          <w:p w14:paraId="506B54F7" w14:textId="77777777" w:rsidR="00684116" w:rsidRPr="00B87054" w:rsidRDefault="00684116" w:rsidP="004B5165">
            <w:pPr>
              <w:snapToGrid w:val="0"/>
              <w:spacing w:before="0" w:after="0"/>
              <w:jc w:val="left"/>
              <w:rPr>
                <w:rFonts w:eastAsia="Times New Roman"/>
                <w:sz w:val="18"/>
                <w:szCs w:val="18"/>
              </w:rPr>
            </w:pPr>
            <w:r w:rsidRPr="00B87054">
              <w:rPr>
                <w:rFonts w:eastAsia="Times New Roman"/>
                <w:sz w:val="18"/>
                <w:szCs w:val="18"/>
              </w:rPr>
              <w:t>Д9 - МРРБ, МФ</w:t>
            </w:r>
          </w:p>
          <w:p w14:paraId="40A75CA0" w14:textId="77777777" w:rsidR="00684116" w:rsidRPr="00B87054" w:rsidRDefault="00684116" w:rsidP="004B5165">
            <w:pPr>
              <w:snapToGrid w:val="0"/>
              <w:spacing w:before="0" w:after="0"/>
              <w:jc w:val="left"/>
              <w:rPr>
                <w:rFonts w:eastAsia="Times New Roman"/>
                <w:sz w:val="18"/>
                <w:szCs w:val="18"/>
              </w:rPr>
            </w:pPr>
          </w:p>
        </w:tc>
      </w:tr>
      <w:tr w:rsidR="00684116" w:rsidRPr="00B87054" w14:paraId="31996684" w14:textId="77777777" w:rsidTr="004B5165">
        <w:trPr>
          <w:trHeight w:val="1138"/>
        </w:trPr>
        <w:tc>
          <w:tcPr>
            <w:tcW w:w="866" w:type="pct"/>
            <w:vMerge/>
            <w:shd w:val="clear" w:color="auto" w:fill="auto"/>
          </w:tcPr>
          <w:p w14:paraId="640FA5B9" w14:textId="77777777" w:rsidR="00684116" w:rsidRPr="00B87054" w:rsidRDefault="00684116" w:rsidP="00932092">
            <w:pPr>
              <w:snapToGrid w:val="0"/>
              <w:rPr>
                <w:sz w:val="20"/>
              </w:rPr>
            </w:pPr>
          </w:p>
        </w:tc>
        <w:tc>
          <w:tcPr>
            <w:tcW w:w="1064" w:type="pct"/>
          </w:tcPr>
          <w:p w14:paraId="47558625" w14:textId="77777777" w:rsidR="00684116" w:rsidRPr="00B87054" w:rsidRDefault="00684116" w:rsidP="004B5165">
            <w:pPr>
              <w:snapToGrid w:val="0"/>
              <w:spacing w:before="0" w:after="0"/>
              <w:jc w:val="left"/>
              <w:rPr>
                <w:sz w:val="18"/>
                <w:szCs w:val="18"/>
              </w:rPr>
            </w:pPr>
            <w:r w:rsidRPr="00B87054">
              <w:rPr>
                <w:sz w:val="18"/>
                <w:szCs w:val="18"/>
              </w:rPr>
              <w:t>Приемане на план за управление на речни басейни за региона на речния басейн в съответствие с член 13 от Директива 2000/60/ЕО.</w:t>
            </w:r>
          </w:p>
          <w:p w14:paraId="37080E69" w14:textId="77777777" w:rsidR="00684116" w:rsidRPr="00B87054" w:rsidRDefault="00684116" w:rsidP="004B5165">
            <w:pPr>
              <w:snapToGrid w:val="0"/>
              <w:spacing w:before="0" w:after="0"/>
              <w:jc w:val="left"/>
              <w:rPr>
                <w:sz w:val="18"/>
                <w:szCs w:val="18"/>
              </w:rPr>
            </w:pPr>
          </w:p>
          <w:p w14:paraId="4B1DAB3C" w14:textId="77777777" w:rsidR="00684116" w:rsidRPr="00B87054" w:rsidRDefault="00684116" w:rsidP="004B5165">
            <w:pPr>
              <w:snapToGrid w:val="0"/>
              <w:spacing w:before="0" w:after="0"/>
              <w:jc w:val="left"/>
              <w:rPr>
                <w:sz w:val="18"/>
                <w:szCs w:val="18"/>
              </w:rPr>
            </w:pPr>
          </w:p>
          <w:p w14:paraId="4C3EF583" w14:textId="77777777" w:rsidR="00684116" w:rsidRPr="00B87054" w:rsidRDefault="00684116" w:rsidP="004B5165">
            <w:pPr>
              <w:snapToGrid w:val="0"/>
              <w:spacing w:before="0" w:after="0"/>
              <w:jc w:val="left"/>
              <w:rPr>
                <w:sz w:val="18"/>
                <w:szCs w:val="18"/>
              </w:rPr>
            </w:pPr>
          </w:p>
          <w:p w14:paraId="265D7ED4" w14:textId="77777777" w:rsidR="00684116" w:rsidRPr="00B87054" w:rsidRDefault="00684116" w:rsidP="004B5165">
            <w:pPr>
              <w:snapToGrid w:val="0"/>
              <w:spacing w:before="0" w:after="0"/>
              <w:jc w:val="left"/>
              <w:rPr>
                <w:sz w:val="18"/>
                <w:szCs w:val="18"/>
              </w:rPr>
            </w:pPr>
          </w:p>
          <w:p w14:paraId="6BD7557E" w14:textId="77777777" w:rsidR="00684116" w:rsidRPr="00B87054" w:rsidRDefault="00684116" w:rsidP="004B5165">
            <w:pPr>
              <w:snapToGrid w:val="0"/>
              <w:spacing w:before="0" w:after="0"/>
              <w:jc w:val="left"/>
              <w:rPr>
                <w:sz w:val="18"/>
                <w:szCs w:val="18"/>
              </w:rPr>
            </w:pPr>
          </w:p>
          <w:p w14:paraId="3EF7B1BE" w14:textId="77777777" w:rsidR="00684116" w:rsidRPr="00B87054" w:rsidRDefault="00684116" w:rsidP="004B5165">
            <w:pPr>
              <w:snapToGrid w:val="0"/>
              <w:spacing w:before="0" w:after="0"/>
              <w:jc w:val="left"/>
              <w:rPr>
                <w:sz w:val="18"/>
                <w:szCs w:val="18"/>
              </w:rPr>
            </w:pPr>
          </w:p>
          <w:p w14:paraId="3F6AA050" w14:textId="77777777" w:rsidR="00684116" w:rsidRPr="00B87054" w:rsidRDefault="00684116" w:rsidP="004B5165">
            <w:pPr>
              <w:snapToGrid w:val="0"/>
              <w:spacing w:before="0" w:after="0"/>
              <w:jc w:val="left"/>
              <w:rPr>
                <w:sz w:val="18"/>
                <w:szCs w:val="18"/>
              </w:rPr>
            </w:pPr>
          </w:p>
          <w:p w14:paraId="7894F22E" w14:textId="77777777" w:rsidR="00684116" w:rsidRPr="00B87054" w:rsidRDefault="00684116" w:rsidP="004B5165">
            <w:pPr>
              <w:tabs>
                <w:tab w:val="left" w:pos="326"/>
              </w:tabs>
              <w:snapToGrid w:val="0"/>
              <w:spacing w:before="0" w:after="0"/>
              <w:jc w:val="left"/>
              <w:rPr>
                <w:sz w:val="18"/>
                <w:szCs w:val="18"/>
              </w:rPr>
            </w:pPr>
          </w:p>
        </w:tc>
        <w:tc>
          <w:tcPr>
            <w:tcW w:w="1857" w:type="pct"/>
            <w:shd w:val="clear" w:color="auto" w:fill="auto"/>
          </w:tcPr>
          <w:p w14:paraId="051BB5BE" w14:textId="77777777" w:rsidR="00684116" w:rsidRPr="00B87054" w:rsidRDefault="00684116" w:rsidP="004B5165">
            <w:pPr>
              <w:snapToGrid w:val="0"/>
              <w:spacing w:before="0" w:after="0"/>
              <w:jc w:val="left"/>
              <w:rPr>
                <w:rFonts w:eastAsia="Times New Roman"/>
                <w:sz w:val="18"/>
                <w:szCs w:val="18"/>
                <w:lang w:eastAsia="bg-BG"/>
              </w:rPr>
            </w:pPr>
            <w:r w:rsidRPr="00B87054">
              <w:rPr>
                <w:sz w:val="18"/>
                <w:szCs w:val="18"/>
              </w:rPr>
              <w:t xml:space="preserve">Д 1 - </w:t>
            </w:r>
            <w:r w:rsidRPr="00B87054">
              <w:rPr>
                <w:rFonts w:eastAsia="Times New Roman"/>
                <w:sz w:val="18"/>
                <w:szCs w:val="18"/>
                <w:lang w:eastAsia="bg-BG"/>
              </w:rPr>
              <w:t>Приемане на вторите ПУРБ.</w:t>
            </w:r>
          </w:p>
          <w:p w14:paraId="1317E436" w14:textId="77777777" w:rsidR="00684116" w:rsidRPr="00B87054" w:rsidRDefault="00684116" w:rsidP="004B5165">
            <w:pPr>
              <w:snapToGrid w:val="0"/>
              <w:spacing w:before="0" w:after="0"/>
              <w:jc w:val="left"/>
              <w:rPr>
                <w:rFonts w:eastAsia="Times New Roman"/>
                <w:sz w:val="18"/>
                <w:szCs w:val="18"/>
                <w:lang w:eastAsia="bg-BG"/>
              </w:rPr>
            </w:pPr>
            <w:r w:rsidRPr="00B87054">
              <w:rPr>
                <w:rFonts w:eastAsia="Times New Roman"/>
                <w:sz w:val="18"/>
                <w:szCs w:val="18"/>
                <w:lang w:eastAsia="bg-BG"/>
              </w:rPr>
              <w:t>Д 2 - Изпълнение на тригодишна програма за завършване на интеркалибрирането на методите за анализ и стойностите на биологичните елементи за качество (БЕК) за типовете повърхностни води на територията на България, съответстващи на определени общи европейски типове.</w:t>
            </w:r>
          </w:p>
          <w:p w14:paraId="169AA936" w14:textId="77777777" w:rsidR="00684116" w:rsidRPr="00B87054" w:rsidRDefault="00684116" w:rsidP="004B5165">
            <w:pPr>
              <w:snapToGrid w:val="0"/>
              <w:spacing w:before="0" w:after="0"/>
              <w:jc w:val="left"/>
              <w:rPr>
                <w:sz w:val="18"/>
                <w:szCs w:val="18"/>
              </w:rPr>
            </w:pPr>
            <w:r w:rsidRPr="00B87054">
              <w:rPr>
                <w:sz w:val="18"/>
                <w:szCs w:val="18"/>
              </w:rPr>
              <w:t>Д 3 - Извършване на национални проучвания за преодоляване на пропуските: актуализиране на типологията и класификационната система за оценка на повърхностните водни тела от категории "река", "езеро" и "преходни води"; оценка</w:t>
            </w:r>
            <w:r w:rsidRPr="00B87054">
              <w:rPr>
                <w:sz w:val="18"/>
                <w:szCs w:val="18"/>
                <w:lang w:val="ru-RU"/>
              </w:rPr>
              <w:t xml:space="preserve"> </w:t>
            </w:r>
            <w:r w:rsidRPr="00B87054">
              <w:rPr>
                <w:sz w:val="18"/>
                <w:szCs w:val="18"/>
              </w:rPr>
              <w:t>на въздействието на дифузните източници на замърсяване върху състоянието на повърхностните води и на химичното им състояние.</w:t>
            </w:r>
          </w:p>
          <w:p w14:paraId="465A3BEE" w14:textId="77777777" w:rsidR="00684116" w:rsidRPr="00B87054" w:rsidRDefault="00684116" w:rsidP="004B5165">
            <w:pPr>
              <w:snapToGrid w:val="0"/>
              <w:spacing w:before="0" w:after="0"/>
              <w:jc w:val="left"/>
              <w:rPr>
                <w:sz w:val="18"/>
                <w:szCs w:val="18"/>
                <w:lang w:val="ru-RU"/>
              </w:rPr>
            </w:pPr>
            <w:r w:rsidRPr="00B87054">
              <w:rPr>
                <w:sz w:val="18"/>
                <w:szCs w:val="18"/>
              </w:rPr>
              <w:t>Д 4 - Инвестиции за доизграждане на мрежите за мониторинг</w:t>
            </w:r>
            <w:r w:rsidRPr="00B87054">
              <w:rPr>
                <w:sz w:val="18"/>
                <w:szCs w:val="18"/>
                <w:lang w:val="ru-RU"/>
              </w:rPr>
              <w:t>.</w:t>
            </w:r>
          </w:p>
          <w:p w14:paraId="0EBA05F6" w14:textId="77777777" w:rsidR="00684116" w:rsidRPr="00B87054" w:rsidRDefault="00684116" w:rsidP="004B5165">
            <w:pPr>
              <w:snapToGrid w:val="0"/>
              <w:spacing w:before="0"/>
              <w:jc w:val="left"/>
              <w:rPr>
                <w:sz w:val="18"/>
                <w:szCs w:val="18"/>
              </w:rPr>
            </w:pPr>
            <w:r w:rsidRPr="00B87054">
              <w:rPr>
                <w:sz w:val="18"/>
                <w:szCs w:val="18"/>
                <w:lang w:eastAsia="en-US"/>
              </w:rPr>
              <w:t xml:space="preserve">Д 5 </w:t>
            </w:r>
            <w:r w:rsidR="004B5165" w:rsidRPr="00B87054">
              <w:rPr>
                <w:sz w:val="18"/>
                <w:szCs w:val="18"/>
                <w:lang w:eastAsia="en-US"/>
              </w:rPr>
              <w:t>-</w:t>
            </w:r>
            <w:r w:rsidRPr="00B87054">
              <w:rPr>
                <w:sz w:val="18"/>
                <w:szCs w:val="18"/>
                <w:lang w:eastAsia="en-US"/>
              </w:rPr>
              <w:t xml:space="preserve"> Изпълнение на предприети мерки съгласно  член 11(5) за водни съоръжения, които не успеят да постигнат целите по член 4. Мерките са планирани както са посочени в доклада по чл.15 на РДВ (представен от страна на България на ЕК през 2010 г.).</w:t>
            </w:r>
          </w:p>
        </w:tc>
        <w:tc>
          <w:tcPr>
            <w:tcW w:w="571" w:type="pct"/>
            <w:shd w:val="clear" w:color="auto" w:fill="auto"/>
          </w:tcPr>
          <w:p w14:paraId="11836272" w14:textId="77777777" w:rsidR="00684116" w:rsidRPr="00B87054" w:rsidRDefault="00684116" w:rsidP="004B5165">
            <w:pPr>
              <w:snapToGrid w:val="0"/>
              <w:spacing w:before="0" w:after="0"/>
              <w:jc w:val="left"/>
              <w:rPr>
                <w:sz w:val="18"/>
                <w:szCs w:val="18"/>
              </w:rPr>
            </w:pPr>
            <w:r w:rsidRPr="00B87054">
              <w:rPr>
                <w:sz w:val="18"/>
                <w:szCs w:val="18"/>
              </w:rPr>
              <w:t xml:space="preserve">Декември 2016 </w:t>
            </w:r>
          </w:p>
        </w:tc>
        <w:tc>
          <w:tcPr>
            <w:tcW w:w="643" w:type="pct"/>
          </w:tcPr>
          <w:p w14:paraId="78646C1A" w14:textId="77777777" w:rsidR="00684116" w:rsidRPr="00B87054" w:rsidRDefault="00684116" w:rsidP="004B5165">
            <w:pPr>
              <w:snapToGrid w:val="0"/>
              <w:spacing w:before="0" w:after="0"/>
              <w:jc w:val="left"/>
              <w:rPr>
                <w:sz w:val="18"/>
                <w:szCs w:val="18"/>
              </w:rPr>
            </w:pPr>
            <w:r w:rsidRPr="00B87054">
              <w:rPr>
                <w:sz w:val="18"/>
                <w:szCs w:val="18"/>
              </w:rPr>
              <w:t>МОСВ</w:t>
            </w:r>
          </w:p>
          <w:p w14:paraId="3F942698" w14:textId="77777777" w:rsidR="00684116" w:rsidRPr="00B87054" w:rsidRDefault="00684116" w:rsidP="004B5165">
            <w:pPr>
              <w:snapToGrid w:val="0"/>
              <w:spacing w:before="0" w:after="0"/>
              <w:jc w:val="left"/>
              <w:rPr>
                <w:sz w:val="18"/>
                <w:szCs w:val="18"/>
              </w:rPr>
            </w:pPr>
          </w:p>
        </w:tc>
      </w:tr>
    </w:tbl>
    <w:p w14:paraId="64FEB2DD" w14:textId="77777777" w:rsidR="00DE4C96" w:rsidRPr="00B87054" w:rsidRDefault="00AD4AED" w:rsidP="00A75911">
      <w:pPr>
        <w:ind w:left="1418" w:hanging="1418"/>
        <w:rPr>
          <w:b/>
        </w:rPr>
      </w:pPr>
      <w:r w:rsidRPr="00B87054">
        <w:br w:type="page"/>
      </w:r>
      <w:r w:rsidRPr="00B87054">
        <w:rPr>
          <w:b/>
        </w:rPr>
        <w:lastRenderedPageBreak/>
        <w:t>РАЗДЕЛ 10</w:t>
      </w:r>
      <w:r w:rsidRPr="00B87054">
        <w:tab/>
      </w:r>
      <w:r w:rsidR="00ED6554" w:rsidRPr="00B87054">
        <w:rPr>
          <w:b/>
        </w:rPr>
        <w:t>НАМАЛЯВАНЕ НА</w:t>
      </w:r>
      <w:r w:rsidR="009323C0" w:rsidRPr="00B87054">
        <w:rPr>
          <w:b/>
        </w:rPr>
        <w:t xml:space="preserve"> </w:t>
      </w:r>
      <w:r w:rsidR="00ED6554" w:rsidRPr="00B87054">
        <w:rPr>
          <w:b/>
        </w:rPr>
        <w:t>АДМИНИСТРАТИВНАТА ТЕЖЕСТ ЗА БЕНЕФИЦИЕРИТЕ</w:t>
      </w:r>
    </w:p>
    <w:p w14:paraId="1A20AB1E" w14:textId="77777777" w:rsidR="00AD4AED" w:rsidRPr="00B87054" w:rsidRDefault="0016361F" w:rsidP="00F914D7">
      <w:pPr>
        <w:ind w:left="1701" w:hanging="1701"/>
      </w:pPr>
      <w:r w:rsidRPr="00B87054">
        <w:t>(Позоваване: член 96, параграф 6, буква в) от Регламент (EС) № 1303/2013)</w:t>
      </w:r>
    </w:p>
    <w:p w14:paraId="725167C6" w14:textId="77777777" w:rsidR="00E652C6" w:rsidRPr="00B87054" w:rsidRDefault="00E652C6" w:rsidP="00F914D7">
      <w:pPr>
        <w:ind w:left="1701" w:hanging="1701"/>
      </w:pPr>
    </w:p>
    <w:p w14:paraId="38071AE1" w14:textId="77777777" w:rsidR="00F9369E" w:rsidRPr="00B87054" w:rsidRDefault="00F9369E" w:rsidP="00F9369E">
      <w:pPr>
        <w:pStyle w:val="Text1"/>
        <w:ind w:left="0"/>
      </w:pPr>
      <w:r w:rsidRPr="00B87054">
        <w:t xml:space="preserve">Резюме на оценката на административната тежест за </w:t>
      </w:r>
      <w:proofErr w:type="spellStart"/>
      <w:r w:rsidRPr="00B87054">
        <w:t>бенефициерите</w:t>
      </w:r>
      <w:proofErr w:type="spellEnd"/>
      <w:r w:rsidRPr="00B87054">
        <w:t xml:space="preserve"> и когато е необходимо — на планираните действия за намаляване на тази тежест, придружено от ориентировъчен график за тяхното изпълнение</w:t>
      </w:r>
    </w:p>
    <w:p w14:paraId="039EFEA3" w14:textId="77777777" w:rsidR="00F914D7" w:rsidRPr="00B87054" w:rsidRDefault="00F914D7" w:rsidP="00F03C1E">
      <w:pPr>
        <w:pStyle w:val="Text1"/>
        <w:ind w:left="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2"/>
      </w:tblGrid>
      <w:tr w:rsidR="00AD4AED" w:rsidRPr="00B87054" w14:paraId="1296FEA3" w14:textId="77777777" w:rsidTr="00BF3391">
        <w:trPr>
          <w:trHeight w:val="888"/>
          <w:jc w:val="center"/>
        </w:trPr>
        <w:tc>
          <w:tcPr>
            <w:tcW w:w="8432" w:type="dxa"/>
            <w:shd w:val="clear" w:color="auto" w:fill="auto"/>
          </w:tcPr>
          <w:p w14:paraId="059B5EFA" w14:textId="77777777" w:rsidR="00AD4AED" w:rsidRPr="00B87054" w:rsidRDefault="00AD4AED" w:rsidP="00F03C1E">
            <w:pPr>
              <w:pStyle w:val="ListDash2"/>
              <w:numPr>
                <w:ilvl w:val="0"/>
                <w:numId w:val="0"/>
              </w:numPr>
              <w:rPr>
                <w:i/>
                <w:color w:val="8DB3E2"/>
                <w:sz w:val="18"/>
              </w:rPr>
            </w:pPr>
            <w:r w:rsidRPr="00B87054">
              <w:rPr>
                <w:i/>
                <w:color w:val="8DB3E2"/>
                <w:sz w:val="18"/>
              </w:rPr>
              <w:t xml:space="preserve">&lt;10.0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="7000"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PA=Y&gt;</w:t>
            </w:r>
          </w:p>
          <w:p w14:paraId="3497534B" w14:textId="77777777" w:rsidR="005747B2" w:rsidRPr="00B87054" w:rsidRDefault="00622718" w:rsidP="00135D69">
            <w:pPr>
              <w:rPr>
                <w:szCs w:val="24"/>
              </w:rPr>
            </w:pPr>
            <w:r w:rsidRPr="00B87054">
              <w:rPr>
                <w:szCs w:val="24"/>
              </w:rPr>
              <w:t>През период</w:t>
            </w:r>
            <w:r w:rsidR="00EB3FD9" w:rsidRPr="00B87054">
              <w:rPr>
                <w:szCs w:val="24"/>
              </w:rPr>
              <w:t>а</w:t>
            </w:r>
            <w:r w:rsidRPr="00B87054">
              <w:rPr>
                <w:szCs w:val="24"/>
              </w:rPr>
              <w:t xml:space="preserve"> 2007-2013 г. бенефициентите по ОПОС за пръв път изпълняват проекти, финансирани от фонд</w:t>
            </w:r>
            <w:r w:rsidR="00EB3FD9" w:rsidRPr="00B87054">
              <w:rPr>
                <w:szCs w:val="24"/>
              </w:rPr>
              <w:t>овете</w:t>
            </w:r>
            <w:r w:rsidRPr="00B87054">
              <w:rPr>
                <w:szCs w:val="24"/>
              </w:rPr>
              <w:t xml:space="preserve"> на ЕС. Бенефициентите изпитват в различна степен затруднения с административните процедури през различните етапи от проектния цикъл, като основно ги затруднява изпълнението на изискванията при кандидатстване, а след одобрение на проектите - подготовката на проце</w:t>
            </w:r>
            <w:r w:rsidR="00EB3FD9" w:rsidRPr="00B87054">
              <w:rPr>
                <w:szCs w:val="24"/>
              </w:rPr>
              <w:t xml:space="preserve">дури </w:t>
            </w:r>
            <w:r w:rsidR="006F3EB5" w:rsidRPr="00B87054">
              <w:rPr>
                <w:szCs w:val="24"/>
              </w:rPr>
              <w:t>за обществени поръчки</w:t>
            </w:r>
            <w:r w:rsidR="00EB3FD9" w:rsidRPr="00B87054">
              <w:rPr>
                <w:szCs w:val="24"/>
              </w:rPr>
              <w:t xml:space="preserve"> </w:t>
            </w:r>
            <w:r w:rsidRPr="00B87054">
              <w:rPr>
                <w:szCs w:val="24"/>
              </w:rPr>
              <w:t>и подаването на искания за средства с цел тяхната верификация.</w:t>
            </w:r>
            <w:r w:rsidR="00F945F9" w:rsidRPr="00B87054">
              <w:rPr>
                <w:szCs w:val="24"/>
              </w:rPr>
              <w:t xml:space="preserve"> Конкретно, административните тежести са следствие от действието на няколко основни фактора: процедурите са тежки и сложни, кандидатите се затрудняват при подготовката на документите за кандидатстване, липсата на електронизация на процесите в началото на програмния период и свързаната с това възможност за електронна комуникация между кандидатите/бенефициентите и УО чрез работеща информационна система.</w:t>
            </w:r>
            <w:r w:rsidR="000B145F" w:rsidRPr="00B87054">
              <w:rPr>
                <w:szCs w:val="24"/>
              </w:rPr>
              <w:t xml:space="preserve"> Предприетите </w:t>
            </w:r>
            <w:r w:rsidR="00A939F0" w:rsidRPr="00B87054">
              <w:rPr>
                <w:szCs w:val="24"/>
              </w:rPr>
              <w:t>стъпки за тяхното преодоляване</w:t>
            </w:r>
            <w:r w:rsidR="000B145F" w:rsidRPr="00B87054">
              <w:rPr>
                <w:szCs w:val="24"/>
              </w:rPr>
              <w:t xml:space="preserve"> са</w:t>
            </w:r>
            <w:r w:rsidR="00A939F0" w:rsidRPr="00B87054">
              <w:rPr>
                <w:szCs w:val="24"/>
              </w:rPr>
              <w:t>:</w:t>
            </w:r>
            <w:r w:rsidR="00B1459D" w:rsidRPr="00B87054">
              <w:rPr>
                <w:szCs w:val="24"/>
              </w:rPr>
              <w:t xml:space="preserve"> </w:t>
            </w:r>
          </w:p>
          <w:p w14:paraId="2C63401C" w14:textId="77777777" w:rsidR="00622718" w:rsidRPr="00B87054" w:rsidRDefault="00B1459D" w:rsidP="00735856">
            <w:pPr>
              <w:pStyle w:val="ListParagraph"/>
              <w:numPr>
                <w:ilvl w:val="0"/>
                <w:numId w:val="40"/>
              </w:numPr>
              <w:spacing w:after="120"/>
              <w:ind w:left="369" w:hanging="284"/>
              <w:rPr>
                <w:szCs w:val="24"/>
              </w:rPr>
            </w:pPr>
            <w:r w:rsidRPr="00B87054">
              <w:rPr>
                <w:szCs w:val="24"/>
              </w:rPr>
              <w:t xml:space="preserve">Изготвени и въведени в действие </w:t>
            </w:r>
            <w:r w:rsidR="00EB3FD9" w:rsidRPr="00B87054">
              <w:rPr>
                <w:szCs w:val="24"/>
              </w:rPr>
              <w:t xml:space="preserve">по трите приоритетни оси са </w:t>
            </w:r>
            <w:r w:rsidRPr="00B87054">
              <w:rPr>
                <w:szCs w:val="24"/>
              </w:rPr>
              <w:t xml:space="preserve">допълващи документи, основополагащи за управлението на програмата. С тях е извършена приоритизация на дейности, определен е индикативен обхват, конкретизирани са бенефициентите за различни типове процедури и е обосновано преминаване към по-гъвкава процедура за директно предоставяне на БФП за дейностите. </w:t>
            </w:r>
          </w:p>
          <w:p w14:paraId="769F402B" w14:textId="77777777" w:rsidR="00843B51" w:rsidRPr="00B87054" w:rsidRDefault="00843B51" w:rsidP="00735856">
            <w:pPr>
              <w:numPr>
                <w:ilvl w:val="0"/>
                <w:numId w:val="41"/>
              </w:numPr>
              <w:tabs>
                <w:tab w:val="clear" w:pos="720"/>
                <w:tab w:val="num" w:pos="367"/>
              </w:tabs>
              <w:spacing w:before="0"/>
              <w:ind w:left="367" w:hanging="283"/>
              <w:rPr>
                <w:szCs w:val="24"/>
              </w:rPr>
            </w:pPr>
            <w:r w:rsidRPr="00B87054">
              <w:rPr>
                <w:szCs w:val="24"/>
              </w:rPr>
              <w:t>Процедурите за конкурентен подбор остават сложни. Прилагането на този вид схема в началото на периода 2007-2013 г. се оказа сред факторите за увеличаване на административната тежест за бенефициентите</w:t>
            </w:r>
            <w:r w:rsidR="00810846" w:rsidRPr="00B87054">
              <w:rPr>
                <w:szCs w:val="24"/>
              </w:rPr>
              <w:t>,</w:t>
            </w:r>
            <w:r w:rsidRPr="00B87054">
              <w:rPr>
                <w:szCs w:val="24"/>
              </w:rPr>
              <w:t xml:space="preserve"> поради завишените изисквания при подготовката на пакета документи за кандидатстване. Особено за специфични групи от бенефициенти, вкл. НПО</w:t>
            </w:r>
            <w:r w:rsidR="00620D84" w:rsidRPr="00B87054">
              <w:rPr>
                <w:szCs w:val="24"/>
              </w:rPr>
              <w:t>,</w:t>
            </w:r>
            <w:r w:rsidRPr="00B87054">
              <w:rPr>
                <w:szCs w:val="24"/>
              </w:rPr>
              <w:t xml:space="preserve"> </w:t>
            </w:r>
            <w:r w:rsidR="006F3EB5" w:rsidRPr="00B87054">
              <w:rPr>
                <w:szCs w:val="24"/>
              </w:rPr>
              <w:t xml:space="preserve">е удачно </w:t>
            </w:r>
            <w:r w:rsidRPr="00B87054">
              <w:rPr>
                <w:szCs w:val="24"/>
              </w:rPr>
              <w:t>да се</w:t>
            </w:r>
            <w:r w:rsidR="00A062D0" w:rsidRPr="00B87054">
              <w:rPr>
                <w:szCs w:val="24"/>
              </w:rPr>
              <w:t xml:space="preserve"> въведат гъвкави грантови схеми с цел </w:t>
            </w:r>
            <w:r w:rsidRPr="00B87054">
              <w:rPr>
                <w:szCs w:val="24"/>
              </w:rPr>
              <w:t>опростено предоставяне на подкрепа с ясно очертан обхват от допустими дейности, основани на одобрени на национално ниво планове и програми. За бенефициенти - административни структури следва да се обмисли подход за по-гъвкаво предоставяне на подкрепа, като се вземе предвид начинът им на функциониране, формиране на бюджети и разходване на бюджетни средства.</w:t>
            </w:r>
          </w:p>
          <w:p w14:paraId="566DB532" w14:textId="77777777" w:rsidR="00046050" w:rsidRPr="00B87054" w:rsidRDefault="00097C75" w:rsidP="00735856">
            <w:pPr>
              <w:numPr>
                <w:ilvl w:val="0"/>
                <w:numId w:val="41"/>
              </w:numPr>
              <w:tabs>
                <w:tab w:val="clear" w:pos="720"/>
                <w:tab w:val="num" w:pos="367"/>
              </w:tabs>
              <w:spacing w:before="0"/>
              <w:ind w:left="367" w:hanging="283"/>
              <w:rPr>
                <w:szCs w:val="24"/>
              </w:rPr>
            </w:pPr>
            <w:r w:rsidRPr="00B87054">
              <w:rPr>
                <w:szCs w:val="24"/>
              </w:rPr>
              <w:t xml:space="preserve">Подобно на останалите програми, всички етапи от проектния цикъл се характеризират с голям обем документи и затруднен документооборот. В хода на изпълнение на </w:t>
            </w:r>
            <w:r w:rsidR="00EB3FD9" w:rsidRPr="00B87054">
              <w:rPr>
                <w:szCs w:val="24"/>
              </w:rPr>
              <w:t>ОПОС</w:t>
            </w:r>
            <w:r w:rsidRPr="00B87054">
              <w:rPr>
                <w:szCs w:val="24"/>
              </w:rPr>
              <w:t xml:space="preserve"> е налице стремеж към постоянно опростяване </w:t>
            </w:r>
            <w:r w:rsidRPr="00B87054">
              <w:rPr>
                <w:szCs w:val="24"/>
              </w:rPr>
              <w:lastRenderedPageBreak/>
              <w:t>на изискванията при обявяване на про</w:t>
            </w:r>
            <w:r w:rsidR="00DC7580" w:rsidRPr="00B87054">
              <w:rPr>
                <w:szCs w:val="24"/>
              </w:rPr>
              <w:t>цедурите за предоставяне на БФП,</w:t>
            </w:r>
            <w:r w:rsidRPr="00B87054">
              <w:rPr>
                <w:szCs w:val="24"/>
              </w:rPr>
              <w:t xml:space="preserve"> като с всяка следваща се опростява</w:t>
            </w:r>
            <w:r w:rsidR="00094ECF" w:rsidRPr="00B87054">
              <w:rPr>
                <w:szCs w:val="24"/>
              </w:rPr>
              <w:t>т</w:t>
            </w:r>
            <w:r w:rsidRPr="00B87054">
              <w:rPr>
                <w:szCs w:val="24"/>
              </w:rPr>
              <w:t xml:space="preserve"> формуляр</w:t>
            </w:r>
            <w:r w:rsidR="00094ECF" w:rsidRPr="00B87054">
              <w:rPr>
                <w:szCs w:val="24"/>
              </w:rPr>
              <w:t>ът</w:t>
            </w:r>
            <w:r w:rsidRPr="00B87054">
              <w:rPr>
                <w:szCs w:val="24"/>
              </w:rPr>
              <w:t xml:space="preserve"> и бюджет</w:t>
            </w:r>
            <w:r w:rsidR="00094ECF" w:rsidRPr="00B87054">
              <w:rPr>
                <w:szCs w:val="24"/>
              </w:rPr>
              <w:t>ът</w:t>
            </w:r>
            <w:r w:rsidRPr="00B87054">
              <w:rPr>
                <w:szCs w:val="24"/>
              </w:rPr>
              <w:t xml:space="preserve"> на проекта</w:t>
            </w:r>
            <w:r w:rsidR="00046050" w:rsidRPr="00B87054">
              <w:rPr>
                <w:rStyle w:val="FootnoteReference"/>
                <w:szCs w:val="24"/>
              </w:rPr>
              <w:footnoteReference w:id="100"/>
            </w:r>
            <w:r w:rsidRPr="00B87054">
              <w:rPr>
                <w:szCs w:val="24"/>
              </w:rPr>
              <w:t>.</w:t>
            </w:r>
            <w:r w:rsidR="00F44A41" w:rsidRPr="00B87054">
              <w:rPr>
                <w:szCs w:val="24"/>
              </w:rPr>
              <w:t xml:space="preserve"> </w:t>
            </w:r>
          </w:p>
          <w:p w14:paraId="49CD1781" w14:textId="77777777" w:rsidR="00EE46C5" w:rsidRPr="00B87054" w:rsidRDefault="00C67C3B" w:rsidP="00735856">
            <w:pPr>
              <w:numPr>
                <w:ilvl w:val="0"/>
                <w:numId w:val="41"/>
              </w:numPr>
              <w:spacing w:after="0"/>
              <w:ind w:left="367" w:hanging="283"/>
              <w:rPr>
                <w:szCs w:val="24"/>
              </w:rPr>
            </w:pPr>
            <w:r w:rsidRPr="00B87054">
              <w:rPr>
                <w:szCs w:val="24"/>
              </w:rPr>
              <w:t>Въвеждането на директно предоставяне на БФП позволи по-активен диалог с бенефициентите на всеки етап от проекта</w:t>
            </w:r>
            <w:r w:rsidR="006F3EB5" w:rsidRPr="00B87054">
              <w:rPr>
                <w:szCs w:val="24"/>
              </w:rPr>
              <w:t>, като бяха проведени</w:t>
            </w:r>
            <w:r w:rsidRPr="00B87054">
              <w:rPr>
                <w:szCs w:val="24"/>
              </w:rPr>
              <w:t xml:space="preserve"> задължителни предварителни консултации, а на етап изпълнение – постоянни срещи в приемни дни. В определени случаи се прибягва</w:t>
            </w:r>
            <w:r w:rsidR="00810846" w:rsidRPr="00B87054">
              <w:rPr>
                <w:szCs w:val="24"/>
              </w:rPr>
              <w:t>ше</w:t>
            </w:r>
            <w:r w:rsidRPr="00B87054">
              <w:rPr>
                <w:szCs w:val="24"/>
              </w:rPr>
              <w:t xml:space="preserve"> до подкрепа на място чрез т. нар. мобилни групи за подкрепа.</w:t>
            </w:r>
            <w:r w:rsidR="00810846" w:rsidRPr="00B87054">
              <w:rPr>
                <w:szCs w:val="24"/>
              </w:rPr>
              <w:t xml:space="preserve"> </w:t>
            </w:r>
          </w:p>
          <w:p w14:paraId="5C0B8F9F" w14:textId="77777777" w:rsidR="008E4F3E" w:rsidRPr="00B87054" w:rsidRDefault="00FA0387" w:rsidP="00735856">
            <w:pPr>
              <w:numPr>
                <w:ilvl w:val="0"/>
                <w:numId w:val="41"/>
              </w:numPr>
              <w:spacing w:after="0"/>
              <w:ind w:left="367" w:hanging="283"/>
              <w:rPr>
                <w:szCs w:val="24"/>
              </w:rPr>
            </w:pPr>
            <w:r w:rsidRPr="00B87054">
              <w:rPr>
                <w:szCs w:val="24"/>
              </w:rPr>
              <w:t>Чрез въвеждане на процедури за директно предоставяне значително бе облекчена и процедурата за оценка на проектните предложения. Тя стана  по-гъвкава, като даде възможност за диалог между УО и кандидатите с цел коригиране</w:t>
            </w:r>
            <w:r w:rsidR="00475ED1" w:rsidRPr="00B87054">
              <w:rPr>
                <w:szCs w:val="24"/>
              </w:rPr>
              <w:t xml:space="preserve">, вкл. </w:t>
            </w:r>
            <w:r w:rsidRPr="00B87054">
              <w:rPr>
                <w:szCs w:val="24"/>
              </w:rPr>
              <w:t>допълване и доразвиване на проектното предложение.</w:t>
            </w:r>
          </w:p>
          <w:p w14:paraId="4291A5D9" w14:textId="77777777" w:rsidR="00AE12C3" w:rsidRPr="00B87054" w:rsidRDefault="00AE12C3" w:rsidP="00735856">
            <w:pPr>
              <w:numPr>
                <w:ilvl w:val="0"/>
                <w:numId w:val="41"/>
              </w:numPr>
              <w:tabs>
                <w:tab w:val="clear" w:pos="720"/>
                <w:tab w:val="num" w:pos="367"/>
              </w:tabs>
              <w:spacing w:after="0"/>
              <w:ind w:left="367" w:hanging="283"/>
              <w:rPr>
                <w:szCs w:val="24"/>
              </w:rPr>
            </w:pPr>
            <w:r w:rsidRPr="00B87054">
              <w:rPr>
                <w:szCs w:val="24"/>
              </w:rPr>
              <w:t>Прилагането от страна на бенефициентите на режимите за възлагане за изпълнение на проектни дейности допълнително утежнява и забавя процеса на изпълнение на проектите</w:t>
            </w:r>
            <w:r w:rsidR="00291343" w:rsidRPr="00B87054">
              <w:rPr>
                <w:szCs w:val="24"/>
              </w:rPr>
              <w:t>,</w:t>
            </w:r>
            <w:r w:rsidRPr="00B87054">
              <w:rPr>
                <w:szCs w:val="24"/>
              </w:rPr>
              <w:t xml:space="preserve"> поради процедурите по предварителен/</w:t>
            </w:r>
            <w:r w:rsidR="00291343" w:rsidRPr="00B87054">
              <w:rPr>
                <w:szCs w:val="24"/>
              </w:rPr>
              <w:t xml:space="preserve"> </w:t>
            </w:r>
            <w:r w:rsidRPr="00B87054">
              <w:rPr>
                <w:szCs w:val="24"/>
              </w:rPr>
              <w:t xml:space="preserve">последващ контрол на тръжните документации. Включването на АОП в процеса на предварителен контрол на големи поръчки </w:t>
            </w:r>
            <w:r w:rsidR="00F04739" w:rsidRPr="00B87054">
              <w:rPr>
                <w:szCs w:val="24"/>
              </w:rPr>
              <w:t>беше</w:t>
            </w:r>
            <w:r w:rsidR="008F4587" w:rsidRPr="00B87054">
              <w:rPr>
                <w:szCs w:val="24"/>
              </w:rPr>
              <w:t xml:space="preserve"> </w:t>
            </w:r>
            <w:r w:rsidRPr="00B87054">
              <w:rPr>
                <w:szCs w:val="24"/>
              </w:rPr>
              <w:t xml:space="preserve">положителна </w:t>
            </w:r>
            <w:r w:rsidR="00F04739" w:rsidRPr="00B87054">
              <w:rPr>
                <w:szCs w:val="24"/>
              </w:rPr>
              <w:t>стъпка</w:t>
            </w:r>
            <w:r w:rsidR="008F4587" w:rsidRPr="00B87054">
              <w:rPr>
                <w:szCs w:val="24"/>
              </w:rPr>
              <w:t xml:space="preserve">. </w:t>
            </w:r>
            <w:r w:rsidRPr="00B87054">
              <w:rPr>
                <w:szCs w:val="24"/>
              </w:rPr>
              <w:t>От друга страна, еднаквата административна тежест, независимо от характера и бюджета на проектите</w:t>
            </w:r>
            <w:r w:rsidR="00455444" w:rsidRPr="00B87054">
              <w:rPr>
                <w:szCs w:val="24"/>
              </w:rPr>
              <w:t>,</w:t>
            </w:r>
            <w:r w:rsidRPr="00B87054">
              <w:rPr>
                <w:szCs w:val="24"/>
              </w:rPr>
              <w:t xml:space="preserve"> </w:t>
            </w:r>
            <w:r w:rsidR="00455444" w:rsidRPr="00B87054">
              <w:rPr>
                <w:szCs w:val="24"/>
              </w:rPr>
              <w:t>б</w:t>
            </w:r>
            <w:r w:rsidRPr="00B87054">
              <w:rPr>
                <w:szCs w:val="24"/>
              </w:rPr>
              <w:t>е преодоляна с отпадането на последващия контрол за всички поръчки, с изключение на строителството и надзора и текущ одит по проектите. Това доприн</w:t>
            </w:r>
            <w:r w:rsidR="008F4587" w:rsidRPr="00B87054">
              <w:rPr>
                <w:szCs w:val="24"/>
              </w:rPr>
              <w:t>есе</w:t>
            </w:r>
            <w:r w:rsidRPr="00B87054">
              <w:rPr>
                <w:szCs w:val="24"/>
              </w:rPr>
              <w:t xml:space="preserve"> за спазване графиците по проектите.</w:t>
            </w:r>
          </w:p>
          <w:p w14:paraId="68943C90" w14:textId="77777777" w:rsidR="00C26E2A" w:rsidRPr="00B87054" w:rsidRDefault="008F7670" w:rsidP="00735856">
            <w:pPr>
              <w:numPr>
                <w:ilvl w:val="0"/>
                <w:numId w:val="41"/>
              </w:numPr>
              <w:tabs>
                <w:tab w:val="clear" w:pos="720"/>
                <w:tab w:val="num" w:pos="367"/>
              </w:tabs>
              <w:ind w:left="367" w:hanging="283"/>
              <w:rPr>
                <w:szCs w:val="24"/>
              </w:rPr>
            </w:pPr>
            <w:r w:rsidRPr="00B87054">
              <w:rPr>
                <w:szCs w:val="24"/>
              </w:rPr>
              <w:t xml:space="preserve">Дългите срокове за верификация и възстановяване на извършените разходи </w:t>
            </w:r>
            <w:r w:rsidR="00094B12" w:rsidRPr="00B87054">
              <w:rPr>
                <w:szCs w:val="24"/>
              </w:rPr>
              <w:t>бяха</w:t>
            </w:r>
            <w:r w:rsidRPr="00B87054">
              <w:rPr>
                <w:szCs w:val="24"/>
              </w:rPr>
              <w:t xml:space="preserve"> преодолени</w:t>
            </w:r>
            <w:r w:rsidR="00094B12" w:rsidRPr="00B87054">
              <w:rPr>
                <w:szCs w:val="24"/>
              </w:rPr>
              <w:t xml:space="preserve">. </w:t>
            </w:r>
            <w:r w:rsidR="007054F8" w:rsidRPr="00B87054">
              <w:rPr>
                <w:szCs w:val="24"/>
              </w:rPr>
              <w:t>П</w:t>
            </w:r>
            <w:r w:rsidR="007333A7" w:rsidRPr="00B87054">
              <w:rPr>
                <w:szCs w:val="24"/>
              </w:rPr>
              <w:t xml:space="preserve">рез периода 2007-2013 г. </w:t>
            </w:r>
            <w:r w:rsidR="00154127" w:rsidRPr="00B87054">
              <w:rPr>
                <w:szCs w:val="24"/>
              </w:rPr>
              <w:t xml:space="preserve">процесът </w:t>
            </w:r>
            <w:r w:rsidR="00B74403" w:rsidRPr="00B87054">
              <w:rPr>
                <w:szCs w:val="24"/>
              </w:rPr>
              <w:t xml:space="preserve">на верификация </w:t>
            </w:r>
            <w:r w:rsidR="00540E6D" w:rsidRPr="00B87054">
              <w:rPr>
                <w:szCs w:val="24"/>
              </w:rPr>
              <w:t xml:space="preserve">бе оптимизиран </w:t>
            </w:r>
            <w:r w:rsidR="00154127" w:rsidRPr="00B87054">
              <w:rPr>
                <w:szCs w:val="24"/>
              </w:rPr>
              <w:t xml:space="preserve">чрез </w:t>
            </w:r>
            <w:r w:rsidR="007333A7" w:rsidRPr="00B87054">
              <w:rPr>
                <w:szCs w:val="24"/>
              </w:rPr>
              <w:t>опростяване на д</w:t>
            </w:r>
            <w:r w:rsidR="00154127" w:rsidRPr="00B87054">
              <w:rPr>
                <w:szCs w:val="24"/>
              </w:rPr>
              <w:t>окументалната проверка</w:t>
            </w:r>
            <w:r w:rsidR="00540E6D" w:rsidRPr="00B87054">
              <w:rPr>
                <w:szCs w:val="24"/>
              </w:rPr>
              <w:t>,</w:t>
            </w:r>
            <w:r w:rsidR="00154127" w:rsidRPr="00B87054">
              <w:rPr>
                <w:szCs w:val="24"/>
              </w:rPr>
              <w:t xml:space="preserve"> засилване </w:t>
            </w:r>
            <w:r w:rsidR="007333A7" w:rsidRPr="00B87054">
              <w:rPr>
                <w:szCs w:val="24"/>
              </w:rPr>
              <w:t>контрол</w:t>
            </w:r>
            <w:r w:rsidR="00154127" w:rsidRPr="00B87054">
              <w:rPr>
                <w:szCs w:val="24"/>
              </w:rPr>
              <w:t>а</w:t>
            </w:r>
            <w:r w:rsidR="007333A7" w:rsidRPr="00B87054">
              <w:rPr>
                <w:szCs w:val="24"/>
              </w:rPr>
              <w:t xml:space="preserve"> при проверки</w:t>
            </w:r>
            <w:r w:rsidR="00154127" w:rsidRPr="00B87054">
              <w:rPr>
                <w:szCs w:val="24"/>
              </w:rPr>
              <w:t>те</w:t>
            </w:r>
            <w:r w:rsidR="007333A7" w:rsidRPr="00B87054">
              <w:rPr>
                <w:szCs w:val="24"/>
              </w:rPr>
              <w:t xml:space="preserve"> на място</w:t>
            </w:r>
            <w:r w:rsidR="007054F8" w:rsidRPr="00B87054">
              <w:rPr>
                <w:szCs w:val="24"/>
              </w:rPr>
              <w:t>, а също и чрез</w:t>
            </w:r>
            <w:r w:rsidR="00154127" w:rsidRPr="00B87054">
              <w:rPr>
                <w:szCs w:val="24"/>
              </w:rPr>
              <w:t xml:space="preserve"> </w:t>
            </w:r>
            <w:r w:rsidR="007054F8" w:rsidRPr="00B87054">
              <w:rPr>
                <w:szCs w:val="24"/>
              </w:rPr>
              <w:t>з</w:t>
            </w:r>
            <w:r w:rsidR="00C26E2A" w:rsidRPr="00B87054">
              <w:rPr>
                <w:szCs w:val="24"/>
              </w:rPr>
              <w:t>начително опрост</w:t>
            </w:r>
            <w:r w:rsidR="007054F8" w:rsidRPr="00B87054">
              <w:rPr>
                <w:szCs w:val="24"/>
              </w:rPr>
              <w:t>яване на</w:t>
            </w:r>
            <w:r w:rsidR="00C26E2A" w:rsidRPr="00B87054">
              <w:rPr>
                <w:szCs w:val="24"/>
              </w:rPr>
              <w:t xml:space="preserve"> формат</w:t>
            </w:r>
            <w:r w:rsidR="007054F8" w:rsidRPr="00B87054">
              <w:rPr>
                <w:szCs w:val="24"/>
              </w:rPr>
              <w:t>а</w:t>
            </w:r>
            <w:r w:rsidR="00C26E2A" w:rsidRPr="00B87054">
              <w:rPr>
                <w:szCs w:val="24"/>
              </w:rPr>
              <w:t xml:space="preserve"> на докладите за напредък. Мониторингът по проектите се осъществява</w:t>
            </w:r>
            <w:r w:rsidR="00286DE0" w:rsidRPr="00B87054">
              <w:rPr>
                <w:szCs w:val="24"/>
              </w:rPr>
              <w:t>ше</w:t>
            </w:r>
            <w:r w:rsidR="00C26E2A" w:rsidRPr="00B87054">
              <w:rPr>
                <w:szCs w:val="24"/>
              </w:rPr>
              <w:t xml:space="preserve"> в режим на непрекъснат диалог между координаторите от </w:t>
            </w:r>
            <w:r w:rsidR="00B12D07" w:rsidRPr="00B87054">
              <w:rPr>
                <w:szCs w:val="24"/>
              </w:rPr>
              <w:t xml:space="preserve">Междинното звено </w:t>
            </w:r>
            <w:r w:rsidR="00B12D07" w:rsidRPr="00B87054">
              <w:rPr>
                <w:szCs w:val="24"/>
                <w:lang w:val="ru-RU"/>
              </w:rPr>
              <w:t>(</w:t>
            </w:r>
            <w:r w:rsidR="00C26E2A" w:rsidRPr="00B87054">
              <w:rPr>
                <w:szCs w:val="24"/>
              </w:rPr>
              <w:t>МЗ</w:t>
            </w:r>
            <w:r w:rsidR="00B12D07" w:rsidRPr="00B87054">
              <w:rPr>
                <w:szCs w:val="24"/>
                <w:lang w:val="ru-RU"/>
              </w:rPr>
              <w:t>)</w:t>
            </w:r>
            <w:r w:rsidR="00C26E2A" w:rsidRPr="00B87054">
              <w:rPr>
                <w:szCs w:val="24"/>
              </w:rPr>
              <w:t xml:space="preserve"> на ОПОС и съответните бенефициенти. Издават се указания за всички бенефициенти по различни въпроси.</w:t>
            </w:r>
          </w:p>
          <w:p w14:paraId="19E44C23" w14:textId="77777777" w:rsidR="005E46B6" w:rsidRPr="00B87054" w:rsidRDefault="00C26E2A" w:rsidP="00F9339E">
            <w:pPr>
              <w:ind w:left="-8"/>
              <w:rPr>
                <w:szCs w:val="24"/>
              </w:rPr>
            </w:pPr>
            <w:r w:rsidRPr="00B87054">
              <w:rPr>
                <w:szCs w:val="24"/>
              </w:rPr>
              <w:t>Констатация на анализи на национално ниво е, че координацията между структурите, отговорни за етапите на подготовка, оценка, изпълнение, мони</w:t>
            </w:r>
            <w:r w:rsidR="00EB3FD9" w:rsidRPr="00B87054">
              <w:rPr>
                <w:szCs w:val="24"/>
              </w:rPr>
              <w:t>торинг и контрол</w:t>
            </w:r>
            <w:r w:rsidRPr="00B87054">
              <w:rPr>
                <w:szCs w:val="24"/>
              </w:rPr>
              <w:t xml:space="preserve"> на проектите</w:t>
            </w:r>
            <w:r w:rsidR="00EB3FD9" w:rsidRPr="00B87054">
              <w:rPr>
                <w:szCs w:val="24"/>
              </w:rPr>
              <w:t>,</w:t>
            </w:r>
            <w:r w:rsidRPr="00B87054">
              <w:rPr>
                <w:szCs w:val="24"/>
              </w:rPr>
              <w:t xml:space="preserve"> често е свързана с ограничения в гъвкавостта и забавяне на всички етапи от проектния цикъл. </w:t>
            </w:r>
            <w:r w:rsidR="00E63B21" w:rsidRPr="00B87054">
              <w:rPr>
                <w:szCs w:val="24"/>
              </w:rPr>
              <w:t xml:space="preserve">Функционирането </w:t>
            </w:r>
            <w:r w:rsidRPr="00B87054">
              <w:rPr>
                <w:szCs w:val="24"/>
              </w:rPr>
              <w:t xml:space="preserve">на УО и МЗ </w:t>
            </w:r>
            <w:r w:rsidR="00E63B21" w:rsidRPr="00B87054">
              <w:rPr>
                <w:szCs w:val="24"/>
              </w:rPr>
              <w:t>през периода 2007-2013</w:t>
            </w:r>
            <w:r w:rsidR="00620D84" w:rsidRPr="00B87054">
              <w:rPr>
                <w:szCs w:val="24"/>
              </w:rPr>
              <w:t xml:space="preserve"> </w:t>
            </w:r>
            <w:r w:rsidR="00E63B21" w:rsidRPr="00B87054">
              <w:rPr>
                <w:szCs w:val="24"/>
              </w:rPr>
              <w:t xml:space="preserve">г. </w:t>
            </w:r>
            <w:r w:rsidRPr="00B87054">
              <w:rPr>
                <w:szCs w:val="24"/>
              </w:rPr>
              <w:t xml:space="preserve">в рамките на една администрация </w:t>
            </w:r>
            <w:r w:rsidR="00F9339E" w:rsidRPr="00B87054">
              <w:rPr>
                <w:szCs w:val="24"/>
              </w:rPr>
              <w:t>б</w:t>
            </w:r>
            <w:r w:rsidRPr="00B87054">
              <w:rPr>
                <w:szCs w:val="24"/>
              </w:rPr>
              <w:t>е</w:t>
            </w:r>
            <w:r w:rsidR="00F9339E" w:rsidRPr="00B87054">
              <w:rPr>
                <w:szCs w:val="24"/>
              </w:rPr>
              <w:t xml:space="preserve"> идентифицирано като</w:t>
            </w:r>
            <w:r w:rsidRPr="00B87054">
              <w:rPr>
                <w:szCs w:val="24"/>
              </w:rPr>
              <w:t xml:space="preserve"> предпоставка за забавяне на работата и създаването на допълнителна административна тежест. </w:t>
            </w:r>
            <w:r w:rsidR="007E3C3C" w:rsidRPr="00B87054">
              <w:rPr>
                <w:szCs w:val="24"/>
              </w:rPr>
              <w:t>С цел намаляване бюрократизиране</w:t>
            </w:r>
            <w:r w:rsidR="00620D84" w:rsidRPr="00B87054">
              <w:rPr>
                <w:szCs w:val="24"/>
              </w:rPr>
              <w:t>то</w:t>
            </w:r>
            <w:r w:rsidR="007E3C3C" w:rsidRPr="00B87054">
              <w:rPr>
                <w:szCs w:val="24"/>
              </w:rPr>
              <w:t xml:space="preserve"> на процесите и ограничаване</w:t>
            </w:r>
            <w:r w:rsidR="007E3C3C" w:rsidRPr="00B87054" w:rsidDel="00D1218D">
              <w:rPr>
                <w:szCs w:val="24"/>
              </w:rPr>
              <w:t xml:space="preserve"> </w:t>
            </w:r>
            <w:r w:rsidR="007E3C3C" w:rsidRPr="00B87054">
              <w:rPr>
                <w:szCs w:val="24"/>
              </w:rPr>
              <w:t xml:space="preserve">припокриването в обхвата на контролните дейности беше взето решение за обединяване на УО и МЗ, отговорни за </w:t>
            </w:r>
            <w:r w:rsidR="007E3C3C" w:rsidRPr="00B87054">
              <w:rPr>
                <w:szCs w:val="24"/>
              </w:rPr>
              <w:lastRenderedPageBreak/>
              <w:t>изпълнението и управлението на ОПОС за програмните периоди 2007-2013 г. и 2014-2020 г.</w:t>
            </w:r>
            <w:r w:rsidR="005E46B6" w:rsidRPr="00B87054">
              <w:rPr>
                <w:szCs w:val="24"/>
              </w:rPr>
              <w:t xml:space="preserve"> </w:t>
            </w:r>
          </w:p>
          <w:p w14:paraId="66499CCD" w14:textId="77777777" w:rsidR="00E90811" w:rsidRPr="00B87054" w:rsidRDefault="00E90811" w:rsidP="00E90811">
            <w:pPr>
              <w:spacing w:after="0"/>
              <w:rPr>
                <w:szCs w:val="24"/>
              </w:rPr>
            </w:pPr>
            <w:r w:rsidRPr="00B87054">
              <w:rPr>
                <w:szCs w:val="24"/>
              </w:rPr>
              <w:t xml:space="preserve">УО на ОПОС отчита положителните резултати при изпълнението на мерките, предприети за намаляването на административната тежест. </w:t>
            </w:r>
            <w:r w:rsidRPr="00B87054">
              <w:t>Доказали своята ефективност,</w:t>
            </w:r>
            <w:r w:rsidRPr="00B87054">
              <w:rPr>
                <w:szCs w:val="24"/>
              </w:rPr>
              <w:t xml:space="preserve"> действията в тази насока ще продължат </w:t>
            </w:r>
            <w:r w:rsidRPr="00B87054">
              <w:t xml:space="preserve">през периода 2014-2020 г. </w:t>
            </w:r>
            <w:r w:rsidRPr="00B87054">
              <w:rPr>
                <w:szCs w:val="24"/>
              </w:rPr>
              <w:t xml:space="preserve">Следва да се приложат допълнителни мерки </w:t>
            </w:r>
            <w:r w:rsidR="00261258" w:rsidRPr="00B87054">
              <w:rPr>
                <w:szCs w:val="24"/>
              </w:rPr>
              <w:t>като</w:t>
            </w:r>
            <w:r w:rsidRPr="00B87054">
              <w:rPr>
                <w:szCs w:val="24"/>
              </w:rPr>
              <w:t>:</w:t>
            </w:r>
          </w:p>
          <w:p w14:paraId="31114641" w14:textId="77777777" w:rsidR="00E90811" w:rsidRPr="00B87054" w:rsidRDefault="00E90811" w:rsidP="00735856">
            <w:pPr>
              <w:pStyle w:val="Default"/>
              <w:numPr>
                <w:ilvl w:val="0"/>
                <w:numId w:val="41"/>
              </w:numPr>
              <w:spacing w:before="60"/>
              <w:jc w:val="both"/>
              <w:rPr>
                <w:rFonts w:ascii="Times New Roman" w:hAnsi="Times New Roman" w:cs="Times New Roman"/>
                <w:color w:val="auto"/>
                <w:lang w:val="bg-BG"/>
              </w:rPr>
            </w:pPr>
            <w:r w:rsidRPr="00B87054">
              <w:rPr>
                <w:rFonts w:ascii="Times New Roman" w:hAnsi="Times New Roman" w:cs="Times New Roman"/>
                <w:color w:val="auto"/>
                <w:lang w:val="bg-BG"/>
              </w:rPr>
              <w:t>Опростяване на процедурите, използване на стандартизирани формуляри за кандидатстване/отчитане, намаляване броя на придружаващите документи и облекчаване на документооборота;</w:t>
            </w:r>
          </w:p>
          <w:p w14:paraId="7EC10706" w14:textId="77777777" w:rsidR="00E90811" w:rsidRPr="00B87054" w:rsidRDefault="00E90811" w:rsidP="00735856">
            <w:pPr>
              <w:pStyle w:val="Default"/>
              <w:numPr>
                <w:ilvl w:val="0"/>
                <w:numId w:val="41"/>
              </w:numPr>
              <w:spacing w:before="60"/>
              <w:jc w:val="both"/>
              <w:rPr>
                <w:rFonts w:ascii="Times New Roman" w:hAnsi="Times New Roman" w:cs="Times New Roman"/>
                <w:color w:val="auto"/>
                <w:lang w:val="bg-BG"/>
              </w:rPr>
            </w:pPr>
            <w:r w:rsidRPr="00B87054">
              <w:rPr>
                <w:rFonts w:ascii="Times New Roman" w:hAnsi="Times New Roman" w:cs="Times New Roman"/>
                <w:color w:val="auto"/>
                <w:lang w:val="bg-BG"/>
              </w:rPr>
              <w:t>Редуциране времето за предварителен/последващ контрол и верификация</w:t>
            </w:r>
            <w:r w:rsidRPr="00B87054">
              <w:rPr>
                <w:lang w:val="ru-RU"/>
              </w:rPr>
              <w:t xml:space="preserve"> </w:t>
            </w:r>
            <w:r w:rsidRPr="00B87054">
              <w:rPr>
                <w:rFonts w:ascii="Times New Roman" w:hAnsi="Times New Roman" w:cs="Times New Roman"/>
                <w:color w:val="auto"/>
                <w:lang w:val="bg-BG"/>
              </w:rPr>
              <w:t xml:space="preserve">чрез оптимизиране структурата на УО; </w:t>
            </w:r>
          </w:p>
          <w:p w14:paraId="4E376219" w14:textId="77777777" w:rsidR="00E90811" w:rsidRPr="00B87054" w:rsidRDefault="00926199" w:rsidP="00735856">
            <w:pPr>
              <w:pStyle w:val="Default"/>
              <w:numPr>
                <w:ilvl w:val="0"/>
                <w:numId w:val="41"/>
              </w:numPr>
              <w:spacing w:before="60"/>
              <w:jc w:val="both"/>
              <w:rPr>
                <w:rFonts w:ascii="Times New Roman" w:hAnsi="Times New Roman" w:cs="Times New Roman"/>
                <w:color w:val="auto"/>
                <w:lang w:val="bg-BG"/>
              </w:rPr>
            </w:pPr>
            <w:r w:rsidRPr="00B87054">
              <w:rPr>
                <w:rFonts w:ascii="Times New Roman" w:hAnsi="Times New Roman" w:cs="Times New Roman"/>
                <w:color w:val="auto"/>
                <w:lang w:val="bg-BG"/>
              </w:rPr>
              <w:t>З</w:t>
            </w:r>
            <w:r w:rsidR="00E90811" w:rsidRPr="00B87054">
              <w:rPr>
                <w:rFonts w:ascii="Times New Roman" w:hAnsi="Times New Roman" w:cs="Times New Roman"/>
                <w:color w:val="auto"/>
                <w:lang w:val="bg-BG"/>
              </w:rPr>
              <w:t>начително опростяване на оценката на проектни предложения по процедурите на директно предоставяне, когато това е подходящо;</w:t>
            </w:r>
          </w:p>
          <w:p w14:paraId="3DBB28BB" w14:textId="77777777" w:rsidR="00E90811" w:rsidRPr="00B87054" w:rsidRDefault="00E90811" w:rsidP="00735856">
            <w:pPr>
              <w:pStyle w:val="ListParagraph"/>
              <w:widowControl w:val="0"/>
              <w:numPr>
                <w:ilvl w:val="0"/>
                <w:numId w:val="41"/>
              </w:numPr>
              <w:tabs>
                <w:tab w:val="left" w:pos="1276"/>
                <w:tab w:val="left" w:pos="1418"/>
              </w:tabs>
              <w:autoSpaceDE w:val="0"/>
              <w:autoSpaceDN w:val="0"/>
              <w:adjustRightInd w:val="0"/>
              <w:spacing w:before="60" w:after="0"/>
              <w:rPr>
                <w:szCs w:val="24"/>
              </w:rPr>
            </w:pPr>
            <w:r w:rsidRPr="00B87054">
              <w:rPr>
                <w:szCs w:val="24"/>
              </w:rPr>
              <w:t>Прилагане на новите функционални възможности на ИСУН 2020</w:t>
            </w:r>
            <w:r w:rsidR="00793778" w:rsidRPr="00B87054">
              <w:rPr>
                <w:szCs w:val="24"/>
              </w:rPr>
              <w:t xml:space="preserve"> и насърчаване използването на ИКТ базирани решения при</w:t>
            </w:r>
            <w:r w:rsidRPr="00B87054">
              <w:rPr>
                <w:szCs w:val="24"/>
              </w:rPr>
              <w:t xml:space="preserve"> разширяване на електронно подаване и отчитане на проекти</w:t>
            </w:r>
            <w:r w:rsidR="00793778" w:rsidRPr="00B87054">
              <w:rPr>
                <w:szCs w:val="24"/>
              </w:rPr>
              <w:t>, мониторинг на изпълнението</w:t>
            </w:r>
            <w:r w:rsidR="00D32B5C" w:rsidRPr="00B87054">
              <w:rPr>
                <w:szCs w:val="24"/>
              </w:rPr>
              <w:t xml:space="preserve"> на проектите</w:t>
            </w:r>
            <w:r w:rsidRPr="00B87054">
              <w:rPr>
                <w:szCs w:val="24"/>
              </w:rPr>
              <w:t>, комуникация по електронен път между УО и бенефициентите;</w:t>
            </w:r>
          </w:p>
          <w:p w14:paraId="50166AFE" w14:textId="77777777" w:rsidR="00EB3FD9" w:rsidRPr="00B87054" w:rsidRDefault="00E90811" w:rsidP="00735856">
            <w:pPr>
              <w:pStyle w:val="ListParagraph"/>
              <w:numPr>
                <w:ilvl w:val="0"/>
                <w:numId w:val="41"/>
              </w:numPr>
              <w:tabs>
                <w:tab w:val="left" w:pos="155"/>
              </w:tabs>
              <w:autoSpaceDE w:val="0"/>
              <w:autoSpaceDN w:val="0"/>
              <w:adjustRightInd w:val="0"/>
              <w:spacing w:before="60" w:after="0"/>
              <w:ind w:left="714" w:hanging="357"/>
              <w:rPr>
                <w:szCs w:val="24"/>
              </w:rPr>
            </w:pPr>
            <w:r w:rsidRPr="00B87054">
              <w:rPr>
                <w:szCs w:val="24"/>
                <w:lang w:eastAsia="bg-BG"/>
              </w:rPr>
              <w:t>По-</w:t>
            </w:r>
            <w:r w:rsidRPr="00B87054">
              <w:rPr>
                <w:rStyle w:val="at1"/>
                <w:szCs w:val="24"/>
              </w:rPr>
              <w:t>широко застъпване на форми на подкрепа, алтернативни и/или допълващи БФП. ОПОС 2014-2020</w:t>
            </w:r>
            <w:r w:rsidR="00620D84" w:rsidRPr="00B87054">
              <w:rPr>
                <w:rStyle w:val="at1"/>
                <w:szCs w:val="24"/>
              </w:rPr>
              <w:t xml:space="preserve"> г.</w:t>
            </w:r>
            <w:r w:rsidRPr="00B87054">
              <w:rPr>
                <w:rStyle w:val="at1"/>
                <w:szCs w:val="24"/>
              </w:rPr>
              <w:t xml:space="preserve"> следва да </w:t>
            </w:r>
            <w:r w:rsidR="00620D84" w:rsidRPr="00B87054">
              <w:rPr>
                <w:rStyle w:val="at1"/>
                <w:szCs w:val="24"/>
              </w:rPr>
              <w:t xml:space="preserve">предостави </w:t>
            </w:r>
            <w:r w:rsidRPr="00B87054">
              <w:rPr>
                <w:rStyle w:val="at1"/>
                <w:szCs w:val="24"/>
              </w:rPr>
              <w:t xml:space="preserve">част от средствата по програмата чрез финансови инструменти, в чиито цикъл на управление изискуемите документи и процедурите са </w:t>
            </w:r>
            <w:r w:rsidRPr="00B87054">
              <w:rPr>
                <w:szCs w:val="24"/>
                <w:lang w:eastAsia="bg-BG"/>
              </w:rPr>
              <w:t xml:space="preserve">значително по-облекчени. Планира се въвеждане на </w:t>
            </w:r>
            <w:r w:rsidRPr="00B87054">
              <w:rPr>
                <w:szCs w:val="24"/>
              </w:rPr>
              <w:t xml:space="preserve">програмно бюджетиране за административни структури, опростени грантови схеми за НПО, както и прилагане на финансови инструменти съгласно Регламент </w:t>
            </w:r>
            <w:r w:rsidR="00926199" w:rsidRPr="00B87054">
              <w:rPr>
                <w:szCs w:val="24"/>
                <w:lang w:val="ru-RU"/>
              </w:rPr>
              <w:t>(Е</w:t>
            </w:r>
            <w:r w:rsidR="00926199" w:rsidRPr="00B87054">
              <w:rPr>
                <w:szCs w:val="24"/>
              </w:rPr>
              <w:t>С</w:t>
            </w:r>
            <w:r w:rsidR="00926199" w:rsidRPr="00B87054">
              <w:rPr>
                <w:szCs w:val="24"/>
                <w:lang w:val="ru-RU"/>
              </w:rPr>
              <w:t xml:space="preserve">) № </w:t>
            </w:r>
            <w:r w:rsidR="00EB3FD9" w:rsidRPr="00B87054">
              <w:rPr>
                <w:szCs w:val="24"/>
              </w:rPr>
              <w:t xml:space="preserve">1303/2013 </w:t>
            </w:r>
            <w:r w:rsidRPr="00B87054">
              <w:rPr>
                <w:szCs w:val="24"/>
              </w:rPr>
              <w:t>за програмен пе</w:t>
            </w:r>
            <w:r w:rsidR="00EB3FD9" w:rsidRPr="00B87054">
              <w:rPr>
                <w:szCs w:val="24"/>
              </w:rPr>
              <w:t>риод 2014-2020</w:t>
            </w:r>
            <w:r w:rsidR="00926199" w:rsidRPr="00B87054">
              <w:rPr>
                <w:szCs w:val="24"/>
              </w:rPr>
              <w:t xml:space="preserve"> г.</w:t>
            </w:r>
            <w:r w:rsidRPr="00B87054">
              <w:rPr>
                <w:szCs w:val="24"/>
                <w:lang w:eastAsia="bg-BG"/>
              </w:rPr>
              <w:t xml:space="preserve">;  </w:t>
            </w:r>
          </w:p>
          <w:p w14:paraId="0713830B" w14:textId="77777777" w:rsidR="00C54706" w:rsidRPr="00B87054" w:rsidRDefault="00E90811" w:rsidP="00735856">
            <w:pPr>
              <w:pStyle w:val="ListParagraph"/>
              <w:numPr>
                <w:ilvl w:val="0"/>
                <w:numId w:val="41"/>
              </w:numPr>
              <w:tabs>
                <w:tab w:val="left" w:pos="155"/>
              </w:tabs>
              <w:autoSpaceDE w:val="0"/>
              <w:autoSpaceDN w:val="0"/>
              <w:adjustRightInd w:val="0"/>
              <w:spacing w:before="60" w:after="0"/>
              <w:ind w:left="714" w:hanging="357"/>
              <w:rPr>
                <w:szCs w:val="24"/>
              </w:rPr>
            </w:pPr>
            <w:r w:rsidRPr="00B87054">
              <w:rPr>
                <w:szCs w:val="24"/>
              </w:rPr>
              <w:t>В срок до три месец</w:t>
            </w:r>
            <w:r w:rsidR="007D347C" w:rsidRPr="00B87054">
              <w:rPr>
                <w:szCs w:val="24"/>
              </w:rPr>
              <w:t>а</w:t>
            </w:r>
            <w:r w:rsidRPr="00B87054">
              <w:rPr>
                <w:szCs w:val="24"/>
              </w:rPr>
              <w:t xml:space="preserve"> след приемане на национална методология за прилагане на опростени разходи по проектите, съфинансирани от програмите по ЕСИФ, да включи съответните процедури по прилагането и </w:t>
            </w:r>
            <w:r w:rsidR="00B7432D" w:rsidRPr="00B87054">
              <w:rPr>
                <w:szCs w:val="24"/>
              </w:rPr>
              <w:t>в Процедурния наръчник на ОПОС.</w:t>
            </w:r>
          </w:p>
        </w:tc>
      </w:tr>
    </w:tbl>
    <w:p w14:paraId="45B36B30" w14:textId="77777777" w:rsidR="00F914D7" w:rsidRPr="00B87054" w:rsidRDefault="00F914D7" w:rsidP="00302F65">
      <w:pPr>
        <w:ind w:left="1418" w:hanging="1418"/>
        <w:rPr>
          <w:b/>
        </w:rPr>
      </w:pPr>
    </w:p>
    <w:p w14:paraId="0F23DE37" w14:textId="03DE5292" w:rsidR="00DB377F" w:rsidRPr="00B87054" w:rsidRDefault="00F914D7" w:rsidP="00994FE6">
      <w:pPr>
        <w:rPr>
          <w:b/>
        </w:rPr>
      </w:pPr>
      <w:r w:rsidRPr="00B87054">
        <w:rPr>
          <w:b/>
        </w:rPr>
        <w:t>РАЗДЕЛ 11</w:t>
      </w:r>
      <w:r w:rsidRPr="00B87054">
        <w:tab/>
      </w:r>
      <w:r w:rsidRPr="00B87054">
        <w:rPr>
          <w:b/>
        </w:rPr>
        <w:t xml:space="preserve">Хоризонтални принципи </w:t>
      </w:r>
    </w:p>
    <w:p w14:paraId="6E10AC49" w14:textId="77777777" w:rsidR="00AD4AED" w:rsidRPr="00B87054" w:rsidRDefault="0016361F" w:rsidP="001B1F93">
      <w:r w:rsidRPr="00B87054">
        <w:t>(Позоваване: член 96, параграф 7 от Регламент (ЕС) № 1303/2013)</w:t>
      </w:r>
    </w:p>
    <w:p w14:paraId="10AE513A" w14:textId="77777777" w:rsidR="00AD4AED" w:rsidRPr="00B87054" w:rsidRDefault="00AD4AED" w:rsidP="00F03C1E">
      <w:pPr>
        <w:rPr>
          <w:b/>
        </w:rPr>
      </w:pPr>
      <w:r w:rsidRPr="00B87054">
        <w:rPr>
          <w:b/>
        </w:rPr>
        <w:t xml:space="preserve">11.1 </w:t>
      </w:r>
      <w:r w:rsidRPr="00B87054">
        <w:tab/>
      </w:r>
      <w:r w:rsidRPr="00B87054">
        <w:rPr>
          <w:b/>
        </w:rPr>
        <w:t>Устойчиво развитие</w:t>
      </w:r>
    </w:p>
    <w:p w14:paraId="0A6ED658" w14:textId="77777777" w:rsidR="00AD4AED" w:rsidRPr="00B87054" w:rsidRDefault="002D495B" w:rsidP="00F03C1E">
      <w:pPr>
        <w:pStyle w:val="Text1"/>
        <w:ind w:left="0"/>
      </w:pPr>
      <w:r w:rsidRPr="00B87054">
        <w:t>Описание на конкретните действия, с които при избора на операциите се отчитат изискванията за опазване на околната среда, ефективно използване на ресурсите, смекчаване на изменението на климата и адаптация към него, устойчивост при бедствия, както и превенция и управление на риска.</w:t>
      </w:r>
    </w:p>
    <w:p w14:paraId="5921B141" w14:textId="77777777" w:rsidR="00F914D7" w:rsidRPr="00B87054" w:rsidRDefault="00F914D7" w:rsidP="00F03C1E">
      <w:pPr>
        <w:pStyle w:val="Text1"/>
        <w:ind w:left="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AD4AED" w:rsidRPr="00B87054" w14:paraId="5E1F2011" w14:textId="77777777" w:rsidTr="00BF3391">
        <w:trPr>
          <w:trHeight w:val="610"/>
        </w:trPr>
        <w:tc>
          <w:tcPr>
            <w:tcW w:w="8647" w:type="dxa"/>
            <w:shd w:val="clear" w:color="auto" w:fill="auto"/>
          </w:tcPr>
          <w:p w14:paraId="7C99E8CB" w14:textId="77777777" w:rsidR="00AD4AED" w:rsidRPr="00B87054" w:rsidRDefault="00AD4AED" w:rsidP="00F03C1E">
            <w:pPr>
              <w:pStyle w:val="ListDash2"/>
              <w:numPr>
                <w:ilvl w:val="0"/>
                <w:numId w:val="0"/>
              </w:numPr>
              <w:rPr>
                <w:i/>
                <w:color w:val="8DB3E2"/>
                <w:sz w:val="18"/>
              </w:rPr>
            </w:pPr>
            <w:r w:rsidRPr="00B87054">
              <w:rPr>
                <w:i/>
                <w:color w:val="8DB3E2"/>
                <w:sz w:val="18"/>
              </w:rPr>
              <w:t xml:space="preserve">&lt;13.1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="5500"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=N&gt;</w:t>
            </w:r>
          </w:p>
          <w:p w14:paraId="3784C050" w14:textId="77777777" w:rsidR="00A671C1" w:rsidRPr="00B87054" w:rsidRDefault="004E00D7" w:rsidP="00BB1F5B">
            <w:pPr>
              <w:pStyle w:val="ListDash2"/>
              <w:numPr>
                <w:ilvl w:val="0"/>
                <w:numId w:val="0"/>
              </w:numPr>
              <w:tabs>
                <w:tab w:val="left" w:pos="0"/>
                <w:tab w:val="left" w:pos="34"/>
              </w:tabs>
              <w:spacing w:after="0"/>
              <w:ind w:left="34"/>
            </w:pPr>
            <w:r w:rsidRPr="00B87054">
              <w:t xml:space="preserve">Принципът за устойчиво развитие продължава да бъде основополагащ принцип на ЕС, по силата на европейското законодателство. Правна уредба на принципа </w:t>
            </w:r>
            <w:r w:rsidRPr="00B87054">
              <w:lastRenderedPageBreak/>
              <w:t>се съдържа в чл. 3 от ДФЕС, съгласно който Съюзът работи за устойчивото развитие на Европа, основаващо се на балансиран икономически растеж и ценова стабилност, силно конкурентна социална пазарна икономика, която има за цел пълна заетост и социален прогрес, и високо равнище на защита и подобряване качеството на околната среда. Основният стратегически документ на европейско ниво, регламентиращ прилагането на принципа</w:t>
            </w:r>
            <w:r w:rsidR="00361236" w:rsidRPr="00B87054">
              <w:t>,</w:t>
            </w:r>
            <w:r w:rsidRPr="00B87054">
              <w:t xml:space="preserve"> е Стратегията за устойчиво развитие (приета през юни 2006 г.), която определя общите цели на Съюза по отношение изменението на климата и чистата енергия, устойчив транспорт, производство и потребление и по-доброто управление на природните ресурси.</w:t>
            </w:r>
          </w:p>
          <w:p w14:paraId="7AD28D9B" w14:textId="77777777" w:rsidR="004E00D7" w:rsidRPr="00B87054" w:rsidRDefault="004E00D7" w:rsidP="00BB1F5B">
            <w:pPr>
              <w:pStyle w:val="ListDash2"/>
              <w:numPr>
                <w:ilvl w:val="0"/>
                <w:numId w:val="0"/>
              </w:numPr>
              <w:tabs>
                <w:tab w:val="left" w:pos="0"/>
                <w:tab w:val="left" w:pos="34"/>
              </w:tabs>
              <w:spacing w:after="0"/>
              <w:ind w:left="34"/>
            </w:pPr>
            <w:r w:rsidRPr="00B87054">
              <w:t xml:space="preserve"> </w:t>
            </w:r>
          </w:p>
          <w:p w14:paraId="7A8F7D9F" w14:textId="77777777" w:rsidR="004E00D7" w:rsidRPr="00B87054" w:rsidRDefault="004E00D7" w:rsidP="00BB1F5B">
            <w:pPr>
              <w:pStyle w:val="ListDash2"/>
              <w:numPr>
                <w:ilvl w:val="0"/>
                <w:numId w:val="0"/>
              </w:numPr>
              <w:tabs>
                <w:tab w:val="left" w:pos="0"/>
                <w:tab w:val="left" w:pos="34"/>
              </w:tabs>
              <w:spacing w:after="0"/>
              <w:ind w:left="34"/>
              <w:rPr>
                <w:b/>
              </w:rPr>
            </w:pPr>
            <w:r w:rsidRPr="00B87054">
              <w:rPr>
                <w:b/>
              </w:rPr>
              <w:t>Принос на ОПОС 2014-2020 г. за постигането на устойчиво развитие:</w:t>
            </w:r>
          </w:p>
          <w:p w14:paraId="6DD348F3" w14:textId="77777777" w:rsidR="004E00D7" w:rsidRPr="00B87054" w:rsidRDefault="004E00D7" w:rsidP="00BB1F5B">
            <w:pPr>
              <w:pStyle w:val="ListDash2"/>
              <w:numPr>
                <w:ilvl w:val="0"/>
                <w:numId w:val="0"/>
              </w:numPr>
              <w:tabs>
                <w:tab w:val="left" w:pos="0"/>
                <w:tab w:val="left" w:pos="34"/>
              </w:tabs>
              <w:spacing w:after="0"/>
              <w:ind w:left="34"/>
            </w:pPr>
            <w:r w:rsidRPr="00B87054">
              <w:t xml:space="preserve">Изпълнението на </w:t>
            </w:r>
            <w:r w:rsidR="00192BD9" w:rsidRPr="00B87054">
              <w:t>ОПОС</w:t>
            </w:r>
            <w:r w:rsidRPr="00B87054">
              <w:t xml:space="preserve"> ще допринесе за постигането на целите на Стратегията за устойчиво развитие на ЕС. Приоритетните оси на програмата се насочени към постигането на онези тематични цели от </w:t>
            </w:r>
            <w:r w:rsidR="00192BD9" w:rsidRPr="00B87054">
              <w:t xml:space="preserve">Регламент </w:t>
            </w:r>
            <w:r w:rsidR="00926199" w:rsidRPr="00B87054">
              <w:rPr>
                <w:szCs w:val="24"/>
                <w:lang w:val="ru-RU"/>
              </w:rPr>
              <w:t>(Е</w:t>
            </w:r>
            <w:r w:rsidR="00926199" w:rsidRPr="00B87054">
              <w:rPr>
                <w:szCs w:val="24"/>
              </w:rPr>
              <w:t>С</w:t>
            </w:r>
            <w:r w:rsidR="00926199" w:rsidRPr="00B87054">
              <w:rPr>
                <w:szCs w:val="24"/>
                <w:lang w:val="ru-RU"/>
              </w:rPr>
              <w:t xml:space="preserve">) № </w:t>
            </w:r>
            <w:r w:rsidR="00192BD9" w:rsidRPr="00B87054">
              <w:t>1303/2013</w:t>
            </w:r>
            <w:r w:rsidRPr="00B87054">
              <w:t>, които с</w:t>
            </w:r>
            <w:r w:rsidR="005F4642" w:rsidRPr="00B87054">
              <w:t>е</w:t>
            </w:r>
            <w:r w:rsidRPr="00B87054">
              <w:t xml:space="preserve"> отнасят до опазването на околната среда, насърчаване на ресурсната ефективност, адаптацията към изменението на климата и превенцията и управлението на риска. </w:t>
            </w:r>
            <w:r w:rsidR="00192BD9" w:rsidRPr="00B87054">
              <w:t xml:space="preserve">Програмата </w:t>
            </w:r>
            <w:r w:rsidRPr="00B87054">
              <w:t xml:space="preserve">ще съдейства за осъществяването на посочените към всяка приоритетна ос инвестиционни приоритети, които в своята цялост са насочени към постигането на устойчиво развитие. В допълнение, изпълнението на оперативната програма ще допринесе за постигането на съответствие с изискванията на европейското и национално законодателство в областта на околната среда и изменението на климата. ОПОС 2014-2020 г. е разработена в съответствие с основните стратегически документи на </w:t>
            </w:r>
            <w:r w:rsidR="00192BD9" w:rsidRPr="00B87054">
              <w:t>ЕС</w:t>
            </w:r>
            <w:r w:rsidRPr="00B87054">
              <w:t xml:space="preserve"> и допринася </w:t>
            </w:r>
            <w:r w:rsidR="00192BD9" w:rsidRPr="00B87054">
              <w:t>за постигането на техните цели (</w:t>
            </w:r>
            <w:r w:rsidRPr="00B87054">
              <w:t>Раздел 1</w:t>
            </w:r>
            <w:r w:rsidR="00192BD9" w:rsidRPr="00B87054">
              <w:t>)</w:t>
            </w:r>
            <w:r w:rsidRPr="00B87054">
              <w:t xml:space="preserve">. Поради естеството на приоритетните оси на оперативната програма, които са изцяло насочени към опазване на околната среда, одобрените за финансиране операции по програмата ще допринесат за постигането на устойчиво развитие. </w:t>
            </w:r>
          </w:p>
          <w:p w14:paraId="5DA28CC9" w14:textId="77777777" w:rsidR="00A671C1" w:rsidRPr="00B87054" w:rsidRDefault="00A671C1" w:rsidP="00BB1F5B">
            <w:pPr>
              <w:pStyle w:val="ListDash2"/>
              <w:numPr>
                <w:ilvl w:val="0"/>
                <w:numId w:val="0"/>
              </w:numPr>
              <w:tabs>
                <w:tab w:val="left" w:pos="0"/>
                <w:tab w:val="left" w:pos="34"/>
              </w:tabs>
              <w:spacing w:after="0"/>
              <w:ind w:left="34"/>
            </w:pPr>
          </w:p>
          <w:p w14:paraId="3FFFD442" w14:textId="77777777" w:rsidR="004E00D7" w:rsidRPr="00B87054" w:rsidRDefault="004E00D7" w:rsidP="00BB1F5B">
            <w:pPr>
              <w:pStyle w:val="ListDash2"/>
              <w:numPr>
                <w:ilvl w:val="0"/>
                <w:numId w:val="0"/>
              </w:numPr>
              <w:tabs>
                <w:tab w:val="left" w:pos="0"/>
                <w:tab w:val="left" w:pos="34"/>
              </w:tabs>
              <w:spacing w:after="0"/>
              <w:ind w:left="34"/>
              <w:rPr>
                <w:b/>
              </w:rPr>
            </w:pPr>
            <w:r w:rsidRPr="00B87054">
              <w:rPr>
                <w:b/>
              </w:rPr>
              <w:t xml:space="preserve">Принос на МОСВ при интегрирането на политиката по околна среда и политиката по изменение на климата: </w:t>
            </w:r>
          </w:p>
          <w:p w14:paraId="547ECEA1" w14:textId="77777777" w:rsidR="004E00D7" w:rsidRPr="00B87054" w:rsidRDefault="004E00D7" w:rsidP="00BB1F5B">
            <w:pPr>
              <w:pStyle w:val="ListDash2"/>
              <w:numPr>
                <w:ilvl w:val="0"/>
                <w:numId w:val="0"/>
              </w:numPr>
              <w:tabs>
                <w:tab w:val="left" w:pos="0"/>
                <w:tab w:val="left" w:pos="34"/>
              </w:tabs>
              <w:spacing w:after="0"/>
              <w:ind w:left="34"/>
            </w:pPr>
            <w:r w:rsidRPr="00B87054">
              <w:t xml:space="preserve">Съгласно чл. 11 от ДФЕС, изискванията за опазване на околната среда трябва да бъдат интегрирани при формирането и осъществяването на политиките и дейностите на ЕС, в частност с цел постигане на устойчиво развитие. Процесът на интегриране на </w:t>
            </w:r>
            <w:r w:rsidR="000D5BFD" w:rsidRPr="00B87054">
              <w:t>ПОС и ПИК</w:t>
            </w:r>
            <w:r w:rsidRPr="00B87054">
              <w:t xml:space="preserve"> в основните програмни документи за периода 2014-2020 г. ще се подпомогне с Насоките за интеграция на ПОС и ПИК</w:t>
            </w:r>
            <w:r w:rsidR="00A67DDB" w:rsidRPr="00B87054">
              <w:t xml:space="preserve"> – фаза програмиране</w:t>
            </w:r>
            <w:r w:rsidRPr="00B87054">
              <w:t xml:space="preserve">, които описват приоритетни интервенции от гледна точка на изпълнението на изискванията на </w:t>
            </w:r>
            <w:r w:rsidR="000D5BFD" w:rsidRPr="00B87054">
              <w:t>двете политики</w:t>
            </w:r>
            <w:r w:rsidRPr="00B87054">
              <w:t>. Те са насочени към по-добро управление на водите, по-висока ефективност и справяне с последствията върху водите от изменението на климата; по-добро управление на отпадъците, съобразно йерархията при управлението им и с оглед постигане на по-висока ефективност на този ресурс; енергийна ефективност и възобновяеми енергийни източници</w:t>
            </w:r>
            <w:r w:rsidR="00E116A1" w:rsidRPr="00B87054">
              <w:t>;</w:t>
            </w:r>
            <w:r w:rsidRPr="00B87054">
              <w:t xml:space="preserve"> подобряване качеството на въздуха и намаляване на емисиите на парникови газове и опазване и възстановяване на биологичното ра</w:t>
            </w:r>
            <w:r w:rsidR="000D5BFD" w:rsidRPr="00B87054">
              <w:t>знообразие, вкл. мрежата Н</w:t>
            </w:r>
            <w:r w:rsidR="00D76C13" w:rsidRPr="00B87054">
              <w:t>атура</w:t>
            </w:r>
            <w:r w:rsidR="00E116A1" w:rsidRPr="00B87054">
              <w:t xml:space="preserve"> </w:t>
            </w:r>
            <w:r w:rsidRPr="00B87054">
              <w:t xml:space="preserve">2000. Включването на така идентифицираните приоритетни интервенции в обхвата на други програми, съфинансирани от </w:t>
            </w:r>
            <w:r w:rsidR="0093272A" w:rsidRPr="00B87054">
              <w:t>ЕСИФ,</w:t>
            </w:r>
            <w:r w:rsidRPr="00B87054">
              <w:t xml:space="preserve"> е основен инструмент за интегриране на </w:t>
            </w:r>
            <w:r w:rsidR="0093272A" w:rsidRPr="00B87054">
              <w:t xml:space="preserve">ПОС и ПИК </w:t>
            </w:r>
            <w:r w:rsidRPr="00B87054">
              <w:t>в програмните документи за периода 2014</w:t>
            </w:r>
            <w:r w:rsidR="00192BD9" w:rsidRPr="00B87054">
              <w:t>-</w:t>
            </w:r>
            <w:r w:rsidRPr="00B87054">
              <w:t xml:space="preserve">2020 г., а по този начин – и за постигане на устойчиво развитие. </w:t>
            </w:r>
          </w:p>
          <w:p w14:paraId="1FC9CA7C" w14:textId="77777777" w:rsidR="00A671C1" w:rsidRPr="00B87054" w:rsidRDefault="00A671C1" w:rsidP="00BB1F5B">
            <w:pPr>
              <w:pStyle w:val="ListDash2"/>
              <w:numPr>
                <w:ilvl w:val="0"/>
                <w:numId w:val="0"/>
              </w:numPr>
              <w:tabs>
                <w:tab w:val="left" w:pos="0"/>
                <w:tab w:val="left" w:pos="34"/>
              </w:tabs>
              <w:spacing w:after="0"/>
              <w:ind w:left="34"/>
            </w:pPr>
          </w:p>
          <w:p w14:paraId="1B69C247" w14:textId="77777777" w:rsidR="004E00D7" w:rsidRPr="00B87054" w:rsidRDefault="004E00D7" w:rsidP="00BB1F5B">
            <w:pPr>
              <w:pStyle w:val="ListDash2"/>
              <w:numPr>
                <w:ilvl w:val="0"/>
                <w:numId w:val="0"/>
              </w:numPr>
              <w:tabs>
                <w:tab w:val="left" w:pos="0"/>
                <w:tab w:val="left" w:pos="34"/>
              </w:tabs>
              <w:spacing w:after="0"/>
              <w:ind w:left="34"/>
              <w:rPr>
                <w:b/>
              </w:rPr>
            </w:pPr>
            <w:r w:rsidRPr="00B87054">
              <w:rPr>
                <w:b/>
              </w:rPr>
              <w:lastRenderedPageBreak/>
              <w:t>Прилагане на принципа на устойчиво развитие на ниво оперативна програма и на ниво операции:</w:t>
            </w:r>
          </w:p>
          <w:p w14:paraId="434EDF5B" w14:textId="77777777" w:rsidR="004E00D7" w:rsidRPr="00B87054" w:rsidRDefault="004E00D7" w:rsidP="00BB1F5B">
            <w:pPr>
              <w:pStyle w:val="ListDash2"/>
              <w:numPr>
                <w:ilvl w:val="0"/>
                <w:numId w:val="0"/>
              </w:numPr>
              <w:tabs>
                <w:tab w:val="left" w:pos="0"/>
                <w:tab w:val="left" w:pos="34"/>
              </w:tabs>
              <w:spacing w:after="0"/>
              <w:ind w:left="34"/>
            </w:pPr>
            <w:r w:rsidRPr="00B87054">
              <w:t xml:space="preserve">С цел да се гарантира интегрирането на политиката по околна среда в секторните и регионални политики, при изпълнение на програмите и операциите, финансирани от </w:t>
            </w:r>
            <w:r w:rsidR="00F61FD3" w:rsidRPr="00B87054">
              <w:t>ЕСИФ</w:t>
            </w:r>
            <w:r w:rsidRPr="00B87054">
              <w:t xml:space="preserve"> се прилагат изискванията на действащото законодателство за извършване на екологична оценка, оценка на въздействието върху околната среда и оценка на съвместимостта с предмета и целите на опазване на защитените зони. </w:t>
            </w:r>
            <w:r w:rsidR="00192BD9" w:rsidRPr="00B87054">
              <w:t xml:space="preserve">ОПОС </w:t>
            </w:r>
            <w:r w:rsidRPr="00B87054">
              <w:t xml:space="preserve">е обект на ЕО, която съгласно предвиденото в </w:t>
            </w:r>
            <w:r w:rsidR="0093272A" w:rsidRPr="00B87054">
              <w:t xml:space="preserve">Регламент </w:t>
            </w:r>
            <w:r w:rsidR="00926199" w:rsidRPr="00B87054">
              <w:rPr>
                <w:szCs w:val="24"/>
                <w:lang w:val="ru-RU"/>
              </w:rPr>
              <w:t>(Е</w:t>
            </w:r>
            <w:r w:rsidR="00926199" w:rsidRPr="00B87054">
              <w:rPr>
                <w:szCs w:val="24"/>
              </w:rPr>
              <w:t>С</w:t>
            </w:r>
            <w:r w:rsidR="00926199" w:rsidRPr="00B87054">
              <w:rPr>
                <w:szCs w:val="24"/>
                <w:lang w:val="ru-RU"/>
              </w:rPr>
              <w:t xml:space="preserve">) № </w:t>
            </w:r>
            <w:r w:rsidR="0093272A" w:rsidRPr="00B87054">
              <w:t xml:space="preserve">1303/2013 </w:t>
            </w:r>
            <w:r w:rsidRPr="00B87054">
              <w:t>представлява неразделна част от предварителната оценка на програмата. В продължение на практиката</w:t>
            </w:r>
            <w:r w:rsidR="0093272A" w:rsidRPr="00B87054">
              <w:t xml:space="preserve"> от</w:t>
            </w:r>
            <w:r w:rsidRPr="00B87054">
              <w:t xml:space="preserve"> програмен период 2007-2013 г., програма</w:t>
            </w:r>
            <w:r w:rsidR="00192BD9" w:rsidRPr="00B87054">
              <w:t xml:space="preserve">та </w:t>
            </w:r>
            <w:r w:rsidRPr="00B87054">
              <w:t xml:space="preserve">ще прилага система от критерии за оценка на операциите, в която ще бъдат включени и критерии относно съблюдаването на действащото екологично законодателство. Операциите, които не съответстват на тази група критерии, няма да бъдат финансирани със средства от </w:t>
            </w:r>
            <w:r w:rsidR="0093272A" w:rsidRPr="00B87054">
              <w:t>ОПОС</w:t>
            </w:r>
            <w:r w:rsidRPr="00B87054">
              <w:t xml:space="preserve">. </w:t>
            </w:r>
          </w:p>
          <w:p w14:paraId="43DB7D6D" w14:textId="77777777" w:rsidR="00F61FD3" w:rsidRPr="00B87054" w:rsidRDefault="00F61FD3" w:rsidP="00BB1F5B">
            <w:pPr>
              <w:pStyle w:val="ListDash2"/>
              <w:numPr>
                <w:ilvl w:val="0"/>
                <w:numId w:val="0"/>
              </w:numPr>
              <w:tabs>
                <w:tab w:val="left" w:pos="0"/>
                <w:tab w:val="left" w:pos="34"/>
              </w:tabs>
              <w:spacing w:after="0"/>
              <w:ind w:left="34"/>
            </w:pPr>
          </w:p>
          <w:p w14:paraId="5667907E" w14:textId="77777777" w:rsidR="00E04588" w:rsidRPr="00B87054" w:rsidRDefault="004E00D7" w:rsidP="00FC168D">
            <w:pPr>
              <w:pStyle w:val="ListDash2"/>
              <w:numPr>
                <w:ilvl w:val="0"/>
                <w:numId w:val="0"/>
              </w:numPr>
              <w:ind w:left="34"/>
              <w:rPr>
                <w:i/>
              </w:rPr>
            </w:pPr>
            <w:r w:rsidRPr="00B87054">
              <w:t>МОСВ пое</w:t>
            </w:r>
            <w:r w:rsidR="00192BD9" w:rsidRPr="00B87054">
              <w:t xml:space="preserve"> ангажимент</w:t>
            </w:r>
            <w:r w:rsidRPr="00B87054">
              <w:t xml:space="preserve"> да изготви необходимите документи относно прилагането на </w:t>
            </w:r>
            <w:r w:rsidR="0093272A" w:rsidRPr="00B87054">
              <w:t>ПОС и ПИК</w:t>
            </w:r>
            <w:r w:rsidRPr="00B87054">
              <w:t xml:space="preserve"> при управлението на </w:t>
            </w:r>
            <w:r w:rsidR="0093272A" w:rsidRPr="00B87054">
              <w:t>ЕСИФ</w:t>
            </w:r>
            <w:r w:rsidRPr="00B87054">
              <w:t xml:space="preserve">. В изпълнение на поетия ангажимент МОСВ </w:t>
            </w:r>
            <w:r w:rsidR="00192BD9" w:rsidRPr="00B87054">
              <w:t>подготв</w:t>
            </w:r>
            <w:r w:rsidR="00A67DDB" w:rsidRPr="00B87054">
              <w:t>и</w:t>
            </w:r>
            <w:r w:rsidRPr="00B87054">
              <w:t xml:space="preserve"> Насоки</w:t>
            </w:r>
            <w:r w:rsidR="00A67DDB" w:rsidRPr="00B87054">
              <w:rPr>
                <w:bCs/>
              </w:rPr>
              <w:t xml:space="preserve"> за интегриране на ПОС и ПИК</w:t>
            </w:r>
            <w:r w:rsidR="00A67DDB" w:rsidRPr="00B87054" w:rsidDel="00A67DDB">
              <w:t xml:space="preserve"> </w:t>
            </w:r>
            <w:r w:rsidRPr="00B87054">
              <w:t xml:space="preserve">– </w:t>
            </w:r>
            <w:r w:rsidRPr="00B87054">
              <w:rPr>
                <w:bCs/>
              </w:rPr>
              <w:t>фаза „Изпълнение на Споразумение</w:t>
            </w:r>
            <w:r w:rsidR="00926199" w:rsidRPr="00B87054">
              <w:rPr>
                <w:bCs/>
              </w:rPr>
              <w:t>то</w:t>
            </w:r>
            <w:r w:rsidRPr="00B87054">
              <w:rPr>
                <w:bCs/>
              </w:rPr>
              <w:t xml:space="preserve"> за партньорство</w:t>
            </w:r>
            <w:r w:rsidR="00926199" w:rsidRPr="00B87054">
              <w:rPr>
                <w:bCs/>
              </w:rPr>
              <w:t xml:space="preserve"> и програмите в периода 2014-2020 г.</w:t>
            </w:r>
            <w:r w:rsidRPr="00B87054">
              <w:rPr>
                <w:bCs/>
              </w:rPr>
              <w:t>”</w:t>
            </w:r>
            <w:r w:rsidR="00A67DDB" w:rsidRPr="00B87054">
              <w:rPr>
                <w:bCs/>
              </w:rPr>
              <w:t xml:space="preserve">, одобрени </w:t>
            </w:r>
            <w:r w:rsidR="00A67DDB" w:rsidRPr="00B87054">
              <w:t>с Р</w:t>
            </w:r>
            <w:r w:rsidR="00A67DDB" w:rsidRPr="00B87054">
              <w:rPr>
                <w:bCs/>
              </w:rPr>
              <w:t xml:space="preserve">МС </w:t>
            </w:r>
            <w:r w:rsidR="00A67DDB" w:rsidRPr="00B87054">
              <w:t>№ 3 от 6 януари 2016 г</w:t>
            </w:r>
            <w:r w:rsidRPr="00B87054">
              <w:rPr>
                <w:bCs/>
              </w:rPr>
              <w:t xml:space="preserve">. </w:t>
            </w:r>
            <w:r w:rsidR="00FC168D" w:rsidRPr="00B87054">
              <w:t>Целта им е да</w:t>
            </w:r>
            <w:r w:rsidRPr="00B87054">
              <w:t xml:space="preserve"> подпомогнат управляващите органи при практическото прилагане на принципа за устойчиво развитие на етапа на одобрението и изпълнението на операциите. Критериите за интеграция ще гарантират, че приоритетно ще се одобряват и изпълняват операции, които в по-голяма степен допринасят за опазването на околната среда и политиката по изменение на климата. Като допълнителна мярка МОСВ предвижда да създаде </w:t>
            </w:r>
            <w:r w:rsidR="00843357" w:rsidRPr="00B87054">
              <w:t>релевантен механизъм</w:t>
            </w:r>
            <w:r w:rsidRPr="00B87054">
              <w:t xml:space="preserve">, </w:t>
            </w:r>
            <w:r w:rsidR="009D531C" w:rsidRPr="00B87054">
              <w:t xml:space="preserve">който </w:t>
            </w:r>
            <w:r w:rsidRPr="00B87054">
              <w:t>да подпомага процеса на интеграция на политиката по околна среда и изменение на климата.</w:t>
            </w:r>
          </w:p>
        </w:tc>
      </w:tr>
    </w:tbl>
    <w:p w14:paraId="6B1E1466" w14:textId="77777777" w:rsidR="00AD4AED" w:rsidRPr="00B87054" w:rsidRDefault="00AD4AED" w:rsidP="00F03C1E"/>
    <w:p w14:paraId="7C01804B" w14:textId="77777777" w:rsidR="00AD4AED" w:rsidRPr="00B87054" w:rsidRDefault="00AD4AED" w:rsidP="00F03C1E">
      <w:pPr>
        <w:rPr>
          <w:b/>
        </w:rPr>
      </w:pPr>
      <w:r w:rsidRPr="00B87054">
        <w:rPr>
          <w:b/>
        </w:rPr>
        <w:t xml:space="preserve">11.2 </w:t>
      </w:r>
      <w:r w:rsidRPr="00B87054">
        <w:tab/>
      </w:r>
      <w:r w:rsidRPr="00B87054">
        <w:rPr>
          <w:b/>
        </w:rPr>
        <w:t>Равни възможности и недопускане на дискриминация</w:t>
      </w:r>
    </w:p>
    <w:p w14:paraId="60A3A52C" w14:textId="77777777" w:rsidR="00F914D7" w:rsidRPr="00B87054" w:rsidRDefault="002D495B" w:rsidP="00F03C1E">
      <w:pPr>
        <w:pStyle w:val="Text1"/>
        <w:ind w:left="0"/>
      </w:pPr>
      <w:r w:rsidRPr="00B87054">
        <w:t xml:space="preserve">Описание на конкретните действия за насърчаване на равните възможности и предотвратяване на дискриминация на основата на пол, расов или етнически произход, религия или вероизповедание, увреждане, възраст или сексуална ориентация по време на подготовката, разработването и изпълнението на </w:t>
      </w:r>
      <w:r w:rsidR="00D021AB" w:rsidRPr="00B87054">
        <w:t xml:space="preserve">оперативната </w:t>
      </w:r>
      <w:r w:rsidRPr="00B87054">
        <w:t>програма</w:t>
      </w:r>
      <w:r w:rsidR="00D021AB" w:rsidRPr="00B87054">
        <w:t xml:space="preserve"> и</w:t>
      </w:r>
      <w:r w:rsidRPr="00B87054">
        <w:t xml:space="preserve"> по-специално във връзка с достъпа до финансиране</w:t>
      </w:r>
      <w:r w:rsidR="00D021AB" w:rsidRPr="00B87054">
        <w:t>, като се отчитат потребностите на различните целеви групи, изложени на риск от такава дискриминация,</w:t>
      </w:r>
      <w:r w:rsidRPr="00B87054">
        <w:t xml:space="preserve"> и </w:t>
      </w:r>
      <w:r w:rsidR="00D021AB" w:rsidRPr="00B87054">
        <w:t xml:space="preserve">по-специално изискванията за </w:t>
      </w:r>
      <w:r w:rsidRPr="00B87054">
        <w:t>осигуряване на достъпност за хората с увреждания.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9"/>
      </w:tblGrid>
      <w:tr w:rsidR="00AD4AED" w:rsidRPr="00B87054" w14:paraId="42256492" w14:textId="77777777" w:rsidTr="00BF3391">
        <w:trPr>
          <w:trHeight w:val="690"/>
        </w:trPr>
        <w:tc>
          <w:tcPr>
            <w:tcW w:w="8725" w:type="dxa"/>
            <w:shd w:val="clear" w:color="auto" w:fill="auto"/>
          </w:tcPr>
          <w:p w14:paraId="0104606E" w14:textId="77777777" w:rsidR="00AD4AED" w:rsidRPr="00B87054" w:rsidRDefault="00AD4AED" w:rsidP="00F03C1E">
            <w:pPr>
              <w:pStyle w:val="ListDash2"/>
              <w:numPr>
                <w:ilvl w:val="0"/>
                <w:numId w:val="0"/>
              </w:numPr>
              <w:rPr>
                <w:i/>
                <w:color w:val="8DB3E2"/>
                <w:sz w:val="18"/>
              </w:rPr>
            </w:pPr>
            <w:r w:rsidRPr="00B87054">
              <w:rPr>
                <w:i/>
                <w:color w:val="8DB3E2"/>
                <w:sz w:val="18"/>
              </w:rPr>
              <w:t xml:space="preserve">&lt;13.2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="5500"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=N&gt;</w:t>
            </w:r>
          </w:p>
          <w:p w14:paraId="1FF40E77" w14:textId="77777777" w:rsidR="00CA74B8" w:rsidRPr="00B87054" w:rsidRDefault="00CA74B8" w:rsidP="00BB1F5B">
            <w:pPr>
              <w:pStyle w:val="ListDash2"/>
              <w:numPr>
                <w:ilvl w:val="0"/>
                <w:numId w:val="0"/>
              </w:numPr>
              <w:tabs>
                <w:tab w:val="left" w:pos="34"/>
              </w:tabs>
              <w:spacing w:after="0"/>
              <w:ind w:left="34"/>
              <w:rPr>
                <w:b/>
              </w:rPr>
            </w:pPr>
            <w:r w:rsidRPr="00B87054">
              <w:rPr>
                <w:b/>
              </w:rPr>
              <w:t xml:space="preserve">Прилагане на принципа на равните възможности и недискриминацията в процеса на програмиране: </w:t>
            </w:r>
          </w:p>
          <w:p w14:paraId="70DBAF0A" w14:textId="77777777" w:rsidR="00CA74B8" w:rsidRPr="00B87054" w:rsidRDefault="00CA74B8" w:rsidP="00BB1F5B">
            <w:pPr>
              <w:pStyle w:val="ListDash2"/>
              <w:numPr>
                <w:ilvl w:val="0"/>
                <w:numId w:val="0"/>
              </w:numPr>
              <w:tabs>
                <w:tab w:val="left" w:pos="34"/>
              </w:tabs>
              <w:spacing w:after="0"/>
              <w:ind w:left="34"/>
            </w:pPr>
            <w:r w:rsidRPr="00B87054">
              <w:t xml:space="preserve">Принципът за осигуряване на равни възможности и недискриминация намира приложение в процеса на подготовка на програмните документи за периода 2014-2020 г. В рамките на работната група за разработване на Споразумението за партньорство е включен представител на Комисията за защита от </w:t>
            </w:r>
            <w:r w:rsidRPr="00B87054">
              <w:lastRenderedPageBreak/>
              <w:t xml:space="preserve">дискриминация (КЗД). КЗД е независим специализиран държавен орган за предотвратяване на дискриминация, защита от дискриминация и осигуряване равенство на възможностите. Комисията установява нарушения, налага санкции и дава задължителни предписания с оглед спазването на законодателството, отнасящо се до равното третиране.  </w:t>
            </w:r>
          </w:p>
          <w:p w14:paraId="36D706BC" w14:textId="77777777" w:rsidR="00E379CF" w:rsidRPr="00B87054" w:rsidRDefault="00E379CF" w:rsidP="00BB1F5B">
            <w:pPr>
              <w:pStyle w:val="ListDash2"/>
              <w:numPr>
                <w:ilvl w:val="0"/>
                <w:numId w:val="0"/>
              </w:numPr>
              <w:tabs>
                <w:tab w:val="left" w:pos="34"/>
              </w:tabs>
              <w:spacing w:after="0"/>
              <w:ind w:left="34"/>
            </w:pPr>
          </w:p>
          <w:p w14:paraId="722A3256" w14:textId="77777777" w:rsidR="00CA74B8" w:rsidRPr="00B87054" w:rsidRDefault="00CA74B8" w:rsidP="00BB1F5B">
            <w:pPr>
              <w:pStyle w:val="ListDash2"/>
              <w:numPr>
                <w:ilvl w:val="0"/>
                <w:numId w:val="0"/>
              </w:numPr>
              <w:tabs>
                <w:tab w:val="left" w:pos="34"/>
              </w:tabs>
              <w:spacing w:after="0"/>
              <w:ind w:left="34"/>
            </w:pPr>
            <w:r w:rsidRPr="00B87054">
              <w:t xml:space="preserve">Принципът за осигуряване на равни възможности и недискриминация се прилага и при подготовката на </w:t>
            </w:r>
            <w:r w:rsidR="001E5BCD" w:rsidRPr="00B87054">
              <w:t>ОПОС</w:t>
            </w:r>
            <w:r w:rsidRPr="00B87054">
              <w:t>. Работната група за изготвяне на програма</w:t>
            </w:r>
            <w:r w:rsidR="001E5BCD" w:rsidRPr="00B87054">
              <w:t>та</w:t>
            </w:r>
            <w:r w:rsidRPr="00B87054">
              <w:t xml:space="preserve"> взема основните решения, като разглежда, дискутира и съгласува дейности за осигуряване прилагането на хоризонталните принципи и за осигуряване на съответствие на програмата с приложимото национално и европейско законодателство. </w:t>
            </w:r>
          </w:p>
          <w:p w14:paraId="57D9F77D" w14:textId="77777777" w:rsidR="00736D31" w:rsidRPr="00B87054" w:rsidRDefault="00736D31" w:rsidP="00BB1F5B">
            <w:pPr>
              <w:pStyle w:val="ListDash2"/>
              <w:numPr>
                <w:ilvl w:val="0"/>
                <w:numId w:val="0"/>
              </w:numPr>
              <w:tabs>
                <w:tab w:val="left" w:pos="34"/>
              </w:tabs>
              <w:spacing w:after="0"/>
              <w:ind w:left="34"/>
            </w:pPr>
          </w:p>
          <w:p w14:paraId="5FF86620" w14:textId="77777777" w:rsidR="00CA74B8" w:rsidRPr="00B87054" w:rsidRDefault="00CA74B8" w:rsidP="00BB1F5B">
            <w:pPr>
              <w:pStyle w:val="ListDash2"/>
              <w:numPr>
                <w:ilvl w:val="0"/>
                <w:numId w:val="0"/>
              </w:numPr>
              <w:tabs>
                <w:tab w:val="left" w:pos="34"/>
              </w:tabs>
              <w:spacing w:after="0"/>
              <w:ind w:left="34"/>
            </w:pPr>
            <w:r w:rsidRPr="00B87054">
              <w:t>Допълнителен механизъм за осигуряване спазването на принципа на равните възможности и недискриминацията на етапа на програмиране</w:t>
            </w:r>
            <w:r w:rsidR="003C1C08" w:rsidRPr="00B87054">
              <w:t>,</w:t>
            </w:r>
            <w:r w:rsidRPr="00B87054">
              <w:t xml:space="preserve"> е участието на Националния съвет за интеграция на хората с увреждания (НСИХУ) като социален партньор в работната група за разработване на </w:t>
            </w:r>
            <w:r w:rsidR="003C778D" w:rsidRPr="00B87054">
              <w:t>ОПОС 2014-2020</w:t>
            </w:r>
            <w:r w:rsidR="003C1C08" w:rsidRPr="00B87054">
              <w:t xml:space="preserve"> </w:t>
            </w:r>
            <w:r w:rsidR="003C778D" w:rsidRPr="00B87054">
              <w:t xml:space="preserve">г. </w:t>
            </w:r>
            <w:r w:rsidRPr="00B87054">
              <w:t xml:space="preserve">Съгласно Закона за интеграция на хората с увреждания, държавната политика в тази област се определя от </w:t>
            </w:r>
            <w:r w:rsidR="001E5BCD" w:rsidRPr="00B87054">
              <w:t>МС</w:t>
            </w:r>
            <w:r w:rsidRPr="00B87054">
              <w:t xml:space="preserve">, към който е създаден НСИХУ. Съветът представлява консултативен орган, в който участват представители на държавата, определени от </w:t>
            </w:r>
            <w:r w:rsidR="001E5BCD" w:rsidRPr="00B87054">
              <w:t>МС</w:t>
            </w:r>
            <w:r w:rsidRPr="00B87054">
              <w:t xml:space="preserve">, национално представителните организации на и за хората с увреждания, национално представителните организации на работниците и служителите, национално представителните организации на работодателите и </w:t>
            </w:r>
            <w:r w:rsidR="003C778D" w:rsidRPr="00B87054">
              <w:t>НСОРБ</w:t>
            </w:r>
            <w:r w:rsidRPr="00B87054">
              <w:t>. Той дава становища по всички проекти на нормативни актове, стратегии, програми и планове, които засягат правата на хората с увреждания и тяхната интеграция. В състава на работната група са привлечени също представители на браншови организации и на</w:t>
            </w:r>
            <w:r w:rsidR="001E5BCD" w:rsidRPr="00B87054">
              <w:t xml:space="preserve"> </w:t>
            </w:r>
            <w:r w:rsidRPr="00B87054">
              <w:t xml:space="preserve">национално представените организации на работодателите и работниците, в качеството им на социални партньори. Този механизъм на представителство ще бъде приложен и при структурирането на </w:t>
            </w:r>
            <w:r w:rsidR="003C778D" w:rsidRPr="00B87054">
              <w:t>КН</w:t>
            </w:r>
            <w:r w:rsidRPr="00B87054">
              <w:t xml:space="preserve"> на </w:t>
            </w:r>
            <w:r w:rsidR="003C778D" w:rsidRPr="00B87054">
              <w:t>ОПОС 2014-2020</w:t>
            </w:r>
            <w:r w:rsidR="003C1C08" w:rsidRPr="00B87054">
              <w:t xml:space="preserve"> г</w:t>
            </w:r>
            <w:r w:rsidRPr="00B87054">
              <w:t>.</w:t>
            </w:r>
          </w:p>
          <w:p w14:paraId="5772D328" w14:textId="77777777" w:rsidR="00A671C1" w:rsidRPr="00B87054" w:rsidRDefault="00A671C1" w:rsidP="00BB1F5B">
            <w:pPr>
              <w:pStyle w:val="ListDash2"/>
              <w:numPr>
                <w:ilvl w:val="0"/>
                <w:numId w:val="0"/>
              </w:numPr>
              <w:tabs>
                <w:tab w:val="left" w:pos="34"/>
              </w:tabs>
              <w:spacing w:after="0"/>
              <w:ind w:left="34"/>
            </w:pPr>
          </w:p>
          <w:p w14:paraId="6B1B9732" w14:textId="77777777" w:rsidR="00CA74B8" w:rsidRPr="00B87054" w:rsidRDefault="00CA74B8" w:rsidP="00BB1F5B">
            <w:pPr>
              <w:pStyle w:val="ListDash2"/>
              <w:numPr>
                <w:ilvl w:val="0"/>
                <w:numId w:val="0"/>
              </w:numPr>
              <w:tabs>
                <w:tab w:val="left" w:pos="34"/>
              </w:tabs>
              <w:spacing w:after="0"/>
              <w:ind w:left="34"/>
              <w:rPr>
                <w:b/>
              </w:rPr>
            </w:pPr>
            <w:r w:rsidRPr="00B87054">
              <w:rPr>
                <w:b/>
              </w:rPr>
              <w:t>Прилагане на принципа на равните възможности и недискриминацията в процеса на оценка и изпълнение на операциите:</w:t>
            </w:r>
          </w:p>
          <w:p w14:paraId="1C84480F" w14:textId="77777777" w:rsidR="00CA74B8" w:rsidRPr="00B87054" w:rsidRDefault="00CA74B8" w:rsidP="00BB1F5B">
            <w:pPr>
              <w:pStyle w:val="ListDash2"/>
              <w:numPr>
                <w:ilvl w:val="0"/>
                <w:numId w:val="0"/>
              </w:numPr>
              <w:tabs>
                <w:tab w:val="left" w:pos="34"/>
              </w:tabs>
              <w:spacing w:after="0"/>
              <w:ind w:left="34"/>
            </w:pPr>
            <w:r w:rsidRPr="00B87054">
              <w:t>През програмен период 2007-2013 г., операциите/проектите се избират за финансиране чрез прилагането на два вида процедури: процедура за подбор на проекти и процедура за директно предоставяне на безвъзмездна финансова помощ</w:t>
            </w:r>
            <w:r w:rsidRPr="00B87054">
              <w:rPr>
                <w:vertAlign w:val="superscript"/>
              </w:rPr>
              <w:footnoteReference w:id="101"/>
            </w:r>
            <w:r w:rsidRPr="00B87054">
              <w:t>. Процедурите за подбор на проекти намират приложение в случаите, в които съществува повече от един субект (бенефициент), който може да изпълни съответната дейност. Достъпът до финансиране за всички потенциални бенефициенти по тези процедури е свободен, без да се въвеждат ограничения за кандидатстване. Съгласно действащата нормативна уредба</w:t>
            </w:r>
            <w:r w:rsidRPr="00B87054">
              <w:rPr>
                <w:vertAlign w:val="superscript"/>
              </w:rPr>
              <w:footnoteReference w:id="102"/>
            </w:r>
            <w:r w:rsidRPr="00B87054">
              <w:t xml:space="preserve"> проектните </w:t>
            </w:r>
            <w:r w:rsidRPr="00B87054">
              <w:lastRenderedPageBreak/>
              <w:t xml:space="preserve">предложения по този вид процедури се оценяват при конкурентни условия – при спазване на принципа за равнопоставеност и недопускане на дискриминация. </w:t>
            </w:r>
          </w:p>
          <w:p w14:paraId="19CD3AB2" w14:textId="77777777" w:rsidR="007470B7" w:rsidRPr="00B87054" w:rsidRDefault="007470B7" w:rsidP="00BB1F5B">
            <w:pPr>
              <w:pStyle w:val="ListDash2"/>
              <w:numPr>
                <w:ilvl w:val="0"/>
                <w:numId w:val="0"/>
              </w:numPr>
              <w:tabs>
                <w:tab w:val="left" w:pos="34"/>
              </w:tabs>
              <w:spacing w:after="0"/>
              <w:ind w:left="34"/>
            </w:pPr>
          </w:p>
          <w:p w14:paraId="715190EF" w14:textId="77777777" w:rsidR="00CA74B8" w:rsidRPr="00B87054" w:rsidRDefault="00CA74B8" w:rsidP="00BB1F5B">
            <w:pPr>
              <w:pStyle w:val="ListDash2"/>
              <w:numPr>
                <w:ilvl w:val="0"/>
                <w:numId w:val="0"/>
              </w:numPr>
              <w:tabs>
                <w:tab w:val="left" w:pos="34"/>
              </w:tabs>
              <w:spacing w:after="0"/>
              <w:ind w:left="34"/>
            </w:pPr>
            <w:r w:rsidRPr="00B87054">
              <w:t>Описаният по-горе механизъм за оценка и одобрение на операции чрез провеждането на конкурентни процедури ще бъде прилаган и през програмен период 2014-2020 г. Операциите, които могат да бъдат изпълнени от повече от един бенефициент</w:t>
            </w:r>
            <w:r w:rsidR="00B53C70" w:rsidRPr="00B87054">
              <w:t>,</w:t>
            </w:r>
            <w:r w:rsidRPr="00B87054">
              <w:t xml:space="preserve"> ще бъдат оценявани и одобрявани за финансиране при спазване на принципите за свободна и лоялна конкуренция, равно третиране и недопускане на дискриминация. Неспазването на тези принципи е основание заинтересованите лица да обжалват по съдебен ред актовете на управляващия орган на програмата. </w:t>
            </w:r>
          </w:p>
          <w:p w14:paraId="61320B98" w14:textId="77777777" w:rsidR="007470B7" w:rsidRPr="00B87054" w:rsidRDefault="007470B7" w:rsidP="00BB1F5B">
            <w:pPr>
              <w:pStyle w:val="ListDash2"/>
              <w:numPr>
                <w:ilvl w:val="0"/>
                <w:numId w:val="0"/>
              </w:numPr>
              <w:tabs>
                <w:tab w:val="left" w:pos="34"/>
              </w:tabs>
              <w:spacing w:after="0"/>
              <w:ind w:left="34"/>
            </w:pPr>
          </w:p>
          <w:p w14:paraId="57F3C047" w14:textId="77777777" w:rsidR="00CA74B8" w:rsidRPr="00B87054" w:rsidRDefault="00CA74B8" w:rsidP="00BB1F5B">
            <w:pPr>
              <w:pStyle w:val="ListDash2"/>
              <w:numPr>
                <w:ilvl w:val="0"/>
                <w:numId w:val="0"/>
              </w:numPr>
              <w:tabs>
                <w:tab w:val="left" w:pos="34"/>
              </w:tabs>
              <w:spacing w:after="0"/>
              <w:ind w:left="34"/>
            </w:pPr>
            <w:r w:rsidRPr="00B87054">
              <w:t xml:space="preserve">Съгласно Споразумението за партньорство, </w:t>
            </w:r>
            <w:r w:rsidR="001E5BCD" w:rsidRPr="00B87054">
              <w:t xml:space="preserve">ЦКЗ </w:t>
            </w:r>
            <w:r w:rsidRPr="00B87054">
              <w:t xml:space="preserve">в администрацията на </w:t>
            </w:r>
            <w:r w:rsidR="001E5BCD" w:rsidRPr="00B87054">
              <w:t>МС</w:t>
            </w:r>
            <w:r w:rsidRPr="00B87054">
              <w:t xml:space="preserve"> ще издаде хоризонтални указания за прилагането на принципа на равните възможности и недопускане на дискриминация за отделните етапи от изпълнението на програмите. Принципът ще бъде включен и в критериите за оценка на операциите, финансирани чрез </w:t>
            </w:r>
            <w:r w:rsidR="001E5BCD" w:rsidRPr="00B87054">
              <w:t>ОПОС 2014-2020</w:t>
            </w:r>
            <w:r w:rsidR="00E10730" w:rsidRPr="00B87054">
              <w:t xml:space="preserve"> г.</w:t>
            </w:r>
            <w:r w:rsidRPr="00B87054">
              <w:t>, там където това е приложимо и подходящо.</w:t>
            </w:r>
          </w:p>
          <w:p w14:paraId="3D243983" w14:textId="77777777" w:rsidR="00A671C1" w:rsidRPr="00B87054" w:rsidRDefault="00A671C1" w:rsidP="00BB1F5B">
            <w:pPr>
              <w:pStyle w:val="ListDash2"/>
              <w:numPr>
                <w:ilvl w:val="0"/>
                <w:numId w:val="0"/>
              </w:numPr>
              <w:tabs>
                <w:tab w:val="left" w:pos="34"/>
              </w:tabs>
              <w:spacing w:after="0"/>
              <w:ind w:left="34"/>
            </w:pPr>
          </w:p>
          <w:p w14:paraId="31BF28A3" w14:textId="77777777" w:rsidR="00CA74B8" w:rsidRPr="00B87054" w:rsidRDefault="00CA74B8" w:rsidP="00BB1F5B">
            <w:pPr>
              <w:pStyle w:val="ListDash2"/>
              <w:numPr>
                <w:ilvl w:val="0"/>
                <w:numId w:val="0"/>
              </w:numPr>
              <w:tabs>
                <w:tab w:val="left" w:pos="34"/>
              </w:tabs>
              <w:spacing w:after="0"/>
              <w:ind w:left="34"/>
              <w:rPr>
                <w:b/>
              </w:rPr>
            </w:pPr>
            <w:r w:rsidRPr="00B87054">
              <w:rPr>
                <w:b/>
              </w:rPr>
              <w:t xml:space="preserve">Прилагане на принципа на равните възможности по отношение на достъпа до инфраструктурата, изграждана с финансиране от </w:t>
            </w:r>
            <w:r w:rsidR="001E5BCD" w:rsidRPr="00B87054">
              <w:rPr>
                <w:b/>
              </w:rPr>
              <w:t>ОПОС 2014-2020</w:t>
            </w:r>
            <w:r w:rsidR="003C1C08" w:rsidRPr="00B87054">
              <w:rPr>
                <w:b/>
              </w:rPr>
              <w:t xml:space="preserve"> г.</w:t>
            </w:r>
          </w:p>
          <w:p w14:paraId="0D86CB16" w14:textId="77777777" w:rsidR="00A671C1" w:rsidRPr="00B87054" w:rsidRDefault="00CA74B8" w:rsidP="00BB1F5B">
            <w:pPr>
              <w:pStyle w:val="ListDash2"/>
              <w:numPr>
                <w:ilvl w:val="0"/>
                <w:numId w:val="0"/>
              </w:numPr>
              <w:tabs>
                <w:tab w:val="left" w:pos="34"/>
              </w:tabs>
              <w:spacing w:after="0"/>
            </w:pPr>
            <w:r w:rsidRPr="00B87054">
              <w:t xml:space="preserve">Изискванията, отнасящи се до осигуряването на равен достъп до отделни категории инфраструктурни обекти, включително за лица с увреждания, се съдържат в националната нормативна уредба. Съгласно </w:t>
            </w:r>
            <w:r w:rsidR="003C1C08" w:rsidRPr="00B87054">
              <w:t xml:space="preserve">чл. </w:t>
            </w:r>
            <w:r w:rsidRPr="00B87054">
              <w:t>169, ал. 2 от Закона за устройство на територията, строежите се проектират, изпълняват и поддържат в съответствие с изискванията за достъпна среда за населението, включително за хората с увреждания. Операции, които не са в съответствие с действащото законодателство за осигуряване на равен достъп до инфраструктурни обекти</w:t>
            </w:r>
            <w:r w:rsidR="00B53C70" w:rsidRPr="00B87054">
              <w:t>,</w:t>
            </w:r>
            <w:r w:rsidRPr="00B87054">
              <w:t xml:space="preserve"> няма да бъдат одобрявани за финансиране от </w:t>
            </w:r>
            <w:r w:rsidR="001E5BCD" w:rsidRPr="00B87054">
              <w:t>ОПОС 2014-2020</w:t>
            </w:r>
            <w:r w:rsidR="003C1C08" w:rsidRPr="00B87054">
              <w:t xml:space="preserve"> г</w:t>
            </w:r>
            <w:r w:rsidRPr="00B87054">
              <w:t xml:space="preserve">. </w:t>
            </w:r>
          </w:p>
          <w:p w14:paraId="0729C49E" w14:textId="77777777" w:rsidR="00CA74B8" w:rsidRPr="00B87054" w:rsidRDefault="00CA74B8" w:rsidP="00BB1F5B">
            <w:pPr>
              <w:pStyle w:val="ListDash2"/>
              <w:numPr>
                <w:ilvl w:val="0"/>
                <w:numId w:val="0"/>
              </w:numPr>
              <w:tabs>
                <w:tab w:val="left" w:pos="34"/>
              </w:tabs>
              <w:spacing w:after="0"/>
            </w:pPr>
            <w:r w:rsidRPr="00B87054">
              <w:t xml:space="preserve"> </w:t>
            </w:r>
          </w:p>
          <w:p w14:paraId="686888A9" w14:textId="77777777" w:rsidR="00CA74B8" w:rsidRPr="00B87054" w:rsidRDefault="00CA74B8" w:rsidP="00BB1F5B">
            <w:pPr>
              <w:pStyle w:val="ListDash2"/>
              <w:numPr>
                <w:ilvl w:val="0"/>
                <w:numId w:val="0"/>
              </w:numPr>
              <w:tabs>
                <w:tab w:val="left" w:pos="34"/>
              </w:tabs>
              <w:spacing w:after="0"/>
              <w:ind w:left="34"/>
              <w:rPr>
                <w:b/>
              </w:rPr>
            </w:pPr>
            <w:r w:rsidRPr="00B87054">
              <w:rPr>
                <w:b/>
              </w:rPr>
              <w:t>Прилагане на принципа на равните възможности по отношение на достъпа до информация за хора в неравностойно положение</w:t>
            </w:r>
          </w:p>
          <w:p w14:paraId="0D4F9C21" w14:textId="77777777" w:rsidR="00CA74B8" w:rsidRPr="00B87054" w:rsidRDefault="001E5BCD" w:rsidP="007856E3">
            <w:pPr>
              <w:pStyle w:val="ListDash2"/>
              <w:numPr>
                <w:ilvl w:val="0"/>
                <w:numId w:val="0"/>
              </w:numPr>
              <w:tabs>
                <w:tab w:val="left" w:pos="34"/>
              </w:tabs>
              <w:spacing w:after="0"/>
              <w:ind w:left="34"/>
              <w:rPr>
                <w:i/>
              </w:rPr>
            </w:pPr>
            <w:r w:rsidRPr="00B87054">
              <w:t>ОПОС 2014-2020</w:t>
            </w:r>
            <w:r w:rsidR="003C1C08" w:rsidRPr="00B87054">
              <w:t xml:space="preserve"> г.</w:t>
            </w:r>
            <w:r w:rsidR="00CA74B8" w:rsidRPr="00B87054">
              <w:t xml:space="preserve"> ще поддържа собствена интернет страница, на която ще се публикува информация за обявените процедури за избор на операции, приложимите за програмата правила, насоки, указания, наръчници, списъци на одобрените и отхвърлените операции и друга информация, която се отнася до управлението и изпълнението на програмата. Тази информация ще е общодостъпна за всички заинтересовани лица. </w:t>
            </w:r>
            <w:r w:rsidR="007856E3" w:rsidRPr="00B87054">
              <w:t xml:space="preserve">При организиране на приемни дни ще се осигуряват равни възможности за достъп. </w:t>
            </w:r>
            <w:r w:rsidR="003C778D" w:rsidRPr="00B87054">
              <w:t>През програмен период 2014-2020</w:t>
            </w:r>
            <w:r w:rsidR="00832052" w:rsidRPr="00B87054">
              <w:t xml:space="preserve"> </w:t>
            </w:r>
            <w:r w:rsidR="00CA74B8" w:rsidRPr="00B87054">
              <w:t xml:space="preserve">г. ще се прилага успешната практика за популяризиране на приноса на </w:t>
            </w:r>
            <w:r w:rsidR="00E10730" w:rsidRPr="00B87054">
              <w:t>С</w:t>
            </w:r>
            <w:r w:rsidR="00CA74B8" w:rsidRPr="00B87054">
              <w:t xml:space="preserve">труктурните фондове и Кохезионния фонд на Европейския съюз в медиите. </w:t>
            </w:r>
          </w:p>
        </w:tc>
      </w:tr>
    </w:tbl>
    <w:p w14:paraId="2F9012ED" w14:textId="77777777" w:rsidR="00AD4AED" w:rsidRPr="00B87054" w:rsidRDefault="00AD4AED" w:rsidP="00F03C1E"/>
    <w:p w14:paraId="4532D86D" w14:textId="77777777" w:rsidR="00AD4AED" w:rsidRPr="00B87054" w:rsidRDefault="00AD4AED" w:rsidP="00F03C1E">
      <w:pPr>
        <w:rPr>
          <w:b/>
        </w:rPr>
      </w:pPr>
      <w:r w:rsidRPr="00B87054">
        <w:rPr>
          <w:b/>
        </w:rPr>
        <w:t xml:space="preserve">11.3 </w:t>
      </w:r>
      <w:r w:rsidRPr="00B87054">
        <w:tab/>
      </w:r>
      <w:r w:rsidRPr="00B87054">
        <w:rPr>
          <w:b/>
        </w:rPr>
        <w:t>Равенство между половете</w:t>
      </w:r>
    </w:p>
    <w:p w14:paraId="4AA5AEA1" w14:textId="77777777" w:rsidR="00AD4AED" w:rsidRPr="00B87054" w:rsidRDefault="002D495B" w:rsidP="00F03C1E">
      <w:pPr>
        <w:pStyle w:val="Text1"/>
        <w:ind w:left="0"/>
      </w:pPr>
      <w:r w:rsidRPr="00B87054">
        <w:t xml:space="preserve">Описание на приноса </w:t>
      </w:r>
      <w:r w:rsidR="00D021AB" w:rsidRPr="00B87054">
        <w:t xml:space="preserve">на оперативната програма </w:t>
      </w:r>
      <w:r w:rsidRPr="00B87054">
        <w:t xml:space="preserve">за насърчаване на равенството между мъжете и жените и — където е целесъобразно — описание на уредбата, с </w:t>
      </w:r>
      <w:r w:rsidRPr="00B87054">
        <w:lastRenderedPageBreak/>
        <w:t xml:space="preserve">която се гарантира отчитането на социалния аспект на пола на ниво </w:t>
      </w:r>
      <w:r w:rsidR="00D021AB" w:rsidRPr="00B87054">
        <w:t xml:space="preserve">оперативна </w:t>
      </w:r>
      <w:r w:rsidRPr="00B87054">
        <w:t>програма и ниво операции.</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9"/>
      </w:tblGrid>
      <w:tr w:rsidR="00AD4AED" w:rsidRPr="00B87054" w14:paraId="66135236" w14:textId="77777777" w:rsidTr="00CD672D">
        <w:trPr>
          <w:trHeight w:val="699"/>
        </w:trPr>
        <w:tc>
          <w:tcPr>
            <w:tcW w:w="8789" w:type="dxa"/>
            <w:shd w:val="clear" w:color="auto" w:fill="auto"/>
          </w:tcPr>
          <w:p w14:paraId="512938F1" w14:textId="77777777" w:rsidR="00BB1F5B" w:rsidRPr="00B87054" w:rsidRDefault="00AD4AED" w:rsidP="00AB697B">
            <w:pPr>
              <w:pStyle w:val="ListDash2"/>
              <w:numPr>
                <w:ilvl w:val="0"/>
                <w:numId w:val="0"/>
              </w:numPr>
              <w:rPr>
                <w:i/>
                <w:color w:val="8DB3E2"/>
                <w:sz w:val="18"/>
              </w:rPr>
            </w:pPr>
            <w:r w:rsidRPr="00B87054">
              <w:rPr>
                <w:i/>
                <w:color w:val="8DB3E2"/>
                <w:sz w:val="18"/>
              </w:rPr>
              <w:t xml:space="preserve">&lt;13.2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="5500"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=N&gt;</w:t>
            </w:r>
          </w:p>
          <w:p w14:paraId="357A6951" w14:textId="77777777" w:rsidR="00BB1F5B" w:rsidRPr="00B87054" w:rsidRDefault="009231C9" w:rsidP="003B0C21">
            <w:pPr>
              <w:pStyle w:val="ListDash2"/>
              <w:numPr>
                <w:ilvl w:val="0"/>
                <w:numId w:val="0"/>
              </w:numPr>
              <w:spacing w:after="0"/>
              <w:rPr>
                <w:szCs w:val="24"/>
              </w:rPr>
            </w:pPr>
            <w:r w:rsidRPr="00B87054">
              <w:rPr>
                <w:szCs w:val="24"/>
              </w:rPr>
              <w:t>Принципът за осигуряване на равни възможности на мъжете и жените е пряко обвързан с общия принцип за равнопоставеност и недопускане на дискриминация. В основата на националното законодателство в тази област е Законът за защита срещу дискриминация (ЗЗ</w:t>
            </w:r>
            <w:r w:rsidR="00601A2A" w:rsidRPr="00B87054">
              <w:rPr>
                <w:szCs w:val="24"/>
              </w:rPr>
              <w:t>С</w:t>
            </w:r>
            <w:r w:rsidRPr="00B87054">
              <w:rPr>
                <w:szCs w:val="24"/>
              </w:rPr>
              <w:t xml:space="preserve">Д), който въвежда изискванията на </w:t>
            </w:r>
            <w:r w:rsidR="00601A2A" w:rsidRPr="00B87054">
              <w:rPr>
                <w:szCs w:val="24"/>
              </w:rPr>
              <w:t>Д</w:t>
            </w:r>
            <w:r w:rsidRPr="00B87054">
              <w:rPr>
                <w:szCs w:val="24"/>
              </w:rPr>
              <w:t xml:space="preserve">иректива 2000/43/EC и </w:t>
            </w:r>
            <w:r w:rsidR="00601A2A" w:rsidRPr="00B87054">
              <w:rPr>
                <w:szCs w:val="24"/>
              </w:rPr>
              <w:t>Д</w:t>
            </w:r>
            <w:r w:rsidRPr="00B87054">
              <w:rPr>
                <w:szCs w:val="24"/>
              </w:rPr>
              <w:t>иректива 2004/113/EC. Законът въвежда забрана за всяка пряка или непряка дискриминация, основана на пол, раса, народност, етническа принадлежност, човешки геном, гражданство, произход, религия или вяра, образование, убеждения, политическа принадлежност, лично или обществено положение, увреждане, възраст, сексуална ориентация, семейно положение, имуществено състояние или на всякакви други признаци, установени в закон или в международен договор, по който Република България е страна. ЗЗ</w:t>
            </w:r>
            <w:r w:rsidR="00601A2A" w:rsidRPr="00B87054">
              <w:rPr>
                <w:szCs w:val="24"/>
              </w:rPr>
              <w:t>С</w:t>
            </w:r>
            <w:r w:rsidRPr="00B87054">
              <w:rPr>
                <w:szCs w:val="24"/>
              </w:rPr>
              <w:t>Д цели осигуряването на равенство на лицата пред закона, равно третиране и равни възможностите за участие в обществения живот, както и ефективна защита срещу дискриминация.</w:t>
            </w:r>
          </w:p>
          <w:p w14:paraId="34271441" w14:textId="77777777" w:rsidR="00CD672D" w:rsidRPr="00B87054" w:rsidRDefault="00CD672D" w:rsidP="003B0C21">
            <w:pPr>
              <w:pStyle w:val="ListDash2"/>
              <w:numPr>
                <w:ilvl w:val="0"/>
                <w:numId w:val="0"/>
              </w:numPr>
              <w:spacing w:after="0"/>
              <w:rPr>
                <w:i/>
                <w:color w:val="8DB3E2"/>
                <w:sz w:val="18"/>
              </w:rPr>
            </w:pPr>
          </w:p>
          <w:p w14:paraId="5A40D48F" w14:textId="77777777" w:rsidR="009231C9" w:rsidRPr="00B87054" w:rsidRDefault="009231C9" w:rsidP="003B0C21">
            <w:pPr>
              <w:pStyle w:val="ListDash2"/>
              <w:numPr>
                <w:ilvl w:val="0"/>
                <w:numId w:val="0"/>
              </w:numPr>
              <w:spacing w:after="0"/>
              <w:rPr>
                <w:szCs w:val="24"/>
              </w:rPr>
            </w:pPr>
            <w:r w:rsidRPr="00B87054">
              <w:rPr>
                <w:szCs w:val="24"/>
              </w:rPr>
              <w:t>Осъществяването на контрол върху прилагането на ЗЗ</w:t>
            </w:r>
            <w:r w:rsidR="00601A2A" w:rsidRPr="00B87054">
              <w:rPr>
                <w:szCs w:val="24"/>
              </w:rPr>
              <w:t>С</w:t>
            </w:r>
            <w:r w:rsidRPr="00B87054">
              <w:rPr>
                <w:szCs w:val="24"/>
              </w:rPr>
              <w:t>Д е възложено на К</w:t>
            </w:r>
            <w:r w:rsidR="00663894" w:rsidRPr="00B87054">
              <w:rPr>
                <w:szCs w:val="24"/>
              </w:rPr>
              <w:t>ЗД</w:t>
            </w:r>
            <w:r w:rsidRPr="00B87054">
              <w:rPr>
                <w:szCs w:val="24"/>
              </w:rPr>
              <w:t>. К</w:t>
            </w:r>
            <w:r w:rsidR="00663894" w:rsidRPr="00B87054">
              <w:rPr>
                <w:szCs w:val="24"/>
              </w:rPr>
              <w:t>ЗД</w:t>
            </w:r>
            <w:r w:rsidRPr="00B87054">
              <w:rPr>
                <w:szCs w:val="24"/>
              </w:rPr>
              <w:t xml:space="preserve"> участва със свой представител в работната група за изготвяне на</w:t>
            </w:r>
            <w:r w:rsidR="00663894" w:rsidRPr="00B87054">
              <w:rPr>
                <w:szCs w:val="24"/>
              </w:rPr>
              <w:t xml:space="preserve"> ОП</w:t>
            </w:r>
            <w:r w:rsidRPr="00B87054">
              <w:rPr>
                <w:szCs w:val="24"/>
              </w:rPr>
              <w:t xml:space="preserve"> „Околна среда 2014-2020 г.“. Механизмът на представителство, установен в рамките на работната група</w:t>
            </w:r>
            <w:r w:rsidR="00601A2A" w:rsidRPr="00B87054">
              <w:rPr>
                <w:szCs w:val="24"/>
              </w:rPr>
              <w:t>,</w:t>
            </w:r>
            <w:r w:rsidRPr="00B87054">
              <w:rPr>
                <w:szCs w:val="24"/>
              </w:rPr>
              <w:t xml:space="preserve"> ще бъде приложен и при формирането на Комитета за наблюдение на програмата. </w:t>
            </w:r>
          </w:p>
          <w:p w14:paraId="04274EB7" w14:textId="77777777" w:rsidR="00CD672D" w:rsidRPr="00B87054" w:rsidRDefault="00CD672D" w:rsidP="003B0C21">
            <w:pPr>
              <w:pStyle w:val="ListDash2"/>
              <w:numPr>
                <w:ilvl w:val="0"/>
                <w:numId w:val="0"/>
              </w:numPr>
              <w:spacing w:after="0"/>
              <w:rPr>
                <w:i/>
                <w:color w:val="8DB3E2"/>
                <w:sz w:val="18"/>
              </w:rPr>
            </w:pPr>
          </w:p>
          <w:p w14:paraId="73037102" w14:textId="77777777" w:rsidR="009231C9" w:rsidRPr="00B87054" w:rsidRDefault="009231C9" w:rsidP="00442FE9">
            <w:pPr>
              <w:pStyle w:val="ListDash2"/>
              <w:numPr>
                <w:ilvl w:val="0"/>
                <w:numId w:val="0"/>
              </w:numPr>
              <w:tabs>
                <w:tab w:val="left" w:pos="34"/>
              </w:tabs>
              <w:spacing w:after="0"/>
              <w:rPr>
                <w:color w:val="8DB3E2"/>
                <w:szCs w:val="24"/>
              </w:rPr>
            </w:pPr>
            <w:r w:rsidRPr="00B87054">
              <w:rPr>
                <w:szCs w:val="24"/>
              </w:rPr>
              <w:t xml:space="preserve">Финансираните чрез </w:t>
            </w:r>
            <w:r w:rsidR="00663894" w:rsidRPr="00B87054">
              <w:rPr>
                <w:szCs w:val="24"/>
              </w:rPr>
              <w:t>ОП</w:t>
            </w:r>
            <w:r w:rsidRPr="00B87054">
              <w:rPr>
                <w:szCs w:val="24"/>
              </w:rPr>
              <w:t xml:space="preserve"> “Околна среда 2014-2020 г.” операции следва да бъдат изпълнявани при спазване на принципите и разпоредбите на европейското и национално законодателство, включително по отношение осигуряване</w:t>
            </w:r>
            <w:r w:rsidR="00601A2A" w:rsidRPr="00B87054">
              <w:rPr>
                <w:szCs w:val="24"/>
              </w:rPr>
              <w:t>то</w:t>
            </w:r>
            <w:r w:rsidRPr="00B87054">
              <w:rPr>
                <w:szCs w:val="24"/>
              </w:rPr>
              <w:t xml:space="preserve"> на равни възможности на мъжете и жените. През програмен период 2007-2013 г., с подписването на договорите за предоставяне на безвъзмездна финансова помощ бенефициентите се задължават да прилагат принципа на равните възможности при изпълнението на техните проекти. Те представят на управляващия орган на програмата информация за броя на създадените в резултат на изпълнението на проекта нови работни места за мъже и за жени. Изпълнението на посочените задължения на бенефициентите е обект на проверки на място от страна на </w:t>
            </w:r>
            <w:r w:rsidR="00597D33" w:rsidRPr="00B87054">
              <w:rPr>
                <w:szCs w:val="24"/>
              </w:rPr>
              <w:t>Управляващия орган</w:t>
            </w:r>
            <w:r w:rsidRPr="00B87054">
              <w:rPr>
                <w:szCs w:val="24"/>
              </w:rPr>
              <w:t>. Механизмите за осигуряване на наблюдение на изпълнението на принципа за равенство между мъжете и жените и създаването на заетост, които се прилагат през периода 2007-2013 г.</w:t>
            </w:r>
            <w:r w:rsidR="00601A2A" w:rsidRPr="00B87054">
              <w:rPr>
                <w:szCs w:val="24"/>
              </w:rPr>
              <w:t>,</w:t>
            </w:r>
            <w:r w:rsidRPr="00B87054">
              <w:rPr>
                <w:szCs w:val="24"/>
              </w:rPr>
              <w:t xml:space="preserve"> ще бъдат прилагани и при управлението и изпълнението на </w:t>
            </w:r>
            <w:r w:rsidR="00442FE9" w:rsidRPr="00B87054">
              <w:rPr>
                <w:szCs w:val="24"/>
              </w:rPr>
              <w:t>ОП</w:t>
            </w:r>
            <w:r w:rsidRPr="00B87054">
              <w:rPr>
                <w:szCs w:val="24"/>
              </w:rPr>
              <w:t xml:space="preserve"> „Околна среда 2014-2020 г.”.</w:t>
            </w:r>
          </w:p>
        </w:tc>
      </w:tr>
    </w:tbl>
    <w:p w14:paraId="0E45BE75" w14:textId="77777777" w:rsidR="00AD4AED" w:rsidRPr="00B87054" w:rsidRDefault="00AD4AED" w:rsidP="00994FE6">
      <w:pPr>
        <w:pStyle w:val="Text1"/>
        <w:ind w:left="0"/>
        <w:sectPr w:rsidR="00AD4AED" w:rsidRPr="00B87054" w:rsidSect="00C50033">
          <w:headerReference w:type="default" r:id="rId119"/>
          <w:footerReference w:type="default" r:id="rId120"/>
          <w:headerReference w:type="first" r:id="rId121"/>
          <w:footerReference w:type="first" r:id="rId122"/>
          <w:pgSz w:w="11906" w:h="16838"/>
          <w:pgMar w:top="1021" w:right="1701" w:bottom="1021" w:left="1588" w:header="601" w:footer="1077" w:gutter="0"/>
          <w:cols w:space="720"/>
          <w:docGrid w:linePitch="326"/>
        </w:sectPr>
      </w:pPr>
    </w:p>
    <w:p w14:paraId="24A84401" w14:textId="77777777" w:rsidR="00AD4AED" w:rsidRPr="00B87054" w:rsidRDefault="00AD4AED" w:rsidP="00994FE6">
      <w:pPr>
        <w:rPr>
          <w:b/>
        </w:rPr>
      </w:pPr>
      <w:r w:rsidRPr="00B87054">
        <w:rPr>
          <w:b/>
        </w:rPr>
        <w:lastRenderedPageBreak/>
        <w:t>РАЗДЕЛ 12</w:t>
      </w:r>
      <w:r w:rsidRPr="00B87054">
        <w:tab/>
      </w:r>
      <w:r w:rsidRPr="00B87054">
        <w:rPr>
          <w:b/>
        </w:rPr>
        <w:t>Отделни елементи</w:t>
      </w:r>
    </w:p>
    <w:p w14:paraId="6645A85D" w14:textId="77777777" w:rsidR="00072666" w:rsidRPr="00B87054" w:rsidRDefault="00AD4AED" w:rsidP="00302F65">
      <w:pPr>
        <w:ind w:left="709" w:hanging="709"/>
        <w:rPr>
          <w:b/>
        </w:rPr>
      </w:pPr>
      <w:r w:rsidRPr="00B87054">
        <w:rPr>
          <w:b/>
        </w:rPr>
        <w:t>12.1</w:t>
      </w:r>
      <w:r w:rsidRPr="00B87054">
        <w:tab/>
      </w:r>
      <w:r w:rsidRPr="00B87054">
        <w:rPr>
          <w:b/>
        </w:rPr>
        <w:t xml:space="preserve">Големи проекти, които ще бъдат изпълнявани в рамките на програмния период </w:t>
      </w:r>
    </w:p>
    <w:p w14:paraId="7FF012F9" w14:textId="03A65610" w:rsidR="00851B5C" w:rsidRPr="00B87054" w:rsidRDefault="00AD4AED" w:rsidP="002A51D1">
      <w:r w:rsidRPr="00B87054">
        <w:t xml:space="preserve">(Позоваване: член 96, параграф 2, буква д) от Регламент (EС) № 1303/2013) </w:t>
      </w:r>
    </w:p>
    <w:p w14:paraId="3814E094" w14:textId="77777777" w:rsidR="00AD4AED" w:rsidRPr="00B87054" w:rsidRDefault="00AD4AED" w:rsidP="00F03C1E">
      <w:pPr>
        <w:pStyle w:val="Text1"/>
        <w:ind w:left="0"/>
        <w:rPr>
          <w:b/>
        </w:rPr>
      </w:pPr>
      <w:r w:rsidRPr="00B87054">
        <w:rPr>
          <w:b/>
        </w:rPr>
        <w:t xml:space="preserve">Таблица 27: </w:t>
      </w:r>
      <w:r w:rsidRPr="00B87054">
        <w:tab/>
      </w:r>
      <w:r w:rsidRPr="00B87054">
        <w:rPr>
          <w:b/>
        </w:rPr>
        <w:t>Списък на големи проекти</w:t>
      </w: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6"/>
        <w:gridCol w:w="1798"/>
        <w:gridCol w:w="1659"/>
        <w:gridCol w:w="1522"/>
        <w:gridCol w:w="1936"/>
      </w:tblGrid>
      <w:tr w:rsidR="00C85840" w:rsidRPr="00B87054" w14:paraId="38B25659" w14:textId="77777777" w:rsidTr="00C85840">
        <w:tc>
          <w:tcPr>
            <w:tcW w:w="1364" w:type="pct"/>
            <w:shd w:val="clear" w:color="auto" w:fill="DBE5F1"/>
          </w:tcPr>
          <w:p w14:paraId="13F86D01" w14:textId="77777777" w:rsidR="00AD4AED" w:rsidRPr="00B87054" w:rsidRDefault="005B3C02" w:rsidP="00BF3391">
            <w:pPr>
              <w:pStyle w:val="Text1"/>
              <w:spacing w:before="60" w:after="60"/>
              <w:ind w:left="0"/>
              <w:rPr>
                <w:b/>
                <w:sz w:val="20"/>
              </w:rPr>
            </w:pPr>
            <w:r w:rsidRPr="00B87054">
              <w:rPr>
                <w:b/>
                <w:sz w:val="20"/>
              </w:rPr>
              <w:t>Проект</w:t>
            </w:r>
          </w:p>
        </w:tc>
        <w:tc>
          <w:tcPr>
            <w:tcW w:w="945" w:type="pct"/>
            <w:shd w:val="clear" w:color="auto" w:fill="DBE5F1"/>
          </w:tcPr>
          <w:p w14:paraId="3C7A6DAB" w14:textId="77777777" w:rsidR="00AD4AED" w:rsidRPr="00B87054" w:rsidRDefault="00AD4AED" w:rsidP="00BF3391">
            <w:pPr>
              <w:pStyle w:val="Text1"/>
              <w:spacing w:before="60" w:after="60"/>
              <w:ind w:left="0"/>
              <w:rPr>
                <w:b/>
                <w:sz w:val="20"/>
              </w:rPr>
            </w:pPr>
            <w:r w:rsidRPr="00B87054">
              <w:rPr>
                <w:b/>
                <w:sz w:val="20"/>
              </w:rPr>
              <w:t>Планирана дата на уведомление/подаване</w:t>
            </w:r>
          </w:p>
          <w:p w14:paraId="3FCE1CB3" w14:textId="77777777" w:rsidR="00AD4AED" w:rsidRPr="00B87054" w:rsidRDefault="00AD4AED" w:rsidP="00BF3391">
            <w:pPr>
              <w:pStyle w:val="Text1"/>
              <w:spacing w:before="60" w:after="60"/>
              <w:ind w:left="0"/>
              <w:rPr>
                <w:b/>
                <w:sz w:val="20"/>
              </w:rPr>
            </w:pPr>
            <w:r w:rsidRPr="00B87054">
              <w:rPr>
                <w:b/>
                <w:sz w:val="20"/>
              </w:rPr>
              <w:t>година, тримесечие</w:t>
            </w:r>
          </w:p>
        </w:tc>
        <w:tc>
          <w:tcPr>
            <w:tcW w:w="872" w:type="pct"/>
            <w:shd w:val="clear" w:color="auto" w:fill="DBE5F1"/>
          </w:tcPr>
          <w:p w14:paraId="612FE83A" w14:textId="77777777" w:rsidR="00AD4AED" w:rsidRPr="00B87054" w:rsidRDefault="00AD4AED" w:rsidP="00BF3391">
            <w:pPr>
              <w:pStyle w:val="Text1"/>
              <w:spacing w:before="60" w:after="60"/>
              <w:ind w:left="0"/>
              <w:rPr>
                <w:b/>
                <w:sz w:val="20"/>
              </w:rPr>
            </w:pPr>
            <w:r w:rsidRPr="00B87054">
              <w:rPr>
                <w:b/>
                <w:sz w:val="20"/>
              </w:rPr>
              <w:t xml:space="preserve">Планирано започване на изпълнението </w:t>
            </w:r>
          </w:p>
          <w:p w14:paraId="05ECD3D0" w14:textId="77777777" w:rsidR="00AD4AED" w:rsidRPr="00B87054" w:rsidRDefault="00AD4AED" w:rsidP="00BF3391">
            <w:pPr>
              <w:pStyle w:val="Text1"/>
              <w:spacing w:before="60" w:after="60"/>
              <w:ind w:left="0"/>
              <w:rPr>
                <w:b/>
                <w:sz w:val="20"/>
              </w:rPr>
            </w:pPr>
            <w:r w:rsidRPr="00B87054">
              <w:rPr>
                <w:b/>
                <w:sz w:val="20"/>
              </w:rPr>
              <w:t>година, тримесечие</w:t>
            </w:r>
          </w:p>
        </w:tc>
        <w:tc>
          <w:tcPr>
            <w:tcW w:w="800" w:type="pct"/>
            <w:shd w:val="clear" w:color="auto" w:fill="DBE5F1"/>
          </w:tcPr>
          <w:p w14:paraId="698684C3" w14:textId="77777777" w:rsidR="00AD4AED" w:rsidRPr="00B87054" w:rsidRDefault="00AD4AED" w:rsidP="00BF3391">
            <w:pPr>
              <w:pStyle w:val="Text1"/>
              <w:spacing w:before="60" w:after="60"/>
              <w:ind w:left="0"/>
              <w:rPr>
                <w:b/>
                <w:sz w:val="20"/>
              </w:rPr>
            </w:pPr>
            <w:r w:rsidRPr="00B87054">
              <w:rPr>
                <w:b/>
                <w:sz w:val="20"/>
              </w:rPr>
              <w:t xml:space="preserve">Планирана дата на завършване </w:t>
            </w:r>
          </w:p>
          <w:p w14:paraId="68A02180" w14:textId="77777777" w:rsidR="00AD4AED" w:rsidRPr="00B87054" w:rsidRDefault="00AD4AED" w:rsidP="00BF3391">
            <w:pPr>
              <w:pStyle w:val="Text1"/>
              <w:spacing w:before="60" w:after="60"/>
              <w:ind w:left="0"/>
              <w:rPr>
                <w:b/>
                <w:sz w:val="20"/>
              </w:rPr>
            </w:pPr>
            <w:r w:rsidRPr="00B87054">
              <w:rPr>
                <w:b/>
                <w:sz w:val="20"/>
              </w:rPr>
              <w:t>година, тримесечие</w:t>
            </w:r>
          </w:p>
        </w:tc>
        <w:tc>
          <w:tcPr>
            <w:tcW w:w="1018" w:type="pct"/>
            <w:shd w:val="clear" w:color="auto" w:fill="DBE5F1"/>
          </w:tcPr>
          <w:p w14:paraId="62322495" w14:textId="77777777" w:rsidR="00AD4AED" w:rsidRPr="00B87054" w:rsidRDefault="00AD4AED" w:rsidP="00BF3391">
            <w:pPr>
              <w:pStyle w:val="Text1"/>
              <w:spacing w:before="60" w:after="60"/>
              <w:ind w:left="0"/>
              <w:rPr>
                <w:b/>
                <w:sz w:val="20"/>
              </w:rPr>
            </w:pPr>
            <w:r w:rsidRPr="00B87054">
              <w:rPr>
                <w:b/>
                <w:sz w:val="20"/>
              </w:rPr>
              <w:t xml:space="preserve">Приоритетни оси/инвестиционни приоритети </w:t>
            </w:r>
          </w:p>
        </w:tc>
      </w:tr>
      <w:tr w:rsidR="00C85840" w:rsidRPr="00B87054" w14:paraId="36B9237A" w14:textId="77777777" w:rsidTr="00155B81">
        <w:trPr>
          <w:trHeight w:val="880"/>
        </w:trPr>
        <w:tc>
          <w:tcPr>
            <w:tcW w:w="1364" w:type="pct"/>
            <w:tcBorders>
              <w:bottom w:val="single" w:sz="4" w:space="0" w:color="auto"/>
            </w:tcBorders>
            <w:shd w:val="clear" w:color="auto" w:fill="auto"/>
          </w:tcPr>
          <w:p w14:paraId="2CA77597" w14:textId="77777777" w:rsidR="00AD4AED" w:rsidRPr="00B87054" w:rsidRDefault="00AD4AED" w:rsidP="00F03C1E">
            <w:pPr>
              <w:pStyle w:val="Text1"/>
              <w:ind w:left="0"/>
              <w:jc w:val="left"/>
              <w:rPr>
                <w:sz w:val="22"/>
              </w:rPr>
            </w:pPr>
            <w:r w:rsidRPr="00B87054">
              <w:rPr>
                <w:i/>
                <w:color w:val="8DB3E2"/>
                <w:sz w:val="18"/>
              </w:rPr>
              <w:t xml:space="preserve">&lt;12.1.1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="500"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=N&gt;</w:t>
            </w:r>
          </w:p>
        </w:tc>
        <w:tc>
          <w:tcPr>
            <w:tcW w:w="945" w:type="pct"/>
            <w:tcBorders>
              <w:bottom w:val="single" w:sz="4" w:space="0" w:color="auto"/>
            </w:tcBorders>
            <w:shd w:val="clear" w:color="auto" w:fill="auto"/>
          </w:tcPr>
          <w:p w14:paraId="2F56F2DB" w14:textId="77777777" w:rsidR="00AD4AED" w:rsidRPr="00B87054" w:rsidRDefault="00AD4AED" w:rsidP="00F03C1E">
            <w:pPr>
              <w:pStyle w:val="Text1"/>
              <w:ind w:left="0"/>
              <w:jc w:val="left"/>
              <w:rPr>
                <w:sz w:val="22"/>
              </w:rPr>
            </w:pPr>
            <w:r w:rsidRPr="00B87054">
              <w:rPr>
                <w:i/>
                <w:color w:val="8DB3E2"/>
                <w:sz w:val="18"/>
              </w:rPr>
              <w:t xml:space="preserve">&lt;12.1.2 </w:t>
            </w:r>
            <w:proofErr w:type="spellStart"/>
            <w:r w:rsidRPr="00B87054">
              <w:rPr>
                <w:i/>
                <w:color w:val="8DB3E2"/>
                <w:sz w:val="18"/>
              </w:rPr>
              <w:t>type</w:t>
            </w:r>
            <w:proofErr w:type="spellEnd"/>
            <w:r w:rsidRPr="00B87054">
              <w:rPr>
                <w:i/>
                <w:color w:val="8DB3E2"/>
                <w:sz w:val="18"/>
              </w:rPr>
              <w:t xml:space="preserve">="D"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c>
          <w:tcPr>
            <w:tcW w:w="872" w:type="pct"/>
            <w:tcBorders>
              <w:bottom w:val="single" w:sz="4" w:space="0" w:color="auto"/>
            </w:tcBorders>
            <w:shd w:val="clear" w:color="auto" w:fill="auto"/>
          </w:tcPr>
          <w:p w14:paraId="35AF7C99" w14:textId="77777777" w:rsidR="00AD4AED" w:rsidRPr="00B87054" w:rsidRDefault="00AD4AED" w:rsidP="00F03C1E">
            <w:pPr>
              <w:pStyle w:val="Text1"/>
              <w:ind w:left="0"/>
              <w:jc w:val="left"/>
              <w:rPr>
                <w:sz w:val="22"/>
              </w:rPr>
            </w:pPr>
            <w:r w:rsidRPr="00B87054">
              <w:rPr>
                <w:i/>
                <w:color w:val="8DB3E2"/>
                <w:sz w:val="18"/>
              </w:rPr>
              <w:t xml:space="preserve">&lt;12.1.3 </w:t>
            </w:r>
            <w:proofErr w:type="spellStart"/>
            <w:r w:rsidRPr="00B87054">
              <w:rPr>
                <w:i/>
                <w:color w:val="8DB3E2"/>
                <w:sz w:val="18"/>
              </w:rPr>
              <w:t>type</w:t>
            </w:r>
            <w:proofErr w:type="spellEnd"/>
            <w:r w:rsidRPr="00B87054">
              <w:rPr>
                <w:i/>
                <w:color w:val="8DB3E2"/>
                <w:sz w:val="18"/>
              </w:rPr>
              <w:t xml:space="preserve">="D"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c>
          <w:tcPr>
            <w:tcW w:w="800" w:type="pct"/>
            <w:tcBorders>
              <w:bottom w:val="single" w:sz="4" w:space="0" w:color="auto"/>
            </w:tcBorders>
            <w:shd w:val="clear" w:color="auto" w:fill="auto"/>
          </w:tcPr>
          <w:p w14:paraId="284BC689" w14:textId="77777777" w:rsidR="00AD4AED" w:rsidRPr="00B87054" w:rsidRDefault="00AD4AED" w:rsidP="00F03C1E">
            <w:pPr>
              <w:pStyle w:val="Text1"/>
              <w:ind w:left="0"/>
              <w:jc w:val="left"/>
              <w:rPr>
                <w:sz w:val="22"/>
              </w:rPr>
            </w:pPr>
            <w:r w:rsidRPr="00B87054">
              <w:rPr>
                <w:i/>
                <w:color w:val="8DB3E2"/>
                <w:sz w:val="18"/>
              </w:rPr>
              <w:t xml:space="preserve">&lt;12.1.4 </w:t>
            </w:r>
            <w:proofErr w:type="spellStart"/>
            <w:r w:rsidRPr="00B87054">
              <w:rPr>
                <w:i/>
                <w:color w:val="8DB3E2"/>
                <w:sz w:val="18"/>
              </w:rPr>
              <w:t>type</w:t>
            </w:r>
            <w:proofErr w:type="spellEnd"/>
            <w:r w:rsidRPr="00B87054">
              <w:rPr>
                <w:i/>
                <w:color w:val="8DB3E2"/>
                <w:sz w:val="18"/>
              </w:rPr>
              <w:t xml:space="preserve">="D"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 &gt;</w:t>
            </w:r>
          </w:p>
        </w:tc>
        <w:tc>
          <w:tcPr>
            <w:tcW w:w="1018" w:type="pct"/>
            <w:tcBorders>
              <w:bottom w:val="single" w:sz="4" w:space="0" w:color="auto"/>
            </w:tcBorders>
          </w:tcPr>
          <w:p w14:paraId="7E0C3E26" w14:textId="77777777" w:rsidR="00AD4AED" w:rsidRPr="00B87054" w:rsidRDefault="00AD4AED" w:rsidP="002D495B">
            <w:pPr>
              <w:pStyle w:val="Text1"/>
              <w:ind w:left="0"/>
              <w:jc w:val="left"/>
              <w:rPr>
                <w:sz w:val="22"/>
              </w:rPr>
            </w:pPr>
            <w:r w:rsidRPr="00B87054">
              <w:rPr>
                <w:i/>
                <w:color w:val="8DB3E2"/>
                <w:sz w:val="18"/>
              </w:rPr>
              <w:t xml:space="preserve">&lt;12.1.5 </w:t>
            </w:r>
            <w:proofErr w:type="spellStart"/>
            <w:r w:rsidRPr="00B87054">
              <w:rPr>
                <w:i/>
                <w:color w:val="8DB3E2"/>
                <w:sz w:val="18"/>
              </w:rPr>
              <w:t>type</w:t>
            </w:r>
            <w:proofErr w:type="spellEnd"/>
            <w:r w:rsidRPr="00B87054">
              <w:rPr>
                <w:i/>
                <w:color w:val="8DB3E2"/>
                <w:sz w:val="18"/>
              </w:rPr>
              <w:t xml:space="preserve">="S" " </w:t>
            </w:r>
            <w:proofErr w:type="spellStart"/>
            <w:r w:rsidRPr="00B87054">
              <w:rPr>
                <w:i/>
                <w:color w:val="8DB3E2"/>
                <w:sz w:val="18"/>
              </w:rPr>
              <w:t>input</w:t>
            </w:r>
            <w:proofErr w:type="spellEnd"/>
            <w:r w:rsidRPr="00B87054">
              <w:rPr>
                <w:i/>
                <w:color w:val="8DB3E2"/>
                <w:sz w:val="18"/>
              </w:rPr>
              <w:t xml:space="preserve">="S" </w:t>
            </w:r>
            <w:proofErr w:type="spellStart"/>
            <w:r w:rsidRPr="00B87054">
              <w:rPr>
                <w:i/>
                <w:color w:val="8DB3E2"/>
                <w:sz w:val="18"/>
              </w:rPr>
              <w:t>decision</w:t>
            </w:r>
            <w:proofErr w:type="spellEnd"/>
            <w:r w:rsidRPr="00B87054">
              <w:rPr>
                <w:i/>
                <w:color w:val="8DB3E2"/>
                <w:sz w:val="18"/>
              </w:rPr>
              <w:t>=N &gt;</w:t>
            </w:r>
          </w:p>
        </w:tc>
      </w:tr>
      <w:tr w:rsidR="00FD5086" w:rsidRPr="00B87054" w14:paraId="7C62CFE3" w14:textId="77777777" w:rsidTr="007941F3">
        <w:trPr>
          <w:trHeight w:val="880"/>
        </w:trPr>
        <w:tc>
          <w:tcPr>
            <w:tcW w:w="1364" w:type="pct"/>
            <w:tcBorders>
              <w:bottom w:val="single" w:sz="4" w:space="0" w:color="auto"/>
            </w:tcBorders>
            <w:shd w:val="clear" w:color="auto" w:fill="auto"/>
            <w:vAlign w:val="center"/>
          </w:tcPr>
          <w:p w14:paraId="7792D9E8" w14:textId="77777777" w:rsidR="00FD5086" w:rsidRPr="00B87054" w:rsidRDefault="00FD5086" w:rsidP="007941F3">
            <w:pPr>
              <w:pStyle w:val="Text1"/>
              <w:spacing w:before="0" w:after="0"/>
              <w:ind w:left="0"/>
              <w:jc w:val="center"/>
              <w:rPr>
                <w:i/>
                <w:color w:val="8DB3E2"/>
                <w:sz w:val="18"/>
              </w:rPr>
            </w:pPr>
            <w:r w:rsidRPr="00B87054">
              <w:rPr>
                <w:sz w:val="22"/>
              </w:rPr>
              <w:t>Интегриран проект за водния цикъл на град Враца</w:t>
            </w:r>
          </w:p>
        </w:tc>
        <w:tc>
          <w:tcPr>
            <w:tcW w:w="945" w:type="pct"/>
            <w:tcBorders>
              <w:bottom w:val="single" w:sz="4" w:space="0" w:color="auto"/>
            </w:tcBorders>
            <w:shd w:val="clear" w:color="auto" w:fill="auto"/>
            <w:vAlign w:val="center"/>
          </w:tcPr>
          <w:p w14:paraId="57BE8A46" w14:textId="77777777" w:rsidR="00FD5086" w:rsidRPr="00B87054" w:rsidRDefault="001708F3" w:rsidP="001708F3">
            <w:pPr>
              <w:pStyle w:val="Text1"/>
              <w:spacing w:before="0" w:after="0"/>
              <w:ind w:left="0"/>
              <w:jc w:val="center"/>
              <w:rPr>
                <w:color w:val="000000" w:themeColor="text1"/>
                <w:sz w:val="22"/>
              </w:rPr>
            </w:pPr>
            <w:r w:rsidRPr="00B87054">
              <w:rPr>
                <w:color w:val="000000" w:themeColor="text1"/>
                <w:sz w:val="22"/>
                <w:lang w:val="en-US"/>
              </w:rPr>
              <w:t>201</w:t>
            </w:r>
            <w:r w:rsidR="008D7BC6" w:rsidRPr="00B87054">
              <w:rPr>
                <w:color w:val="000000" w:themeColor="text1"/>
                <w:sz w:val="22"/>
              </w:rPr>
              <w:t>7</w:t>
            </w:r>
            <w:r w:rsidR="00EA75D4" w:rsidRPr="00B87054">
              <w:rPr>
                <w:color w:val="000000" w:themeColor="text1"/>
                <w:sz w:val="22"/>
              </w:rPr>
              <w:t xml:space="preserve"> </w:t>
            </w:r>
            <w:proofErr w:type="spellStart"/>
            <w:r w:rsidR="00EA75D4" w:rsidRPr="00B87054">
              <w:rPr>
                <w:color w:val="000000" w:themeColor="text1"/>
                <w:sz w:val="22"/>
              </w:rPr>
              <w:t>г.,</w:t>
            </w:r>
            <w:r w:rsidR="008D7BC6" w:rsidRPr="00B87054">
              <w:rPr>
                <w:color w:val="000000" w:themeColor="text1"/>
                <w:sz w:val="22"/>
              </w:rPr>
              <w:t>второ</w:t>
            </w:r>
            <w:proofErr w:type="spellEnd"/>
            <w:r w:rsidR="00D1599F" w:rsidRPr="00B87054">
              <w:rPr>
                <w:color w:val="000000" w:themeColor="text1"/>
                <w:sz w:val="22"/>
              </w:rPr>
              <w:t xml:space="preserve"> </w:t>
            </w:r>
            <w:r w:rsidR="00FD5086" w:rsidRPr="00B87054">
              <w:rPr>
                <w:color w:val="000000" w:themeColor="text1"/>
                <w:sz w:val="22"/>
              </w:rPr>
              <w:t>тримесечие</w:t>
            </w:r>
          </w:p>
        </w:tc>
        <w:tc>
          <w:tcPr>
            <w:tcW w:w="872" w:type="pct"/>
            <w:tcBorders>
              <w:bottom w:val="single" w:sz="4" w:space="0" w:color="auto"/>
            </w:tcBorders>
            <w:shd w:val="clear" w:color="auto" w:fill="auto"/>
            <w:vAlign w:val="center"/>
          </w:tcPr>
          <w:p w14:paraId="43CB75F9" w14:textId="77777777" w:rsidR="00FD5086" w:rsidRPr="00B87054" w:rsidRDefault="00FD5086">
            <w:pPr>
              <w:pStyle w:val="Text1"/>
              <w:spacing w:before="0" w:after="0"/>
              <w:ind w:left="0"/>
              <w:jc w:val="center"/>
              <w:rPr>
                <w:color w:val="000000" w:themeColor="text1"/>
                <w:sz w:val="22"/>
              </w:rPr>
            </w:pPr>
            <w:r w:rsidRPr="00B87054">
              <w:rPr>
                <w:color w:val="000000" w:themeColor="text1"/>
                <w:sz w:val="22"/>
              </w:rPr>
              <w:t>2016</w:t>
            </w:r>
            <w:r w:rsidR="00EA75D4" w:rsidRPr="00B87054">
              <w:rPr>
                <w:color w:val="000000" w:themeColor="text1"/>
                <w:sz w:val="22"/>
              </w:rPr>
              <w:t xml:space="preserve"> г.,</w:t>
            </w:r>
          </w:p>
          <w:p w14:paraId="6F79A36D" w14:textId="77777777" w:rsidR="00FD5086" w:rsidRPr="00B87054" w:rsidRDefault="008D7BC6" w:rsidP="008D7BC6">
            <w:pPr>
              <w:pStyle w:val="Text1"/>
              <w:spacing w:before="0" w:after="0"/>
              <w:ind w:left="0"/>
              <w:jc w:val="center"/>
              <w:rPr>
                <w:i/>
                <w:color w:val="8DB3E2"/>
                <w:sz w:val="18"/>
              </w:rPr>
            </w:pPr>
            <w:r w:rsidRPr="00B87054">
              <w:rPr>
                <w:color w:val="000000" w:themeColor="text1"/>
                <w:sz w:val="22"/>
              </w:rPr>
              <w:t>четвърто</w:t>
            </w:r>
            <w:r w:rsidR="001708F3" w:rsidRPr="00B87054">
              <w:rPr>
                <w:color w:val="000000" w:themeColor="text1"/>
                <w:sz w:val="22"/>
                <w:lang w:val="en-US"/>
              </w:rPr>
              <w:t xml:space="preserve"> </w:t>
            </w:r>
            <w:r w:rsidR="00FD5086" w:rsidRPr="00B87054">
              <w:rPr>
                <w:color w:val="000000" w:themeColor="text1"/>
                <w:sz w:val="22"/>
              </w:rPr>
              <w:t>тримесечие</w:t>
            </w:r>
          </w:p>
        </w:tc>
        <w:tc>
          <w:tcPr>
            <w:tcW w:w="800" w:type="pct"/>
            <w:tcBorders>
              <w:bottom w:val="single" w:sz="4" w:space="0" w:color="auto"/>
            </w:tcBorders>
            <w:shd w:val="clear" w:color="auto" w:fill="auto"/>
            <w:vAlign w:val="center"/>
          </w:tcPr>
          <w:p w14:paraId="287F81DD" w14:textId="77777777" w:rsidR="00FD5086" w:rsidRPr="00B87054" w:rsidRDefault="007C063E">
            <w:pPr>
              <w:pStyle w:val="Text1"/>
              <w:spacing w:before="0" w:after="0"/>
              <w:ind w:left="0"/>
              <w:jc w:val="center"/>
              <w:rPr>
                <w:color w:val="000000" w:themeColor="text1"/>
                <w:sz w:val="22"/>
              </w:rPr>
            </w:pPr>
            <w:r w:rsidRPr="00B87054">
              <w:rPr>
                <w:color w:val="000000" w:themeColor="text1"/>
                <w:sz w:val="22"/>
                <w:lang w:val="en-US"/>
              </w:rPr>
              <w:t>2021</w:t>
            </w:r>
            <w:r w:rsidR="00EA75D4" w:rsidRPr="00B87054">
              <w:rPr>
                <w:color w:val="000000" w:themeColor="text1"/>
                <w:sz w:val="22"/>
              </w:rPr>
              <w:t>г.,</w:t>
            </w:r>
          </w:p>
          <w:p w14:paraId="3EA5B91A" w14:textId="77777777" w:rsidR="00FD5086" w:rsidRPr="00B87054" w:rsidRDefault="00EA75D4">
            <w:pPr>
              <w:pStyle w:val="Text1"/>
              <w:spacing w:before="0" w:after="0"/>
              <w:ind w:left="0"/>
              <w:jc w:val="center"/>
              <w:rPr>
                <w:color w:val="000000" w:themeColor="text1"/>
                <w:sz w:val="22"/>
              </w:rPr>
            </w:pPr>
            <w:r w:rsidRPr="00B87054">
              <w:rPr>
                <w:color w:val="000000" w:themeColor="text1"/>
                <w:sz w:val="22"/>
              </w:rPr>
              <w:t>ч</w:t>
            </w:r>
            <w:r w:rsidR="00FD5086" w:rsidRPr="00B87054">
              <w:rPr>
                <w:color w:val="000000" w:themeColor="text1"/>
                <w:sz w:val="22"/>
              </w:rPr>
              <w:t>етвърто тримесечие</w:t>
            </w:r>
          </w:p>
        </w:tc>
        <w:tc>
          <w:tcPr>
            <w:tcW w:w="1018" w:type="pct"/>
            <w:tcBorders>
              <w:bottom w:val="single" w:sz="4" w:space="0" w:color="auto"/>
            </w:tcBorders>
            <w:vAlign w:val="center"/>
          </w:tcPr>
          <w:p w14:paraId="76BAEEA9" w14:textId="77777777" w:rsidR="00FD5086" w:rsidRPr="00B87054" w:rsidRDefault="00FD5086" w:rsidP="007941F3">
            <w:pPr>
              <w:pStyle w:val="Text1"/>
              <w:spacing w:before="0" w:after="0"/>
              <w:ind w:left="0"/>
              <w:jc w:val="center"/>
              <w:rPr>
                <w:i/>
                <w:color w:val="8DB3E2"/>
                <w:sz w:val="18"/>
              </w:rPr>
            </w:pPr>
            <w:r w:rsidRPr="00B87054">
              <w:rPr>
                <w:sz w:val="22"/>
              </w:rPr>
              <w:t>1-Води/</w:t>
            </w:r>
            <w:r w:rsidR="00721BB9" w:rsidRPr="00B87054">
              <w:rPr>
                <w:sz w:val="22"/>
              </w:rPr>
              <w:t>c (ii)</w:t>
            </w:r>
            <w:r w:rsidR="009665D3" w:rsidRPr="00B87054">
              <w:rPr>
                <w:sz w:val="22"/>
              </w:rPr>
              <w:t xml:space="preserve"> -</w:t>
            </w:r>
            <w:r w:rsidR="00721BB9" w:rsidRPr="00B87054">
              <w:t xml:space="preserve"> </w:t>
            </w:r>
            <w:r w:rsidR="00721BB9" w:rsidRPr="00B87054">
              <w:rPr>
                <w:sz w:val="22"/>
              </w:rPr>
              <w:t>Инвестиране във 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r w:rsidR="00970A1C" w:rsidRPr="00B87054" w14:paraId="2203E711" w14:textId="77777777" w:rsidTr="00F640CD">
        <w:trPr>
          <w:trHeight w:val="268"/>
        </w:trPr>
        <w:tc>
          <w:tcPr>
            <w:tcW w:w="1364" w:type="pct"/>
            <w:shd w:val="clear" w:color="auto" w:fill="auto"/>
            <w:vAlign w:val="center"/>
          </w:tcPr>
          <w:p w14:paraId="75CE3976" w14:textId="63D127CC" w:rsidR="00970A1C" w:rsidRPr="00B87054" w:rsidRDefault="004037BA" w:rsidP="005D7851">
            <w:pPr>
              <w:pStyle w:val="Text1"/>
              <w:spacing w:before="0" w:after="0"/>
              <w:ind w:left="0"/>
              <w:jc w:val="center"/>
              <w:rPr>
                <w:sz w:val="22"/>
              </w:rPr>
            </w:pPr>
            <w:r w:rsidRPr="00B87054">
              <w:rPr>
                <w:sz w:val="22"/>
              </w:rPr>
              <w:t>Проектиране и изграждане на инсталация за комбинирано производство на енергия в София с оползотворяване на RDF – трета фаза на интегрирана система от съоръжения за третиране на битовите отпадъци на Столична община</w:t>
            </w:r>
          </w:p>
        </w:tc>
        <w:tc>
          <w:tcPr>
            <w:tcW w:w="945" w:type="pct"/>
            <w:shd w:val="clear" w:color="auto" w:fill="auto"/>
            <w:vAlign w:val="center"/>
          </w:tcPr>
          <w:p w14:paraId="037F69C5" w14:textId="77777777" w:rsidR="000233AC" w:rsidRPr="00B87054" w:rsidRDefault="00431669" w:rsidP="005D7851">
            <w:pPr>
              <w:pStyle w:val="Text1"/>
              <w:spacing w:before="0" w:after="0"/>
              <w:ind w:left="0"/>
              <w:jc w:val="center"/>
              <w:rPr>
                <w:color w:val="000000" w:themeColor="text1"/>
                <w:sz w:val="22"/>
              </w:rPr>
            </w:pPr>
            <w:r w:rsidRPr="00B87054">
              <w:rPr>
                <w:color w:val="000000" w:themeColor="text1"/>
                <w:sz w:val="22"/>
              </w:rPr>
              <w:t>2018</w:t>
            </w:r>
            <w:r w:rsidR="007D06AD" w:rsidRPr="00B87054">
              <w:rPr>
                <w:color w:val="000000" w:themeColor="text1"/>
                <w:sz w:val="22"/>
              </w:rPr>
              <w:t xml:space="preserve"> г.</w:t>
            </w:r>
            <w:r w:rsidR="00EA75D4" w:rsidRPr="00B87054">
              <w:rPr>
                <w:color w:val="000000" w:themeColor="text1"/>
                <w:sz w:val="22"/>
              </w:rPr>
              <w:t>,</w:t>
            </w:r>
            <w:r w:rsidR="00E36B1C" w:rsidRPr="00B87054">
              <w:rPr>
                <w:color w:val="000000" w:themeColor="text1"/>
                <w:sz w:val="22"/>
              </w:rPr>
              <w:t xml:space="preserve"> </w:t>
            </w:r>
          </w:p>
          <w:p w14:paraId="4A094E75" w14:textId="77777777" w:rsidR="00292BE0" w:rsidRPr="00B87054" w:rsidRDefault="00431669" w:rsidP="005D7851">
            <w:pPr>
              <w:pStyle w:val="Text1"/>
              <w:spacing w:before="0" w:after="0"/>
              <w:ind w:left="0"/>
              <w:jc w:val="center"/>
              <w:rPr>
                <w:color w:val="000000" w:themeColor="text1"/>
                <w:sz w:val="22"/>
              </w:rPr>
            </w:pPr>
            <w:r w:rsidRPr="00B87054">
              <w:rPr>
                <w:color w:val="000000" w:themeColor="text1"/>
                <w:sz w:val="22"/>
              </w:rPr>
              <w:t xml:space="preserve">второ </w:t>
            </w:r>
            <w:r w:rsidR="00E36B1C" w:rsidRPr="00B87054">
              <w:rPr>
                <w:color w:val="000000" w:themeColor="text1"/>
                <w:sz w:val="22"/>
              </w:rPr>
              <w:t xml:space="preserve">тримесечие </w:t>
            </w:r>
          </w:p>
        </w:tc>
        <w:tc>
          <w:tcPr>
            <w:tcW w:w="872" w:type="pct"/>
            <w:shd w:val="clear" w:color="auto" w:fill="auto"/>
            <w:vAlign w:val="center"/>
          </w:tcPr>
          <w:p w14:paraId="6213B891" w14:textId="77777777" w:rsidR="00970A1C" w:rsidRPr="00B87054" w:rsidRDefault="00431669" w:rsidP="005D7851">
            <w:pPr>
              <w:pStyle w:val="Text1"/>
              <w:spacing w:before="0" w:after="0"/>
              <w:ind w:left="0"/>
              <w:jc w:val="center"/>
              <w:rPr>
                <w:sz w:val="22"/>
              </w:rPr>
            </w:pPr>
            <w:r w:rsidRPr="00B87054">
              <w:rPr>
                <w:sz w:val="22"/>
              </w:rPr>
              <w:t>2018</w:t>
            </w:r>
            <w:r w:rsidR="00EA75D4" w:rsidRPr="00B87054">
              <w:rPr>
                <w:sz w:val="22"/>
              </w:rPr>
              <w:t xml:space="preserve"> г.,</w:t>
            </w:r>
          </w:p>
          <w:p w14:paraId="299C7941" w14:textId="77777777" w:rsidR="00970A1C" w:rsidRPr="00B87054" w:rsidRDefault="00431669" w:rsidP="005D7851">
            <w:pPr>
              <w:pStyle w:val="Text1"/>
              <w:spacing w:before="0" w:after="0"/>
              <w:ind w:left="0"/>
              <w:jc w:val="center"/>
              <w:rPr>
                <w:sz w:val="22"/>
              </w:rPr>
            </w:pPr>
            <w:r w:rsidRPr="00B87054">
              <w:rPr>
                <w:sz w:val="22"/>
              </w:rPr>
              <w:t xml:space="preserve">четвърто </w:t>
            </w:r>
            <w:r w:rsidR="00970A1C" w:rsidRPr="00B87054">
              <w:rPr>
                <w:sz w:val="22"/>
              </w:rPr>
              <w:t>тримесечие</w:t>
            </w:r>
          </w:p>
        </w:tc>
        <w:tc>
          <w:tcPr>
            <w:tcW w:w="800" w:type="pct"/>
            <w:shd w:val="clear" w:color="auto" w:fill="auto"/>
            <w:vAlign w:val="center"/>
          </w:tcPr>
          <w:p w14:paraId="72E47FA3" w14:textId="77777777" w:rsidR="00970A1C" w:rsidRPr="00B87054" w:rsidRDefault="00431669" w:rsidP="005D7851">
            <w:pPr>
              <w:pStyle w:val="Text1"/>
              <w:spacing w:before="0" w:after="0"/>
              <w:ind w:left="0"/>
              <w:jc w:val="center"/>
              <w:rPr>
                <w:sz w:val="22"/>
              </w:rPr>
            </w:pPr>
            <w:r w:rsidRPr="00B87054">
              <w:rPr>
                <w:sz w:val="22"/>
              </w:rPr>
              <w:t xml:space="preserve">2023 </w:t>
            </w:r>
            <w:r w:rsidR="00EA75D4" w:rsidRPr="00B87054">
              <w:rPr>
                <w:sz w:val="22"/>
              </w:rPr>
              <w:t>г.,</w:t>
            </w:r>
          </w:p>
          <w:p w14:paraId="430185ED" w14:textId="77777777" w:rsidR="00970A1C" w:rsidRPr="00B87054" w:rsidRDefault="00970A1C" w:rsidP="005D7851">
            <w:pPr>
              <w:pStyle w:val="Text1"/>
              <w:spacing w:before="0" w:after="0"/>
              <w:ind w:left="0"/>
              <w:jc w:val="center"/>
              <w:rPr>
                <w:sz w:val="22"/>
              </w:rPr>
            </w:pPr>
            <w:r w:rsidRPr="00B87054">
              <w:rPr>
                <w:sz w:val="22"/>
              </w:rPr>
              <w:t>четвърто тримесечие</w:t>
            </w:r>
          </w:p>
        </w:tc>
        <w:tc>
          <w:tcPr>
            <w:tcW w:w="1018" w:type="pct"/>
            <w:shd w:val="clear" w:color="auto" w:fill="auto"/>
            <w:vAlign w:val="center"/>
          </w:tcPr>
          <w:p w14:paraId="2C7BBCBA" w14:textId="77777777" w:rsidR="00970A1C" w:rsidRPr="00B87054" w:rsidRDefault="00970A1C" w:rsidP="005D7851">
            <w:pPr>
              <w:pStyle w:val="Text1"/>
              <w:spacing w:before="0" w:after="0"/>
              <w:ind w:left="0"/>
              <w:jc w:val="center"/>
              <w:rPr>
                <w:sz w:val="22"/>
              </w:rPr>
            </w:pPr>
            <w:r w:rsidRPr="00B87054">
              <w:rPr>
                <w:sz w:val="22"/>
              </w:rPr>
              <w:t>2</w:t>
            </w:r>
            <w:r w:rsidR="00FD5086" w:rsidRPr="00B87054">
              <w:rPr>
                <w:sz w:val="22"/>
              </w:rPr>
              <w:t xml:space="preserve"> </w:t>
            </w:r>
            <w:r w:rsidR="00B51FD3" w:rsidRPr="00B87054">
              <w:rPr>
                <w:sz w:val="22"/>
                <w:lang w:val="ru-RU"/>
              </w:rPr>
              <w:t>-</w:t>
            </w:r>
            <w:r w:rsidRPr="00B87054">
              <w:rPr>
                <w:sz w:val="22"/>
              </w:rPr>
              <w:t xml:space="preserve"> Отпадъци</w:t>
            </w:r>
            <w:r w:rsidR="00B51FD3" w:rsidRPr="00B87054">
              <w:rPr>
                <w:sz w:val="22"/>
                <w:lang w:val="ru-RU"/>
              </w:rPr>
              <w:t>/6</w:t>
            </w:r>
            <w:r w:rsidR="00B51FD3" w:rsidRPr="00B87054">
              <w:rPr>
                <w:sz w:val="22"/>
                <w:lang w:val="en-US"/>
              </w:rPr>
              <w:t>a</w:t>
            </w:r>
            <w:r w:rsidR="00B51FD3" w:rsidRPr="00B87054">
              <w:rPr>
                <w:sz w:val="22"/>
                <w:lang w:val="ru-RU"/>
              </w:rPr>
              <w:t xml:space="preserve"> -</w:t>
            </w:r>
            <w:r w:rsidR="00DC314E" w:rsidRPr="00B87054">
              <w:rPr>
                <w:sz w:val="22"/>
              </w:rPr>
              <w:t xml:space="preserve"> </w:t>
            </w:r>
            <w:r w:rsidR="000C4498" w:rsidRPr="00B87054">
              <w:rPr>
                <w:sz w:val="22"/>
              </w:rPr>
              <w:t>Инвести</w:t>
            </w:r>
            <w:r w:rsidR="00B51FD3" w:rsidRPr="00B87054">
              <w:rPr>
                <w:sz w:val="22"/>
              </w:rPr>
              <w:t>ции</w:t>
            </w:r>
            <w:r w:rsidR="000C4498" w:rsidRPr="00B87054">
              <w:rPr>
                <w:sz w:val="22"/>
              </w:rPr>
              <w:t xml:space="preserve"> в сектора на отпадъците за съобразяване с изискванията на достиженията на правото на Съюза в областта на околната среда и удовлетворяване на нуждите,  </w:t>
            </w:r>
            <w:r w:rsidR="00B51FD3" w:rsidRPr="00B87054">
              <w:rPr>
                <w:sz w:val="22"/>
              </w:rPr>
              <w:t>установени</w:t>
            </w:r>
            <w:r w:rsidR="000C4498" w:rsidRPr="00B87054">
              <w:rPr>
                <w:sz w:val="22"/>
              </w:rPr>
              <w:t xml:space="preserve"> от държавите-членки </w:t>
            </w:r>
            <w:r w:rsidR="00B51FD3" w:rsidRPr="00B87054">
              <w:rPr>
                <w:sz w:val="22"/>
              </w:rPr>
              <w:t xml:space="preserve">от </w:t>
            </w:r>
            <w:r w:rsidR="000C4498" w:rsidRPr="00B87054">
              <w:rPr>
                <w:sz w:val="22"/>
              </w:rPr>
              <w:t>инвестиции</w:t>
            </w:r>
            <w:r w:rsidR="00B51FD3" w:rsidRPr="00B87054">
              <w:rPr>
                <w:sz w:val="22"/>
              </w:rPr>
              <w:t>, които</w:t>
            </w:r>
            <w:r w:rsidR="000C4498" w:rsidRPr="00B87054">
              <w:rPr>
                <w:sz w:val="22"/>
              </w:rPr>
              <w:t xml:space="preserve"> </w:t>
            </w:r>
            <w:r w:rsidR="00B51FD3" w:rsidRPr="00B87054">
              <w:rPr>
                <w:sz w:val="22"/>
              </w:rPr>
              <w:t>надхвърлят</w:t>
            </w:r>
            <w:r w:rsidR="000C4498" w:rsidRPr="00B87054">
              <w:rPr>
                <w:sz w:val="22"/>
              </w:rPr>
              <w:t xml:space="preserve"> тези изисквания.</w:t>
            </w:r>
          </w:p>
        </w:tc>
      </w:tr>
      <w:tr w:rsidR="00E16A72" w:rsidRPr="00B87054" w14:paraId="0655E0F3" w14:textId="77777777" w:rsidTr="00F640CD">
        <w:trPr>
          <w:trHeight w:val="268"/>
        </w:trPr>
        <w:tc>
          <w:tcPr>
            <w:tcW w:w="1364" w:type="pct"/>
            <w:shd w:val="clear" w:color="auto" w:fill="auto"/>
            <w:vAlign w:val="center"/>
          </w:tcPr>
          <w:p w14:paraId="0AC43332" w14:textId="2C18AF98" w:rsidR="00E16A72" w:rsidRPr="00B87054" w:rsidRDefault="00644A95" w:rsidP="00E929C9">
            <w:pPr>
              <w:pStyle w:val="Text1"/>
              <w:spacing w:before="0" w:after="0"/>
              <w:ind w:left="0"/>
              <w:jc w:val="center"/>
              <w:rPr>
                <w:sz w:val="22"/>
              </w:rPr>
            </w:pPr>
            <w:r w:rsidRPr="00644A95">
              <w:rPr>
                <w:sz w:val="22"/>
              </w:rPr>
              <w:t>"Интегриран воден проект за област Бургас"</w:t>
            </w:r>
          </w:p>
        </w:tc>
        <w:tc>
          <w:tcPr>
            <w:tcW w:w="945" w:type="pct"/>
            <w:shd w:val="clear" w:color="auto" w:fill="auto"/>
            <w:vAlign w:val="center"/>
          </w:tcPr>
          <w:p w14:paraId="36E639D2" w14:textId="58055A21" w:rsidR="001E673D" w:rsidRPr="00B87054" w:rsidRDefault="001E673D" w:rsidP="001E673D">
            <w:pPr>
              <w:pStyle w:val="Text1"/>
              <w:spacing w:before="0" w:after="0"/>
              <w:ind w:left="0"/>
              <w:jc w:val="center"/>
              <w:rPr>
                <w:color w:val="000000" w:themeColor="text1"/>
                <w:sz w:val="22"/>
              </w:rPr>
            </w:pPr>
            <w:r w:rsidRPr="00B87054">
              <w:rPr>
                <w:color w:val="000000" w:themeColor="text1"/>
                <w:sz w:val="22"/>
              </w:rPr>
              <w:t xml:space="preserve">2019 г., </w:t>
            </w:r>
          </w:p>
          <w:p w14:paraId="23ECCB99" w14:textId="6DF0CDC9" w:rsidR="00E16A72" w:rsidRPr="00B87054" w:rsidRDefault="001E673D" w:rsidP="001E673D">
            <w:pPr>
              <w:pStyle w:val="Text1"/>
              <w:spacing w:before="0" w:after="0"/>
              <w:ind w:left="0"/>
              <w:jc w:val="center"/>
              <w:rPr>
                <w:color w:val="000000" w:themeColor="text1"/>
                <w:sz w:val="22"/>
              </w:rPr>
            </w:pPr>
            <w:r w:rsidRPr="00B87054">
              <w:rPr>
                <w:color w:val="000000" w:themeColor="text1"/>
                <w:sz w:val="22"/>
              </w:rPr>
              <w:lastRenderedPageBreak/>
              <w:t>второ тримесечие</w:t>
            </w:r>
          </w:p>
        </w:tc>
        <w:tc>
          <w:tcPr>
            <w:tcW w:w="872" w:type="pct"/>
            <w:shd w:val="clear" w:color="auto" w:fill="auto"/>
            <w:vAlign w:val="center"/>
          </w:tcPr>
          <w:p w14:paraId="5D7E476C" w14:textId="40DF7059" w:rsidR="006B4AA1" w:rsidRPr="00B87054" w:rsidRDefault="006B4AA1" w:rsidP="006B4AA1">
            <w:pPr>
              <w:pStyle w:val="Text1"/>
              <w:spacing w:before="0" w:after="0"/>
              <w:ind w:left="0"/>
              <w:jc w:val="center"/>
              <w:rPr>
                <w:sz w:val="22"/>
              </w:rPr>
            </w:pPr>
            <w:r w:rsidRPr="00B87054">
              <w:rPr>
                <w:sz w:val="22"/>
              </w:rPr>
              <w:lastRenderedPageBreak/>
              <w:t>2019 г.,</w:t>
            </w:r>
          </w:p>
          <w:p w14:paraId="4E4B7C88" w14:textId="5086E216" w:rsidR="00E16A72" w:rsidRPr="00B87054" w:rsidRDefault="006B4AA1" w:rsidP="006B4AA1">
            <w:pPr>
              <w:pStyle w:val="Text1"/>
              <w:spacing w:before="0" w:after="0"/>
              <w:ind w:left="0"/>
              <w:jc w:val="center"/>
              <w:rPr>
                <w:sz w:val="22"/>
              </w:rPr>
            </w:pPr>
            <w:r w:rsidRPr="00B87054">
              <w:rPr>
                <w:sz w:val="22"/>
              </w:rPr>
              <w:lastRenderedPageBreak/>
              <w:t>четвърто тримесечие</w:t>
            </w:r>
          </w:p>
        </w:tc>
        <w:tc>
          <w:tcPr>
            <w:tcW w:w="800" w:type="pct"/>
            <w:shd w:val="clear" w:color="auto" w:fill="auto"/>
            <w:vAlign w:val="center"/>
          </w:tcPr>
          <w:p w14:paraId="6721BE98" w14:textId="77777777" w:rsidR="001E673D" w:rsidRPr="00B87054" w:rsidRDefault="001E673D" w:rsidP="001E673D">
            <w:pPr>
              <w:pStyle w:val="Text1"/>
              <w:spacing w:before="0" w:after="0"/>
              <w:ind w:left="0"/>
              <w:jc w:val="center"/>
              <w:rPr>
                <w:sz w:val="22"/>
              </w:rPr>
            </w:pPr>
            <w:r w:rsidRPr="00B87054">
              <w:rPr>
                <w:sz w:val="22"/>
              </w:rPr>
              <w:lastRenderedPageBreak/>
              <w:t>2023 г.,</w:t>
            </w:r>
          </w:p>
          <w:p w14:paraId="40F53FFA" w14:textId="1499B9B8" w:rsidR="00E16A72" w:rsidRPr="00B87054" w:rsidRDefault="001E673D" w:rsidP="001E673D">
            <w:pPr>
              <w:pStyle w:val="Text1"/>
              <w:spacing w:before="0" w:after="0"/>
              <w:ind w:left="0"/>
              <w:jc w:val="center"/>
              <w:rPr>
                <w:sz w:val="22"/>
              </w:rPr>
            </w:pPr>
            <w:r w:rsidRPr="00B87054">
              <w:rPr>
                <w:sz w:val="22"/>
              </w:rPr>
              <w:lastRenderedPageBreak/>
              <w:t>четвърто тримесечие</w:t>
            </w:r>
          </w:p>
        </w:tc>
        <w:tc>
          <w:tcPr>
            <w:tcW w:w="1018" w:type="pct"/>
            <w:shd w:val="clear" w:color="auto" w:fill="auto"/>
            <w:vAlign w:val="center"/>
          </w:tcPr>
          <w:p w14:paraId="1BA43A1B" w14:textId="77777777" w:rsidR="00E16A72" w:rsidRPr="00B87054" w:rsidRDefault="001E2F5C" w:rsidP="005D7851">
            <w:pPr>
              <w:pStyle w:val="Text1"/>
              <w:spacing w:before="0" w:after="0"/>
              <w:ind w:left="0"/>
              <w:jc w:val="center"/>
              <w:rPr>
                <w:sz w:val="22"/>
              </w:rPr>
            </w:pPr>
            <w:r w:rsidRPr="00B87054">
              <w:rPr>
                <w:sz w:val="22"/>
              </w:rPr>
              <w:lastRenderedPageBreak/>
              <w:t xml:space="preserve">1-Води/c (ii) - Инвестиране във </w:t>
            </w:r>
            <w:r w:rsidRPr="00B87054">
              <w:rPr>
                <w:sz w:val="22"/>
              </w:rPr>
              <w:lastRenderedPageBreak/>
              <w:t>водния сектор за съобразяване с изискванията на законодателството на Съюза в областта на околната среда и удовлетворяване на нуждите, идентифицирани от държавите-членки за инвестиции, които надхвърлят тези изисквания.</w:t>
            </w:r>
          </w:p>
        </w:tc>
      </w:tr>
    </w:tbl>
    <w:p w14:paraId="77DC0C52" w14:textId="77777777" w:rsidR="00AD4AED" w:rsidRPr="00B87054" w:rsidRDefault="00AD4AED" w:rsidP="00F03C1E">
      <w:pPr>
        <w:pStyle w:val="Text1"/>
      </w:pPr>
    </w:p>
    <w:p w14:paraId="4FD19714" w14:textId="77777777" w:rsidR="00AD4AED" w:rsidRPr="00B87054" w:rsidRDefault="00AD4AED" w:rsidP="00302F65">
      <w:pPr>
        <w:rPr>
          <w:b/>
        </w:rPr>
      </w:pPr>
      <w:r w:rsidRPr="00B87054">
        <w:rPr>
          <w:b/>
        </w:rPr>
        <w:t xml:space="preserve">12.2 </w:t>
      </w:r>
      <w:r w:rsidRPr="00B87054">
        <w:tab/>
      </w:r>
      <w:r w:rsidRPr="00B87054">
        <w:rPr>
          <w:b/>
        </w:rPr>
        <w:t xml:space="preserve">Рамка на изпълнението на оперативната програма </w:t>
      </w:r>
    </w:p>
    <w:p w14:paraId="369DCCAF" w14:textId="77777777" w:rsidR="00AD4AED" w:rsidRPr="00B87054" w:rsidRDefault="00AD4AED" w:rsidP="008025A3">
      <w:pPr>
        <w:pStyle w:val="Text1"/>
        <w:ind w:left="0"/>
        <w:rPr>
          <w:b/>
        </w:rPr>
      </w:pPr>
      <w:r w:rsidRPr="00B87054">
        <w:rPr>
          <w:b/>
        </w:rPr>
        <w:t xml:space="preserve">Таблица 28: </w:t>
      </w:r>
      <w:r w:rsidRPr="00B87054">
        <w:tab/>
      </w:r>
      <w:r w:rsidRPr="00B87054">
        <w:rPr>
          <w:b/>
        </w:rPr>
        <w:t>Рамка на изпълнението по фондове и категории региони (обобщаваща таблица)</w:t>
      </w:r>
    </w:p>
    <w:tbl>
      <w:tblPr>
        <w:tblW w:w="52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3"/>
        <w:gridCol w:w="1107"/>
        <w:gridCol w:w="1109"/>
        <w:gridCol w:w="1794"/>
        <w:gridCol w:w="1244"/>
        <w:gridCol w:w="1107"/>
        <w:gridCol w:w="413"/>
        <w:gridCol w:w="417"/>
        <w:gridCol w:w="1107"/>
      </w:tblGrid>
      <w:tr w:rsidR="00B53C70" w:rsidRPr="00B87054" w14:paraId="70993F17" w14:textId="77777777" w:rsidTr="00932092">
        <w:trPr>
          <w:trHeight w:val="804"/>
        </w:trPr>
        <w:tc>
          <w:tcPr>
            <w:tcW w:w="638" w:type="pct"/>
            <w:vMerge w:val="restart"/>
            <w:shd w:val="clear" w:color="auto" w:fill="DBE5F1"/>
          </w:tcPr>
          <w:p w14:paraId="5EC2170F" w14:textId="77777777" w:rsidR="00B53C70" w:rsidRPr="00B87054" w:rsidRDefault="00B53C70" w:rsidP="00932092">
            <w:pPr>
              <w:rPr>
                <w:b/>
                <w:sz w:val="20"/>
              </w:rPr>
            </w:pPr>
            <w:r w:rsidRPr="00B87054">
              <w:rPr>
                <w:b/>
                <w:sz w:val="20"/>
              </w:rPr>
              <w:t>Приоритетна ос</w:t>
            </w:r>
          </w:p>
        </w:tc>
        <w:tc>
          <w:tcPr>
            <w:tcW w:w="582" w:type="pct"/>
            <w:vMerge w:val="restart"/>
            <w:shd w:val="clear" w:color="auto" w:fill="DBE5F1"/>
          </w:tcPr>
          <w:p w14:paraId="56FB9136" w14:textId="77777777" w:rsidR="00B53C70" w:rsidRPr="00B87054" w:rsidRDefault="00B53C70" w:rsidP="00932092">
            <w:pPr>
              <w:rPr>
                <w:b/>
                <w:sz w:val="20"/>
              </w:rPr>
            </w:pPr>
            <w:r w:rsidRPr="00B87054">
              <w:rPr>
                <w:b/>
                <w:sz w:val="20"/>
              </w:rPr>
              <w:t>Фонд</w:t>
            </w:r>
          </w:p>
        </w:tc>
        <w:tc>
          <w:tcPr>
            <w:tcW w:w="583" w:type="pct"/>
            <w:vMerge w:val="restart"/>
            <w:shd w:val="clear" w:color="auto" w:fill="DBE5F1"/>
          </w:tcPr>
          <w:p w14:paraId="0BFE9AA3" w14:textId="77777777" w:rsidR="00B53C70" w:rsidRPr="00B87054" w:rsidRDefault="00B53C70" w:rsidP="00932092">
            <w:pPr>
              <w:rPr>
                <w:b/>
                <w:sz w:val="20"/>
              </w:rPr>
            </w:pPr>
            <w:r w:rsidRPr="00B87054">
              <w:rPr>
                <w:b/>
                <w:sz w:val="20"/>
              </w:rPr>
              <w:t>Категория региони</w:t>
            </w:r>
          </w:p>
        </w:tc>
        <w:tc>
          <w:tcPr>
            <w:tcW w:w="943" w:type="pct"/>
            <w:vMerge w:val="restart"/>
            <w:shd w:val="clear" w:color="auto" w:fill="DBE5F1"/>
          </w:tcPr>
          <w:p w14:paraId="417F26C6" w14:textId="77777777" w:rsidR="00B53C70" w:rsidRPr="00B87054" w:rsidRDefault="00B53C70" w:rsidP="00932092">
            <w:pPr>
              <w:rPr>
                <w:b/>
                <w:sz w:val="20"/>
              </w:rPr>
            </w:pPr>
            <w:r w:rsidRPr="00B87054">
              <w:rPr>
                <w:b/>
                <w:sz w:val="20"/>
              </w:rPr>
              <w:t>Показател или основна стъпка за изпълнението</w:t>
            </w:r>
          </w:p>
        </w:tc>
        <w:tc>
          <w:tcPr>
            <w:tcW w:w="654" w:type="pct"/>
            <w:vMerge w:val="restart"/>
            <w:shd w:val="clear" w:color="auto" w:fill="DBE5F1"/>
          </w:tcPr>
          <w:p w14:paraId="45FF3F50" w14:textId="77777777" w:rsidR="00B53C70" w:rsidRPr="00B87054" w:rsidRDefault="00B53C70" w:rsidP="00932092">
            <w:pPr>
              <w:rPr>
                <w:b/>
                <w:sz w:val="20"/>
              </w:rPr>
            </w:pPr>
            <w:r w:rsidRPr="00B87054">
              <w:rPr>
                <w:b/>
                <w:sz w:val="20"/>
              </w:rPr>
              <w:t>Мерна единица, когато е целесъобразно</w:t>
            </w:r>
          </w:p>
        </w:tc>
        <w:tc>
          <w:tcPr>
            <w:tcW w:w="582" w:type="pct"/>
            <w:vMerge w:val="restart"/>
            <w:shd w:val="clear" w:color="auto" w:fill="DBE5F1"/>
          </w:tcPr>
          <w:p w14:paraId="6C2CC18B" w14:textId="77777777" w:rsidR="00B53C70" w:rsidRPr="00B87054" w:rsidRDefault="00B53C70" w:rsidP="00932092">
            <w:pPr>
              <w:rPr>
                <w:b/>
                <w:sz w:val="20"/>
              </w:rPr>
            </w:pPr>
            <w:r w:rsidRPr="00B87054">
              <w:rPr>
                <w:b/>
                <w:sz w:val="20"/>
              </w:rPr>
              <w:t>Етапна цел за 2018 г.</w:t>
            </w:r>
          </w:p>
        </w:tc>
        <w:tc>
          <w:tcPr>
            <w:tcW w:w="1018" w:type="pct"/>
            <w:gridSpan w:val="3"/>
            <w:shd w:val="clear" w:color="auto" w:fill="DBE5F1"/>
          </w:tcPr>
          <w:p w14:paraId="0C09D767" w14:textId="77777777" w:rsidR="00B53C70" w:rsidRPr="00B87054" w:rsidRDefault="00B53C70" w:rsidP="00932092">
            <w:pPr>
              <w:rPr>
                <w:b/>
                <w:sz w:val="20"/>
              </w:rPr>
            </w:pPr>
            <w:r w:rsidRPr="00B87054">
              <w:rPr>
                <w:b/>
                <w:sz w:val="20"/>
              </w:rPr>
              <w:t>Крайна цел (2023 г.)</w:t>
            </w:r>
            <w:r w:rsidRPr="00B87054">
              <w:rPr>
                <w:rStyle w:val="FootnoteReference"/>
                <w:b/>
                <w:sz w:val="20"/>
              </w:rPr>
              <w:footnoteReference w:id="103"/>
            </w:r>
          </w:p>
        </w:tc>
      </w:tr>
      <w:tr w:rsidR="00B53C70" w:rsidRPr="00B87054" w14:paraId="0E4EE8C5" w14:textId="77777777" w:rsidTr="00932092">
        <w:trPr>
          <w:trHeight w:val="509"/>
        </w:trPr>
        <w:tc>
          <w:tcPr>
            <w:tcW w:w="638" w:type="pct"/>
            <w:vMerge/>
            <w:shd w:val="clear" w:color="auto" w:fill="DBE5F1"/>
          </w:tcPr>
          <w:p w14:paraId="421649CB" w14:textId="77777777" w:rsidR="00B53C70" w:rsidRPr="00B87054" w:rsidRDefault="00B53C70" w:rsidP="00932092">
            <w:pPr>
              <w:jc w:val="center"/>
              <w:rPr>
                <w:b/>
                <w:sz w:val="20"/>
              </w:rPr>
            </w:pPr>
          </w:p>
        </w:tc>
        <w:tc>
          <w:tcPr>
            <w:tcW w:w="582" w:type="pct"/>
            <w:vMerge/>
            <w:shd w:val="clear" w:color="auto" w:fill="DBE5F1"/>
          </w:tcPr>
          <w:p w14:paraId="6C19D513" w14:textId="77777777" w:rsidR="00B53C70" w:rsidRPr="00B87054" w:rsidRDefault="00B53C70" w:rsidP="00932092">
            <w:pPr>
              <w:jc w:val="center"/>
              <w:rPr>
                <w:b/>
                <w:sz w:val="20"/>
              </w:rPr>
            </w:pPr>
          </w:p>
        </w:tc>
        <w:tc>
          <w:tcPr>
            <w:tcW w:w="583" w:type="pct"/>
            <w:vMerge/>
            <w:shd w:val="clear" w:color="auto" w:fill="DBE5F1"/>
          </w:tcPr>
          <w:p w14:paraId="36101C0F" w14:textId="77777777" w:rsidR="00B53C70" w:rsidRPr="00B87054" w:rsidRDefault="00B53C70" w:rsidP="00932092">
            <w:pPr>
              <w:jc w:val="center"/>
              <w:rPr>
                <w:b/>
                <w:sz w:val="20"/>
              </w:rPr>
            </w:pPr>
          </w:p>
        </w:tc>
        <w:tc>
          <w:tcPr>
            <w:tcW w:w="943" w:type="pct"/>
            <w:vMerge/>
            <w:shd w:val="clear" w:color="auto" w:fill="DBE5F1"/>
          </w:tcPr>
          <w:p w14:paraId="2311437E" w14:textId="77777777" w:rsidR="00B53C70" w:rsidRPr="00B87054" w:rsidRDefault="00B53C70" w:rsidP="00932092">
            <w:pPr>
              <w:jc w:val="center"/>
              <w:rPr>
                <w:b/>
                <w:sz w:val="20"/>
              </w:rPr>
            </w:pPr>
          </w:p>
        </w:tc>
        <w:tc>
          <w:tcPr>
            <w:tcW w:w="654" w:type="pct"/>
            <w:vMerge/>
            <w:shd w:val="clear" w:color="auto" w:fill="DBE5F1"/>
          </w:tcPr>
          <w:p w14:paraId="6856FCA8" w14:textId="77777777" w:rsidR="00B53C70" w:rsidRPr="00B87054" w:rsidRDefault="00B53C70" w:rsidP="00932092">
            <w:pPr>
              <w:jc w:val="center"/>
              <w:rPr>
                <w:b/>
                <w:sz w:val="20"/>
              </w:rPr>
            </w:pPr>
          </w:p>
        </w:tc>
        <w:tc>
          <w:tcPr>
            <w:tcW w:w="582" w:type="pct"/>
            <w:vMerge/>
            <w:shd w:val="clear" w:color="auto" w:fill="DBE5F1"/>
          </w:tcPr>
          <w:p w14:paraId="6C27A899" w14:textId="77777777" w:rsidR="00B53C70" w:rsidRPr="00B87054" w:rsidRDefault="00B53C70" w:rsidP="00932092">
            <w:pPr>
              <w:jc w:val="center"/>
              <w:rPr>
                <w:b/>
                <w:sz w:val="20"/>
              </w:rPr>
            </w:pPr>
          </w:p>
        </w:tc>
        <w:tc>
          <w:tcPr>
            <w:tcW w:w="217" w:type="pct"/>
            <w:shd w:val="clear" w:color="auto" w:fill="DBE5F1"/>
          </w:tcPr>
          <w:p w14:paraId="487BE12E" w14:textId="77777777" w:rsidR="00B53C70" w:rsidRPr="00B87054" w:rsidRDefault="00B53C70" w:rsidP="00932092">
            <w:pPr>
              <w:jc w:val="center"/>
              <w:rPr>
                <w:b/>
                <w:sz w:val="20"/>
              </w:rPr>
            </w:pPr>
            <w:r w:rsidRPr="00B87054">
              <w:rPr>
                <w:b/>
                <w:sz w:val="20"/>
              </w:rPr>
              <w:t>M</w:t>
            </w:r>
          </w:p>
        </w:tc>
        <w:tc>
          <w:tcPr>
            <w:tcW w:w="219" w:type="pct"/>
            <w:shd w:val="clear" w:color="auto" w:fill="DBE5F1"/>
          </w:tcPr>
          <w:p w14:paraId="537A7541" w14:textId="77777777" w:rsidR="00B53C70" w:rsidRPr="00B87054" w:rsidRDefault="00B53C70" w:rsidP="00932092">
            <w:pPr>
              <w:jc w:val="center"/>
              <w:rPr>
                <w:b/>
                <w:sz w:val="20"/>
              </w:rPr>
            </w:pPr>
            <w:r w:rsidRPr="00B87054">
              <w:rPr>
                <w:b/>
                <w:sz w:val="20"/>
              </w:rPr>
              <w:t>Ж</w:t>
            </w:r>
          </w:p>
        </w:tc>
        <w:tc>
          <w:tcPr>
            <w:tcW w:w="582" w:type="pct"/>
            <w:shd w:val="clear" w:color="auto" w:fill="DBE5F1"/>
          </w:tcPr>
          <w:p w14:paraId="1BF12CC3" w14:textId="77777777" w:rsidR="00B53C70" w:rsidRPr="00B87054" w:rsidRDefault="00B53C70" w:rsidP="00932092">
            <w:pPr>
              <w:jc w:val="center"/>
              <w:rPr>
                <w:b/>
                <w:sz w:val="20"/>
              </w:rPr>
            </w:pPr>
            <w:r w:rsidRPr="00B87054">
              <w:rPr>
                <w:b/>
                <w:sz w:val="20"/>
              </w:rPr>
              <w:t>О</w:t>
            </w:r>
          </w:p>
        </w:tc>
      </w:tr>
      <w:tr w:rsidR="00B53C70" w:rsidRPr="00B87054" w14:paraId="050CF05B" w14:textId="77777777" w:rsidTr="00932092">
        <w:trPr>
          <w:trHeight w:val="648"/>
        </w:trPr>
        <w:tc>
          <w:tcPr>
            <w:tcW w:w="638" w:type="pct"/>
          </w:tcPr>
          <w:p w14:paraId="04447C53" w14:textId="77777777" w:rsidR="00B53C70" w:rsidRPr="00B87054" w:rsidRDefault="00B53C70" w:rsidP="00932092">
            <w:pPr>
              <w:rPr>
                <w:sz w:val="20"/>
              </w:rPr>
            </w:pPr>
            <w:r w:rsidRPr="00B87054">
              <w:rPr>
                <w:i/>
                <w:color w:val="8DB3E2"/>
                <w:sz w:val="18"/>
              </w:rPr>
              <w:t xml:space="preserve">&lt;12.2.1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582" w:type="pct"/>
          </w:tcPr>
          <w:p w14:paraId="52623CD1" w14:textId="77777777" w:rsidR="00B53C70" w:rsidRPr="00B87054" w:rsidRDefault="00B53C70" w:rsidP="00932092">
            <w:pPr>
              <w:rPr>
                <w:i/>
                <w:color w:val="8DB3E2"/>
                <w:sz w:val="18"/>
                <w:szCs w:val="18"/>
              </w:rPr>
            </w:pPr>
            <w:r w:rsidRPr="00B87054">
              <w:rPr>
                <w:i/>
                <w:color w:val="8DB3E2"/>
                <w:sz w:val="18"/>
              </w:rPr>
              <w:t xml:space="preserve">&lt;12.2.2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583" w:type="pct"/>
          </w:tcPr>
          <w:p w14:paraId="1DC3EE67" w14:textId="77777777" w:rsidR="00B53C70" w:rsidRPr="00B87054" w:rsidRDefault="00B53C70" w:rsidP="00932092">
            <w:pPr>
              <w:rPr>
                <w:i/>
                <w:color w:val="8DB3E2"/>
                <w:sz w:val="18"/>
                <w:szCs w:val="18"/>
              </w:rPr>
            </w:pPr>
            <w:r w:rsidRPr="00B87054">
              <w:rPr>
                <w:i/>
                <w:color w:val="8DB3E2"/>
                <w:sz w:val="18"/>
              </w:rPr>
              <w:t xml:space="preserve">&lt;12.3.2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943" w:type="pct"/>
            <w:shd w:val="clear" w:color="auto" w:fill="auto"/>
          </w:tcPr>
          <w:p w14:paraId="009D9C0B" w14:textId="77777777" w:rsidR="00B53C70" w:rsidRPr="00B87054" w:rsidRDefault="00B53C70" w:rsidP="00932092">
            <w:pPr>
              <w:rPr>
                <w:sz w:val="20"/>
              </w:rPr>
            </w:pPr>
            <w:r w:rsidRPr="00B87054">
              <w:rPr>
                <w:i/>
                <w:color w:val="8DB3E2"/>
                <w:sz w:val="18"/>
              </w:rPr>
              <w:t xml:space="preserve">&lt;12.4.2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654" w:type="pct"/>
            <w:shd w:val="clear" w:color="auto" w:fill="auto"/>
          </w:tcPr>
          <w:p w14:paraId="3978156F" w14:textId="77777777" w:rsidR="00B53C70" w:rsidRPr="00B87054" w:rsidRDefault="00B53C70" w:rsidP="00932092">
            <w:pPr>
              <w:rPr>
                <w:sz w:val="20"/>
              </w:rPr>
            </w:pPr>
            <w:r w:rsidRPr="00B87054">
              <w:rPr>
                <w:i/>
                <w:color w:val="8DB3E2"/>
                <w:sz w:val="18"/>
              </w:rPr>
              <w:t xml:space="preserve">&lt;12.5.2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582" w:type="pct"/>
            <w:shd w:val="clear" w:color="auto" w:fill="auto"/>
          </w:tcPr>
          <w:p w14:paraId="4EDB0915" w14:textId="77777777" w:rsidR="00B53C70" w:rsidRPr="00B87054" w:rsidRDefault="00B53C70" w:rsidP="00932092">
            <w:pPr>
              <w:rPr>
                <w:sz w:val="20"/>
              </w:rPr>
            </w:pPr>
            <w:r w:rsidRPr="00B87054">
              <w:rPr>
                <w:i/>
                <w:color w:val="8DB3E2"/>
                <w:sz w:val="18"/>
              </w:rPr>
              <w:t xml:space="preserve">&lt;12.2.6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input</w:t>
            </w:r>
            <w:proofErr w:type="spellEnd"/>
            <w:r w:rsidRPr="00B87054">
              <w:rPr>
                <w:i/>
                <w:color w:val="8DB3E2"/>
                <w:sz w:val="18"/>
              </w:rPr>
              <w:t>="G"&gt;</w:t>
            </w:r>
          </w:p>
        </w:tc>
        <w:tc>
          <w:tcPr>
            <w:tcW w:w="1018" w:type="pct"/>
            <w:gridSpan w:val="3"/>
            <w:shd w:val="clear" w:color="auto" w:fill="auto"/>
          </w:tcPr>
          <w:p w14:paraId="43F8540E" w14:textId="77777777" w:rsidR="00B53C70" w:rsidRPr="00B87054" w:rsidRDefault="00B53C70" w:rsidP="00932092">
            <w:pPr>
              <w:rPr>
                <w:i/>
                <w:color w:val="8DB3E2"/>
                <w:sz w:val="18"/>
                <w:szCs w:val="18"/>
              </w:rPr>
            </w:pPr>
            <w:r w:rsidRPr="00B87054">
              <w:rPr>
                <w:i/>
                <w:color w:val="8DB3E2"/>
                <w:sz w:val="18"/>
              </w:rPr>
              <w:t xml:space="preserve">&lt;12.2.7 </w:t>
            </w:r>
            <w:proofErr w:type="spellStart"/>
            <w:r w:rsidRPr="00B87054">
              <w:rPr>
                <w:i/>
                <w:color w:val="8DB3E2"/>
                <w:sz w:val="18"/>
              </w:rPr>
              <w:t>type</w:t>
            </w:r>
            <w:proofErr w:type="spellEnd"/>
            <w:r w:rsidRPr="00B87054">
              <w:rPr>
                <w:i/>
                <w:color w:val="8DB3E2"/>
                <w:sz w:val="18"/>
              </w:rPr>
              <w:t>="S"</w:t>
            </w:r>
          </w:p>
          <w:p w14:paraId="28BD665E" w14:textId="77777777" w:rsidR="00B53C70" w:rsidRPr="00B87054" w:rsidRDefault="00B53C70" w:rsidP="00932092">
            <w:pPr>
              <w:rPr>
                <w:i/>
                <w:color w:val="8DB3E2"/>
                <w:sz w:val="18"/>
                <w:szCs w:val="18"/>
              </w:rPr>
            </w:pPr>
            <w:r w:rsidRPr="00B87054">
              <w:rPr>
                <w:i/>
                <w:color w:val="8DB3E2"/>
                <w:sz w:val="18"/>
              </w:rPr>
              <w:t>Входящи данни = „G“ &gt;</w:t>
            </w:r>
          </w:p>
        </w:tc>
      </w:tr>
      <w:tr w:rsidR="005D4B9C" w:rsidRPr="00B87054" w14:paraId="656CF761" w14:textId="77777777" w:rsidTr="005D4B9C">
        <w:trPr>
          <w:trHeight w:val="1322"/>
        </w:trPr>
        <w:tc>
          <w:tcPr>
            <w:tcW w:w="638" w:type="pct"/>
            <w:vMerge w:val="restart"/>
          </w:tcPr>
          <w:p w14:paraId="5C6D7C1E" w14:textId="77777777" w:rsidR="005D4B9C" w:rsidRPr="00B87054" w:rsidRDefault="005D4B9C" w:rsidP="00932092">
            <w:pPr>
              <w:rPr>
                <w:sz w:val="20"/>
              </w:rPr>
            </w:pPr>
            <w:r w:rsidRPr="00B87054">
              <w:rPr>
                <w:sz w:val="20"/>
              </w:rPr>
              <w:t>1-Води</w:t>
            </w:r>
          </w:p>
          <w:p w14:paraId="6F3F796A" w14:textId="77777777" w:rsidR="005D4B9C" w:rsidRPr="00B87054" w:rsidRDefault="005D4B9C" w:rsidP="00932092">
            <w:pPr>
              <w:rPr>
                <w:sz w:val="20"/>
              </w:rPr>
            </w:pPr>
          </w:p>
        </w:tc>
        <w:tc>
          <w:tcPr>
            <w:tcW w:w="582" w:type="pct"/>
            <w:vMerge w:val="restart"/>
          </w:tcPr>
          <w:p w14:paraId="7121D4A3" w14:textId="77777777" w:rsidR="005D4B9C" w:rsidRPr="00B87054" w:rsidRDefault="005D4B9C" w:rsidP="00932092">
            <w:pPr>
              <w:rPr>
                <w:sz w:val="20"/>
              </w:rPr>
            </w:pPr>
            <w:r w:rsidRPr="00B87054">
              <w:rPr>
                <w:sz w:val="20"/>
              </w:rPr>
              <w:t>КФ</w:t>
            </w:r>
          </w:p>
          <w:p w14:paraId="39E7583E" w14:textId="77777777" w:rsidR="005D4B9C" w:rsidRPr="00B87054" w:rsidRDefault="005D4B9C" w:rsidP="00932092">
            <w:pPr>
              <w:rPr>
                <w:sz w:val="20"/>
              </w:rPr>
            </w:pPr>
          </w:p>
        </w:tc>
        <w:tc>
          <w:tcPr>
            <w:tcW w:w="583" w:type="pct"/>
            <w:vMerge w:val="restart"/>
          </w:tcPr>
          <w:p w14:paraId="7B311311" w14:textId="77777777" w:rsidR="005D4B9C" w:rsidRPr="00B87054" w:rsidRDefault="005D4B9C" w:rsidP="00932092">
            <w:pPr>
              <w:rPr>
                <w:sz w:val="20"/>
              </w:rPr>
            </w:pPr>
          </w:p>
        </w:tc>
        <w:tc>
          <w:tcPr>
            <w:tcW w:w="943" w:type="pct"/>
            <w:shd w:val="clear" w:color="auto" w:fill="auto"/>
          </w:tcPr>
          <w:p w14:paraId="24B57D7F" w14:textId="77777777" w:rsidR="005D4B9C" w:rsidRPr="00B87054" w:rsidRDefault="005D4B9C" w:rsidP="005D4B9C">
            <w:pPr>
              <w:jc w:val="left"/>
              <w:rPr>
                <w:sz w:val="20"/>
              </w:rPr>
            </w:pPr>
            <w:r w:rsidRPr="00B87054">
              <w:rPr>
                <w:sz w:val="20"/>
              </w:rPr>
              <w:t>Допълнителен  брой жители с достъп до подобрено водоснабдяване</w:t>
            </w:r>
          </w:p>
        </w:tc>
        <w:tc>
          <w:tcPr>
            <w:tcW w:w="654" w:type="pct"/>
            <w:shd w:val="clear" w:color="auto" w:fill="auto"/>
          </w:tcPr>
          <w:p w14:paraId="619C3099" w14:textId="77777777" w:rsidR="005D4B9C" w:rsidRPr="00B87054" w:rsidRDefault="005D4B9C" w:rsidP="005D4B9C">
            <w:pPr>
              <w:rPr>
                <w:sz w:val="20"/>
              </w:rPr>
            </w:pPr>
            <w:r w:rsidRPr="00B87054">
              <w:rPr>
                <w:sz w:val="20"/>
              </w:rPr>
              <w:t>лица</w:t>
            </w:r>
          </w:p>
        </w:tc>
        <w:tc>
          <w:tcPr>
            <w:tcW w:w="582" w:type="pct"/>
            <w:shd w:val="clear" w:color="auto" w:fill="auto"/>
          </w:tcPr>
          <w:p w14:paraId="40015804" w14:textId="77777777" w:rsidR="005D4B9C" w:rsidRPr="00B87054" w:rsidRDefault="005D4B9C" w:rsidP="005D4B9C">
            <w:pPr>
              <w:rPr>
                <w:sz w:val="20"/>
              </w:rPr>
            </w:pPr>
            <w:r w:rsidRPr="00B87054">
              <w:rPr>
                <w:sz w:val="20"/>
              </w:rPr>
              <w:t>89 000</w:t>
            </w:r>
          </w:p>
        </w:tc>
        <w:tc>
          <w:tcPr>
            <w:tcW w:w="217" w:type="pct"/>
            <w:shd w:val="clear" w:color="auto" w:fill="auto"/>
          </w:tcPr>
          <w:p w14:paraId="0E9A63A7" w14:textId="77777777" w:rsidR="005D4B9C" w:rsidRPr="00B87054" w:rsidRDefault="005D4B9C" w:rsidP="005D4B9C">
            <w:pPr>
              <w:rPr>
                <w:sz w:val="20"/>
              </w:rPr>
            </w:pPr>
          </w:p>
        </w:tc>
        <w:tc>
          <w:tcPr>
            <w:tcW w:w="219" w:type="pct"/>
            <w:shd w:val="clear" w:color="auto" w:fill="auto"/>
          </w:tcPr>
          <w:p w14:paraId="53EDBB1C" w14:textId="77777777" w:rsidR="005D4B9C" w:rsidRPr="00B87054" w:rsidRDefault="005D4B9C" w:rsidP="005D4B9C">
            <w:pPr>
              <w:rPr>
                <w:sz w:val="20"/>
              </w:rPr>
            </w:pPr>
          </w:p>
        </w:tc>
        <w:tc>
          <w:tcPr>
            <w:tcW w:w="582" w:type="pct"/>
            <w:shd w:val="clear" w:color="auto" w:fill="auto"/>
          </w:tcPr>
          <w:p w14:paraId="622FF8E9" w14:textId="4A152BF7" w:rsidR="005D4B9C" w:rsidRPr="00F6318B" w:rsidRDefault="00F6318B" w:rsidP="005D4B9C">
            <w:pPr>
              <w:rPr>
                <w:sz w:val="20"/>
              </w:rPr>
            </w:pPr>
            <w:r w:rsidRPr="00F6318B">
              <w:rPr>
                <w:sz w:val="20"/>
                <w:lang w:val="en-US"/>
              </w:rPr>
              <w:t xml:space="preserve">1 800 000  </w:t>
            </w:r>
          </w:p>
        </w:tc>
      </w:tr>
      <w:tr w:rsidR="00DA10E1" w:rsidRPr="00B87054" w14:paraId="58D61645" w14:textId="77777777" w:rsidTr="00932092">
        <w:trPr>
          <w:trHeight w:val="291"/>
        </w:trPr>
        <w:tc>
          <w:tcPr>
            <w:tcW w:w="638" w:type="pct"/>
            <w:vMerge/>
          </w:tcPr>
          <w:p w14:paraId="205B444B" w14:textId="77777777" w:rsidR="00DA10E1" w:rsidRPr="00B87054" w:rsidRDefault="00DA10E1" w:rsidP="00932092">
            <w:pPr>
              <w:rPr>
                <w:sz w:val="20"/>
              </w:rPr>
            </w:pPr>
          </w:p>
        </w:tc>
        <w:tc>
          <w:tcPr>
            <w:tcW w:w="582" w:type="pct"/>
            <w:vMerge/>
          </w:tcPr>
          <w:p w14:paraId="6857B4FB" w14:textId="77777777" w:rsidR="00DA10E1" w:rsidRPr="00B87054" w:rsidRDefault="00DA10E1" w:rsidP="00932092">
            <w:pPr>
              <w:rPr>
                <w:sz w:val="20"/>
              </w:rPr>
            </w:pPr>
          </w:p>
        </w:tc>
        <w:tc>
          <w:tcPr>
            <w:tcW w:w="583" w:type="pct"/>
            <w:vMerge/>
          </w:tcPr>
          <w:p w14:paraId="07C6E2D2" w14:textId="77777777" w:rsidR="00DA10E1" w:rsidRPr="00B87054" w:rsidRDefault="00DA10E1" w:rsidP="00932092">
            <w:pPr>
              <w:rPr>
                <w:sz w:val="20"/>
              </w:rPr>
            </w:pPr>
          </w:p>
        </w:tc>
        <w:tc>
          <w:tcPr>
            <w:tcW w:w="943" w:type="pct"/>
            <w:shd w:val="clear" w:color="auto" w:fill="auto"/>
          </w:tcPr>
          <w:p w14:paraId="73F83966" w14:textId="77777777" w:rsidR="00DA10E1" w:rsidRPr="00B87054" w:rsidRDefault="00DA10E1" w:rsidP="005D4B9C">
            <w:pPr>
              <w:jc w:val="left"/>
              <w:rPr>
                <w:sz w:val="20"/>
              </w:rPr>
            </w:pPr>
            <w:r w:rsidRPr="00B87054">
              <w:rPr>
                <w:sz w:val="20"/>
              </w:rPr>
              <w:t>Допълнителен  брой жители с достъп до подобрено пречистване на отпадъчни води</w:t>
            </w:r>
          </w:p>
        </w:tc>
        <w:tc>
          <w:tcPr>
            <w:tcW w:w="654" w:type="pct"/>
            <w:shd w:val="clear" w:color="auto" w:fill="auto"/>
          </w:tcPr>
          <w:p w14:paraId="14BEF737" w14:textId="77777777" w:rsidR="00DA10E1" w:rsidRPr="00B87054" w:rsidRDefault="00DA10E1" w:rsidP="005D4B9C">
            <w:pPr>
              <w:rPr>
                <w:sz w:val="20"/>
              </w:rPr>
            </w:pPr>
            <w:r w:rsidRPr="00B87054">
              <w:rPr>
                <w:sz w:val="20"/>
              </w:rPr>
              <w:t>е</w:t>
            </w:r>
            <w:r w:rsidR="007B07D7" w:rsidRPr="00B87054">
              <w:rPr>
                <w:sz w:val="20"/>
              </w:rPr>
              <w:t>кв.</w:t>
            </w:r>
            <w:r w:rsidRPr="00B87054">
              <w:rPr>
                <w:sz w:val="20"/>
              </w:rPr>
              <w:t>ж.</w:t>
            </w:r>
          </w:p>
        </w:tc>
        <w:tc>
          <w:tcPr>
            <w:tcW w:w="582" w:type="pct"/>
            <w:shd w:val="clear" w:color="auto" w:fill="auto"/>
          </w:tcPr>
          <w:p w14:paraId="7D1EC7E0" w14:textId="77777777" w:rsidR="00DA10E1" w:rsidRPr="00B87054" w:rsidRDefault="00DA10E1" w:rsidP="005D4B9C">
            <w:pPr>
              <w:rPr>
                <w:sz w:val="20"/>
              </w:rPr>
            </w:pPr>
            <w:r w:rsidRPr="00B87054">
              <w:rPr>
                <w:sz w:val="20"/>
              </w:rPr>
              <w:t>100 000</w:t>
            </w:r>
          </w:p>
        </w:tc>
        <w:tc>
          <w:tcPr>
            <w:tcW w:w="217" w:type="pct"/>
            <w:shd w:val="clear" w:color="auto" w:fill="auto"/>
          </w:tcPr>
          <w:p w14:paraId="20E6E6D8" w14:textId="77777777" w:rsidR="00DA10E1" w:rsidRPr="00B87054" w:rsidRDefault="00DA10E1" w:rsidP="005D4B9C">
            <w:pPr>
              <w:rPr>
                <w:sz w:val="20"/>
              </w:rPr>
            </w:pPr>
          </w:p>
        </w:tc>
        <w:tc>
          <w:tcPr>
            <w:tcW w:w="219" w:type="pct"/>
            <w:shd w:val="clear" w:color="auto" w:fill="auto"/>
          </w:tcPr>
          <w:p w14:paraId="5532B9B8" w14:textId="77777777" w:rsidR="00DA10E1" w:rsidRPr="00B87054" w:rsidRDefault="00DA10E1" w:rsidP="005D4B9C">
            <w:pPr>
              <w:rPr>
                <w:sz w:val="20"/>
              </w:rPr>
            </w:pPr>
          </w:p>
        </w:tc>
        <w:tc>
          <w:tcPr>
            <w:tcW w:w="582" w:type="pct"/>
            <w:shd w:val="clear" w:color="auto" w:fill="auto"/>
          </w:tcPr>
          <w:p w14:paraId="160BAC1A" w14:textId="3CA11FF1" w:rsidR="00DA10E1" w:rsidRPr="00F6318B" w:rsidRDefault="00F6318B" w:rsidP="005D4B9C">
            <w:pPr>
              <w:rPr>
                <w:sz w:val="20"/>
              </w:rPr>
            </w:pPr>
            <w:r w:rsidRPr="00F6318B">
              <w:rPr>
                <w:sz w:val="20"/>
                <w:lang w:val="en-US"/>
              </w:rPr>
              <w:t xml:space="preserve"> 1 900 000 </w:t>
            </w:r>
          </w:p>
        </w:tc>
      </w:tr>
      <w:tr w:rsidR="00DA10E1" w:rsidRPr="00B87054" w14:paraId="640A25BE" w14:textId="77777777" w:rsidTr="00932092">
        <w:trPr>
          <w:trHeight w:val="291"/>
        </w:trPr>
        <w:tc>
          <w:tcPr>
            <w:tcW w:w="638" w:type="pct"/>
            <w:vMerge/>
          </w:tcPr>
          <w:p w14:paraId="28213115" w14:textId="77777777" w:rsidR="00DA10E1" w:rsidRPr="00B87054" w:rsidRDefault="00DA10E1" w:rsidP="00932092">
            <w:pPr>
              <w:rPr>
                <w:sz w:val="20"/>
              </w:rPr>
            </w:pPr>
          </w:p>
        </w:tc>
        <w:tc>
          <w:tcPr>
            <w:tcW w:w="582" w:type="pct"/>
            <w:vMerge/>
          </w:tcPr>
          <w:p w14:paraId="1C64A835" w14:textId="77777777" w:rsidR="00DA10E1" w:rsidRPr="00B87054" w:rsidRDefault="00DA10E1" w:rsidP="00932092">
            <w:pPr>
              <w:rPr>
                <w:sz w:val="20"/>
              </w:rPr>
            </w:pPr>
          </w:p>
        </w:tc>
        <w:tc>
          <w:tcPr>
            <w:tcW w:w="583" w:type="pct"/>
            <w:vMerge/>
          </w:tcPr>
          <w:p w14:paraId="5C95A7DC" w14:textId="77777777" w:rsidR="00DA10E1" w:rsidRPr="00B87054" w:rsidRDefault="00DA10E1" w:rsidP="00932092">
            <w:pPr>
              <w:rPr>
                <w:sz w:val="20"/>
              </w:rPr>
            </w:pPr>
          </w:p>
        </w:tc>
        <w:tc>
          <w:tcPr>
            <w:tcW w:w="943" w:type="pct"/>
            <w:shd w:val="clear" w:color="auto" w:fill="auto"/>
          </w:tcPr>
          <w:p w14:paraId="74557C02" w14:textId="77777777" w:rsidR="00DA10E1" w:rsidRPr="00B87054" w:rsidRDefault="00DA10E1" w:rsidP="005D4B9C">
            <w:pPr>
              <w:jc w:val="left"/>
              <w:rPr>
                <w:sz w:val="20"/>
              </w:rPr>
            </w:pPr>
            <w:r w:rsidRPr="00B87054">
              <w:rPr>
                <w:sz w:val="20"/>
              </w:rPr>
              <w:t>Нови/Актуализирани аналитични/</w:t>
            </w:r>
            <w:r w:rsidR="00C16F54" w:rsidRPr="00B87054">
              <w:rPr>
                <w:sz w:val="20"/>
              </w:rPr>
              <w:t xml:space="preserve"> </w:t>
            </w:r>
            <w:r w:rsidRPr="00B87054">
              <w:rPr>
                <w:sz w:val="20"/>
              </w:rPr>
              <w:t>програмни/стратегически документи</w:t>
            </w:r>
          </w:p>
        </w:tc>
        <w:tc>
          <w:tcPr>
            <w:tcW w:w="654" w:type="pct"/>
            <w:shd w:val="clear" w:color="auto" w:fill="auto"/>
          </w:tcPr>
          <w:p w14:paraId="0E8357CF" w14:textId="77777777" w:rsidR="00DA10E1" w:rsidRPr="00B87054" w:rsidRDefault="00DA10E1" w:rsidP="005D4B9C">
            <w:pPr>
              <w:rPr>
                <w:sz w:val="20"/>
              </w:rPr>
            </w:pPr>
            <w:r w:rsidRPr="00B87054">
              <w:rPr>
                <w:sz w:val="20"/>
              </w:rPr>
              <w:t>Брой</w:t>
            </w:r>
          </w:p>
        </w:tc>
        <w:tc>
          <w:tcPr>
            <w:tcW w:w="582" w:type="pct"/>
            <w:shd w:val="clear" w:color="auto" w:fill="auto"/>
          </w:tcPr>
          <w:p w14:paraId="5FCC5612" w14:textId="77777777" w:rsidR="00DA10E1" w:rsidRPr="00B87054" w:rsidRDefault="00DA10E1" w:rsidP="005D4B9C">
            <w:pPr>
              <w:rPr>
                <w:sz w:val="20"/>
              </w:rPr>
            </w:pPr>
            <w:r w:rsidRPr="00B87054">
              <w:rPr>
                <w:sz w:val="20"/>
              </w:rPr>
              <w:t>10</w:t>
            </w:r>
          </w:p>
        </w:tc>
        <w:tc>
          <w:tcPr>
            <w:tcW w:w="217" w:type="pct"/>
            <w:shd w:val="clear" w:color="auto" w:fill="auto"/>
          </w:tcPr>
          <w:p w14:paraId="3D0EE162" w14:textId="77777777" w:rsidR="00DA10E1" w:rsidRPr="00B87054" w:rsidRDefault="00DA10E1" w:rsidP="005D4B9C">
            <w:pPr>
              <w:rPr>
                <w:sz w:val="20"/>
              </w:rPr>
            </w:pPr>
          </w:p>
        </w:tc>
        <w:tc>
          <w:tcPr>
            <w:tcW w:w="219" w:type="pct"/>
            <w:shd w:val="clear" w:color="auto" w:fill="auto"/>
          </w:tcPr>
          <w:p w14:paraId="7EE93534" w14:textId="77777777" w:rsidR="00DA10E1" w:rsidRPr="00B87054" w:rsidRDefault="00DA10E1" w:rsidP="005D4B9C">
            <w:pPr>
              <w:rPr>
                <w:sz w:val="20"/>
              </w:rPr>
            </w:pPr>
          </w:p>
        </w:tc>
        <w:tc>
          <w:tcPr>
            <w:tcW w:w="582" w:type="pct"/>
            <w:shd w:val="clear" w:color="auto" w:fill="auto"/>
          </w:tcPr>
          <w:p w14:paraId="53AB0C77" w14:textId="77777777" w:rsidR="00DA10E1" w:rsidRPr="00B87054" w:rsidRDefault="00DA10E1" w:rsidP="005D4B9C">
            <w:pPr>
              <w:rPr>
                <w:sz w:val="20"/>
              </w:rPr>
            </w:pPr>
            <w:r w:rsidRPr="00B87054">
              <w:rPr>
                <w:sz w:val="20"/>
              </w:rPr>
              <w:t>18</w:t>
            </w:r>
          </w:p>
        </w:tc>
      </w:tr>
      <w:tr w:rsidR="00DA10E1" w:rsidRPr="00B87054" w14:paraId="2C6B5E55" w14:textId="77777777" w:rsidTr="00932092">
        <w:trPr>
          <w:trHeight w:val="291"/>
        </w:trPr>
        <w:tc>
          <w:tcPr>
            <w:tcW w:w="638" w:type="pct"/>
            <w:vMerge/>
          </w:tcPr>
          <w:p w14:paraId="7456D52B" w14:textId="77777777" w:rsidR="00DA10E1" w:rsidRPr="00B87054" w:rsidRDefault="00DA10E1" w:rsidP="00932092">
            <w:pPr>
              <w:rPr>
                <w:sz w:val="20"/>
              </w:rPr>
            </w:pPr>
          </w:p>
        </w:tc>
        <w:tc>
          <w:tcPr>
            <w:tcW w:w="582" w:type="pct"/>
            <w:vMerge/>
          </w:tcPr>
          <w:p w14:paraId="423CC915" w14:textId="77777777" w:rsidR="00DA10E1" w:rsidRPr="00B87054" w:rsidRDefault="00DA10E1" w:rsidP="00932092">
            <w:pPr>
              <w:rPr>
                <w:sz w:val="20"/>
              </w:rPr>
            </w:pPr>
          </w:p>
        </w:tc>
        <w:tc>
          <w:tcPr>
            <w:tcW w:w="583" w:type="pct"/>
            <w:vMerge/>
          </w:tcPr>
          <w:p w14:paraId="30FB0B36" w14:textId="77777777" w:rsidR="00DA10E1" w:rsidRPr="00B87054" w:rsidRDefault="00DA10E1" w:rsidP="00932092">
            <w:pPr>
              <w:rPr>
                <w:sz w:val="20"/>
              </w:rPr>
            </w:pPr>
          </w:p>
        </w:tc>
        <w:tc>
          <w:tcPr>
            <w:tcW w:w="943" w:type="pct"/>
            <w:shd w:val="clear" w:color="auto" w:fill="auto"/>
          </w:tcPr>
          <w:p w14:paraId="29E9F5A1" w14:textId="77777777" w:rsidR="00DA10E1" w:rsidRPr="00B87054" w:rsidRDefault="00DA10E1" w:rsidP="005D4B9C">
            <w:pPr>
              <w:autoSpaceDE w:val="0"/>
              <w:autoSpaceDN w:val="0"/>
              <w:adjustRightInd w:val="0"/>
              <w:jc w:val="left"/>
              <w:rPr>
                <w:sz w:val="20"/>
              </w:rPr>
            </w:pPr>
            <w:r w:rsidRPr="00B87054">
              <w:rPr>
                <w:sz w:val="20"/>
              </w:rPr>
              <w:t>Общ размер на</w:t>
            </w:r>
            <w:r w:rsidR="005D4B9C" w:rsidRPr="00B87054">
              <w:rPr>
                <w:sz w:val="20"/>
              </w:rPr>
              <w:t xml:space="preserve"> </w:t>
            </w:r>
            <w:r w:rsidRPr="00B87054">
              <w:rPr>
                <w:sz w:val="20"/>
              </w:rPr>
              <w:t>сертифицираните</w:t>
            </w:r>
            <w:r w:rsidR="005D4B9C" w:rsidRPr="00B87054">
              <w:rPr>
                <w:sz w:val="20"/>
              </w:rPr>
              <w:t xml:space="preserve"> </w:t>
            </w:r>
            <w:r w:rsidRPr="00B87054">
              <w:rPr>
                <w:sz w:val="20"/>
              </w:rPr>
              <w:t xml:space="preserve">разходи от </w:t>
            </w:r>
            <w:r w:rsidRPr="00B87054">
              <w:rPr>
                <w:sz w:val="20"/>
              </w:rPr>
              <w:lastRenderedPageBreak/>
              <w:t>Сертифициращия орган</w:t>
            </w:r>
          </w:p>
        </w:tc>
        <w:tc>
          <w:tcPr>
            <w:tcW w:w="654" w:type="pct"/>
            <w:shd w:val="clear" w:color="auto" w:fill="auto"/>
          </w:tcPr>
          <w:p w14:paraId="0F80E141" w14:textId="77777777" w:rsidR="00DA10E1" w:rsidRPr="00B87054" w:rsidRDefault="00DA10E1" w:rsidP="005D4B9C">
            <w:pPr>
              <w:rPr>
                <w:sz w:val="20"/>
              </w:rPr>
            </w:pPr>
            <w:r w:rsidRPr="00B87054">
              <w:rPr>
                <w:sz w:val="20"/>
              </w:rPr>
              <w:lastRenderedPageBreak/>
              <w:t>Евро</w:t>
            </w:r>
          </w:p>
        </w:tc>
        <w:tc>
          <w:tcPr>
            <w:tcW w:w="582" w:type="pct"/>
            <w:shd w:val="clear" w:color="auto" w:fill="auto"/>
          </w:tcPr>
          <w:p w14:paraId="5E4E4431" w14:textId="77777777" w:rsidR="00DA10E1" w:rsidRPr="00B87054" w:rsidRDefault="00DA10E1" w:rsidP="005D4B9C">
            <w:pPr>
              <w:jc w:val="left"/>
              <w:rPr>
                <w:sz w:val="20"/>
              </w:rPr>
            </w:pPr>
            <w:r w:rsidRPr="00B87054">
              <w:rPr>
                <w:sz w:val="20"/>
              </w:rPr>
              <w:t>169 764 705,88</w:t>
            </w:r>
          </w:p>
        </w:tc>
        <w:tc>
          <w:tcPr>
            <w:tcW w:w="217" w:type="pct"/>
            <w:shd w:val="clear" w:color="auto" w:fill="auto"/>
          </w:tcPr>
          <w:p w14:paraId="7B9AF3DF" w14:textId="77777777" w:rsidR="00DA10E1" w:rsidRPr="00B87054" w:rsidRDefault="00DA10E1" w:rsidP="005D4B9C">
            <w:pPr>
              <w:jc w:val="left"/>
              <w:rPr>
                <w:sz w:val="20"/>
              </w:rPr>
            </w:pPr>
          </w:p>
        </w:tc>
        <w:tc>
          <w:tcPr>
            <w:tcW w:w="219" w:type="pct"/>
            <w:shd w:val="clear" w:color="auto" w:fill="auto"/>
          </w:tcPr>
          <w:p w14:paraId="028ABDAF" w14:textId="77777777" w:rsidR="00DA10E1" w:rsidRPr="00B87054" w:rsidRDefault="00DA10E1" w:rsidP="005D4B9C">
            <w:pPr>
              <w:jc w:val="left"/>
              <w:rPr>
                <w:sz w:val="20"/>
              </w:rPr>
            </w:pPr>
          </w:p>
        </w:tc>
        <w:tc>
          <w:tcPr>
            <w:tcW w:w="582" w:type="pct"/>
            <w:shd w:val="clear" w:color="auto" w:fill="auto"/>
          </w:tcPr>
          <w:p w14:paraId="1F9B85DE" w14:textId="3A347BDD" w:rsidR="00DA10E1" w:rsidRPr="00B87054" w:rsidRDefault="00CE09C9" w:rsidP="005D4B9C">
            <w:pPr>
              <w:jc w:val="left"/>
              <w:rPr>
                <w:sz w:val="20"/>
              </w:rPr>
            </w:pPr>
            <w:ins w:id="342" w:author="Author">
              <w:r w:rsidRPr="00CE09C9">
                <w:rPr>
                  <w:sz w:val="20"/>
                </w:rPr>
                <w:t>920</w:t>
              </w:r>
              <w:r>
                <w:rPr>
                  <w:sz w:val="20"/>
                  <w:lang w:val="en-US"/>
                </w:rPr>
                <w:t> </w:t>
              </w:r>
              <w:r w:rsidRPr="00CE09C9">
                <w:rPr>
                  <w:sz w:val="20"/>
                </w:rPr>
                <w:t>363</w:t>
              </w:r>
              <w:r>
                <w:rPr>
                  <w:sz w:val="20"/>
                  <w:lang w:val="en-US"/>
                </w:rPr>
                <w:t> </w:t>
              </w:r>
              <w:r w:rsidRPr="00CE09C9">
                <w:rPr>
                  <w:sz w:val="20"/>
                </w:rPr>
                <w:t>144</w:t>
              </w:r>
              <w:r>
                <w:rPr>
                  <w:sz w:val="20"/>
                </w:rPr>
                <w:t>,00</w:t>
              </w:r>
              <w:r w:rsidRPr="00CE09C9" w:rsidDel="00CE09C9">
                <w:rPr>
                  <w:sz w:val="20"/>
                </w:rPr>
                <w:t xml:space="preserve"> </w:t>
              </w:r>
              <w:r w:rsidR="005D4C4C">
                <w:rPr>
                  <w:sz w:val="20"/>
                </w:rPr>
                <w:t xml:space="preserve"> </w:t>
              </w:r>
            </w:ins>
            <w:del w:id="343" w:author="Author">
              <w:r w:rsidR="008E2F1C" w:rsidRPr="00010DAE" w:rsidDel="002213CD">
                <w:rPr>
                  <w:sz w:val="20"/>
                </w:rPr>
                <w:delText xml:space="preserve">957 </w:delText>
              </w:r>
              <w:r w:rsidR="008E2F1C" w:rsidRPr="00010DAE" w:rsidDel="002213CD">
                <w:rPr>
                  <w:sz w:val="20"/>
                </w:rPr>
                <w:lastRenderedPageBreak/>
                <w:delText>687 451,00</w:delText>
              </w:r>
            </w:del>
          </w:p>
        </w:tc>
      </w:tr>
      <w:tr w:rsidR="005D4B9C" w:rsidRPr="00B87054" w14:paraId="5FC90A9E" w14:textId="77777777" w:rsidTr="005D4B9C">
        <w:trPr>
          <w:trHeight w:val="930"/>
        </w:trPr>
        <w:tc>
          <w:tcPr>
            <w:tcW w:w="638" w:type="pct"/>
            <w:vMerge w:val="restart"/>
          </w:tcPr>
          <w:p w14:paraId="2E0EB4B4" w14:textId="77777777" w:rsidR="005D4B9C" w:rsidRPr="00B87054" w:rsidRDefault="005D4B9C" w:rsidP="00932092">
            <w:pPr>
              <w:rPr>
                <w:sz w:val="20"/>
              </w:rPr>
            </w:pPr>
            <w:r w:rsidRPr="00B87054">
              <w:rPr>
                <w:sz w:val="20"/>
              </w:rPr>
              <w:lastRenderedPageBreak/>
              <w:t>2-Отпадъци</w:t>
            </w:r>
          </w:p>
          <w:p w14:paraId="05371E5B" w14:textId="77777777" w:rsidR="005D4B9C" w:rsidRPr="00B87054" w:rsidRDefault="005D4B9C" w:rsidP="00932092">
            <w:pPr>
              <w:rPr>
                <w:sz w:val="20"/>
              </w:rPr>
            </w:pPr>
          </w:p>
        </w:tc>
        <w:tc>
          <w:tcPr>
            <w:tcW w:w="582" w:type="pct"/>
            <w:vMerge w:val="restart"/>
          </w:tcPr>
          <w:p w14:paraId="2E944F0B" w14:textId="77777777" w:rsidR="005D4B9C" w:rsidRPr="00B87054" w:rsidRDefault="005D4B9C" w:rsidP="00932092">
            <w:pPr>
              <w:rPr>
                <w:sz w:val="20"/>
              </w:rPr>
            </w:pPr>
            <w:r w:rsidRPr="00B87054">
              <w:rPr>
                <w:sz w:val="20"/>
              </w:rPr>
              <w:t>ЕФРР</w:t>
            </w:r>
          </w:p>
          <w:p w14:paraId="0AA92580" w14:textId="77777777" w:rsidR="005D4B9C" w:rsidRPr="00B87054" w:rsidRDefault="005D4B9C" w:rsidP="00932092">
            <w:pPr>
              <w:rPr>
                <w:sz w:val="20"/>
              </w:rPr>
            </w:pPr>
          </w:p>
        </w:tc>
        <w:tc>
          <w:tcPr>
            <w:tcW w:w="583" w:type="pct"/>
            <w:vMerge w:val="restart"/>
          </w:tcPr>
          <w:p w14:paraId="16106470" w14:textId="77777777" w:rsidR="005D4B9C" w:rsidRPr="00B87054" w:rsidRDefault="005D4B9C" w:rsidP="00932092">
            <w:pPr>
              <w:rPr>
                <w:sz w:val="20"/>
              </w:rPr>
            </w:pPr>
            <w:r w:rsidRPr="00B87054">
              <w:rPr>
                <w:sz w:val="20"/>
              </w:rPr>
              <w:t>По-слабо развит регион</w:t>
            </w:r>
          </w:p>
          <w:p w14:paraId="0DE9D45D" w14:textId="77777777" w:rsidR="005D4B9C" w:rsidRPr="00B87054" w:rsidRDefault="005D4B9C" w:rsidP="00932092">
            <w:pPr>
              <w:rPr>
                <w:sz w:val="20"/>
              </w:rPr>
            </w:pPr>
          </w:p>
        </w:tc>
        <w:tc>
          <w:tcPr>
            <w:tcW w:w="943" w:type="pct"/>
            <w:shd w:val="clear" w:color="auto" w:fill="auto"/>
          </w:tcPr>
          <w:p w14:paraId="5E84A5B0" w14:textId="77777777" w:rsidR="005D4B9C" w:rsidRPr="00B87054" w:rsidRDefault="005D4B9C" w:rsidP="005D4B9C">
            <w:pPr>
              <w:autoSpaceDE w:val="0"/>
              <w:autoSpaceDN w:val="0"/>
              <w:adjustRightInd w:val="0"/>
              <w:jc w:val="left"/>
              <w:rPr>
                <w:b/>
                <w:sz w:val="20"/>
              </w:rPr>
            </w:pPr>
            <w:r w:rsidRPr="00B87054">
              <w:rPr>
                <w:sz w:val="20"/>
              </w:rPr>
              <w:t>Допълнителен капацитет за рециклиране на отпадъци</w:t>
            </w:r>
          </w:p>
        </w:tc>
        <w:tc>
          <w:tcPr>
            <w:tcW w:w="654" w:type="pct"/>
            <w:shd w:val="clear" w:color="auto" w:fill="auto"/>
          </w:tcPr>
          <w:p w14:paraId="21D529BB" w14:textId="77777777" w:rsidR="005D4B9C" w:rsidRPr="00B87054" w:rsidRDefault="005D4B9C" w:rsidP="005D4B9C">
            <w:pPr>
              <w:rPr>
                <w:sz w:val="20"/>
              </w:rPr>
            </w:pPr>
            <w:r w:rsidRPr="00B87054">
              <w:rPr>
                <w:sz w:val="20"/>
              </w:rPr>
              <w:t>Тона/ година</w:t>
            </w:r>
          </w:p>
        </w:tc>
        <w:tc>
          <w:tcPr>
            <w:tcW w:w="582" w:type="pct"/>
            <w:shd w:val="clear" w:color="auto" w:fill="auto"/>
          </w:tcPr>
          <w:p w14:paraId="09AEA7C7" w14:textId="77777777" w:rsidR="005D4B9C" w:rsidRPr="00B87054" w:rsidRDefault="005D4B9C" w:rsidP="005D4B9C">
            <w:pPr>
              <w:rPr>
                <w:sz w:val="20"/>
              </w:rPr>
            </w:pPr>
            <w:r w:rsidRPr="00B87054">
              <w:rPr>
                <w:sz w:val="20"/>
              </w:rPr>
              <w:t>20 000</w:t>
            </w:r>
          </w:p>
        </w:tc>
        <w:tc>
          <w:tcPr>
            <w:tcW w:w="217" w:type="pct"/>
            <w:shd w:val="clear" w:color="auto" w:fill="auto"/>
          </w:tcPr>
          <w:p w14:paraId="0C6743A7" w14:textId="77777777" w:rsidR="005D4B9C" w:rsidRPr="00B87054" w:rsidRDefault="005D4B9C" w:rsidP="005D4B9C">
            <w:pPr>
              <w:rPr>
                <w:sz w:val="20"/>
              </w:rPr>
            </w:pPr>
          </w:p>
        </w:tc>
        <w:tc>
          <w:tcPr>
            <w:tcW w:w="219" w:type="pct"/>
            <w:shd w:val="clear" w:color="auto" w:fill="auto"/>
          </w:tcPr>
          <w:p w14:paraId="709B26A5" w14:textId="77777777" w:rsidR="005D4B9C" w:rsidRPr="00B87054" w:rsidRDefault="005D4B9C" w:rsidP="0059111E">
            <w:pPr>
              <w:rPr>
                <w:sz w:val="20"/>
              </w:rPr>
            </w:pPr>
          </w:p>
        </w:tc>
        <w:tc>
          <w:tcPr>
            <w:tcW w:w="582" w:type="pct"/>
            <w:shd w:val="clear" w:color="auto" w:fill="auto"/>
          </w:tcPr>
          <w:p w14:paraId="0B268500" w14:textId="1CA9CD01" w:rsidR="005D4B9C" w:rsidRPr="00B87054" w:rsidRDefault="003E7830">
            <w:pPr>
              <w:rPr>
                <w:sz w:val="20"/>
              </w:rPr>
            </w:pPr>
            <w:r w:rsidRPr="00B87054">
              <w:rPr>
                <w:sz w:val="20"/>
              </w:rPr>
              <w:t>2</w:t>
            </w:r>
            <w:r w:rsidRPr="00B87054">
              <w:rPr>
                <w:sz w:val="20"/>
                <w:lang w:val="en-US"/>
              </w:rPr>
              <w:t>40</w:t>
            </w:r>
            <w:r w:rsidRPr="00B87054">
              <w:rPr>
                <w:sz w:val="20"/>
              </w:rPr>
              <w:t xml:space="preserve"> </w:t>
            </w:r>
            <w:r w:rsidRPr="00B87054">
              <w:rPr>
                <w:sz w:val="20"/>
                <w:lang w:val="en-US"/>
              </w:rPr>
              <w:t>000</w:t>
            </w:r>
          </w:p>
        </w:tc>
      </w:tr>
      <w:tr w:rsidR="00C16F54" w:rsidRPr="00B87054" w14:paraId="5861F1D6" w14:textId="77777777" w:rsidTr="00932092">
        <w:trPr>
          <w:trHeight w:val="291"/>
        </w:trPr>
        <w:tc>
          <w:tcPr>
            <w:tcW w:w="638" w:type="pct"/>
            <w:vMerge/>
          </w:tcPr>
          <w:p w14:paraId="3EA94363" w14:textId="77777777" w:rsidR="00C16F54" w:rsidRPr="00B87054" w:rsidRDefault="00C16F54" w:rsidP="00932092">
            <w:pPr>
              <w:rPr>
                <w:sz w:val="20"/>
              </w:rPr>
            </w:pPr>
          </w:p>
        </w:tc>
        <w:tc>
          <w:tcPr>
            <w:tcW w:w="582" w:type="pct"/>
            <w:vMerge/>
          </w:tcPr>
          <w:p w14:paraId="7E8B0DB2" w14:textId="77777777" w:rsidR="00C16F54" w:rsidRPr="00B87054" w:rsidRDefault="00C16F54" w:rsidP="00932092">
            <w:pPr>
              <w:rPr>
                <w:sz w:val="20"/>
              </w:rPr>
            </w:pPr>
          </w:p>
        </w:tc>
        <w:tc>
          <w:tcPr>
            <w:tcW w:w="583" w:type="pct"/>
            <w:vMerge/>
          </w:tcPr>
          <w:p w14:paraId="3799529C" w14:textId="77777777" w:rsidR="00C16F54" w:rsidRPr="00B87054" w:rsidRDefault="00C16F54" w:rsidP="00932092">
            <w:pPr>
              <w:rPr>
                <w:sz w:val="20"/>
              </w:rPr>
            </w:pPr>
          </w:p>
        </w:tc>
        <w:tc>
          <w:tcPr>
            <w:tcW w:w="943" w:type="pct"/>
            <w:shd w:val="clear" w:color="auto" w:fill="auto"/>
          </w:tcPr>
          <w:p w14:paraId="100308B6" w14:textId="77777777" w:rsidR="00C16F54" w:rsidRPr="00B87054" w:rsidRDefault="00C16F54" w:rsidP="005D4B9C">
            <w:pPr>
              <w:autoSpaceDE w:val="0"/>
              <w:autoSpaceDN w:val="0"/>
              <w:adjustRightInd w:val="0"/>
              <w:jc w:val="left"/>
              <w:rPr>
                <w:sz w:val="20"/>
              </w:rPr>
            </w:pPr>
            <w:r w:rsidRPr="00B87054">
              <w:rPr>
                <w:sz w:val="20"/>
              </w:rPr>
              <w:t>Общ размер на</w:t>
            </w:r>
            <w:r w:rsidR="005D4B9C" w:rsidRPr="00B87054">
              <w:rPr>
                <w:sz w:val="20"/>
              </w:rPr>
              <w:t xml:space="preserve"> </w:t>
            </w:r>
            <w:r w:rsidRPr="00B87054">
              <w:rPr>
                <w:sz w:val="20"/>
              </w:rPr>
              <w:t>Сертифицираните разходи от Сертифициращия орган</w:t>
            </w:r>
          </w:p>
        </w:tc>
        <w:tc>
          <w:tcPr>
            <w:tcW w:w="654" w:type="pct"/>
            <w:shd w:val="clear" w:color="auto" w:fill="auto"/>
          </w:tcPr>
          <w:p w14:paraId="5F71E005" w14:textId="77777777" w:rsidR="00C16F54" w:rsidRPr="00B87054" w:rsidRDefault="00C16F54" w:rsidP="005D4B9C">
            <w:pPr>
              <w:rPr>
                <w:sz w:val="20"/>
              </w:rPr>
            </w:pPr>
            <w:r w:rsidRPr="00B87054">
              <w:rPr>
                <w:sz w:val="20"/>
              </w:rPr>
              <w:t>Евро</w:t>
            </w:r>
          </w:p>
        </w:tc>
        <w:tc>
          <w:tcPr>
            <w:tcW w:w="582" w:type="pct"/>
            <w:shd w:val="clear" w:color="auto" w:fill="auto"/>
          </w:tcPr>
          <w:p w14:paraId="2EABF89C" w14:textId="77777777" w:rsidR="00C16F54" w:rsidRPr="00B87054" w:rsidRDefault="00C16F54" w:rsidP="005D4B9C">
            <w:pPr>
              <w:jc w:val="left"/>
              <w:rPr>
                <w:sz w:val="20"/>
              </w:rPr>
            </w:pPr>
            <w:r w:rsidRPr="00B87054">
              <w:rPr>
                <w:color w:val="000000"/>
                <w:sz w:val="20"/>
              </w:rPr>
              <w:t>20 144 907,00</w:t>
            </w:r>
          </w:p>
        </w:tc>
        <w:tc>
          <w:tcPr>
            <w:tcW w:w="217" w:type="pct"/>
            <w:shd w:val="clear" w:color="auto" w:fill="auto"/>
          </w:tcPr>
          <w:p w14:paraId="166D3584" w14:textId="77777777" w:rsidR="00C16F54" w:rsidRPr="00B87054" w:rsidRDefault="00C16F54" w:rsidP="005D4B9C">
            <w:pPr>
              <w:rPr>
                <w:sz w:val="20"/>
              </w:rPr>
            </w:pPr>
          </w:p>
        </w:tc>
        <w:tc>
          <w:tcPr>
            <w:tcW w:w="219" w:type="pct"/>
            <w:shd w:val="clear" w:color="auto" w:fill="auto"/>
          </w:tcPr>
          <w:p w14:paraId="76AACF4F" w14:textId="77777777" w:rsidR="00C16F54" w:rsidRPr="00B87054" w:rsidRDefault="00C16F54" w:rsidP="0059111E">
            <w:pPr>
              <w:rPr>
                <w:sz w:val="20"/>
              </w:rPr>
            </w:pPr>
          </w:p>
        </w:tc>
        <w:tc>
          <w:tcPr>
            <w:tcW w:w="582" w:type="pct"/>
            <w:shd w:val="clear" w:color="auto" w:fill="auto"/>
          </w:tcPr>
          <w:p w14:paraId="11DFF90C" w14:textId="43D85966" w:rsidR="00C16F54" w:rsidRPr="00B87054" w:rsidRDefault="00CE09C9">
            <w:pPr>
              <w:rPr>
                <w:sz w:val="20"/>
              </w:rPr>
            </w:pPr>
            <w:ins w:id="344" w:author="Author">
              <w:r w:rsidRPr="00CE09C9">
                <w:rPr>
                  <w:sz w:val="20"/>
                </w:rPr>
                <w:t>271</w:t>
              </w:r>
              <w:r>
                <w:rPr>
                  <w:sz w:val="20"/>
                </w:rPr>
                <w:t> </w:t>
              </w:r>
              <w:r w:rsidRPr="00CE09C9">
                <w:rPr>
                  <w:sz w:val="20"/>
                </w:rPr>
                <w:t>085</w:t>
              </w:r>
              <w:r>
                <w:rPr>
                  <w:sz w:val="20"/>
                </w:rPr>
                <w:t> </w:t>
              </w:r>
              <w:r w:rsidRPr="00CE09C9">
                <w:rPr>
                  <w:sz w:val="20"/>
                </w:rPr>
                <w:t>337</w:t>
              </w:r>
              <w:r>
                <w:rPr>
                  <w:sz w:val="20"/>
                </w:rPr>
                <w:t>,00</w:t>
              </w:r>
              <w:r w:rsidRPr="00CE09C9" w:rsidDel="00CE09C9">
                <w:rPr>
                  <w:sz w:val="20"/>
                </w:rPr>
                <w:t xml:space="preserve"> </w:t>
              </w:r>
            </w:ins>
            <w:del w:id="345" w:author="Author">
              <w:r w:rsidR="003846E0" w:rsidRPr="00B87054" w:rsidDel="002213CD">
                <w:rPr>
                  <w:sz w:val="20"/>
                </w:rPr>
                <w:delText>294 604 764,00</w:delText>
              </w:r>
            </w:del>
          </w:p>
        </w:tc>
      </w:tr>
      <w:tr w:rsidR="00776A5D" w:rsidRPr="00B87054" w14:paraId="5141F05D" w14:textId="77777777" w:rsidTr="00932092">
        <w:trPr>
          <w:trHeight w:val="291"/>
        </w:trPr>
        <w:tc>
          <w:tcPr>
            <w:tcW w:w="638" w:type="pct"/>
            <w:vMerge/>
          </w:tcPr>
          <w:p w14:paraId="40878C96" w14:textId="77777777" w:rsidR="00776A5D" w:rsidRPr="00B87054" w:rsidRDefault="00776A5D" w:rsidP="00932092">
            <w:pPr>
              <w:rPr>
                <w:sz w:val="20"/>
              </w:rPr>
            </w:pPr>
          </w:p>
        </w:tc>
        <w:tc>
          <w:tcPr>
            <w:tcW w:w="582" w:type="pct"/>
            <w:vMerge/>
          </w:tcPr>
          <w:p w14:paraId="2B293B46" w14:textId="77777777" w:rsidR="00776A5D" w:rsidRPr="00B87054" w:rsidRDefault="00776A5D" w:rsidP="00932092">
            <w:pPr>
              <w:rPr>
                <w:sz w:val="20"/>
              </w:rPr>
            </w:pPr>
          </w:p>
        </w:tc>
        <w:tc>
          <w:tcPr>
            <w:tcW w:w="583" w:type="pct"/>
            <w:vMerge/>
          </w:tcPr>
          <w:p w14:paraId="67D3ABAB" w14:textId="77777777" w:rsidR="00776A5D" w:rsidRPr="00B87054" w:rsidRDefault="00776A5D" w:rsidP="00932092">
            <w:pPr>
              <w:rPr>
                <w:sz w:val="20"/>
              </w:rPr>
            </w:pPr>
          </w:p>
        </w:tc>
        <w:tc>
          <w:tcPr>
            <w:tcW w:w="943" w:type="pct"/>
            <w:shd w:val="clear" w:color="auto" w:fill="auto"/>
          </w:tcPr>
          <w:p w14:paraId="3E6DA4A6" w14:textId="77777777" w:rsidR="00776A5D" w:rsidRPr="00B87054" w:rsidRDefault="00776A5D" w:rsidP="005D4B9C">
            <w:pPr>
              <w:jc w:val="left"/>
              <w:rPr>
                <w:sz w:val="20"/>
              </w:rPr>
            </w:pPr>
            <w:r w:rsidRPr="00B87054">
              <w:rPr>
                <w:sz w:val="20"/>
              </w:rPr>
              <w:t>Допълнителен капацитет за оползотворяване на битови отпадъци (за получаване на енергия)</w:t>
            </w:r>
          </w:p>
        </w:tc>
        <w:tc>
          <w:tcPr>
            <w:tcW w:w="654" w:type="pct"/>
            <w:shd w:val="clear" w:color="auto" w:fill="auto"/>
          </w:tcPr>
          <w:p w14:paraId="0F5252DE" w14:textId="77777777" w:rsidR="00776A5D" w:rsidRPr="00B87054" w:rsidRDefault="00776A5D" w:rsidP="0059111E">
            <w:pPr>
              <w:rPr>
                <w:sz w:val="20"/>
              </w:rPr>
            </w:pPr>
            <w:r w:rsidRPr="00B87054">
              <w:rPr>
                <w:sz w:val="20"/>
              </w:rPr>
              <w:t>Тон</w:t>
            </w:r>
            <w:r w:rsidR="00DA4A02" w:rsidRPr="00B87054">
              <w:rPr>
                <w:sz w:val="20"/>
              </w:rPr>
              <w:t>а</w:t>
            </w:r>
            <w:r w:rsidRPr="00B87054">
              <w:rPr>
                <w:sz w:val="20"/>
              </w:rPr>
              <w:t>/ годи</w:t>
            </w:r>
            <w:r w:rsidR="00DA4A02" w:rsidRPr="00B87054">
              <w:rPr>
                <w:sz w:val="20"/>
              </w:rPr>
              <w:t>на</w:t>
            </w:r>
          </w:p>
        </w:tc>
        <w:tc>
          <w:tcPr>
            <w:tcW w:w="582" w:type="pct"/>
            <w:shd w:val="clear" w:color="auto" w:fill="auto"/>
          </w:tcPr>
          <w:p w14:paraId="6441CAF7" w14:textId="77777777" w:rsidR="00776A5D" w:rsidRPr="00B87054" w:rsidRDefault="00776A5D">
            <w:pPr>
              <w:rPr>
                <w:sz w:val="20"/>
              </w:rPr>
            </w:pPr>
            <w:r w:rsidRPr="00B87054">
              <w:rPr>
                <w:sz w:val="20"/>
              </w:rPr>
              <w:t>0</w:t>
            </w:r>
          </w:p>
        </w:tc>
        <w:tc>
          <w:tcPr>
            <w:tcW w:w="217" w:type="pct"/>
            <w:shd w:val="clear" w:color="auto" w:fill="auto"/>
          </w:tcPr>
          <w:p w14:paraId="4B144809" w14:textId="77777777" w:rsidR="00776A5D" w:rsidRPr="00B87054" w:rsidRDefault="00776A5D">
            <w:pPr>
              <w:rPr>
                <w:sz w:val="20"/>
              </w:rPr>
            </w:pPr>
          </w:p>
        </w:tc>
        <w:tc>
          <w:tcPr>
            <w:tcW w:w="219" w:type="pct"/>
            <w:shd w:val="clear" w:color="auto" w:fill="auto"/>
          </w:tcPr>
          <w:p w14:paraId="641C6718" w14:textId="77777777" w:rsidR="00776A5D" w:rsidRPr="00B87054" w:rsidRDefault="00776A5D">
            <w:pPr>
              <w:rPr>
                <w:sz w:val="20"/>
              </w:rPr>
            </w:pPr>
          </w:p>
        </w:tc>
        <w:tc>
          <w:tcPr>
            <w:tcW w:w="582" w:type="pct"/>
            <w:shd w:val="clear" w:color="auto" w:fill="auto"/>
          </w:tcPr>
          <w:p w14:paraId="30ABFE27" w14:textId="77777777" w:rsidR="00776A5D" w:rsidRPr="00B87054" w:rsidRDefault="00776A5D">
            <w:pPr>
              <w:rPr>
                <w:sz w:val="20"/>
              </w:rPr>
            </w:pPr>
            <w:r w:rsidRPr="00B87054">
              <w:rPr>
                <w:sz w:val="20"/>
              </w:rPr>
              <w:t>180 000</w:t>
            </w:r>
          </w:p>
        </w:tc>
      </w:tr>
      <w:tr w:rsidR="00776A5D" w:rsidRPr="00B87054" w14:paraId="55FFF357" w14:textId="77777777" w:rsidTr="00932092">
        <w:trPr>
          <w:trHeight w:val="291"/>
        </w:trPr>
        <w:tc>
          <w:tcPr>
            <w:tcW w:w="638" w:type="pct"/>
            <w:vMerge/>
          </w:tcPr>
          <w:p w14:paraId="69AF0396" w14:textId="77777777" w:rsidR="00776A5D" w:rsidRPr="00B87054" w:rsidRDefault="00776A5D" w:rsidP="00932092">
            <w:pPr>
              <w:rPr>
                <w:sz w:val="20"/>
              </w:rPr>
            </w:pPr>
          </w:p>
        </w:tc>
        <w:tc>
          <w:tcPr>
            <w:tcW w:w="582" w:type="pct"/>
            <w:vMerge/>
          </w:tcPr>
          <w:p w14:paraId="7A298F98" w14:textId="77777777" w:rsidR="00776A5D" w:rsidRPr="00B87054" w:rsidRDefault="00776A5D" w:rsidP="00932092">
            <w:pPr>
              <w:rPr>
                <w:sz w:val="20"/>
              </w:rPr>
            </w:pPr>
          </w:p>
        </w:tc>
        <w:tc>
          <w:tcPr>
            <w:tcW w:w="583" w:type="pct"/>
            <w:vMerge/>
          </w:tcPr>
          <w:p w14:paraId="2776AEF5" w14:textId="77777777" w:rsidR="00776A5D" w:rsidRPr="00B87054" w:rsidRDefault="00776A5D" w:rsidP="00932092">
            <w:pPr>
              <w:rPr>
                <w:sz w:val="20"/>
              </w:rPr>
            </w:pPr>
          </w:p>
        </w:tc>
        <w:tc>
          <w:tcPr>
            <w:tcW w:w="943" w:type="pct"/>
            <w:shd w:val="clear" w:color="auto" w:fill="auto"/>
          </w:tcPr>
          <w:p w14:paraId="0F22C6D9" w14:textId="77777777" w:rsidR="00776A5D" w:rsidRPr="00B87054" w:rsidRDefault="00776A5D" w:rsidP="00DF1963">
            <w:pPr>
              <w:jc w:val="left"/>
              <w:rPr>
                <w:sz w:val="20"/>
              </w:rPr>
            </w:pPr>
            <w:r w:rsidRPr="00B87054">
              <w:rPr>
                <w:sz w:val="20"/>
              </w:rPr>
              <w:t>Подписан договор за БФП за един голям проект</w:t>
            </w:r>
          </w:p>
        </w:tc>
        <w:tc>
          <w:tcPr>
            <w:tcW w:w="654" w:type="pct"/>
            <w:shd w:val="clear" w:color="auto" w:fill="auto"/>
          </w:tcPr>
          <w:p w14:paraId="44331E24" w14:textId="77777777" w:rsidR="00776A5D" w:rsidRPr="00B87054" w:rsidRDefault="00776A5D" w:rsidP="00932092">
            <w:pPr>
              <w:rPr>
                <w:sz w:val="20"/>
              </w:rPr>
            </w:pPr>
            <w:r w:rsidRPr="00B87054">
              <w:rPr>
                <w:sz w:val="20"/>
              </w:rPr>
              <w:t>Брой</w:t>
            </w:r>
          </w:p>
        </w:tc>
        <w:tc>
          <w:tcPr>
            <w:tcW w:w="582" w:type="pct"/>
            <w:shd w:val="clear" w:color="auto" w:fill="auto"/>
          </w:tcPr>
          <w:p w14:paraId="78182477" w14:textId="77777777" w:rsidR="00776A5D" w:rsidRPr="00B87054" w:rsidRDefault="00776A5D" w:rsidP="00C16F54">
            <w:pPr>
              <w:rPr>
                <w:sz w:val="20"/>
              </w:rPr>
            </w:pPr>
            <w:r w:rsidRPr="00B87054">
              <w:rPr>
                <w:sz w:val="20"/>
              </w:rPr>
              <w:t>1</w:t>
            </w:r>
          </w:p>
        </w:tc>
        <w:tc>
          <w:tcPr>
            <w:tcW w:w="217" w:type="pct"/>
            <w:shd w:val="clear" w:color="auto" w:fill="auto"/>
          </w:tcPr>
          <w:p w14:paraId="513BDDD1" w14:textId="77777777" w:rsidR="00776A5D" w:rsidRPr="00B87054" w:rsidRDefault="00776A5D" w:rsidP="00932092">
            <w:pPr>
              <w:rPr>
                <w:sz w:val="20"/>
              </w:rPr>
            </w:pPr>
          </w:p>
        </w:tc>
        <w:tc>
          <w:tcPr>
            <w:tcW w:w="219" w:type="pct"/>
            <w:shd w:val="clear" w:color="auto" w:fill="auto"/>
          </w:tcPr>
          <w:p w14:paraId="00B98D0C" w14:textId="77777777" w:rsidR="00776A5D" w:rsidRPr="00B87054" w:rsidRDefault="00776A5D" w:rsidP="00932092">
            <w:pPr>
              <w:rPr>
                <w:sz w:val="20"/>
              </w:rPr>
            </w:pPr>
          </w:p>
        </w:tc>
        <w:tc>
          <w:tcPr>
            <w:tcW w:w="582" w:type="pct"/>
            <w:shd w:val="clear" w:color="auto" w:fill="auto"/>
          </w:tcPr>
          <w:p w14:paraId="6964AAF9" w14:textId="77777777" w:rsidR="00776A5D" w:rsidRPr="00B87054" w:rsidRDefault="00776A5D" w:rsidP="00932092">
            <w:pPr>
              <w:rPr>
                <w:sz w:val="20"/>
              </w:rPr>
            </w:pPr>
            <w:r w:rsidRPr="00B87054">
              <w:rPr>
                <w:sz w:val="20"/>
              </w:rPr>
              <w:t>1</w:t>
            </w:r>
          </w:p>
        </w:tc>
      </w:tr>
      <w:tr w:rsidR="00C16F54" w:rsidRPr="00B87054" w14:paraId="5D9317E8" w14:textId="77777777" w:rsidTr="00932092">
        <w:trPr>
          <w:trHeight w:val="291"/>
        </w:trPr>
        <w:tc>
          <w:tcPr>
            <w:tcW w:w="638" w:type="pct"/>
            <w:vMerge w:val="restart"/>
          </w:tcPr>
          <w:p w14:paraId="57273096" w14:textId="77777777" w:rsidR="00C16F54" w:rsidRPr="00B87054" w:rsidRDefault="00C16F54" w:rsidP="00C16F54">
            <w:pPr>
              <w:jc w:val="left"/>
              <w:rPr>
                <w:sz w:val="20"/>
              </w:rPr>
            </w:pPr>
            <w:r w:rsidRPr="00B87054">
              <w:rPr>
                <w:sz w:val="20"/>
              </w:rPr>
              <w:t xml:space="preserve">3-НАТУРА 2000 и </w:t>
            </w:r>
            <w:proofErr w:type="spellStart"/>
            <w:r w:rsidRPr="00B87054">
              <w:rPr>
                <w:sz w:val="20"/>
              </w:rPr>
              <w:t>биоразноо</w:t>
            </w:r>
            <w:proofErr w:type="spellEnd"/>
            <w:r w:rsidRPr="00B87054">
              <w:rPr>
                <w:sz w:val="20"/>
              </w:rPr>
              <w:t xml:space="preserve"> </w:t>
            </w:r>
            <w:proofErr w:type="spellStart"/>
            <w:r w:rsidRPr="00B87054">
              <w:rPr>
                <w:sz w:val="20"/>
              </w:rPr>
              <w:t>бразие</w:t>
            </w:r>
            <w:proofErr w:type="spellEnd"/>
          </w:p>
          <w:p w14:paraId="157FDE7C" w14:textId="77777777" w:rsidR="00C16F54" w:rsidRPr="00B87054" w:rsidRDefault="00C16F54" w:rsidP="00932092">
            <w:pPr>
              <w:rPr>
                <w:sz w:val="20"/>
              </w:rPr>
            </w:pPr>
          </w:p>
          <w:p w14:paraId="6586F56A" w14:textId="77777777" w:rsidR="00C16F54" w:rsidRPr="00B87054" w:rsidRDefault="00C16F54" w:rsidP="00932092">
            <w:pPr>
              <w:rPr>
                <w:sz w:val="20"/>
              </w:rPr>
            </w:pPr>
          </w:p>
        </w:tc>
        <w:tc>
          <w:tcPr>
            <w:tcW w:w="582" w:type="pct"/>
            <w:vMerge w:val="restart"/>
          </w:tcPr>
          <w:p w14:paraId="0581D075" w14:textId="77777777" w:rsidR="00C16F54" w:rsidRPr="00B87054" w:rsidRDefault="00C16F54" w:rsidP="00932092">
            <w:pPr>
              <w:rPr>
                <w:sz w:val="20"/>
              </w:rPr>
            </w:pPr>
            <w:r w:rsidRPr="00B87054">
              <w:rPr>
                <w:sz w:val="20"/>
              </w:rPr>
              <w:t>ЕФРР</w:t>
            </w:r>
          </w:p>
          <w:p w14:paraId="6026D006" w14:textId="77777777" w:rsidR="00C16F54" w:rsidRPr="00B87054" w:rsidRDefault="00C16F54" w:rsidP="00932092">
            <w:pPr>
              <w:rPr>
                <w:sz w:val="20"/>
              </w:rPr>
            </w:pPr>
          </w:p>
        </w:tc>
        <w:tc>
          <w:tcPr>
            <w:tcW w:w="583" w:type="pct"/>
            <w:vMerge w:val="restart"/>
          </w:tcPr>
          <w:p w14:paraId="4C0766DF" w14:textId="77777777" w:rsidR="00C16F54" w:rsidRPr="00B87054" w:rsidRDefault="00C16F54" w:rsidP="00932092">
            <w:pPr>
              <w:rPr>
                <w:sz w:val="20"/>
              </w:rPr>
            </w:pPr>
            <w:r w:rsidRPr="00B87054">
              <w:rPr>
                <w:sz w:val="20"/>
              </w:rPr>
              <w:t>По-слабо развит регион</w:t>
            </w:r>
          </w:p>
          <w:p w14:paraId="53025A0B" w14:textId="77777777" w:rsidR="00C16F54" w:rsidRPr="00B87054" w:rsidRDefault="00C16F54" w:rsidP="00932092">
            <w:pPr>
              <w:rPr>
                <w:sz w:val="20"/>
              </w:rPr>
            </w:pPr>
          </w:p>
        </w:tc>
        <w:tc>
          <w:tcPr>
            <w:tcW w:w="943" w:type="pct"/>
            <w:shd w:val="clear" w:color="auto" w:fill="auto"/>
          </w:tcPr>
          <w:p w14:paraId="1C453A74" w14:textId="77777777" w:rsidR="00C16F54" w:rsidRPr="00B87054" w:rsidRDefault="00C16F54" w:rsidP="00DF1963">
            <w:pPr>
              <w:jc w:val="left"/>
              <w:rPr>
                <w:sz w:val="20"/>
              </w:rPr>
            </w:pPr>
            <w:r w:rsidRPr="00B87054">
              <w:rPr>
                <w:sz w:val="20"/>
              </w:rPr>
              <w:t xml:space="preserve">Площ на местообитанията, подкрепени с цел постигане на по-добра степен на съхраненост </w:t>
            </w:r>
          </w:p>
        </w:tc>
        <w:tc>
          <w:tcPr>
            <w:tcW w:w="654" w:type="pct"/>
            <w:shd w:val="clear" w:color="auto" w:fill="auto"/>
          </w:tcPr>
          <w:p w14:paraId="26E0418B" w14:textId="77777777" w:rsidR="00C16F54" w:rsidRPr="00B87054" w:rsidRDefault="00C16F54" w:rsidP="00932092">
            <w:pPr>
              <w:rPr>
                <w:sz w:val="20"/>
              </w:rPr>
            </w:pPr>
            <w:r w:rsidRPr="00B87054">
              <w:rPr>
                <w:sz w:val="20"/>
              </w:rPr>
              <w:t>Хектари</w:t>
            </w:r>
          </w:p>
        </w:tc>
        <w:tc>
          <w:tcPr>
            <w:tcW w:w="582" w:type="pct"/>
            <w:shd w:val="clear" w:color="auto" w:fill="auto"/>
          </w:tcPr>
          <w:p w14:paraId="043F3D54" w14:textId="69F09A9E" w:rsidR="00C16F54" w:rsidRPr="00B87054" w:rsidRDefault="00E16A72" w:rsidP="00127438">
            <w:pPr>
              <w:rPr>
                <w:sz w:val="20"/>
              </w:rPr>
            </w:pPr>
            <w:r w:rsidRPr="00B87054">
              <w:rPr>
                <w:sz w:val="20"/>
              </w:rPr>
              <w:t>247 723,962</w:t>
            </w:r>
          </w:p>
        </w:tc>
        <w:tc>
          <w:tcPr>
            <w:tcW w:w="217" w:type="pct"/>
            <w:shd w:val="clear" w:color="auto" w:fill="auto"/>
          </w:tcPr>
          <w:p w14:paraId="09206C1A" w14:textId="77777777" w:rsidR="00C16F54" w:rsidRPr="00B87054" w:rsidRDefault="00C16F54" w:rsidP="00932092">
            <w:pPr>
              <w:rPr>
                <w:sz w:val="20"/>
              </w:rPr>
            </w:pPr>
          </w:p>
        </w:tc>
        <w:tc>
          <w:tcPr>
            <w:tcW w:w="219" w:type="pct"/>
            <w:shd w:val="clear" w:color="auto" w:fill="auto"/>
          </w:tcPr>
          <w:p w14:paraId="3BDFD7D8" w14:textId="77777777" w:rsidR="00C16F54" w:rsidRPr="00B87054" w:rsidRDefault="00C16F54" w:rsidP="00932092">
            <w:pPr>
              <w:rPr>
                <w:sz w:val="20"/>
              </w:rPr>
            </w:pPr>
          </w:p>
        </w:tc>
        <w:tc>
          <w:tcPr>
            <w:tcW w:w="582" w:type="pct"/>
            <w:shd w:val="clear" w:color="auto" w:fill="auto"/>
          </w:tcPr>
          <w:p w14:paraId="15684E5E" w14:textId="77777777" w:rsidR="00C16F54" w:rsidRPr="00B87054" w:rsidRDefault="00C16F54" w:rsidP="00932092">
            <w:pPr>
              <w:tabs>
                <w:tab w:val="left" w:pos="919"/>
                <w:tab w:val="left" w:pos="1026"/>
              </w:tabs>
              <w:ind w:right="34"/>
              <w:rPr>
                <w:sz w:val="20"/>
              </w:rPr>
            </w:pPr>
            <w:r w:rsidRPr="00B87054">
              <w:rPr>
                <w:sz w:val="20"/>
              </w:rPr>
              <w:t>1 565 668</w:t>
            </w:r>
          </w:p>
        </w:tc>
      </w:tr>
      <w:tr w:rsidR="00C16F54" w:rsidRPr="00B87054" w14:paraId="5C76ADAC" w14:textId="77777777" w:rsidTr="00932092">
        <w:trPr>
          <w:trHeight w:val="291"/>
        </w:trPr>
        <w:tc>
          <w:tcPr>
            <w:tcW w:w="638" w:type="pct"/>
            <w:vMerge/>
          </w:tcPr>
          <w:p w14:paraId="6F08FC1D" w14:textId="77777777" w:rsidR="00C16F54" w:rsidRPr="00B87054" w:rsidRDefault="00C16F54" w:rsidP="00932092">
            <w:pPr>
              <w:rPr>
                <w:sz w:val="20"/>
              </w:rPr>
            </w:pPr>
          </w:p>
        </w:tc>
        <w:tc>
          <w:tcPr>
            <w:tcW w:w="582" w:type="pct"/>
            <w:vMerge/>
          </w:tcPr>
          <w:p w14:paraId="46BCE6C3" w14:textId="77777777" w:rsidR="00C16F54" w:rsidRPr="00B87054" w:rsidRDefault="00C16F54" w:rsidP="00932092">
            <w:pPr>
              <w:rPr>
                <w:sz w:val="20"/>
              </w:rPr>
            </w:pPr>
          </w:p>
        </w:tc>
        <w:tc>
          <w:tcPr>
            <w:tcW w:w="583" w:type="pct"/>
            <w:vMerge/>
          </w:tcPr>
          <w:p w14:paraId="57ED94FD" w14:textId="77777777" w:rsidR="00C16F54" w:rsidRPr="00B87054" w:rsidRDefault="00C16F54" w:rsidP="00932092">
            <w:pPr>
              <w:rPr>
                <w:sz w:val="20"/>
              </w:rPr>
            </w:pPr>
          </w:p>
        </w:tc>
        <w:tc>
          <w:tcPr>
            <w:tcW w:w="943" w:type="pct"/>
            <w:shd w:val="clear" w:color="auto" w:fill="auto"/>
          </w:tcPr>
          <w:p w14:paraId="5079990F" w14:textId="77777777" w:rsidR="00C16F54" w:rsidRPr="00B87054" w:rsidRDefault="00C16F54" w:rsidP="00DF1963">
            <w:pPr>
              <w:jc w:val="left"/>
              <w:rPr>
                <w:sz w:val="20"/>
              </w:rPr>
            </w:pPr>
            <w:r w:rsidRPr="00B87054">
              <w:rPr>
                <w:sz w:val="20"/>
              </w:rPr>
              <w:t>Общ размер на сертифицираните разходи от Сертифициращия орган</w:t>
            </w:r>
          </w:p>
        </w:tc>
        <w:tc>
          <w:tcPr>
            <w:tcW w:w="654" w:type="pct"/>
            <w:shd w:val="clear" w:color="auto" w:fill="auto"/>
          </w:tcPr>
          <w:p w14:paraId="63F1A48C" w14:textId="77777777" w:rsidR="00C16F54" w:rsidRPr="00B87054" w:rsidRDefault="00C16F54" w:rsidP="00932092">
            <w:pPr>
              <w:rPr>
                <w:sz w:val="20"/>
              </w:rPr>
            </w:pPr>
            <w:r w:rsidRPr="00B87054">
              <w:rPr>
                <w:sz w:val="20"/>
              </w:rPr>
              <w:t>Евро</w:t>
            </w:r>
          </w:p>
        </w:tc>
        <w:tc>
          <w:tcPr>
            <w:tcW w:w="582" w:type="pct"/>
            <w:shd w:val="clear" w:color="auto" w:fill="auto"/>
          </w:tcPr>
          <w:p w14:paraId="48426F5E" w14:textId="77777777" w:rsidR="00C16F54" w:rsidRPr="00B87054" w:rsidRDefault="00C16F54" w:rsidP="00932092">
            <w:pPr>
              <w:rPr>
                <w:sz w:val="20"/>
              </w:rPr>
            </w:pPr>
            <w:r w:rsidRPr="00B87054">
              <w:rPr>
                <w:sz w:val="20"/>
              </w:rPr>
              <w:t>7 097 300</w:t>
            </w:r>
          </w:p>
        </w:tc>
        <w:tc>
          <w:tcPr>
            <w:tcW w:w="217" w:type="pct"/>
            <w:shd w:val="clear" w:color="auto" w:fill="auto"/>
          </w:tcPr>
          <w:p w14:paraId="37B74131" w14:textId="77777777" w:rsidR="00C16F54" w:rsidRPr="00B87054" w:rsidRDefault="00C16F54" w:rsidP="00932092">
            <w:pPr>
              <w:rPr>
                <w:sz w:val="20"/>
              </w:rPr>
            </w:pPr>
          </w:p>
        </w:tc>
        <w:tc>
          <w:tcPr>
            <w:tcW w:w="219" w:type="pct"/>
            <w:shd w:val="clear" w:color="auto" w:fill="auto"/>
          </w:tcPr>
          <w:p w14:paraId="0C4CB8B0" w14:textId="77777777" w:rsidR="00C16F54" w:rsidRPr="00B87054" w:rsidRDefault="00C16F54" w:rsidP="00932092">
            <w:pPr>
              <w:rPr>
                <w:sz w:val="20"/>
              </w:rPr>
            </w:pPr>
          </w:p>
        </w:tc>
        <w:tc>
          <w:tcPr>
            <w:tcW w:w="582" w:type="pct"/>
            <w:shd w:val="clear" w:color="auto" w:fill="auto"/>
          </w:tcPr>
          <w:p w14:paraId="76560124" w14:textId="3C8A8028" w:rsidR="00C16F54" w:rsidRPr="00B87054" w:rsidRDefault="00CE09C9" w:rsidP="00C16F54">
            <w:pPr>
              <w:tabs>
                <w:tab w:val="left" w:pos="919"/>
                <w:tab w:val="left" w:pos="1026"/>
              </w:tabs>
              <w:ind w:right="34"/>
              <w:jc w:val="left"/>
              <w:rPr>
                <w:sz w:val="20"/>
              </w:rPr>
            </w:pPr>
            <w:ins w:id="346" w:author="Author">
              <w:r w:rsidRPr="00CE09C9">
                <w:rPr>
                  <w:sz w:val="20"/>
                  <w:lang w:val="en-US"/>
                </w:rPr>
                <w:t>92</w:t>
              </w:r>
              <w:r>
                <w:rPr>
                  <w:sz w:val="20"/>
                </w:rPr>
                <w:t> </w:t>
              </w:r>
              <w:r w:rsidRPr="00CE09C9">
                <w:rPr>
                  <w:sz w:val="20"/>
                  <w:lang w:val="en-US"/>
                </w:rPr>
                <w:t>804</w:t>
              </w:r>
              <w:r>
                <w:rPr>
                  <w:sz w:val="20"/>
                </w:rPr>
                <w:t xml:space="preserve"> </w:t>
              </w:r>
              <w:r w:rsidRPr="00CE09C9">
                <w:rPr>
                  <w:sz w:val="20"/>
                  <w:lang w:val="en-US"/>
                </w:rPr>
                <w:t>136</w:t>
              </w:r>
              <w:r w:rsidR="002213CD" w:rsidRPr="002213CD">
                <w:rPr>
                  <w:sz w:val="20"/>
                  <w:lang w:val="en-US"/>
                </w:rPr>
                <w:t>,00</w:t>
              </w:r>
              <w:r w:rsidR="005D4C4C">
                <w:rPr>
                  <w:sz w:val="20"/>
                </w:rPr>
                <w:t xml:space="preserve"> </w:t>
              </w:r>
            </w:ins>
            <w:del w:id="347" w:author="Author">
              <w:r w:rsidR="007A0CD5" w:rsidDel="002213CD">
                <w:rPr>
                  <w:sz w:val="20"/>
                  <w:lang w:val="en-US"/>
                </w:rPr>
                <w:delText>69 284 709</w:delText>
              </w:r>
              <w:r w:rsidR="003846E0" w:rsidRPr="00B87054" w:rsidDel="002213CD">
                <w:rPr>
                  <w:sz w:val="20"/>
                </w:rPr>
                <w:delText>,00</w:delText>
              </w:r>
            </w:del>
          </w:p>
        </w:tc>
      </w:tr>
      <w:tr w:rsidR="00C16F54" w:rsidRPr="00B87054" w14:paraId="1A3EA0B2" w14:textId="77777777" w:rsidTr="00932092">
        <w:trPr>
          <w:trHeight w:val="291"/>
        </w:trPr>
        <w:tc>
          <w:tcPr>
            <w:tcW w:w="638" w:type="pct"/>
            <w:vMerge/>
          </w:tcPr>
          <w:p w14:paraId="4FF19964" w14:textId="77777777" w:rsidR="00C16F54" w:rsidRPr="00B87054" w:rsidRDefault="00C16F54" w:rsidP="00932092">
            <w:pPr>
              <w:rPr>
                <w:sz w:val="20"/>
                <w:lang w:val="en-US"/>
              </w:rPr>
            </w:pPr>
          </w:p>
        </w:tc>
        <w:tc>
          <w:tcPr>
            <w:tcW w:w="582" w:type="pct"/>
            <w:vMerge/>
          </w:tcPr>
          <w:p w14:paraId="02967F7A" w14:textId="77777777" w:rsidR="00C16F54" w:rsidRPr="00B87054" w:rsidRDefault="00C16F54" w:rsidP="00932092">
            <w:pPr>
              <w:rPr>
                <w:sz w:val="20"/>
              </w:rPr>
            </w:pPr>
          </w:p>
        </w:tc>
        <w:tc>
          <w:tcPr>
            <w:tcW w:w="583" w:type="pct"/>
            <w:vMerge/>
          </w:tcPr>
          <w:p w14:paraId="62A51F3E" w14:textId="77777777" w:rsidR="00C16F54" w:rsidRPr="00B87054" w:rsidRDefault="00C16F54" w:rsidP="00932092">
            <w:pPr>
              <w:rPr>
                <w:sz w:val="20"/>
              </w:rPr>
            </w:pPr>
          </w:p>
        </w:tc>
        <w:tc>
          <w:tcPr>
            <w:tcW w:w="943" w:type="pct"/>
            <w:shd w:val="clear" w:color="auto" w:fill="auto"/>
          </w:tcPr>
          <w:p w14:paraId="73AC8901" w14:textId="77777777" w:rsidR="00C16F54" w:rsidRPr="00B87054" w:rsidRDefault="00C16F54" w:rsidP="00DF1963">
            <w:pPr>
              <w:jc w:val="left"/>
              <w:rPr>
                <w:sz w:val="20"/>
              </w:rPr>
            </w:pPr>
            <w:r w:rsidRPr="00B87054">
              <w:rPr>
                <w:sz w:val="20"/>
              </w:rPr>
              <w:t>Площ на местообитания на видове, подкрепени с цел постигане на по-добра степен на съхраненост</w:t>
            </w:r>
          </w:p>
        </w:tc>
        <w:tc>
          <w:tcPr>
            <w:tcW w:w="654" w:type="pct"/>
            <w:shd w:val="clear" w:color="auto" w:fill="auto"/>
          </w:tcPr>
          <w:p w14:paraId="3D10E965" w14:textId="77777777" w:rsidR="00C16F54" w:rsidRPr="00B87054" w:rsidRDefault="00C16F54" w:rsidP="00932092">
            <w:pPr>
              <w:rPr>
                <w:sz w:val="20"/>
              </w:rPr>
            </w:pPr>
            <w:r w:rsidRPr="00B87054">
              <w:rPr>
                <w:sz w:val="20"/>
              </w:rPr>
              <w:t>хектари</w:t>
            </w:r>
          </w:p>
        </w:tc>
        <w:tc>
          <w:tcPr>
            <w:tcW w:w="582" w:type="pct"/>
            <w:shd w:val="clear" w:color="auto" w:fill="auto"/>
          </w:tcPr>
          <w:p w14:paraId="4CD68F3F" w14:textId="77777777" w:rsidR="00C16F54" w:rsidRPr="00B87054" w:rsidRDefault="00C16F54" w:rsidP="00932092">
            <w:pPr>
              <w:rPr>
                <w:sz w:val="20"/>
              </w:rPr>
            </w:pPr>
            <w:r w:rsidRPr="00B87054">
              <w:rPr>
                <w:sz w:val="20"/>
              </w:rPr>
              <w:t>0</w:t>
            </w:r>
          </w:p>
        </w:tc>
        <w:tc>
          <w:tcPr>
            <w:tcW w:w="217" w:type="pct"/>
            <w:shd w:val="clear" w:color="auto" w:fill="auto"/>
          </w:tcPr>
          <w:p w14:paraId="5E424FA2" w14:textId="77777777" w:rsidR="00C16F54" w:rsidRPr="00B87054" w:rsidRDefault="00C16F54" w:rsidP="00932092">
            <w:pPr>
              <w:rPr>
                <w:sz w:val="20"/>
              </w:rPr>
            </w:pPr>
          </w:p>
        </w:tc>
        <w:tc>
          <w:tcPr>
            <w:tcW w:w="219" w:type="pct"/>
            <w:shd w:val="clear" w:color="auto" w:fill="auto"/>
          </w:tcPr>
          <w:p w14:paraId="30F5DB56" w14:textId="77777777" w:rsidR="00C16F54" w:rsidRPr="00B87054" w:rsidRDefault="00C16F54" w:rsidP="00932092">
            <w:pPr>
              <w:rPr>
                <w:sz w:val="20"/>
              </w:rPr>
            </w:pPr>
          </w:p>
        </w:tc>
        <w:tc>
          <w:tcPr>
            <w:tcW w:w="582" w:type="pct"/>
            <w:shd w:val="clear" w:color="auto" w:fill="auto"/>
          </w:tcPr>
          <w:p w14:paraId="62EC31C8" w14:textId="77777777" w:rsidR="00C16F54" w:rsidRPr="00B87054" w:rsidRDefault="00C16F54" w:rsidP="00932092">
            <w:pPr>
              <w:tabs>
                <w:tab w:val="left" w:pos="919"/>
                <w:tab w:val="left" w:pos="1026"/>
              </w:tabs>
              <w:ind w:right="34"/>
              <w:rPr>
                <w:sz w:val="20"/>
              </w:rPr>
            </w:pPr>
            <w:r w:rsidRPr="00B87054">
              <w:rPr>
                <w:sz w:val="20"/>
              </w:rPr>
              <w:t>2 878 749</w:t>
            </w:r>
          </w:p>
        </w:tc>
      </w:tr>
      <w:tr w:rsidR="00C16F54" w:rsidRPr="00B87054" w14:paraId="4C657FF3" w14:textId="77777777" w:rsidTr="00932092">
        <w:trPr>
          <w:trHeight w:val="291"/>
        </w:trPr>
        <w:tc>
          <w:tcPr>
            <w:tcW w:w="638" w:type="pct"/>
            <w:vMerge/>
          </w:tcPr>
          <w:p w14:paraId="6FA79ABD" w14:textId="77777777" w:rsidR="00C16F54" w:rsidRPr="00B87054" w:rsidRDefault="00C16F54" w:rsidP="00932092">
            <w:pPr>
              <w:rPr>
                <w:sz w:val="20"/>
              </w:rPr>
            </w:pPr>
          </w:p>
        </w:tc>
        <w:tc>
          <w:tcPr>
            <w:tcW w:w="582" w:type="pct"/>
            <w:vMerge/>
          </w:tcPr>
          <w:p w14:paraId="0BE828D8" w14:textId="77777777" w:rsidR="00C16F54" w:rsidRPr="00B87054" w:rsidRDefault="00C16F54" w:rsidP="00932092">
            <w:pPr>
              <w:rPr>
                <w:sz w:val="20"/>
              </w:rPr>
            </w:pPr>
          </w:p>
        </w:tc>
        <w:tc>
          <w:tcPr>
            <w:tcW w:w="583" w:type="pct"/>
            <w:vMerge/>
          </w:tcPr>
          <w:p w14:paraId="64739466" w14:textId="77777777" w:rsidR="00C16F54" w:rsidRPr="00B87054" w:rsidRDefault="00C16F54" w:rsidP="00932092">
            <w:pPr>
              <w:rPr>
                <w:sz w:val="20"/>
              </w:rPr>
            </w:pPr>
          </w:p>
        </w:tc>
        <w:tc>
          <w:tcPr>
            <w:tcW w:w="943" w:type="pct"/>
            <w:shd w:val="clear" w:color="auto" w:fill="auto"/>
          </w:tcPr>
          <w:p w14:paraId="4110F428" w14:textId="77777777" w:rsidR="00C16F54" w:rsidRPr="00B87054" w:rsidRDefault="00C16F54" w:rsidP="00DF1963">
            <w:pPr>
              <w:jc w:val="left"/>
              <w:rPr>
                <w:sz w:val="20"/>
              </w:rPr>
            </w:pPr>
            <w:r w:rsidRPr="00B87054">
              <w:rPr>
                <w:sz w:val="20"/>
              </w:rPr>
              <w:t>Проведени национални информационни кампании</w:t>
            </w:r>
          </w:p>
        </w:tc>
        <w:tc>
          <w:tcPr>
            <w:tcW w:w="654" w:type="pct"/>
            <w:shd w:val="clear" w:color="auto" w:fill="auto"/>
          </w:tcPr>
          <w:p w14:paraId="427379F9" w14:textId="77777777" w:rsidR="00C16F54" w:rsidRPr="00B87054" w:rsidRDefault="00C16F54" w:rsidP="00932092">
            <w:pPr>
              <w:rPr>
                <w:sz w:val="20"/>
              </w:rPr>
            </w:pPr>
            <w:r w:rsidRPr="00B87054">
              <w:rPr>
                <w:sz w:val="20"/>
              </w:rPr>
              <w:t>Брой</w:t>
            </w:r>
          </w:p>
        </w:tc>
        <w:tc>
          <w:tcPr>
            <w:tcW w:w="582" w:type="pct"/>
            <w:shd w:val="clear" w:color="auto" w:fill="auto"/>
          </w:tcPr>
          <w:p w14:paraId="631B1E52" w14:textId="77777777" w:rsidR="00C16F54" w:rsidRPr="00B87054" w:rsidRDefault="00C16F54" w:rsidP="00932092">
            <w:pPr>
              <w:rPr>
                <w:sz w:val="20"/>
              </w:rPr>
            </w:pPr>
            <w:r w:rsidRPr="00B87054">
              <w:rPr>
                <w:sz w:val="20"/>
              </w:rPr>
              <w:t>1</w:t>
            </w:r>
          </w:p>
        </w:tc>
        <w:tc>
          <w:tcPr>
            <w:tcW w:w="217" w:type="pct"/>
            <w:shd w:val="clear" w:color="auto" w:fill="auto"/>
          </w:tcPr>
          <w:p w14:paraId="226719F7" w14:textId="77777777" w:rsidR="00C16F54" w:rsidRPr="00B87054" w:rsidRDefault="00C16F54" w:rsidP="00932092">
            <w:pPr>
              <w:rPr>
                <w:sz w:val="20"/>
              </w:rPr>
            </w:pPr>
          </w:p>
        </w:tc>
        <w:tc>
          <w:tcPr>
            <w:tcW w:w="219" w:type="pct"/>
            <w:shd w:val="clear" w:color="auto" w:fill="auto"/>
          </w:tcPr>
          <w:p w14:paraId="685BDAF7" w14:textId="77777777" w:rsidR="00C16F54" w:rsidRPr="00B87054" w:rsidRDefault="00C16F54" w:rsidP="00932092">
            <w:pPr>
              <w:rPr>
                <w:sz w:val="20"/>
              </w:rPr>
            </w:pPr>
          </w:p>
        </w:tc>
        <w:tc>
          <w:tcPr>
            <w:tcW w:w="582" w:type="pct"/>
            <w:shd w:val="clear" w:color="auto" w:fill="auto"/>
          </w:tcPr>
          <w:p w14:paraId="26EC2573" w14:textId="77777777" w:rsidR="00C16F54" w:rsidRPr="00B87054" w:rsidRDefault="00C16F54" w:rsidP="00932092">
            <w:pPr>
              <w:tabs>
                <w:tab w:val="left" w:pos="919"/>
                <w:tab w:val="left" w:pos="1026"/>
              </w:tabs>
              <w:ind w:right="34"/>
              <w:rPr>
                <w:sz w:val="20"/>
              </w:rPr>
            </w:pPr>
            <w:r w:rsidRPr="00B87054">
              <w:rPr>
                <w:sz w:val="20"/>
              </w:rPr>
              <w:t>3</w:t>
            </w:r>
          </w:p>
        </w:tc>
      </w:tr>
      <w:tr w:rsidR="00C16F54" w:rsidRPr="00B87054" w14:paraId="585ED8EE" w14:textId="77777777" w:rsidTr="00932092">
        <w:trPr>
          <w:trHeight w:val="291"/>
        </w:trPr>
        <w:tc>
          <w:tcPr>
            <w:tcW w:w="638" w:type="pct"/>
            <w:vMerge/>
          </w:tcPr>
          <w:p w14:paraId="6CEA5894" w14:textId="77777777" w:rsidR="00C16F54" w:rsidRPr="00B87054" w:rsidRDefault="00C16F54" w:rsidP="00932092">
            <w:pPr>
              <w:rPr>
                <w:sz w:val="20"/>
              </w:rPr>
            </w:pPr>
          </w:p>
        </w:tc>
        <w:tc>
          <w:tcPr>
            <w:tcW w:w="582" w:type="pct"/>
            <w:vMerge/>
          </w:tcPr>
          <w:p w14:paraId="755514A8" w14:textId="77777777" w:rsidR="00C16F54" w:rsidRPr="00B87054" w:rsidRDefault="00C16F54" w:rsidP="00932092">
            <w:pPr>
              <w:rPr>
                <w:sz w:val="20"/>
              </w:rPr>
            </w:pPr>
          </w:p>
        </w:tc>
        <w:tc>
          <w:tcPr>
            <w:tcW w:w="583" w:type="pct"/>
            <w:vMerge/>
          </w:tcPr>
          <w:p w14:paraId="5C066AA3" w14:textId="77777777" w:rsidR="00C16F54" w:rsidRPr="00B87054" w:rsidRDefault="00C16F54" w:rsidP="00932092">
            <w:pPr>
              <w:rPr>
                <w:sz w:val="20"/>
              </w:rPr>
            </w:pPr>
          </w:p>
        </w:tc>
        <w:tc>
          <w:tcPr>
            <w:tcW w:w="943" w:type="pct"/>
            <w:shd w:val="clear" w:color="auto" w:fill="auto"/>
          </w:tcPr>
          <w:p w14:paraId="7D35E7EC" w14:textId="77777777" w:rsidR="00C16F54" w:rsidRPr="00B87054" w:rsidRDefault="00C16F54" w:rsidP="00DF1963">
            <w:pPr>
              <w:jc w:val="left"/>
              <w:rPr>
                <w:sz w:val="20"/>
              </w:rPr>
            </w:pPr>
            <w:r w:rsidRPr="00B87054">
              <w:rPr>
                <w:sz w:val="20"/>
              </w:rPr>
              <w:t>Видове, подкрепени с цел постигане на по-добра степен на съхраненост</w:t>
            </w:r>
          </w:p>
        </w:tc>
        <w:tc>
          <w:tcPr>
            <w:tcW w:w="654" w:type="pct"/>
            <w:shd w:val="clear" w:color="auto" w:fill="auto"/>
          </w:tcPr>
          <w:p w14:paraId="180F3A7A" w14:textId="77777777" w:rsidR="00C16F54" w:rsidRPr="00B87054" w:rsidRDefault="00C16F54" w:rsidP="00932092">
            <w:pPr>
              <w:rPr>
                <w:sz w:val="20"/>
              </w:rPr>
            </w:pPr>
            <w:r w:rsidRPr="00B87054">
              <w:rPr>
                <w:sz w:val="20"/>
              </w:rPr>
              <w:t>Брой</w:t>
            </w:r>
          </w:p>
        </w:tc>
        <w:tc>
          <w:tcPr>
            <w:tcW w:w="582" w:type="pct"/>
            <w:shd w:val="clear" w:color="auto" w:fill="auto"/>
          </w:tcPr>
          <w:p w14:paraId="1B4329F9" w14:textId="77777777" w:rsidR="00C16F54" w:rsidRPr="00B87054" w:rsidRDefault="00C16F54" w:rsidP="00932092">
            <w:pPr>
              <w:rPr>
                <w:sz w:val="20"/>
              </w:rPr>
            </w:pPr>
            <w:r w:rsidRPr="00B87054">
              <w:rPr>
                <w:sz w:val="20"/>
              </w:rPr>
              <w:t>1</w:t>
            </w:r>
          </w:p>
        </w:tc>
        <w:tc>
          <w:tcPr>
            <w:tcW w:w="217" w:type="pct"/>
            <w:shd w:val="clear" w:color="auto" w:fill="auto"/>
          </w:tcPr>
          <w:p w14:paraId="7AADEC27" w14:textId="77777777" w:rsidR="00C16F54" w:rsidRPr="00B87054" w:rsidRDefault="00C16F54" w:rsidP="00932092">
            <w:pPr>
              <w:rPr>
                <w:sz w:val="20"/>
              </w:rPr>
            </w:pPr>
          </w:p>
        </w:tc>
        <w:tc>
          <w:tcPr>
            <w:tcW w:w="219" w:type="pct"/>
            <w:shd w:val="clear" w:color="auto" w:fill="auto"/>
          </w:tcPr>
          <w:p w14:paraId="7D4984EE" w14:textId="77777777" w:rsidR="00C16F54" w:rsidRPr="00B87054" w:rsidRDefault="00C16F54" w:rsidP="00932092">
            <w:pPr>
              <w:rPr>
                <w:sz w:val="20"/>
              </w:rPr>
            </w:pPr>
          </w:p>
        </w:tc>
        <w:tc>
          <w:tcPr>
            <w:tcW w:w="582" w:type="pct"/>
            <w:shd w:val="clear" w:color="auto" w:fill="auto"/>
          </w:tcPr>
          <w:p w14:paraId="087DACE7" w14:textId="77777777" w:rsidR="00C16F54" w:rsidRPr="00B87054" w:rsidRDefault="00C16F54" w:rsidP="00932092">
            <w:pPr>
              <w:tabs>
                <w:tab w:val="left" w:pos="919"/>
                <w:tab w:val="left" w:pos="1026"/>
              </w:tabs>
              <w:ind w:right="34"/>
              <w:rPr>
                <w:sz w:val="20"/>
              </w:rPr>
            </w:pPr>
            <w:r w:rsidRPr="00B87054">
              <w:rPr>
                <w:sz w:val="20"/>
              </w:rPr>
              <w:t>1</w:t>
            </w:r>
          </w:p>
        </w:tc>
      </w:tr>
      <w:tr w:rsidR="00B53C70" w:rsidRPr="00B87054" w14:paraId="7DD001E5" w14:textId="77777777" w:rsidTr="00932092">
        <w:trPr>
          <w:trHeight w:val="291"/>
        </w:trPr>
        <w:tc>
          <w:tcPr>
            <w:tcW w:w="638" w:type="pct"/>
            <w:vMerge w:val="restart"/>
          </w:tcPr>
          <w:p w14:paraId="49B51972" w14:textId="77777777" w:rsidR="00B53C70" w:rsidRPr="00B87054" w:rsidRDefault="00B53C70" w:rsidP="00932092">
            <w:pPr>
              <w:rPr>
                <w:sz w:val="20"/>
              </w:rPr>
            </w:pPr>
            <w:r w:rsidRPr="00B87054">
              <w:rPr>
                <w:sz w:val="20"/>
              </w:rPr>
              <w:t>4</w:t>
            </w:r>
            <w:r w:rsidR="00C16F54" w:rsidRPr="00B87054">
              <w:rPr>
                <w:sz w:val="20"/>
              </w:rPr>
              <w:t xml:space="preserve">-Превенция </w:t>
            </w:r>
            <w:r w:rsidR="00C16F54" w:rsidRPr="00B87054">
              <w:rPr>
                <w:sz w:val="20"/>
              </w:rPr>
              <w:lastRenderedPageBreak/>
              <w:t>и управление на риска от наводнения и свлачища</w:t>
            </w:r>
          </w:p>
        </w:tc>
        <w:tc>
          <w:tcPr>
            <w:tcW w:w="582" w:type="pct"/>
            <w:vMerge w:val="restart"/>
          </w:tcPr>
          <w:p w14:paraId="439E1556" w14:textId="77777777" w:rsidR="00B53C70" w:rsidRPr="00B87054" w:rsidRDefault="00B53C70" w:rsidP="00932092">
            <w:pPr>
              <w:rPr>
                <w:sz w:val="20"/>
              </w:rPr>
            </w:pPr>
            <w:r w:rsidRPr="00B87054">
              <w:rPr>
                <w:sz w:val="20"/>
              </w:rPr>
              <w:lastRenderedPageBreak/>
              <w:t>КФ</w:t>
            </w:r>
          </w:p>
          <w:p w14:paraId="22A565CD" w14:textId="77777777" w:rsidR="00B53C70" w:rsidRPr="00B87054" w:rsidRDefault="00B53C70" w:rsidP="00932092">
            <w:pPr>
              <w:rPr>
                <w:sz w:val="20"/>
              </w:rPr>
            </w:pPr>
          </w:p>
        </w:tc>
        <w:tc>
          <w:tcPr>
            <w:tcW w:w="583" w:type="pct"/>
            <w:vMerge w:val="restart"/>
          </w:tcPr>
          <w:p w14:paraId="3E3F2FFB" w14:textId="77777777" w:rsidR="00B53C70" w:rsidRPr="00B87054" w:rsidRDefault="00B53C70" w:rsidP="00932092">
            <w:pPr>
              <w:rPr>
                <w:sz w:val="20"/>
              </w:rPr>
            </w:pPr>
          </w:p>
        </w:tc>
        <w:tc>
          <w:tcPr>
            <w:tcW w:w="943" w:type="pct"/>
            <w:shd w:val="clear" w:color="auto" w:fill="auto"/>
          </w:tcPr>
          <w:p w14:paraId="1920871A" w14:textId="77777777" w:rsidR="00B53C70" w:rsidRPr="00B87054" w:rsidRDefault="00B53C70" w:rsidP="00DF1963">
            <w:pPr>
              <w:jc w:val="left"/>
              <w:rPr>
                <w:sz w:val="20"/>
              </w:rPr>
            </w:pPr>
            <w:r w:rsidRPr="00B87054">
              <w:rPr>
                <w:sz w:val="20"/>
              </w:rPr>
              <w:t xml:space="preserve">Брой жители, които се ползват </w:t>
            </w:r>
            <w:r w:rsidRPr="00B87054">
              <w:rPr>
                <w:sz w:val="20"/>
              </w:rPr>
              <w:lastRenderedPageBreak/>
              <w:t>от мерките за защита от наводнения</w:t>
            </w:r>
          </w:p>
        </w:tc>
        <w:tc>
          <w:tcPr>
            <w:tcW w:w="654" w:type="pct"/>
            <w:shd w:val="clear" w:color="auto" w:fill="auto"/>
          </w:tcPr>
          <w:p w14:paraId="0FEBBEE6" w14:textId="77777777" w:rsidR="00B53C70" w:rsidRPr="00B87054" w:rsidRDefault="00B53C70" w:rsidP="00932092">
            <w:pPr>
              <w:rPr>
                <w:sz w:val="20"/>
              </w:rPr>
            </w:pPr>
            <w:r w:rsidRPr="00B87054">
              <w:rPr>
                <w:sz w:val="20"/>
              </w:rPr>
              <w:lastRenderedPageBreak/>
              <w:t>лица</w:t>
            </w:r>
          </w:p>
        </w:tc>
        <w:tc>
          <w:tcPr>
            <w:tcW w:w="582" w:type="pct"/>
            <w:shd w:val="clear" w:color="auto" w:fill="auto"/>
          </w:tcPr>
          <w:p w14:paraId="620737D9" w14:textId="77777777" w:rsidR="00B53C70" w:rsidRPr="00B87054" w:rsidRDefault="00B53C70" w:rsidP="00932092">
            <w:pPr>
              <w:rPr>
                <w:sz w:val="20"/>
              </w:rPr>
            </w:pPr>
            <w:r w:rsidRPr="00B87054">
              <w:rPr>
                <w:sz w:val="20"/>
              </w:rPr>
              <w:t>1 300 000</w:t>
            </w:r>
          </w:p>
        </w:tc>
        <w:tc>
          <w:tcPr>
            <w:tcW w:w="217" w:type="pct"/>
            <w:shd w:val="clear" w:color="auto" w:fill="auto"/>
          </w:tcPr>
          <w:p w14:paraId="49F665CF" w14:textId="77777777" w:rsidR="00B53C70" w:rsidRPr="00B87054" w:rsidRDefault="00B53C70" w:rsidP="00932092">
            <w:pPr>
              <w:rPr>
                <w:sz w:val="20"/>
              </w:rPr>
            </w:pPr>
          </w:p>
        </w:tc>
        <w:tc>
          <w:tcPr>
            <w:tcW w:w="219" w:type="pct"/>
            <w:shd w:val="clear" w:color="auto" w:fill="auto"/>
          </w:tcPr>
          <w:p w14:paraId="0CAC9835" w14:textId="77777777" w:rsidR="00B53C70" w:rsidRPr="00B87054" w:rsidRDefault="00B53C70" w:rsidP="00932092">
            <w:pPr>
              <w:rPr>
                <w:sz w:val="20"/>
              </w:rPr>
            </w:pPr>
          </w:p>
        </w:tc>
        <w:tc>
          <w:tcPr>
            <w:tcW w:w="582" w:type="pct"/>
            <w:shd w:val="clear" w:color="auto" w:fill="auto"/>
          </w:tcPr>
          <w:p w14:paraId="5457F335" w14:textId="77777777" w:rsidR="00B53C70" w:rsidRPr="00B87054" w:rsidRDefault="00B53C70" w:rsidP="00932092">
            <w:pPr>
              <w:rPr>
                <w:sz w:val="20"/>
              </w:rPr>
            </w:pPr>
            <w:r w:rsidRPr="00B87054">
              <w:rPr>
                <w:sz w:val="20"/>
              </w:rPr>
              <w:t>2 750 000</w:t>
            </w:r>
          </w:p>
          <w:p w14:paraId="4D1A1CCF" w14:textId="77777777" w:rsidR="00B53C70" w:rsidRPr="00B87054" w:rsidRDefault="00B53C70" w:rsidP="00932092">
            <w:pPr>
              <w:ind w:right="661"/>
              <w:rPr>
                <w:sz w:val="20"/>
              </w:rPr>
            </w:pPr>
          </w:p>
        </w:tc>
      </w:tr>
      <w:tr w:rsidR="00C16F54" w:rsidRPr="00B87054" w14:paraId="76E9E530" w14:textId="77777777" w:rsidTr="00932092">
        <w:trPr>
          <w:trHeight w:val="291"/>
        </w:trPr>
        <w:tc>
          <w:tcPr>
            <w:tcW w:w="638" w:type="pct"/>
            <w:vMerge/>
          </w:tcPr>
          <w:p w14:paraId="2FE5A015" w14:textId="77777777" w:rsidR="00C16F54" w:rsidRPr="00B87054" w:rsidRDefault="00C16F54" w:rsidP="00932092">
            <w:pPr>
              <w:rPr>
                <w:sz w:val="20"/>
              </w:rPr>
            </w:pPr>
          </w:p>
        </w:tc>
        <w:tc>
          <w:tcPr>
            <w:tcW w:w="582" w:type="pct"/>
            <w:vMerge/>
          </w:tcPr>
          <w:p w14:paraId="173B2311" w14:textId="77777777" w:rsidR="00C16F54" w:rsidRPr="00B87054" w:rsidRDefault="00C16F54" w:rsidP="00932092">
            <w:pPr>
              <w:rPr>
                <w:sz w:val="20"/>
              </w:rPr>
            </w:pPr>
          </w:p>
        </w:tc>
        <w:tc>
          <w:tcPr>
            <w:tcW w:w="583" w:type="pct"/>
            <w:vMerge/>
          </w:tcPr>
          <w:p w14:paraId="52BD0A0F" w14:textId="77777777" w:rsidR="00C16F54" w:rsidRPr="00B87054" w:rsidRDefault="00C16F54" w:rsidP="00932092">
            <w:pPr>
              <w:rPr>
                <w:sz w:val="20"/>
              </w:rPr>
            </w:pPr>
          </w:p>
        </w:tc>
        <w:tc>
          <w:tcPr>
            <w:tcW w:w="943" w:type="pct"/>
            <w:shd w:val="clear" w:color="auto" w:fill="auto"/>
          </w:tcPr>
          <w:p w14:paraId="3937B4D8" w14:textId="77777777" w:rsidR="00C16F54" w:rsidRPr="00B87054" w:rsidRDefault="00C16F54" w:rsidP="00DF1963">
            <w:pPr>
              <w:jc w:val="left"/>
              <w:rPr>
                <w:sz w:val="20"/>
              </w:rPr>
            </w:pPr>
            <w:r w:rsidRPr="00B87054">
              <w:rPr>
                <w:sz w:val="20"/>
              </w:rPr>
              <w:t>Общ размер на сертифицираните разходи от Сертифициращия орган</w:t>
            </w:r>
          </w:p>
        </w:tc>
        <w:tc>
          <w:tcPr>
            <w:tcW w:w="654" w:type="pct"/>
            <w:shd w:val="clear" w:color="auto" w:fill="auto"/>
          </w:tcPr>
          <w:p w14:paraId="2921A2AE" w14:textId="77777777" w:rsidR="00C16F54" w:rsidRPr="00B87054" w:rsidRDefault="00C16F54" w:rsidP="00932092">
            <w:pPr>
              <w:rPr>
                <w:sz w:val="20"/>
              </w:rPr>
            </w:pPr>
            <w:r w:rsidRPr="00B87054">
              <w:rPr>
                <w:sz w:val="20"/>
              </w:rPr>
              <w:t>Евро</w:t>
            </w:r>
          </w:p>
        </w:tc>
        <w:tc>
          <w:tcPr>
            <w:tcW w:w="582" w:type="pct"/>
            <w:shd w:val="clear" w:color="auto" w:fill="auto"/>
          </w:tcPr>
          <w:p w14:paraId="0A6AA962" w14:textId="77777777" w:rsidR="00C16F54" w:rsidRPr="00B87054" w:rsidRDefault="00C16F54" w:rsidP="00932092">
            <w:pPr>
              <w:rPr>
                <w:sz w:val="20"/>
              </w:rPr>
            </w:pPr>
            <w:r w:rsidRPr="00B87054">
              <w:rPr>
                <w:sz w:val="20"/>
              </w:rPr>
              <w:t>4 500 000</w:t>
            </w:r>
          </w:p>
        </w:tc>
        <w:tc>
          <w:tcPr>
            <w:tcW w:w="217" w:type="pct"/>
            <w:shd w:val="clear" w:color="auto" w:fill="auto"/>
          </w:tcPr>
          <w:p w14:paraId="38F0C29C" w14:textId="77777777" w:rsidR="00C16F54" w:rsidRPr="00B87054" w:rsidRDefault="00C16F54" w:rsidP="00932092">
            <w:pPr>
              <w:rPr>
                <w:sz w:val="20"/>
              </w:rPr>
            </w:pPr>
          </w:p>
        </w:tc>
        <w:tc>
          <w:tcPr>
            <w:tcW w:w="219" w:type="pct"/>
            <w:shd w:val="clear" w:color="auto" w:fill="auto"/>
          </w:tcPr>
          <w:p w14:paraId="0766A262" w14:textId="77777777" w:rsidR="00C16F54" w:rsidRPr="00B87054" w:rsidRDefault="00C16F54" w:rsidP="00932092">
            <w:pPr>
              <w:rPr>
                <w:sz w:val="20"/>
              </w:rPr>
            </w:pPr>
          </w:p>
        </w:tc>
        <w:tc>
          <w:tcPr>
            <w:tcW w:w="582" w:type="pct"/>
            <w:shd w:val="clear" w:color="auto" w:fill="auto"/>
          </w:tcPr>
          <w:p w14:paraId="07703690" w14:textId="32F57800" w:rsidR="00C16F54" w:rsidRPr="00B87054" w:rsidRDefault="00CE09C9" w:rsidP="00932092">
            <w:pPr>
              <w:rPr>
                <w:sz w:val="20"/>
              </w:rPr>
            </w:pPr>
            <w:ins w:id="348" w:author="Author">
              <w:r w:rsidRPr="00CE09C9">
                <w:rPr>
                  <w:sz w:val="20"/>
                </w:rPr>
                <w:t>91</w:t>
              </w:r>
              <w:r>
                <w:rPr>
                  <w:sz w:val="20"/>
                </w:rPr>
                <w:t xml:space="preserve"> </w:t>
              </w:r>
              <w:r w:rsidRPr="00CE09C9">
                <w:rPr>
                  <w:sz w:val="20"/>
                </w:rPr>
                <w:t>507</w:t>
              </w:r>
              <w:r>
                <w:rPr>
                  <w:sz w:val="20"/>
                </w:rPr>
                <w:t xml:space="preserve"> </w:t>
              </w:r>
              <w:r w:rsidRPr="00CE09C9">
                <w:rPr>
                  <w:sz w:val="20"/>
                </w:rPr>
                <w:t>323</w:t>
              </w:r>
              <w:r w:rsidR="002213CD" w:rsidRPr="002213CD">
                <w:rPr>
                  <w:sz w:val="20"/>
                </w:rPr>
                <w:t>,00</w:t>
              </w:r>
            </w:ins>
            <w:del w:id="349" w:author="Author">
              <w:r w:rsidR="008E2F1C" w:rsidRPr="00010DAE" w:rsidDel="002213CD">
                <w:rPr>
                  <w:sz w:val="20"/>
                </w:rPr>
                <w:delText>70 544 356,00</w:delText>
              </w:r>
            </w:del>
          </w:p>
        </w:tc>
      </w:tr>
      <w:tr w:rsidR="00C16F54" w:rsidRPr="00B87054" w14:paraId="780C9C6F" w14:textId="77777777" w:rsidTr="00DF1963">
        <w:trPr>
          <w:trHeight w:val="742"/>
        </w:trPr>
        <w:tc>
          <w:tcPr>
            <w:tcW w:w="638" w:type="pct"/>
            <w:vMerge/>
          </w:tcPr>
          <w:p w14:paraId="060A4918" w14:textId="77777777" w:rsidR="00C16F54" w:rsidRPr="00B87054" w:rsidRDefault="00C16F54" w:rsidP="00932092">
            <w:pPr>
              <w:rPr>
                <w:sz w:val="20"/>
              </w:rPr>
            </w:pPr>
          </w:p>
        </w:tc>
        <w:tc>
          <w:tcPr>
            <w:tcW w:w="582" w:type="pct"/>
            <w:vMerge/>
          </w:tcPr>
          <w:p w14:paraId="53A2CB80" w14:textId="77777777" w:rsidR="00C16F54" w:rsidRPr="00B87054" w:rsidRDefault="00C16F54" w:rsidP="00932092">
            <w:pPr>
              <w:rPr>
                <w:sz w:val="20"/>
              </w:rPr>
            </w:pPr>
          </w:p>
        </w:tc>
        <w:tc>
          <w:tcPr>
            <w:tcW w:w="583" w:type="pct"/>
            <w:vMerge/>
          </w:tcPr>
          <w:p w14:paraId="2765C6AB" w14:textId="77777777" w:rsidR="00C16F54" w:rsidRPr="00B87054" w:rsidRDefault="00C16F54" w:rsidP="00932092">
            <w:pPr>
              <w:rPr>
                <w:sz w:val="20"/>
              </w:rPr>
            </w:pPr>
          </w:p>
        </w:tc>
        <w:tc>
          <w:tcPr>
            <w:tcW w:w="943" w:type="pct"/>
            <w:shd w:val="clear" w:color="auto" w:fill="auto"/>
          </w:tcPr>
          <w:p w14:paraId="06834772" w14:textId="77777777" w:rsidR="00C16F54" w:rsidRPr="00B87054" w:rsidRDefault="00C16F54" w:rsidP="00DF1963">
            <w:pPr>
              <w:jc w:val="left"/>
              <w:rPr>
                <w:sz w:val="20"/>
              </w:rPr>
            </w:pPr>
            <w:r w:rsidRPr="00B87054">
              <w:rPr>
                <w:sz w:val="20"/>
              </w:rPr>
              <w:t>Укрепени свлачища</w:t>
            </w:r>
          </w:p>
        </w:tc>
        <w:tc>
          <w:tcPr>
            <w:tcW w:w="654" w:type="pct"/>
            <w:shd w:val="clear" w:color="auto" w:fill="auto"/>
          </w:tcPr>
          <w:p w14:paraId="7558922A" w14:textId="77777777" w:rsidR="00C16F54" w:rsidRPr="00B87054" w:rsidRDefault="00C16F54" w:rsidP="00932092">
            <w:pPr>
              <w:rPr>
                <w:sz w:val="20"/>
              </w:rPr>
            </w:pPr>
            <w:r w:rsidRPr="00B87054">
              <w:rPr>
                <w:sz w:val="20"/>
              </w:rPr>
              <w:t>хектара</w:t>
            </w:r>
          </w:p>
        </w:tc>
        <w:tc>
          <w:tcPr>
            <w:tcW w:w="582" w:type="pct"/>
            <w:shd w:val="clear" w:color="auto" w:fill="auto"/>
          </w:tcPr>
          <w:p w14:paraId="61EC4679" w14:textId="77777777" w:rsidR="00C16F54" w:rsidRPr="00B87054" w:rsidRDefault="00C16F54" w:rsidP="00932092">
            <w:pPr>
              <w:rPr>
                <w:sz w:val="20"/>
              </w:rPr>
            </w:pPr>
            <w:r w:rsidRPr="00B87054">
              <w:rPr>
                <w:sz w:val="20"/>
              </w:rPr>
              <w:t>2</w:t>
            </w:r>
          </w:p>
        </w:tc>
        <w:tc>
          <w:tcPr>
            <w:tcW w:w="217" w:type="pct"/>
            <w:shd w:val="clear" w:color="auto" w:fill="auto"/>
          </w:tcPr>
          <w:p w14:paraId="40587B7B" w14:textId="77777777" w:rsidR="00C16F54" w:rsidRPr="00B87054" w:rsidRDefault="00C16F54" w:rsidP="00932092">
            <w:pPr>
              <w:rPr>
                <w:sz w:val="20"/>
              </w:rPr>
            </w:pPr>
          </w:p>
        </w:tc>
        <w:tc>
          <w:tcPr>
            <w:tcW w:w="219" w:type="pct"/>
            <w:shd w:val="clear" w:color="auto" w:fill="auto"/>
          </w:tcPr>
          <w:p w14:paraId="1D85EA43" w14:textId="77777777" w:rsidR="00C16F54" w:rsidRPr="00B87054" w:rsidRDefault="00C16F54" w:rsidP="00932092">
            <w:pPr>
              <w:rPr>
                <w:sz w:val="20"/>
              </w:rPr>
            </w:pPr>
          </w:p>
        </w:tc>
        <w:tc>
          <w:tcPr>
            <w:tcW w:w="582" w:type="pct"/>
            <w:shd w:val="clear" w:color="auto" w:fill="auto"/>
          </w:tcPr>
          <w:p w14:paraId="3578D83E" w14:textId="77777777" w:rsidR="00C16F54" w:rsidRPr="00B87054" w:rsidRDefault="00C16F54" w:rsidP="00932092">
            <w:pPr>
              <w:rPr>
                <w:sz w:val="20"/>
              </w:rPr>
            </w:pPr>
            <w:r w:rsidRPr="00CE1886">
              <w:rPr>
                <w:sz w:val="20"/>
              </w:rPr>
              <w:t>80</w:t>
            </w:r>
          </w:p>
        </w:tc>
      </w:tr>
      <w:tr w:rsidR="00C16F54" w:rsidRPr="00B87054" w14:paraId="1596ACE2" w14:textId="77777777" w:rsidTr="00932092">
        <w:trPr>
          <w:trHeight w:val="291"/>
        </w:trPr>
        <w:tc>
          <w:tcPr>
            <w:tcW w:w="638" w:type="pct"/>
            <w:vMerge w:val="restart"/>
          </w:tcPr>
          <w:p w14:paraId="16DA4D55" w14:textId="77777777" w:rsidR="00C16F54" w:rsidRPr="00B87054" w:rsidRDefault="00C16F54" w:rsidP="00932092">
            <w:pPr>
              <w:rPr>
                <w:sz w:val="20"/>
              </w:rPr>
            </w:pPr>
            <w:r w:rsidRPr="00B87054">
              <w:rPr>
                <w:sz w:val="20"/>
              </w:rPr>
              <w:t>5-Подобряване качеството на атмосферния въздух</w:t>
            </w:r>
          </w:p>
        </w:tc>
        <w:tc>
          <w:tcPr>
            <w:tcW w:w="582" w:type="pct"/>
            <w:vMerge w:val="restart"/>
          </w:tcPr>
          <w:p w14:paraId="4FD564DC" w14:textId="77777777" w:rsidR="00C16F54" w:rsidRPr="00B87054" w:rsidRDefault="00C16F54" w:rsidP="00932092">
            <w:pPr>
              <w:rPr>
                <w:sz w:val="20"/>
              </w:rPr>
            </w:pPr>
            <w:r w:rsidRPr="00B87054">
              <w:rPr>
                <w:sz w:val="20"/>
              </w:rPr>
              <w:t>КФ</w:t>
            </w:r>
          </w:p>
        </w:tc>
        <w:tc>
          <w:tcPr>
            <w:tcW w:w="583" w:type="pct"/>
            <w:vMerge w:val="restart"/>
          </w:tcPr>
          <w:p w14:paraId="488B217D" w14:textId="77777777" w:rsidR="00C16F54" w:rsidRPr="00B87054" w:rsidRDefault="00C16F54" w:rsidP="00932092">
            <w:pPr>
              <w:rPr>
                <w:sz w:val="20"/>
              </w:rPr>
            </w:pPr>
          </w:p>
        </w:tc>
        <w:tc>
          <w:tcPr>
            <w:tcW w:w="943" w:type="pct"/>
            <w:shd w:val="clear" w:color="auto" w:fill="auto"/>
          </w:tcPr>
          <w:p w14:paraId="1C90A2E3" w14:textId="77777777" w:rsidR="00C16F54" w:rsidRPr="00B87054" w:rsidRDefault="00C16F54" w:rsidP="008A4D3B">
            <w:pPr>
              <w:jc w:val="left"/>
              <w:rPr>
                <w:sz w:val="20"/>
              </w:rPr>
            </w:pPr>
            <w:r w:rsidRPr="00B87054">
              <w:rPr>
                <w:sz w:val="20"/>
              </w:rPr>
              <w:t>Общ размер на сертифицираните разходи от Сертифициращия орган</w:t>
            </w:r>
          </w:p>
        </w:tc>
        <w:tc>
          <w:tcPr>
            <w:tcW w:w="654" w:type="pct"/>
            <w:shd w:val="clear" w:color="auto" w:fill="auto"/>
          </w:tcPr>
          <w:p w14:paraId="73C59635" w14:textId="77777777" w:rsidR="00C16F54" w:rsidRPr="00B87054" w:rsidRDefault="00C16F54" w:rsidP="00932092">
            <w:pPr>
              <w:rPr>
                <w:sz w:val="20"/>
              </w:rPr>
            </w:pPr>
            <w:r w:rsidRPr="00B87054">
              <w:rPr>
                <w:sz w:val="20"/>
              </w:rPr>
              <w:t>Евро</w:t>
            </w:r>
          </w:p>
        </w:tc>
        <w:tc>
          <w:tcPr>
            <w:tcW w:w="582" w:type="pct"/>
            <w:shd w:val="clear" w:color="auto" w:fill="auto"/>
          </w:tcPr>
          <w:p w14:paraId="7E2074D9" w14:textId="77777777" w:rsidR="00C16F54" w:rsidRPr="00B87054" w:rsidRDefault="00F469F7" w:rsidP="00932092">
            <w:pPr>
              <w:rPr>
                <w:sz w:val="20"/>
              </w:rPr>
            </w:pPr>
            <w:r w:rsidRPr="00B87054">
              <w:rPr>
                <w:sz w:val="20"/>
              </w:rPr>
              <w:t>743 151</w:t>
            </w:r>
          </w:p>
        </w:tc>
        <w:tc>
          <w:tcPr>
            <w:tcW w:w="217" w:type="pct"/>
            <w:shd w:val="clear" w:color="auto" w:fill="auto"/>
          </w:tcPr>
          <w:p w14:paraId="3E2FA3F1" w14:textId="77777777" w:rsidR="00C16F54" w:rsidRPr="00B87054" w:rsidRDefault="00C16F54" w:rsidP="00932092">
            <w:pPr>
              <w:rPr>
                <w:sz w:val="20"/>
              </w:rPr>
            </w:pPr>
          </w:p>
        </w:tc>
        <w:tc>
          <w:tcPr>
            <w:tcW w:w="219" w:type="pct"/>
            <w:shd w:val="clear" w:color="auto" w:fill="auto"/>
          </w:tcPr>
          <w:p w14:paraId="44B118CF" w14:textId="77777777" w:rsidR="00C16F54" w:rsidRPr="00B87054" w:rsidRDefault="00C16F54" w:rsidP="00932092">
            <w:pPr>
              <w:rPr>
                <w:sz w:val="20"/>
              </w:rPr>
            </w:pPr>
          </w:p>
        </w:tc>
        <w:tc>
          <w:tcPr>
            <w:tcW w:w="582" w:type="pct"/>
            <w:shd w:val="clear" w:color="auto" w:fill="auto"/>
          </w:tcPr>
          <w:p w14:paraId="5911A93F" w14:textId="0E096C73" w:rsidR="00C16F54" w:rsidRPr="00B87054" w:rsidRDefault="002213CD" w:rsidP="00932092">
            <w:pPr>
              <w:rPr>
                <w:sz w:val="20"/>
              </w:rPr>
            </w:pPr>
            <w:ins w:id="350" w:author="Author">
              <w:r w:rsidRPr="002213CD">
                <w:rPr>
                  <w:sz w:val="20"/>
                </w:rPr>
                <w:t>311 369 631,00</w:t>
              </w:r>
              <w:r w:rsidR="005D4C4C">
                <w:rPr>
                  <w:sz w:val="20"/>
                </w:rPr>
                <w:t xml:space="preserve"> </w:t>
              </w:r>
            </w:ins>
            <w:del w:id="351" w:author="Author">
              <w:r w:rsidR="003846E0" w:rsidRPr="00B87054" w:rsidDel="002213CD">
                <w:rPr>
                  <w:sz w:val="20"/>
                </w:rPr>
                <w:delText>295 008 291,00</w:delText>
              </w:r>
            </w:del>
          </w:p>
        </w:tc>
      </w:tr>
      <w:tr w:rsidR="00E64AB5" w:rsidRPr="00B87054" w14:paraId="2CA26FFD" w14:textId="77777777" w:rsidTr="00D208E5">
        <w:trPr>
          <w:trHeight w:val="1057"/>
        </w:trPr>
        <w:tc>
          <w:tcPr>
            <w:tcW w:w="638" w:type="pct"/>
            <w:vMerge/>
          </w:tcPr>
          <w:p w14:paraId="50730928" w14:textId="77777777" w:rsidR="00E64AB5" w:rsidRPr="00B87054" w:rsidRDefault="00E64AB5" w:rsidP="00E64AB5">
            <w:pPr>
              <w:rPr>
                <w:sz w:val="20"/>
              </w:rPr>
            </w:pPr>
          </w:p>
        </w:tc>
        <w:tc>
          <w:tcPr>
            <w:tcW w:w="582" w:type="pct"/>
            <w:vMerge/>
          </w:tcPr>
          <w:p w14:paraId="68332011" w14:textId="77777777" w:rsidR="00E64AB5" w:rsidRPr="00B87054" w:rsidRDefault="00E64AB5" w:rsidP="00E64AB5">
            <w:pPr>
              <w:rPr>
                <w:sz w:val="20"/>
              </w:rPr>
            </w:pPr>
          </w:p>
        </w:tc>
        <w:tc>
          <w:tcPr>
            <w:tcW w:w="583" w:type="pct"/>
            <w:vMerge/>
          </w:tcPr>
          <w:p w14:paraId="0C621288" w14:textId="77777777" w:rsidR="00E64AB5" w:rsidRPr="00B87054" w:rsidRDefault="00E64AB5" w:rsidP="00E64AB5">
            <w:pPr>
              <w:rPr>
                <w:sz w:val="20"/>
              </w:rPr>
            </w:pPr>
          </w:p>
        </w:tc>
        <w:tc>
          <w:tcPr>
            <w:tcW w:w="943" w:type="pct"/>
            <w:shd w:val="clear" w:color="auto" w:fill="auto"/>
          </w:tcPr>
          <w:p w14:paraId="296DA387" w14:textId="77777777" w:rsidR="00E64AB5" w:rsidRPr="00B87054" w:rsidRDefault="00E64AB5" w:rsidP="00E64AB5">
            <w:pPr>
              <w:jc w:val="left"/>
              <w:rPr>
                <w:sz w:val="20"/>
              </w:rPr>
            </w:pPr>
            <w:r w:rsidRPr="00B87054">
              <w:rPr>
                <w:sz w:val="20"/>
              </w:rPr>
              <w:t>Проекти, насочени към намаляване количествата на ФПЧ</w:t>
            </w:r>
            <w:r w:rsidRPr="00B87054">
              <w:rPr>
                <w:sz w:val="20"/>
                <w:vertAlign w:val="subscript"/>
              </w:rPr>
              <w:t>10</w:t>
            </w:r>
            <w:r w:rsidRPr="00B87054">
              <w:rPr>
                <w:sz w:val="20"/>
              </w:rPr>
              <w:t xml:space="preserve"> и NOx</w:t>
            </w:r>
          </w:p>
        </w:tc>
        <w:tc>
          <w:tcPr>
            <w:tcW w:w="654" w:type="pct"/>
            <w:shd w:val="clear" w:color="auto" w:fill="auto"/>
          </w:tcPr>
          <w:p w14:paraId="6E274DC1" w14:textId="77777777" w:rsidR="00E64AB5" w:rsidRPr="00B87054" w:rsidRDefault="00E64AB5" w:rsidP="00E64AB5">
            <w:pPr>
              <w:rPr>
                <w:sz w:val="20"/>
              </w:rPr>
            </w:pPr>
            <w:r w:rsidRPr="00B87054">
              <w:rPr>
                <w:sz w:val="20"/>
              </w:rPr>
              <w:t>брой</w:t>
            </w:r>
          </w:p>
        </w:tc>
        <w:tc>
          <w:tcPr>
            <w:tcW w:w="582" w:type="pct"/>
            <w:shd w:val="clear" w:color="auto" w:fill="auto"/>
          </w:tcPr>
          <w:p w14:paraId="74DECB8A" w14:textId="77777777" w:rsidR="00E64AB5" w:rsidRPr="00B87054" w:rsidRDefault="00E64AB5" w:rsidP="00E64AB5">
            <w:pPr>
              <w:rPr>
                <w:sz w:val="20"/>
              </w:rPr>
            </w:pPr>
            <w:r w:rsidRPr="00B87054">
              <w:rPr>
                <w:sz w:val="20"/>
              </w:rPr>
              <w:t>0</w:t>
            </w:r>
          </w:p>
        </w:tc>
        <w:tc>
          <w:tcPr>
            <w:tcW w:w="217" w:type="pct"/>
            <w:shd w:val="clear" w:color="auto" w:fill="auto"/>
          </w:tcPr>
          <w:p w14:paraId="223352AA" w14:textId="77777777" w:rsidR="00E64AB5" w:rsidRPr="00B87054" w:rsidRDefault="00E64AB5" w:rsidP="00E64AB5">
            <w:pPr>
              <w:rPr>
                <w:sz w:val="20"/>
              </w:rPr>
            </w:pPr>
          </w:p>
        </w:tc>
        <w:tc>
          <w:tcPr>
            <w:tcW w:w="219" w:type="pct"/>
            <w:shd w:val="clear" w:color="auto" w:fill="auto"/>
          </w:tcPr>
          <w:p w14:paraId="25F6FC08" w14:textId="77777777" w:rsidR="00E64AB5" w:rsidRPr="00B87054" w:rsidRDefault="00E64AB5" w:rsidP="00E64AB5">
            <w:pPr>
              <w:rPr>
                <w:sz w:val="20"/>
              </w:rPr>
            </w:pPr>
          </w:p>
        </w:tc>
        <w:tc>
          <w:tcPr>
            <w:tcW w:w="582" w:type="pct"/>
            <w:shd w:val="clear" w:color="auto" w:fill="auto"/>
          </w:tcPr>
          <w:p w14:paraId="0F2F8232" w14:textId="1672EEDE" w:rsidR="00E64AB5" w:rsidRPr="00B87054" w:rsidRDefault="00E64AB5" w:rsidP="00E64AB5">
            <w:pPr>
              <w:ind w:right="-8"/>
              <w:rPr>
                <w:sz w:val="20"/>
              </w:rPr>
            </w:pPr>
            <w:r w:rsidRPr="00B87054">
              <w:rPr>
                <w:sz w:val="20"/>
              </w:rPr>
              <w:t> 19</w:t>
            </w:r>
          </w:p>
        </w:tc>
      </w:tr>
      <w:tr w:rsidR="00E64AB5" w:rsidRPr="00B87054" w14:paraId="2B37C099" w14:textId="77777777" w:rsidTr="00D208E5">
        <w:trPr>
          <w:trHeight w:val="1300"/>
        </w:trPr>
        <w:tc>
          <w:tcPr>
            <w:tcW w:w="638" w:type="pct"/>
            <w:vMerge/>
          </w:tcPr>
          <w:p w14:paraId="6EAEFCBF" w14:textId="77777777" w:rsidR="00E64AB5" w:rsidRPr="00B87054" w:rsidRDefault="00E64AB5" w:rsidP="00E64AB5">
            <w:pPr>
              <w:rPr>
                <w:sz w:val="20"/>
              </w:rPr>
            </w:pPr>
          </w:p>
        </w:tc>
        <w:tc>
          <w:tcPr>
            <w:tcW w:w="582" w:type="pct"/>
            <w:vMerge/>
          </w:tcPr>
          <w:p w14:paraId="4A23224C" w14:textId="77777777" w:rsidR="00E64AB5" w:rsidRPr="00B87054" w:rsidRDefault="00E64AB5" w:rsidP="00E64AB5">
            <w:pPr>
              <w:rPr>
                <w:sz w:val="20"/>
              </w:rPr>
            </w:pPr>
          </w:p>
        </w:tc>
        <w:tc>
          <w:tcPr>
            <w:tcW w:w="583" w:type="pct"/>
            <w:vMerge/>
          </w:tcPr>
          <w:p w14:paraId="40E7A1A4" w14:textId="77777777" w:rsidR="00E64AB5" w:rsidRPr="00B87054" w:rsidRDefault="00E64AB5" w:rsidP="00E64AB5">
            <w:pPr>
              <w:rPr>
                <w:sz w:val="20"/>
              </w:rPr>
            </w:pPr>
          </w:p>
        </w:tc>
        <w:tc>
          <w:tcPr>
            <w:tcW w:w="943" w:type="pct"/>
            <w:shd w:val="clear" w:color="auto" w:fill="auto"/>
          </w:tcPr>
          <w:p w14:paraId="1130D6DD" w14:textId="77777777" w:rsidR="00E64AB5" w:rsidRPr="00B87054" w:rsidRDefault="00E64AB5" w:rsidP="00E64AB5">
            <w:pPr>
              <w:jc w:val="left"/>
              <w:rPr>
                <w:sz w:val="20"/>
              </w:rPr>
            </w:pPr>
            <w:r w:rsidRPr="00B87054">
              <w:rPr>
                <w:sz w:val="20"/>
              </w:rPr>
              <w:t>Подадени проекти, насочени към намаляване количествата на ФПЧ</w:t>
            </w:r>
            <w:r w:rsidRPr="00B87054">
              <w:rPr>
                <w:sz w:val="20"/>
                <w:vertAlign w:val="subscript"/>
              </w:rPr>
              <w:t>10</w:t>
            </w:r>
            <w:r w:rsidRPr="00B87054">
              <w:rPr>
                <w:sz w:val="20"/>
              </w:rPr>
              <w:t xml:space="preserve"> и NOx</w:t>
            </w:r>
          </w:p>
        </w:tc>
        <w:tc>
          <w:tcPr>
            <w:tcW w:w="654" w:type="pct"/>
            <w:shd w:val="clear" w:color="auto" w:fill="auto"/>
          </w:tcPr>
          <w:p w14:paraId="19AF9E4D" w14:textId="77777777" w:rsidR="00E64AB5" w:rsidRPr="00B87054" w:rsidRDefault="00E64AB5" w:rsidP="00E64AB5">
            <w:pPr>
              <w:rPr>
                <w:sz w:val="20"/>
              </w:rPr>
            </w:pPr>
            <w:r w:rsidRPr="00B87054">
              <w:rPr>
                <w:sz w:val="20"/>
              </w:rPr>
              <w:t>брой</w:t>
            </w:r>
          </w:p>
        </w:tc>
        <w:tc>
          <w:tcPr>
            <w:tcW w:w="582" w:type="pct"/>
            <w:shd w:val="clear" w:color="auto" w:fill="auto"/>
          </w:tcPr>
          <w:p w14:paraId="0158A46D" w14:textId="77777777" w:rsidR="00E64AB5" w:rsidRPr="00B87054" w:rsidRDefault="00E64AB5" w:rsidP="00E64AB5">
            <w:pPr>
              <w:rPr>
                <w:sz w:val="20"/>
              </w:rPr>
            </w:pPr>
            <w:r w:rsidRPr="00B87054">
              <w:rPr>
                <w:sz w:val="20"/>
              </w:rPr>
              <w:t>2</w:t>
            </w:r>
          </w:p>
        </w:tc>
        <w:tc>
          <w:tcPr>
            <w:tcW w:w="217" w:type="pct"/>
            <w:shd w:val="clear" w:color="auto" w:fill="auto"/>
          </w:tcPr>
          <w:p w14:paraId="40A8A2C5" w14:textId="77777777" w:rsidR="00E64AB5" w:rsidRPr="00B87054" w:rsidRDefault="00E64AB5" w:rsidP="00E64AB5">
            <w:pPr>
              <w:rPr>
                <w:sz w:val="20"/>
              </w:rPr>
            </w:pPr>
          </w:p>
        </w:tc>
        <w:tc>
          <w:tcPr>
            <w:tcW w:w="219" w:type="pct"/>
            <w:shd w:val="clear" w:color="auto" w:fill="auto"/>
          </w:tcPr>
          <w:p w14:paraId="207929C0" w14:textId="77777777" w:rsidR="00E64AB5" w:rsidRPr="00B87054" w:rsidRDefault="00E64AB5" w:rsidP="00E64AB5">
            <w:pPr>
              <w:rPr>
                <w:sz w:val="20"/>
              </w:rPr>
            </w:pPr>
          </w:p>
        </w:tc>
        <w:tc>
          <w:tcPr>
            <w:tcW w:w="582" w:type="pct"/>
            <w:shd w:val="clear" w:color="auto" w:fill="auto"/>
          </w:tcPr>
          <w:p w14:paraId="634362F2" w14:textId="768A9558" w:rsidR="00E64AB5" w:rsidRPr="00B87054" w:rsidRDefault="00E64AB5" w:rsidP="00E64AB5">
            <w:pPr>
              <w:ind w:right="-8"/>
              <w:rPr>
                <w:sz w:val="20"/>
              </w:rPr>
            </w:pPr>
            <w:r w:rsidRPr="00B87054">
              <w:rPr>
                <w:sz w:val="20"/>
              </w:rPr>
              <w:t>19</w:t>
            </w:r>
          </w:p>
        </w:tc>
      </w:tr>
    </w:tbl>
    <w:p w14:paraId="19B11F83" w14:textId="77777777" w:rsidR="00AD4AED" w:rsidRPr="00B87054" w:rsidRDefault="00AD4AED" w:rsidP="00F03C1E">
      <w:pPr>
        <w:rPr>
          <w:b/>
        </w:rPr>
      </w:pPr>
      <w:r w:rsidRPr="00B87054">
        <w:rPr>
          <w:b/>
        </w:rPr>
        <w:t xml:space="preserve">12.3 </w:t>
      </w:r>
      <w:r w:rsidRPr="00B87054">
        <w:tab/>
      </w:r>
      <w:r w:rsidRPr="00B87054">
        <w:rPr>
          <w:b/>
        </w:rPr>
        <w:t xml:space="preserve">Съответни партньори, участващи в подготовката на програмата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42"/>
        <w:gridCol w:w="8930"/>
      </w:tblGrid>
      <w:tr w:rsidR="00AD4AED" w:rsidRPr="00B87054" w14:paraId="52833FCE" w14:textId="77777777" w:rsidTr="00086C7A">
        <w:tc>
          <w:tcPr>
            <w:tcW w:w="9747" w:type="dxa"/>
            <w:gridSpan w:val="3"/>
            <w:shd w:val="clear" w:color="auto" w:fill="auto"/>
          </w:tcPr>
          <w:p w14:paraId="3B12924C" w14:textId="77777777" w:rsidR="00AD4AED" w:rsidRPr="00B87054" w:rsidRDefault="00AD4AED" w:rsidP="00A438C6">
            <w:pPr>
              <w:pStyle w:val="ListDash2"/>
              <w:numPr>
                <w:ilvl w:val="0"/>
                <w:numId w:val="0"/>
              </w:numPr>
              <w:rPr>
                <w:i/>
                <w:color w:val="8DB3E2"/>
                <w:sz w:val="18"/>
              </w:rPr>
            </w:pPr>
            <w:r w:rsidRPr="00B87054">
              <w:rPr>
                <w:i/>
                <w:color w:val="8DB3E2"/>
                <w:sz w:val="18"/>
              </w:rPr>
              <w:t xml:space="preserve">&lt;12.3 </w:t>
            </w:r>
            <w:proofErr w:type="spellStart"/>
            <w:r w:rsidRPr="00B87054">
              <w:rPr>
                <w:i/>
                <w:color w:val="8DB3E2"/>
                <w:sz w:val="18"/>
              </w:rPr>
              <w:t>type</w:t>
            </w:r>
            <w:proofErr w:type="spellEnd"/>
            <w:r w:rsidRPr="00B87054">
              <w:rPr>
                <w:i/>
                <w:color w:val="8DB3E2"/>
                <w:sz w:val="18"/>
              </w:rPr>
              <w:t xml:space="preserve">="S" </w:t>
            </w:r>
            <w:proofErr w:type="spellStart"/>
            <w:r w:rsidRPr="00B87054">
              <w:rPr>
                <w:i/>
                <w:color w:val="8DB3E2"/>
                <w:sz w:val="18"/>
              </w:rPr>
              <w:t>maxlength</w:t>
            </w:r>
            <w:proofErr w:type="spellEnd"/>
            <w:r w:rsidRPr="00B87054">
              <w:rPr>
                <w:i/>
                <w:color w:val="8DB3E2"/>
                <w:sz w:val="18"/>
              </w:rPr>
              <w:t xml:space="preserve">="10500" </w:t>
            </w:r>
            <w:proofErr w:type="spellStart"/>
            <w:r w:rsidRPr="00B87054">
              <w:rPr>
                <w:i/>
                <w:color w:val="8DB3E2"/>
                <w:sz w:val="18"/>
              </w:rPr>
              <w:t>input</w:t>
            </w:r>
            <w:proofErr w:type="spellEnd"/>
            <w:r w:rsidRPr="00B87054">
              <w:rPr>
                <w:i/>
                <w:color w:val="8DB3E2"/>
                <w:sz w:val="18"/>
              </w:rPr>
              <w:t xml:space="preserve">="M" </w:t>
            </w:r>
            <w:proofErr w:type="spellStart"/>
            <w:r w:rsidRPr="00B87054">
              <w:rPr>
                <w:i/>
                <w:color w:val="8DB3E2"/>
                <w:sz w:val="18"/>
              </w:rPr>
              <w:t>decision</w:t>
            </w:r>
            <w:proofErr w:type="spellEnd"/>
            <w:r w:rsidRPr="00B87054">
              <w:rPr>
                <w:i/>
                <w:color w:val="8DB3E2"/>
                <w:sz w:val="18"/>
              </w:rPr>
              <w:t>=N&gt;</w:t>
            </w:r>
          </w:p>
        </w:tc>
      </w:tr>
      <w:tr w:rsidR="00086C7A" w:rsidRPr="00B87054" w14:paraId="28665C52" w14:textId="77777777" w:rsidTr="00086C7A">
        <w:tblPrEx>
          <w:tblLook w:val="0000" w:firstRow="0" w:lastRow="0" w:firstColumn="0" w:lastColumn="0" w:noHBand="0" w:noVBand="0"/>
        </w:tblPrEx>
        <w:tc>
          <w:tcPr>
            <w:tcW w:w="9747" w:type="dxa"/>
            <w:gridSpan w:val="3"/>
          </w:tcPr>
          <w:p w14:paraId="1033A5A5" w14:textId="77777777" w:rsidR="00086C7A" w:rsidRPr="00B87054" w:rsidRDefault="00086C7A" w:rsidP="00735856">
            <w:pPr>
              <w:numPr>
                <w:ilvl w:val="0"/>
                <w:numId w:val="42"/>
              </w:numPr>
              <w:tabs>
                <w:tab w:val="left" w:pos="284"/>
              </w:tabs>
              <w:spacing w:before="60" w:after="60" w:line="276" w:lineRule="auto"/>
              <w:ind w:left="0" w:firstLine="0"/>
              <w:jc w:val="left"/>
              <w:rPr>
                <w:b/>
                <w:noProof/>
                <w:sz w:val="22"/>
                <w:szCs w:val="22"/>
              </w:rPr>
            </w:pPr>
            <w:r w:rsidRPr="00B87054">
              <w:rPr>
                <w:b/>
                <w:noProof/>
                <w:sz w:val="22"/>
                <w:szCs w:val="22"/>
              </w:rPr>
              <w:t xml:space="preserve">Органи на централната власт и обединения на регионалната и местната власт </w:t>
            </w:r>
          </w:p>
        </w:tc>
      </w:tr>
      <w:tr w:rsidR="00086C7A" w:rsidRPr="00B87054" w14:paraId="1B0B18F3" w14:textId="77777777" w:rsidTr="00086C7A">
        <w:tblPrEx>
          <w:tblLook w:val="0000" w:firstRow="0" w:lastRow="0" w:firstColumn="0" w:lastColumn="0" w:noHBand="0" w:noVBand="0"/>
        </w:tblPrEx>
        <w:tc>
          <w:tcPr>
            <w:tcW w:w="9747" w:type="dxa"/>
            <w:gridSpan w:val="3"/>
            <w:vAlign w:val="center"/>
          </w:tcPr>
          <w:p w14:paraId="79F08429" w14:textId="77777777" w:rsidR="00086C7A" w:rsidRPr="00B87054" w:rsidRDefault="00086C7A" w:rsidP="00115465">
            <w:pPr>
              <w:spacing w:before="60" w:after="60" w:line="276" w:lineRule="auto"/>
              <w:jc w:val="left"/>
              <w:rPr>
                <w:b/>
                <w:sz w:val="22"/>
                <w:szCs w:val="22"/>
              </w:rPr>
            </w:pPr>
            <w:r w:rsidRPr="00B87054">
              <w:rPr>
                <w:b/>
                <w:sz w:val="22"/>
                <w:szCs w:val="22"/>
              </w:rPr>
              <w:t>I.1. Централна власт</w:t>
            </w:r>
          </w:p>
        </w:tc>
      </w:tr>
      <w:tr w:rsidR="00086C7A" w:rsidRPr="00B87054" w14:paraId="4C490A93" w14:textId="77777777" w:rsidTr="00086C7A">
        <w:tblPrEx>
          <w:tblLook w:val="0000" w:firstRow="0" w:lastRow="0" w:firstColumn="0" w:lastColumn="0" w:noHBand="0" w:noVBand="0"/>
        </w:tblPrEx>
        <w:tc>
          <w:tcPr>
            <w:tcW w:w="817" w:type="dxa"/>
            <w:gridSpan w:val="2"/>
            <w:vAlign w:val="center"/>
          </w:tcPr>
          <w:p w14:paraId="13C8E617" w14:textId="77777777" w:rsidR="00086C7A" w:rsidRPr="00B87054" w:rsidRDefault="00086C7A" w:rsidP="00115465">
            <w:pPr>
              <w:spacing w:before="60" w:after="60" w:line="276" w:lineRule="auto"/>
              <w:jc w:val="left"/>
              <w:rPr>
                <w:sz w:val="22"/>
                <w:szCs w:val="22"/>
              </w:rPr>
            </w:pPr>
            <w:r w:rsidRPr="00B87054">
              <w:rPr>
                <w:sz w:val="22"/>
                <w:szCs w:val="22"/>
              </w:rPr>
              <w:t>I.1.1.</w:t>
            </w:r>
          </w:p>
        </w:tc>
        <w:tc>
          <w:tcPr>
            <w:tcW w:w="8930" w:type="dxa"/>
            <w:vAlign w:val="center"/>
          </w:tcPr>
          <w:p w14:paraId="1D2FC298" w14:textId="77777777" w:rsidR="00086C7A" w:rsidRPr="00B87054" w:rsidRDefault="00086C7A" w:rsidP="00115465">
            <w:pPr>
              <w:spacing w:before="60" w:after="60" w:line="276" w:lineRule="auto"/>
              <w:jc w:val="left"/>
              <w:rPr>
                <w:sz w:val="22"/>
                <w:szCs w:val="22"/>
              </w:rPr>
            </w:pPr>
            <w:r w:rsidRPr="00B87054">
              <w:rPr>
                <w:sz w:val="22"/>
                <w:szCs w:val="22"/>
              </w:rPr>
              <w:t>Министерски съвет</w:t>
            </w:r>
          </w:p>
        </w:tc>
      </w:tr>
      <w:tr w:rsidR="00086C7A" w:rsidRPr="00B87054" w14:paraId="1C868E49" w14:textId="77777777" w:rsidTr="00086C7A">
        <w:tblPrEx>
          <w:tblLook w:val="0000" w:firstRow="0" w:lastRow="0" w:firstColumn="0" w:lastColumn="0" w:noHBand="0" w:noVBand="0"/>
        </w:tblPrEx>
        <w:tc>
          <w:tcPr>
            <w:tcW w:w="817" w:type="dxa"/>
            <w:gridSpan w:val="2"/>
            <w:vAlign w:val="center"/>
          </w:tcPr>
          <w:p w14:paraId="29277C93" w14:textId="77777777" w:rsidR="00086C7A" w:rsidRPr="00B87054" w:rsidRDefault="00086C7A" w:rsidP="00115465">
            <w:pPr>
              <w:spacing w:before="60" w:after="60" w:line="276" w:lineRule="auto"/>
              <w:jc w:val="left"/>
              <w:rPr>
                <w:sz w:val="22"/>
                <w:szCs w:val="22"/>
              </w:rPr>
            </w:pPr>
            <w:r w:rsidRPr="00B87054">
              <w:rPr>
                <w:sz w:val="22"/>
                <w:szCs w:val="22"/>
              </w:rPr>
              <w:t>I.1.2.</w:t>
            </w:r>
          </w:p>
        </w:tc>
        <w:tc>
          <w:tcPr>
            <w:tcW w:w="8930" w:type="dxa"/>
            <w:vAlign w:val="center"/>
          </w:tcPr>
          <w:p w14:paraId="6AE2DEB4" w14:textId="77777777" w:rsidR="00086C7A" w:rsidRPr="00B87054" w:rsidRDefault="00086C7A" w:rsidP="00115465">
            <w:pPr>
              <w:spacing w:before="60" w:after="60" w:line="276" w:lineRule="auto"/>
              <w:jc w:val="left"/>
              <w:rPr>
                <w:sz w:val="22"/>
                <w:szCs w:val="22"/>
              </w:rPr>
            </w:pPr>
            <w:r w:rsidRPr="00B87054">
              <w:rPr>
                <w:sz w:val="22"/>
                <w:szCs w:val="22"/>
              </w:rPr>
              <w:t>Министерство на околната среда и водите</w:t>
            </w:r>
          </w:p>
        </w:tc>
      </w:tr>
      <w:tr w:rsidR="00086C7A" w:rsidRPr="00B87054" w14:paraId="41E8BAE1" w14:textId="77777777" w:rsidTr="00086C7A">
        <w:tblPrEx>
          <w:tblLook w:val="0000" w:firstRow="0" w:lastRow="0" w:firstColumn="0" w:lastColumn="0" w:noHBand="0" w:noVBand="0"/>
        </w:tblPrEx>
        <w:tc>
          <w:tcPr>
            <w:tcW w:w="817" w:type="dxa"/>
            <w:gridSpan w:val="2"/>
            <w:vAlign w:val="center"/>
          </w:tcPr>
          <w:p w14:paraId="710D59C3" w14:textId="77777777" w:rsidR="00086C7A" w:rsidRPr="00B87054" w:rsidRDefault="00086C7A" w:rsidP="00115465">
            <w:pPr>
              <w:spacing w:before="60" w:after="60" w:line="276" w:lineRule="auto"/>
              <w:jc w:val="left"/>
              <w:rPr>
                <w:sz w:val="22"/>
                <w:szCs w:val="22"/>
              </w:rPr>
            </w:pPr>
            <w:r w:rsidRPr="00B87054">
              <w:rPr>
                <w:sz w:val="22"/>
                <w:szCs w:val="22"/>
              </w:rPr>
              <w:t>I.1.3.</w:t>
            </w:r>
          </w:p>
        </w:tc>
        <w:tc>
          <w:tcPr>
            <w:tcW w:w="8930" w:type="dxa"/>
            <w:vAlign w:val="center"/>
          </w:tcPr>
          <w:p w14:paraId="2839867A" w14:textId="77777777" w:rsidR="00086C7A" w:rsidRPr="00B87054" w:rsidRDefault="00086C7A" w:rsidP="00115465">
            <w:pPr>
              <w:spacing w:before="60" w:after="60" w:line="276" w:lineRule="auto"/>
              <w:jc w:val="left"/>
              <w:rPr>
                <w:sz w:val="22"/>
                <w:szCs w:val="22"/>
              </w:rPr>
            </w:pPr>
            <w:r w:rsidRPr="00B87054">
              <w:rPr>
                <w:sz w:val="22"/>
                <w:szCs w:val="22"/>
              </w:rPr>
              <w:t>Изпълнителна агенция</w:t>
            </w:r>
            <w:r w:rsidR="0075388E" w:rsidRPr="00B87054">
              <w:rPr>
                <w:sz w:val="22"/>
                <w:szCs w:val="22"/>
              </w:rPr>
              <w:t xml:space="preserve"> по околна среда </w:t>
            </w:r>
          </w:p>
        </w:tc>
      </w:tr>
      <w:tr w:rsidR="00086C7A" w:rsidRPr="00B87054" w14:paraId="577B5AD0" w14:textId="77777777" w:rsidTr="00086C7A">
        <w:tblPrEx>
          <w:tblLook w:val="0000" w:firstRow="0" w:lastRow="0" w:firstColumn="0" w:lastColumn="0" w:noHBand="0" w:noVBand="0"/>
        </w:tblPrEx>
        <w:tc>
          <w:tcPr>
            <w:tcW w:w="817" w:type="dxa"/>
            <w:gridSpan w:val="2"/>
            <w:vAlign w:val="center"/>
          </w:tcPr>
          <w:p w14:paraId="18562B4C" w14:textId="77777777" w:rsidR="00086C7A" w:rsidRPr="00B87054" w:rsidRDefault="00086C7A" w:rsidP="00115465">
            <w:pPr>
              <w:spacing w:before="60" w:after="60" w:line="276" w:lineRule="auto"/>
              <w:jc w:val="left"/>
              <w:rPr>
                <w:sz w:val="22"/>
                <w:szCs w:val="22"/>
              </w:rPr>
            </w:pPr>
            <w:r w:rsidRPr="00B87054">
              <w:rPr>
                <w:sz w:val="22"/>
                <w:szCs w:val="22"/>
              </w:rPr>
              <w:t>I.1.4.</w:t>
            </w:r>
          </w:p>
        </w:tc>
        <w:tc>
          <w:tcPr>
            <w:tcW w:w="8930" w:type="dxa"/>
            <w:vAlign w:val="center"/>
          </w:tcPr>
          <w:p w14:paraId="3CC7C91E" w14:textId="77777777" w:rsidR="00086C7A" w:rsidRPr="00B87054" w:rsidRDefault="00086C7A" w:rsidP="00115465">
            <w:pPr>
              <w:spacing w:before="60" w:after="60" w:line="276" w:lineRule="auto"/>
              <w:jc w:val="left"/>
              <w:rPr>
                <w:sz w:val="22"/>
                <w:szCs w:val="22"/>
              </w:rPr>
            </w:pPr>
            <w:r w:rsidRPr="00B87054">
              <w:rPr>
                <w:sz w:val="22"/>
                <w:szCs w:val="22"/>
              </w:rPr>
              <w:t>Министерство на труда и социалната политика</w:t>
            </w:r>
          </w:p>
        </w:tc>
      </w:tr>
      <w:tr w:rsidR="00086C7A" w:rsidRPr="00B87054" w14:paraId="0AF88063" w14:textId="77777777" w:rsidTr="00086C7A">
        <w:tblPrEx>
          <w:tblLook w:val="0000" w:firstRow="0" w:lastRow="0" w:firstColumn="0" w:lastColumn="0" w:noHBand="0" w:noVBand="0"/>
        </w:tblPrEx>
        <w:tc>
          <w:tcPr>
            <w:tcW w:w="817" w:type="dxa"/>
            <w:gridSpan w:val="2"/>
            <w:vAlign w:val="center"/>
          </w:tcPr>
          <w:p w14:paraId="3257D260" w14:textId="77777777" w:rsidR="00086C7A" w:rsidRPr="00B87054" w:rsidRDefault="00086C7A" w:rsidP="00115465">
            <w:pPr>
              <w:spacing w:before="60" w:after="60" w:line="276" w:lineRule="auto"/>
              <w:jc w:val="left"/>
              <w:rPr>
                <w:sz w:val="22"/>
                <w:szCs w:val="22"/>
              </w:rPr>
            </w:pPr>
            <w:r w:rsidRPr="00B87054">
              <w:rPr>
                <w:sz w:val="22"/>
                <w:szCs w:val="22"/>
              </w:rPr>
              <w:t>I.1.5.</w:t>
            </w:r>
          </w:p>
        </w:tc>
        <w:tc>
          <w:tcPr>
            <w:tcW w:w="8930" w:type="dxa"/>
            <w:vAlign w:val="center"/>
          </w:tcPr>
          <w:p w14:paraId="6E2E8D88" w14:textId="77777777" w:rsidR="00086C7A" w:rsidRPr="00B87054" w:rsidRDefault="00086C7A" w:rsidP="006B41AC">
            <w:pPr>
              <w:spacing w:before="60" w:after="60" w:line="276" w:lineRule="auto"/>
              <w:jc w:val="left"/>
              <w:rPr>
                <w:sz w:val="22"/>
                <w:szCs w:val="22"/>
              </w:rPr>
            </w:pPr>
            <w:r w:rsidRPr="00B87054">
              <w:rPr>
                <w:sz w:val="22"/>
                <w:szCs w:val="22"/>
              </w:rPr>
              <w:t>Министерство на регионалното развитие</w:t>
            </w:r>
            <w:r w:rsidR="00E93018" w:rsidRPr="00B87054">
              <w:rPr>
                <w:sz w:val="22"/>
                <w:szCs w:val="22"/>
              </w:rPr>
              <w:t xml:space="preserve"> и благоустройств</w:t>
            </w:r>
            <w:r w:rsidR="006B41AC" w:rsidRPr="00B87054">
              <w:rPr>
                <w:sz w:val="22"/>
                <w:szCs w:val="22"/>
              </w:rPr>
              <w:t>о</w:t>
            </w:r>
            <w:r w:rsidR="00E93018" w:rsidRPr="00B87054">
              <w:rPr>
                <w:sz w:val="22"/>
                <w:szCs w:val="22"/>
              </w:rPr>
              <w:t>то</w:t>
            </w:r>
          </w:p>
        </w:tc>
      </w:tr>
      <w:tr w:rsidR="00086C7A" w:rsidRPr="00B87054" w14:paraId="7056E391" w14:textId="77777777" w:rsidTr="00086C7A">
        <w:tblPrEx>
          <w:tblLook w:val="0000" w:firstRow="0" w:lastRow="0" w:firstColumn="0" w:lastColumn="0" w:noHBand="0" w:noVBand="0"/>
        </w:tblPrEx>
        <w:tc>
          <w:tcPr>
            <w:tcW w:w="817" w:type="dxa"/>
            <w:gridSpan w:val="2"/>
            <w:vAlign w:val="center"/>
          </w:tcPr>
          <w:p w14:paraId="7A6211AE" w14:textId="77777777" w:rsidR="00086C7A" w:rsidRPr="00B87054" w:rsidRDefault="00086C7A" w:rsidP="00115465">
            <w:pPr>
              <w:spacing w:before="60" w:after="60" w:line="276" w:lineRule="auto"/>
              <w:jc w:val="left"/>
              <w:rPr>
                <w:sz w:val="22"/>
                <w:szCs w:val="22"/>
              </w:rPr>
            </w:pPr>
            <w:r w:rsidRPr="00B87054">
              <w:rPr>
                <w:sz w:val="22"/>
                <w:szCs w:val="22"/>
              </w:rPr>
              <w:t>I.1.6.</w:t>
            </w:r>
          </w:p>
        </w:tc>
        <w:tc>
          <w:tcPr>
            <w:tcW w:w="8930" w:type="dxa"/>
            <w:vAlign w:val="center"/>
          </w:tcPr>
          <w:p w14:paraId="1F4D3780" w14:textId="77777777" w:rsidR="00086C7A" w:rsidRPr="00B87054" w:rsidRDefault="00086C7A" w:rsidP="00115465">
            <w:pPr>
              <w:spacing w:before="60" w:after="60" w:line="276" w:lineRule="auto"/>
              <w:jc w:val="left"/>
              <w:rPr>
                <w:sz w:val="22"/>
                <w:szCs w:val="22"/>
              </w:rPr>
            </w:pPr>
            <w:r w:rsidRPr="00B87054">
              <w:rPr>
                <w:sz w:val="22"/>
                <w:szCs w:val="22"/>
              </w:rPr>
              <w:t>Министерство на земеделието и храните</w:t>
            </w:r>
          </w:p>
        </w:tc>
      </w:tr>
      <w:tr w:rsidR="00086C7A" w:rsidRPr="00B87054" w14:paraId="60D22E11" w14:textId="77777777" w:rsidTr="00086C7A">
        <w:tblPrEx>
          <w:tblLook w:val="0000" w:firstRow="0" w:lastRow="0" w:firstColumn="0" w:lastColumn="0" w:noHBand="0" w:noVBand="0"/>
        </w:tblPrEx>
        <w:tc>
          <w:tcPr>
            <w:tcW w:w="817" w:type="dxa"/>
            <w:gridSpan w:val="2"/>
            <w:vAlign w:val="center"/>
          </w:tcPr>
          <w:p w14:paraId="5065291C" w14:textId="77777777" w:rsidR="00086C7A" w:rsidRPr="00B87054" w:rsidRDefault="00086C7A" w:rsidP="00115465">
            <w:pPr>
              <w:spacing w:before="60" w:after="60" w:line="276" w:lineRule="auto"/>
              <w:jc w:val="left"/>
              <w:rPr>
                <w:sz w:val="22"/>
                <w:szCs w:val="22"/>
              </w:rPr>
            </w:pPr>
            <w:r w:rsidRPr="00B87054">
              <w:rPr>
                <w:sz w:val="22"/>
                <w:szCs w:val="22"/>
              </w:rPr>
              <w:t>I.1.7.</w:t>
            </w:r>
          </w:p>
        </w:tc>
        <w:tc>
          <w:tcPr>
            <w:tcW w:w="8930" w:type="dxa"/>
            <w:vAlign w:val="center"/>
          </w:tcPr>
          <w:p w14:paraId="53E705B1" w14:textId="77777777" w:rsidR="00086C7A" w:rsidRPr="00B87054" w:rsidRDefault="00086C7A" w:rsidP="00E93018">
            <w:pPr>
              <w:spacing w:before="60" w:after="60" w:line="276" w:lineRule="auto"/>
              <w:jc w:val="left"/>
              <w:rPr>
                <w:sz w:val="22"/>
                <w:szCs w:val="22"/>
              </w:rPr>
            </w:pPr>
            <w:r w:rsidRPr="00B87054">
              <w:rPr>
                <w:sz w:val="22"/>
                <w:szCs w:val="22"/>
              </w:rPr>
              <w:t xml:space="preserve">Министерство на икономиката </w:t>
            </w:r>
          </w:p>
        </w:tc>
      </w:tr>
      <w:tr w:rsidR="00086C7A" w:rsidRPr="00B87054" w14:paraId="1A1F78FE" w14:textId="77777777" w:rsidTr="00086C7A">
        <w:tblPrEx>
          <w:tblLook w:val="0000" w:firstRow="0" w:lastRow="0" w:firstColumn="0" w:lastColumn="0" w:noHBand="0" w:noVBand="0"/>
        </w:tblPrEx>
        <w:tc>
          <w:tcPr>
            <w:tcW w:w="817" w:type="dxa"/>
            <w:gridSpan w:val="2"/>
            <w:vAlign w:val="center"/>
          </w:tcPr>
          <w:p w14:paraId="7A3E290D" w14:textId="77777777" w:rsidR="00086C7A" w:rsidRPr="00B87054" w:rsidRDefault="00086C7A" w:rsidP="00115465">
            <w:pPr>
              <w:spacing w:before="60" w:after="60" w:line="276" w:lineRule="auto"/>
              <w:jc w:val="left"/>
              <w:rPr>
                <w:sz w:val="22"/>
                <w:szCs w:val="22"/>
              </w:rPr>
            </w:pPr>
            <w:r w:rsidRPr="00B87054">
              <w:rPr>
                <w:sz w:val="22"/>
                <w:szCs w:val="22"/>
              </w:rPr>
              <w:t>I.1.8.</w:t>
            </w:r>
          </w:p>
        </w:tc>
        <w:tc>
          <w:tcPr>
            <w:tcW w:w="8930" w:type="dxa"/>
            <w:vAlign w:val="center"/>
          </w:tcPr>
          <w:p w14:paraId="3DB9C09F" w14:textId="77777777" w:rsidR="00086C7A" w:rsidRPr="00B87054" w:rsidRDefault="00086C7A" w:rsidP="00115465">
            <w:pPr>
              <w:spacing w:before="60" w:after="60" w:line="276" w:lineRule="auto"/>
              <w:jc w:val="left"/>
              <w:rPr>
                <w:sz w:val="22"/>
                <w:szCs w:val="22"/>
              </w:rPr>
            </w:pPr>
            <w:r w:rsidRPr="00B87054">
              <w:rPr>
                <w:sz w:val="22"/>
                <w:szCs w:val="22"/>
              </w:rPr>
              <w:t>Министерство на финансите</w:t>
            </w:r>
          </w:p>
        </w:tc>
      </w:tr>
      <w:tr w:rsidR="00086C7A" w:rsidRPr="00B87054" w14:paraId="69A84E6D" w14:textId="77777777" w:rsidTr="00086C7A">
        <w:tblPrEx>
          <w:tblLook w:val="0000" w:firstRow="0" w:lastRow="0" w:firstColumn="0" w:lastColumn="0" w:noHBand="0" w:noVBand="0"/>
        </w:tblPrEx>
        <w:tc>
          <w:tcPr>
            <w:tcW w:w="817" w:type="dxa"/>
            <w:gridSpan w:val="2"/>
            <w:vAlign w:val="center"/>
          </w:tcPr>
          <w:p w14:paraId="44716AF6" w14:textId="77777777" w:rsidR="00086C7A" w:rsidRPr="00B87054" w:rsidRDefault="00086C7A" w:rsidP="00115465">
            <w:pPr>
              <w:spacing w:before="60" w:after="60" w:line="276" w:lineRule="auto"/>
              <w:jc w:val="left"/>
              <w:rPr>
                <w:sz w:val="22"/>
                <w:szCs w:val="22"/>
              </w:rPr>
            </w:pPr>
            <w:r w:rsidRPr="00B87054">
              <w:rPr>
                <w:sz w:val="22"/>
                <w:szCs w:val="22"/>
              </w:rPr>
              <w:t>I.1.9.</w:t>
            </w:r>
          </w:p>
        </w:tc>
        <w:tc>
          <w:tcPr>
            <w:tcW w:w="8930" w:type="dxa"/>
            <w:vAlign w:val="center"/>
          </w:tcPr>
          <w:p w14:paraId="4E212C2B" w14:textId="77777777" w:rsidR="00086C7A" w:rsidRPr="00B87054" w:rsidRDefault="00086C7A" w:rsidP="00115465">
            <w:pPr>
              <w:spacing w:before="60" w:after="60" w:line="276" w:lineRule="auto"/>
              <w:jc w:val="left"/>
              <w:rPr>
                <w:sz w:val="22"/>
                <w:szCs w:val="22"/>
              </w:rPr>
            </w:pPr>
            <w:r w:rsidRPr="00B87054">
              <w:rPr>
                <w:sz w:val="22"/>
                <w:szCs w:val="22"/>
              </w:rPr>
              <w:t>Министерство на вътрешните работи</w:t>
            </w:r>
          </w:p>
        </w:tc>
      </w:tr>
      <w:tr w:rsidR="00086C7A" w:rsidRPr="00B87054" w14:paraId="7F45F3E9" w14:textId="77777777" w:rsidTr="00086C7A">
        <w:tblPrEx>
          <w:tblLook w:val="0000" w:firstRow="0" w:lastRow="0" w:firstColumn="0" w:lastColumn="0" w:noHBand="0" w:noVBand="0"/>
        </w:tblPrEx>
        <w:tc>
          <w:tcPr>
            <w:tcW w:w="817" w:type="dxa"/>
            <w:gridSpan w:val="2"/>
            <w:vAlign w:val="center"/>
          </w:tcPr>
          <w:p w14:paraId="78D59F82" w14:textId="77777777" w:rsidR="00086C7A" w:rsidRPr="00B87054" w:rsidRDefault="00086C7A" w:rsidP="00115465">
            <w:pPr>
              <w:spacing w:before="60" w:after="60" w:line="276" w:lineRule="auto"/>
              <w:jc w:val="left"/>
              <w:rPr>
                <w:sz w:val="22"/>
                <w:szCs w:val="22"/>
              </w:rPr>
            </w:pPr>
            <w:r w:rsidRPr="00B87054">
              <w:rPr>
                <w:sz w:val="22"/>
                <w:szCs w:val="22"/>
              </w:rPr>
              <w:t>I.1.10.</w:t>
            </w:r>
          </w:p>
        </w:tc>
        <w:tc>
          <w:tcPr>
            <w:tcW w:w="8930" w:type="dxa"/>
            <w:vAlign w:val="center"/>
          </w:tcPr>
          <w:p w14:paraId="36553E5B" w14:textId="77777777" w:rsidR="00086C7A" w:rsidRPr="00B87054" w:rsidRDefault="00086C7A" w:rsidP="00115465">
            <w:pPr>
              <w:spacing w:before="60" w:after="60" w:line="276" w:lineRule="auto"/>
              <w:jc w:val="left"/>
              <w:rPr>
                <w:sz w:val="22"/>
                <w:szCs w:val="22"/>
              </w:rPr>
            </w:pPr>
            <w:r w:rsidRPr="00B87054">
              <w:rPr>
                <w:sz w:val="22"/>
                <w:szCs w:val="22"/>
              </w:rPr>
              <w:t>Министерство на транспорта, информационните технологии и съобщенията</w:t>
            </w:r>
          </w:p>
        </w:tc>
      </w:tr>
      <w:tr w:rsidR="00086C7A" w:rsidRPr="00B87054" w14:paraId="1CC81148" w14:textId="77777777" w:rsidTr="00086C7A">
        <w:tblPrEx>
          <w:tblLook w:val="0000" w:firstRow="0" w:lastRow="0" w:firstColumn="0" w:lastColumn="0" w:noHBand="0" w:noVBand="0"/>
        </w:tblPrEx>
        <w:tc>
          <w:tcPr>
            <w:tcW w:w="817" w:type="dxa"/>
            <w:gridSpan w:val="2"/>
            <w:vAlign w:val="center"/>
          </w:tcPr>
          <w:p w14:paraId="39AB1D18" w14:textId="77777777" w:rsidR="00086C7A" w:rsidRPr="00B87054" w:rsidRDefault="00086C7A" w:rsidP="006637CB">
            <w:pPr>
              <w:spacing w:before="60" w:after="60" w:line="276" w:lineRule="auto"/>
              <w:jc w:val="left"/>
              <w:rPr>
                <w:sz w:val="22"/>
                <w:szCs w:val="22"/>
              </w:rPr>
            </w:pPr>
            <w:r w:rsidRPr="00B87054">
              <w:rPr>
                <w:sz w:val="22"/>
                <w:szCs w:val="22"/>
              </w:rPr>
              <w:t>I.1.</w:t>
            </w:r>
            <w:r w:rsidR="006637CB" w:rsidRPr="00B87054">
              <w:rPr>
                <w:sz w:val="22"/>
                <w:szCs w:val="22"/>
              </w:rPr>
              <w:t>11</w:t>
            </w:r>
            <w:r w:rsidRPr="00B87054">
              <w:rPr>
                <w:sz w:val="22"/>
                <w:szCs w:val="22"/>
              </w:rPr>
              <w:t>.</w:t>
            </w:r>
          </w:p>
        </w:tc>
        <w:tc>
          <w:tcPr>
            <w:tcW w:w="8930" w:type="dxa"/>
            <w:vAlign w:val="center"/>
          </w:tcPr>
          <w:p w14:paraId="7487E779" w14:textId="77777777" w:rsidR="00086C7A" w:rsidRPr="00B87054" w:rsidRDefault="00086C7A" w:rsidP="00115465">
            <w:pPr>
              <w:spacing w:before="60" w:after="60" w:line="276" w:lineRule="auto"/>
              <w:jc w:val="left"/>
              <w:rPr>
                <w:sz w:val="22"/>
                <w:szCs w:val="22"/>
              </w:rPr>
            </w:pPr>
            <w:r w:rsidRPr="00B87054">
              <w:rPr>
                <w:sz w:val="22"/>
                <w:szCs w:val="22"/>
              </w:rPr>
              <w:t>Министерство на образованието и науката</w:t>
            </w:r>
          </w:p>
        </w:tc>
      </w:tr>
      <w:tr w:rsidR="00086C7A" w:rsidRPr="00B87054" w14:paraId="071A9457" w14:textId="77777777" w:rsidTr="00086C7A">
        <w:tblPrEx>
          <w:tblLook w:val="0000" w:firstRow="0" w:lastRow="0" w:firstColumn="0" w:lastColumn="0" w:noHBand="0" w:noVBand="0"/>
        </w:tblPrEx>
        <w:tc>
          <w:tcPr>
            <w:tcW w:w="817" w:type="dxa"/>
            <w:gridSpan w:val="2"/>
            <w:vAlign w:val="center"/>
          </w:tcPr>
          <w:p w14:paraId="424BC89A" w14:textId="77777777" w:rsidR="00086C7A" w:rsidRPr="00B87054" w:rsidRDefault="00086C7A" w:rsidP="006637CB">
            <w:pPr>
              <w:spacing w:before="60" w:after="60" w:line="276" w:lineRule="auto"/>
              <w:jc w:val="left"/>
              <w:rPr>
                <w:sz w:val="22"/>
                <w:szCs w:val="22"/>
              </w:rPr>
            </w:pPr>
            <w:r w:rsidRPr="00B87054">
              <w:rPr>
                <w:sz w:val="22"/>
                <w:szCs w:val="22"/>
              </w:rPr>
              <w:t>I.1.</w:t>
            </w:r>
            <w:r w:rsidR="006637CB" w:rsidRPr="00B87054">
              <w:rPr>
                <w:sz w:val="22"/>
                <w:szCs w:val="22"/>
              </w:rPr>
              <w:t>12</w:t>
            </w:r>
            <w:r w:rsidRPr="00B87054">
              <w:rPr>
                <w:sz w:val="22"/>
                <w:szCs w:val="22"/>
              </w:rPr>
              <w:t>.</w:t>
            </w:r>
          </w:p>
        </w:tc>
        <w:tc>
          <w:tcPr>
            <w:tcW w:w="8930" w:type="dxa"/>
            <w:vAlign w:val="center"/>
          </w:tcPr>
          <w:p w14:paraId="705BA6CA" w14:textId="77777777" w:rsidR="00086C7A" w:rsidRPr="00B87054" w:rsidRDefault="00086C7A" w:rsidP="00115465">
            <w:pPr>
              <w:spacing w:before="60" w:after="60" w:line="276" w:lineRule="auto"/>
              <w:jc w:val="left"/>
              <w:rPr>
                <w:sz w:val="22"/>
                <w:szCs w:val="22"/>
              </w:rPr>
            </w:pPr>
            <w:r w:rsidRPr="00B87054">
              <w:rPr>
                <w:sz w:val="22"/>
                <w:szCs w:val="22"/>
              </w:rPr>
              <w:t>Министерство на здравеопазването</w:t>
            </w:r>
          </w:p>
        </w:tc>
      </w:tr>
      <w:tr w:rsidR="00645F79" w:rsidRPr="00B87054" w14:paraId="78E2D972" w14:textId="77777777" w:rsidTr="00086C7A">
        <w:tblPrEx>
          <w:tblLook w:val="0000" w:firstRow="0" w:lastRow="0" w:firstColumn="0" w:lastColumn="0" w:noHBand="0" w:noVBand="0"/>
        </w:tblPrEx>
        <w:tc>
          <w:tcPr>
            <w:tcW w:w="817" w:type="dxa"/>
            <w:gridSpan w:val="2"/>
            <w:vAlign w:val="center"/>
          </w:tcPr>
          <w:p w14:paraId="21B971F3" w14:textId="77777777" w:rsidR="00645F79" w:rsidRPr="00B87054" w:rsidRDefault="00645F79" w:rsidP="006637CB">
            <w:pPr>
              <w:spacing w:before="60" w:after="60" w:line="276" w:lineRule="auto"/>
              <w:jc w:val="left"/>
              <w:rPr>
                <w:sz w:val="22"/>
                <w:szCs w:val="22"/>
              </w:rPr>
            </w:pPr>
            <w:r w:rsidRPr="00B87054">
              <w:rPr>
                <w:sz w:val="22"/>
                <w:szCs w:val="22"/>
              </w:rPr>
              <w:lastRenderedPageBreak/>
              <w:t>I.1.1</w:t>
            </w:r>
            <w:r w:rsidR="006637CB" w:rsidRPr="00B87054">
              <w:rPr>
                <w:sz w:val="22"/>
                <w:szCs w:val="22"/>
              </w:rPr>
              <w:t>3</w:t>
            </w:r>
            <w:r w:rsidRPr="00B87054">
              <w:rPr>
                <w:sz w:val="22"/>
                <w:szCs w:val="22"/>
              </w:rPr>
              <w:t>.</w:t>
            </w:r>
          </w:p>
        </w:tc>
        <w:tc>
          <w:tcPr>
            <w:tcW w:w="8930" w:type="dxa"/>
            <w:vAlign w:val="center"/>
          </w:tcPr>
          <w:p w14:paraId="62552E6C" w14:textId="77777777" w:rsidR="00645F79" w:rsidRPr="00B87054" w:rsidRDefault="00645F79" w:rsidP="00E93018">
            <w:pPr>
              <w:spacing w:before="60" w:after="60" w:line="276" w:lineRule="auto"/>
              <w:jc w:val="left"/>
              <w:rPr>
                <w:sz w:val="22"/>
                <w:szCs w:val="22"/>
              </w:rPr>
            </w:pPr>
            <w:r w:rsidRPr="00B87054">
              <w:rPr>
                <w:sz w:val="22"/>
                <w:szCs w:val="22"/>
              </w:rPr>
              <w:t xml:space="preserve">Министерство на </w:t>
            </w:r>
            <w:r w:rsidR="00E93018" w:rsidRPr="00B87054">
              <w:rPr>
                <w:sz w:val="22"/>
                <w:szCs w:val="22"/>
              </w:rPr>
              <w:t>енергетиката</w:t>
            </w:r>
          </w:p>
        </w:tc>
      </w:tr>
      <w:tr w:rsidR="00E93018" w:rsidRPr="00B87054" w14:paraId="417ED616" w14:textId="77777777" w:rsidTr="00086C7A">
        <w:tblPrEx>
          <w:tblLook w:val="0000" w:firstRow="0" w:lastRow="0" w:firstColumn="0" w:lastColumn="0" w:noHBand="0" w:noVBand="0"/>
        </w:tblPrEx>
        <w:tc>
          <w:tcPr>
            <w:tcW w:w="817" w:type="dxa"/>
            <w:gridSpan w:val="2"/>
            <w:vAlign w:val="center"/>
          </w:tcPr>
          <w:p w14:paraId="31BCE00D" w14:textId="77777777" w:rsidR="00E93018" w:rsidRPr="00B87054" w:rsidRDefault="00E93018" w:rsidP="006637CB">
            <w:pPr>
              <w:spacing w:before="60" w:after="60" w:line="276" w:lineRule="auto"/>
              <w:jc w:val="left"/>
              <w:rPr>
                <w:sz w:val="22"/>
                <w:szCs w:val="22"/>
              </w:rPr>
            </w:pPr>
            <w:r w:rsidRPr="00B87054">
              <w:rPr>
                <w:sz w:val="22"/>
                <w:szCs w:val="22"/>
              </w:rPr>
              <w:t>І.1.1</w:t>
            </w:r>
            <w:r w:rsidR="006637CB" w:rsidRPr="00B87054">
              <w:rPr>
                <w:sz w:val="22"/>
                <w:szCs w:val="22"/>
              </w:rPr>
              <w:t>4</w:t>
            </w:r>
          </w:p>
        </w:tc>
        <w:tc>
          <w:tcPr>
            <w:tcW w:w="8930" w:type="dxa"/>
            <w:vAlign w:val="center"/>
          </w:tcPr>
          <w:p w14:paraId="35EC3375" w14:textId="77777777" w:rsidR="00E93018" w:rsidRPr="00B87054" w:rsidRDefault="00E93018" w:rsidP="00E93018">
            <w:pPr>
              <w:spacing w:before="60" w:after="60" w:line="276" w:lineRule="auto"/>
              <w:jc w:val="left"/>
              <w:rPr>
                <w:sz w:val="22"/>
                <w:szCs w:val="22"/>
              </w:rPr>
            </w:pPr>
            <w:r w:rsidRPr="00B87054">
              <w:rPr>
                <w:sz w:val="22"/>
                <w:szCs w:val="22"/>
              </w:rPr>
              <w:t>Министерство на туризма</w:t>
            </w:r>
          </w:p>
        </w:tc>
      </w:tr>
      <w:tr w:rsidR="00645F79" w:rsidRPr="00B87054" w14:paraId="10B76D12" w14:textId="77777777" w:rsidTr="00086C7A">
        <w:tblPrEx>
          <w:tblLook w:val="0000" w:firstRow="0" w:lastRow="0" w:firstColumn="0" w:lastColumn="0" w:noHBand="0" w:noVBand="0"/>
        </w:tblPrEx>
        <w:tc>
          <w:tcPr>
            <w:tcW w:w="9747" w:type="dxa"/>
            <w:gridSpan w:val="3"/>
            <w:vAlign w:val="center"/>
          </w:tcPr>
          <w:p w14:paraId="39E7E7E1" w14:textId="77777777" w:rsidR="00645F79" w:rsidRPr="00B87054" w:rsidRDefault="00645F79" w:rsidP="00115465">
            <w:pPr>
              <w:spacing w:before="60" w:after="60" w:line="276" w:lineRule="auto"/>
              <w:jc w:val="left"/>
              <w:rPr>
                <w:b/>
                <w:sz w:val="22"/>
                <w:szCs w:val="22"/>
              </w:rPr>
            </w:pPr>
            <w:r w:rsidRPr="00B87054">
              <w:rPr>
                <w:b/>
                <w:sz w:val="22"/>
                <w:szCs w:val="22"/>
              </w:rPr>
              <w:t xml:space="preserve">I.2. </w:t>
            </w:r>
            <w:r w:rsidRPr="00B87054">
              <w:rPr>
                <w:b/>
                <w:noProof/>
                <w:sz w:val="22"/>
                <w:szCs w:val="22"/>
              </w:rPr>
              <w:t>Обединения на регионалната и местната власт</w:t>
            </w:r>
          </w:p>
        </w:tc>
      </w:tr>
      <w:tr w:rsidR="00645F79" w:rsidRPr="00B87054" w14:paraId="765D7084" w14:textId="77777777" w:rsidTr="00086C7A">
        <w:tblPrEx>
          <w:tblLook w:val="0000" w:firstRow="0" w:lastRow="0" w:firstColumn="0" w:lastColumn="0" w:noHBand="0" w:noVBand="0"/>
        </w:tblPrEx>
        <w:tc>
          <w:tcPr>
            <w:tcW w:w="675" w:type="dxa"/>
            <w:vAlign w:val="center"/>
          </w:tcPr>
          <w:p w14:paraId="67E00635" w14:textId="77777777" w:rsidR="00645F79" w:rsidRPr="00B87054" w:rsidRDefault="00645F79" w:rsidP="00115465">
            <w:pPr>
              <w:spacing w:before="60" w:after="60" w:line="276" w:lineRule="auto"/>
              <w:jc w:val="left"/>
              <w:rPr>
                <w:sz w:val="22"/>
                <w:szCs w:val="22"/>
              </w:rPr>
            </w:pPr>
            <w:r w:rsidRPr="00B87054">
              <w:rPr>
                <w:sz w:val="22"/>
                <w:szCs w:val="22"/>
              </w:rPr>
              <w:t>I.2.1.</w:t>
            </w:r>
          </w:p>
        </w:tc>
        <w:tc>
          <w:tcPr>
            <w:tcW w:w="9072" w:type="dxa"/>
            <w:gridSpan w:val="2"/>
            <w:vAlign w:val="center"/>
          </w:tcPr>
          <w:p w14:paraId="185B01B6" w14:textId="77777777" w:rsidR="00645F79" w:rsidRPr="00B87054" w:rsidRDefault="00645F79" w:rsidP="00115465">
            <w:pPr>
              <w:spacing w:before="60" w:after="60" w:line="276" w:lineRule="auto"/>
              <w:jc w:val="left"/>
              <w:rPr>
                <w:sz w:val="22"/>
                <w:szCs w:val="22"/>
              </w:rPr>
            </w:pPr>
            <w:r w:rsidRPr="00B87054">
              <w:rPr>
                <w:sz w:val="22"/>
                <w:szCs w:val="22"/>
              </w:rPr>
              <w:t>Национално сдружение на общините в Република България</w:t>
            </w:r>
          </w:p>
        </w:tc>
      </w:tr>
      <w:tr w:rsidR="00645F79" w:rsidRPr="00B87054" w14:paraId="061312CE" w14:textId="77777777" w:rsidTr="00086C7A">
        <w:tblPrEx>
          <w:tblLook w:val="0000" w:firstRow="0" w:lastRow="0" w:firstColumn="0" w:lastColumn="0" w:noHBand="0" w:noVBand="0"/>
        </w:tblPrEx>
        <w:tc>
          <w:tcPr>
            <w:tcW w:w="675" w:type="dxa"/>
            <w:vAlign w:val="center"/>
          </w:tcPr>
          <w:p w14:paraId="79B26A24" w14:textId="77777777" w:rsidR="00645F79" w:rsidRPr="00B87054" w:rsidRDefault="00645F79" w:rsidP="00115465">
            <w:pPr>
              <w:spacing w:before="60" w:after="60" w:line="276" w:lineRule="auto"/>
              <w:jc w:val="left"/>
              <w:rPr>
                <w:sz w:val="22"/>
                <w:szCs w:val="22"/>
              </w:rPr>
            </w:pPr>
            <w:r w:rsidRPr="00B87054">
              <w:rPr>
                <w:sz w:val="22"/>
                <w:szCs w:val="22"/>
              </w:rPr>
              <w:t>I.2.2.</w:t>
            </w:r>
          </w:p>
        </w:tc>
        <w:tc>
          <w:tcPr>
            <w:tcW w:w="9072" w:type="dxa"/>
            <w:gridSpan w:val="2"/>
            <w:vAlign w:val="center"/>
          </w:tcPr>
          <w:p w14:paraId="4C9EE063" w14:textId="77777777" w:rsidR="00645F79" w:rsidRPr="00B87054" w:rsidRDefault="00645F79" w:rsidP="00115465">
            <w:pPr>
              <w:spacing w:before="60" w:after="60" w:line="276" w:lineRule="auto"/>
              <w:jc w:val="left"/>
              <w:rPr>
                <w:sz w:val="22"/>
                <w:szCs w:val="22"/>
              </w:rPr>
            </w:pPr>
            <w:r w:rsidRPr="00B87054">
              <w:rPr>
                <w:sz w:val="22"/>
                <w:szCs w:val="22"/>
              </w:rPr>
              <w:t xml:space="preserve">Регионален съвет за развитие на </w:t>
            </w:r>
            <w:r w:rsidR="007929A1" w:rsidRPr="00B87054">
              <w:rPr>
                <w:sz w:val="22"/>
                <w:szCs w:val="22"/>
              </w:rPr>
              <w:t>С</w:t>
            </w:r>
            <w:r w:rsidRPr="00B87054">
              <w:rPr>
                <w:sz w:val="22"/>
                <w:szCs w:val="22"/>
              </w:rPr>
              <w:t>еверен централен район</w:t>
            </w:r>
          </w:p>
        </w:tc>
      </w:tr>
      <w:tr w:rsidR="00645F79" w:rsidRPr="00B87054" w14:paraId="0B9C02BD" w14:textId="77777777" w:rsidTr="00086C7A">
        <w:tblPrEx>
          <w:tblLook w:val="0000" w:firstRow="0" w:lastRow="0" w:firstColumn="0" w:lastColumn="0" w:noHBand="0" w:noVBand="0"/>
        </w:tblPrEx>
        <w:tc>
          <w:tcPr>
            <w:tcW w:w="675" w:type="dxa"/>
            <w:vAlign w:val="center"/>
          </w:tcPr>
          <w:p w14:paraId="24C51E56" w14:textId="77777777" w:rsidR="00645F79" w:rsidRPr="00B87054" w:rsidRDefault="00645F79" w:rsidP="00115465">
            <w:pPr>
              <w:spacing w:before="60" w:after="60" w:line="276" w:lineRule="auto"/>
              <w:jc w:val="left"/>
              <w:rPr>
                <w:sz w:val="22"/>
                <w:szCs w:val="22"/>
              </w:rPr>
            </w:pPr>
            <w:r w:rsidRPr="00B87054">
              <w:rPr>
                <w:sz w:val="22"/>
                <w:szCs w:val="22"/>
              </w:rPr>
              <w:t>I.2.3.</w:t>
            </w:r>
          </w:p>
        </w:tc>
        <w:tc>
          <w:tcPr>
            <w:tcW w:w="9072" w:type="dxa"/>
            <w:gridSpan w:val="2"/>
            <w:vAlign w:val="center"/>
          </w:tcPr>
          <w:p w14:paraId="3929973E" w14:textId="77777777" w:rsidR="00645F79" w:rsidRPr="00B87054" w:rsidRDefault="00645F79" w:rsidP="00115465">
            <w:pPr>
              <w:spacing w:before="60" w:after="60" w:line="276" w:lineRule="auto"/>
              <w:jc w:val="left"/>
              <w:rPr>
                <w:sz w:val="22"/>
                <w:szCs w:val="22"/>
              </w:rPr>
            </w:pPr>
            <w:r w:rsidRPr="00B87054">
              <w:rPr>
                <w:sz w:val="22"/>
                <w:szCs w:val="22"/>
              </w:rPr>
              <w:t xml:space="preserve">Регионален съвет за развитие на </w:t>
            </w:r>
            <w:r w:rsidR="007929A1" w:rsidRPr="00B87054">
              <w:rPr>
                <w:sz w:val="22"/>
                <w:szCs w:val="22"/>
              </w:rPr>
              <w:t>С</w:t>
            </w:r>
            <w:r w:rsidRPr="00B87054">
              <w:rPr>
                <w:sz w:val="22"/>
                <w:szCs w:val="22"/>
              </w:rPr>
              <w:t>евероизточен район</w:t>
            </w:r>
          </w:p>
        </w:tc>
      </w:tr>
      <w:tr w:rsidR="00645F79" w:rsidRPr="00B87054" w14:paraId="59CAF9B1" w14:textId="77777777" w:rsidTr="00086C7A">
        <w:tblPrEx>
          <w:tblLook w:val="0000" w:firstRow="0" w:lastRow="0" w:firstColumn="0" w:lastColumn="0" w:noHBand="0" w:noVBand="0"/>
        </w:tblPrEx>
        <w:tc>
          <w:tcPr>
            <w:tcW w:w="675" w:type="dxa"/>
            <w:vAlign w:val="center"/>
          </w:tcPr>
          <w:p w14:paraId="7B21BEA2" w14:textId="77777777" w:rsidR="00645F79" w:rsidRPr="00B87054" w:rsidRDefault="00645F79" w:rsidP="00115465">
            <w:pPr>
              <w:spacing w:before="60" w:after="60" w:line="276" w:lineRule="auto"/>
              <w:jc w:val="left"/>
              <w:rPr>
                <w:sz w:val="22"/>
                <w:szCs w:val="22"/>
              </w:rPr>
            </w:pPr>
            <w:r w:rsidRPr="00B87054">
              <w:rPr>
                <w:sz w:val="22"/>
                <w:szCs w:val="22"/>
              </w:rPr>
              <w:t>I.2.4.</w:t>
            </w:r>
          </w:p>
        </w:tc>
        <w:tc>
          <w:tcPr>
            <w:tcW w:w="9072" w:type="dxa"/>
            <w:gridSpan w:val="2"/>
            <w:vAlign w:val="center"/>
          </w:tcPr>
          <w:p w14:paraId="589B52F9" w14:textId="77777777" w:rsidR="00645F79" w:rsidRPr="00B87054" w:rsidRDefault="00645F79" w:rsidP="00115465">
            <w:pPr>
              <w:spacing w:before="60" w:after="60" w:line="276" w:lineRule="auto"/>
              <w:jc w:val="left"/>
              <w:rPr>
                <w:sz w:val="22"/>
                <w:szCs w:val="22"/>
              </w:rPr>
            </w:pPr>
            <w:r w:rsidRPr="00B87054">
              <w:rPr>
                <w:sz w:val="22"/>
                <w:szCs w:val="22"/>
              </w:rPr>
              <w:t xml:space="preserve">Регионален съвет за развитие на </w:t>
            </w:r>
            <w:r w:rsidR="007929A1" w:rsidRPr="00B87054">
              <w:rPr>
                <w:sz w:val="22"/>
                <w:szCs w:val="22"/>
              </w:rPr>
              <w:t>С</w:t>
            </w:r>
            <w:r w:rsidRPr="00B87054">
              <w:rPr>
                <w:sz w:val="22"/>
                <w:szCs w:val="22"/>
              </w:rPr>
              <w:t>еверозападен район</w:t>
            </w:r>
          </w:p>
        </w:tc>
      </w:tr>
      <w:tr w:rsidR="00645F79" w:rsidRPr="00B87054" w14:paraId="7E19EFAE" w14:textId="77777777" w:rsidTr="00086C7A">
        <w:tblPrEx>
          <w:tblLook w:val="0000" w:firstRow="0" w:lastRow="0" w:firstColumn="0" w:lastColumn="0" w:noHBand="0" w:noVBand="0"/>
        </w:tblPrEx>
        <w:tc>
          <w:tcPr>
            <w:tcW w:w="675" w:type="dxa"/>
            <w:vAlign w:val="center"/>
          </w:tcPr>
          <w:p w14:paraId="5AD9CFF8" w14:textId="77777777" w:rsidR="00645F79" w:rsidRPr="00B87054" w:rsidRDefault="00645F79" w:rsidP="00115465">
            <w:pPr>
              <w:spacing w:before="60" w:after="60" w:line="276" w:lineRule="auto"/>
              <w:jc w:val="left"/>
              <w:rPr>
                <w:sz w:val="22"/>
                <w:szCs w:val="22"/>
              </w:rPr>
            </w:pPr>
            <w:r w:rsidRPr="00B87054">
              <w:rPr>
                <w:sz w:val="22"/>
                <w:szCs w:val="22"/>
              </w:rPr>
              <w:t>I.2.5.</w:t>
            </w:r>
          </w:p>
        </w:tc>
        <w:tc>
          <w:tcPr>
            <w:tcW w:w="9072" w:type="dxa"/>
            <w:gridSpan w:val="2"/>
            <w:vAlign w:val="center"/>
          </w:tcPr>
          <w:p w14:paraId="710C40AC" w14:textId="77777777" w:rsidR="00645F79" w:rsidRPr="00B87054" w:rsidRDefault="00645F79" w:rsidP="00115465">
            <w:pPr>
              <w:spacing w:before="60" w:after="60" w:line="276" w:lineRule="auto"/>
              <w:jc w:val="left"/>
              <w:rPr>
                <w:sz w:val="22"/>
                <w:szCs w:val="22"/>
              </w:rPr>
            </w:pPr>
            <w:r w:rsidRPr="00B87054">
              <w:rPr>
                <w:sz w:val="22"/>
                <w:szCs w:val="22"/>
              </w:rPr>
              <w:t xml:space="preserve">Регионален съвет за развитие на </w:t>
            </w:r>
            <w:r w:rsidR="007929A1" w:rsidRPr="00B87054">
              <w:rPr>
                <w:sz w:val="22"/>
                <w:szCs w:val="22"/>
              </w:rPr>
              <w:t>Ю</w:t>
            </w:r>
            <w:r w:rsidRPr="00B87054">
              <w:rPr>
                <w:sz w:val="22"/>
                <w:szCs w:val="22"/>
              </w:rPr>
              <w:t>жен централен район</w:t>
            </w:r>
          </w:p>
        </w:tc>
      </w:tr>
      <w:tr w:rsidR="00645F79" w:rsidRPr="00B87054" w14:paraId="70778EA8" w14:textId="77777777" w:rsidTr="00086C7A">
        <w:tblPrEx>
          <w:tblLook w:val="0000" w:firstRow="0" w:lastRow="0" w:firstColumn="0" w:lastColumn="0" w:noHBand="0" w:noVBand="0"/>
        </w:tblPrEx>
        <w:tc>
          <w:tcPr>
            <w:tcW w:w="675" w:type="dxa"/>
            <w:vAlign w:val="center"/>
          </w:tcPr>
          <w:p w14:paraId="440CE750" w14:textId="77777777" w:rsidR="00645F79" w:rsidRPr="00B87054" w:rsidRDefault="00645F79" w:rsidP="00115465">
            <w:pPr>
              <w:spacing w:before="60" w:after="60" w:line="276" w:lineRule="auto"/>
              <w:jc w:val="left"/>
              <w:rPr>
                <w:sz w:val="22"/>
                <w:szCs w:val="22"/>
              </w:rPr>
            </w:pPr>
            <w:r w:rsidRPr="00B87054">
              <w:rPr>
                <w:sz w:val="22"/>
                <w:szCs w:val="22"/>
              </w:rPr>
              <w:t>I.2.6.</w:t>
            </w:r>
          </w:p>
        </w:tc>
        <w:tc>
          <w:tcPr>
            <w:tcW w:w="9072" w:type="dxa"/>
            <w:gridSpan w:val="2"/>
            <w:vAlign w:val="center"/>
          </w:tcPr>
          <w:p w14:paraId="3E12C0B4" w14:textId="77777777" w:rsidR="00645F79" w:rsidRPr="00B87054" w:rsidRDefault="00645F79" w:rsidP="00115465">
            <w:pPr>
              <w:spacing w:before="60" w:after="60" w:line="276" w:lineRule="auto"/>
              <w:jc w:val="left"/>
              <w:rPr>
                <w:sz w:val="22"/>
                <w:szCs w:val="22"/>
              </w:rPr>
            </w:pPr>
            <w:r w:rsidRPr="00B87054">
              <w:rPr>
                <w:sz w:val="22"/>
                <w:szCs w:val="22"/>
              </w:rPr>
              <w:t xml:space="preserve">Регионален съвет за развитие на </w:t>
            </w:r>
            <w:r w:rsidR="007929A1" w:rsidRPr="00B87054">
              <w:rPr>
                <w:sz w:val="22"/>
                <w:szCs w:val="22"/>
              </w:rPr>
              <w:t>Ю</w:t>
            </w:r>
            <w:r w:rsidRPr="00B87054">
              <w:rPr>
                <w:sz w:val="22"/>
                <w:szCs w:val="22"/>
              </w:rPr>
              <w:t>гоизточен район</w:t>
            </w:r>
          </w:p>
        </w:tc>
      </w:tr>
      <w:tr w:rsidR="00645F79" w:rsidRPr="00B87054" w14:paraId="47FDF741" w14:textId="77777777" w:rsidTr="00086C7A">
        <w:tblPrEx>
          <w:tblLook w:val="0000" w:firstRow="0" w:lastRow="0" w:firstColumn="0" w:lastColumn="0" w:noHBand="0" w:noVBand="0"/>
        </w:tblPrEx>
        <w:tc>
          <w:tcPr>
            <w:tcW w:w="675" w:type="dxa"/>
            <w:vAlign w:val="center"/>
          </w:tcPr>
          <w:p w14:paraId="35A8B7FF" w14:textId="77777777" w:rsidR="00645F79" w:rsidRPr="00B87054" w:rsidRDefault="00645F79" w:rsidP="00115465">
            <w:pPr>
              <w:spacing w:before="60" w:after="60" w:line="276" w:lineRule="auto"/>
              <w:jc w:val="left"/>
              <w:rPr>
                <w:sz w:val="22"/>
                <w:szCs w:val="22"/>
              </w:rPr>
            </w:pPr>
            <w:r w:rsidRPr="00B87054">
              <w:rPr>
                <w:sz w:val="22"/>
                <w:szCs w:val="22"/>
              </w:rPr>
              <w:t>I.2.7.</w:t>
            </w:r>
          </w:p>
        </w:tc>
        <w:tc>
          <w:tcPr>
            <w:tcW w:w="9072" w:type="dxa"/>
            <w:gridSpan w:val="2"/>
            <w:vAlign w:val="center"/>
          </w:tcPr>
          <w:p w14:paraId="24A779F2" w14:textId="77777777" w:rsidR="00645F79" w:rsidRPr="00B87054" w:rsidRDefault="00645F79" w:rsidP="00115465">
            <w:pPr>
              <w:spacing w:before="60" w:after="60" w:line="276" w:lineRule="auto"/>
              <w:jc w:val="left"/>
              <w:rPr>
                <w:sz w:val="22"/>
                <w:szCs w:val="22"/>
              </w:rPr>
            </w:pPr>
            <w:r w:rsidRPr="00B87054">
              <w:rPr>
                <w:sz w:val="22"/>
                <w:szCs w:val="22"/>
              </w:rPr>
              <w:t xml:space="preserve">Регионален съвет за развитие на </w:t>
            </w:r>
            <w:r w:rsidR="007929A1" w:rsidRPr="00B87054">
              <w:rPr>
                <w:sz w:val="22"/>
                <w:szCs w:val="22"/>
              </w:rPr>
              <w:t>Ю</w:t>
            </w:r>
            <w:r w:rsidRPr="00B87054">
              <w:rPr>
                <w:sz w:val="22"/>
                <w:szCs w:val="22"/>
              </w:rPr>
              <w:t>гозападен район</w:t>
            </w:r>
          </w:p>
        </w:tc>
      </w:tr>
      <w:tr w:rsidR="00645F79" w:rsidRPr="00B87054" w14:paraId="1C36F58A" w14:textId="77777777" w:rsidTr="00086C7A">
        <w:tblPrEx>
          <w:tblLook w:val="0000" w:firstRow="0" w:lastRow="0" w:firstColumn="0" w:lastColumn="0" w:noHBand="0" w:noVBand="0"/>
        </w:tblPrEx>
        <w:trPr>
          <w:trHeight w:val="334"/>
        </w:trPr>
        <w:tc>
          <w:tcPr>
            <w:tcW w:w="9747" w:type="dxa"/>
            <w:gridSpan w:val="3"/>
            <w:vAlign w:val="center"/>
          </w:tcPr>
          <w:p w14:paraId="7503573F" w14:textId="77777777" w:rsidR="00645F79" w:rsidRPr="00B87054" w:rsidRDefault="00645F79" w:rsidP="00115465">
            <w:pPr>
              <w:spacing w:before="60" w:after="60" w:line="276" w:lineRule="auto"/>
              <w:jc w:val="left"/>
              <w:rPr>
                <w:b/>
                <w:sz w:val="22"/>
                <w:szCs w:val="22"/>
              </w:rPr>
            </w:pPr>
            <w:r w:rsidRPr="00B87054">
              <w:rPr>
                <w:b/>
                <w:noProof/>
                <w:sz w:val="22"/>
                <w:szCs w:val="22"/>
              </w:rPr>
              <w:t>II. Икономически и социални партньори</w:t>
            </w:r>
          </w:p>
        </w:tc>
      </w:tr>
      <w:tr w:rsidR="00645F79" w:rsidRPr="00B87054" w14:paraId="6B79F6CC" w14:textId="77777777" w:rsidTr="00086C7A">
        <w:tblPrEx>
          <w:tblLook w:val="0000" w:firstRow="0" w:lastRow="0" w:firstColumn="0" w:lastColumn="0" w:noHBand="0" w:noVBand="0"/>
        </w:tblPrEx>
        <w:tc>
          <w:tcPr>
            <w:tcW w:w="675" w:type="dxa"/>
            <w:vAlign w:val="center"/>
          </w:tcPr>
          <w:p w14:paraId="0376671C" w14:textId="77777777" w:rsidR="00645F79" w:rsidRPr="00B87054" w:rsidRDefault="00645F79" w:rsidP="00115465">
            <w:pPr>
              <w:spacing w:before="60" w:after="60" w:line="276" w:lineRule="auto"/>
              <w:jc w:val="left"/>
              <w:rPr>
                <w:sz w:val="22"/>
                <w:szCs w:val="22"/>
              </w:rPr>
            </w:pPr>
            <w:r w:rsidRPr="00B87054">
              <w:rPr>
                <w:noProof/>
                <w:sz w:val="22"/>
                <w:szCs w:val="22"/>
              </w:rPr>
              <w:t>II.1.</w:t>
            </w:r>
          </w:p>
        </w:tc>
        <w:tc>
          <w:tcPr>
            <w:tcW w:w="9072" w:type="dxa"/>
            <w:gridSpan w:val="2"/>
            <w:vAlign w:val="center"/>
          </w:tcPr>
          <w:p w14:paraId="705E4495" w14:textId="77777777" w:rsidR="00645F79" w:rsidRPr="00B87054" w:rsidRDefault="00645F79" w:rsidP="00115465">
            <w:pPr>
              <w:spacing w:before="60" w:after="60" w:line="276" w:lineRule="auto"/>
              <w:jc w:val="left"/>
              <w:rPr>
                <w:sz w:val="22"/>
                <w:szCs w:val="22"/>
              </w:rPr>
            </w:pPr>
            <w:r w:rsidRPr="00B87054">
              <w:rPr>
                <w:sz w:val="22"/>
                <w:szCs w:val="22"/>
              </w:rPr>
              <w:t>Асоциация на индустриалния капитал в България</w:t>
            </w:r>
          </w:p>
        </w:tc>
      </w:tr>
      <w:tr w:rsidR="00645F79" w:rsidRPr="00B87054" w14:paraId="0AA8C794" w14:textId="77777777" w:rsidTr="00086C7A">
        <w:tblPrEx>
          <w:tblLook w:val="0000" w:firstRow="0" w:lastRow="0" w:firstColumn="0" w:lastColumn="0" w:noHBand="0" w:noVBand="0"/>
        </w:tblPrEx>
        <w:tc>
          <w:tcPr>
            <w:tcW w:w="675" w:type="dxa"/>
            <w:vAlign w:val="center"/>
          </w:tcPr>
          <w:p w14:paraId="40FDD4E3" w14:textId="77777777" w:rsidR="00645F79" w:rsidRPr="00B87054" w:rsidRDefault="00645F79" w:rsidP="00115465">
            <w:pPr>
              <w:spacing w:before="60" w:after="60" w:line="276" w:lineRule="auto"/>
              <w:jc w:val="left"/>
              <w:rPr>
                <w:sz w:val="22"/>
                <w:szCs w:val="22"/>
              </w:rPr>
            </w:pPr>
            <w:r w:rsidRPr="00B87054">
              <w:rPr>
                <w:noProof/>
                <w:sz w:val="22"/>
                <w:szCs w:val="22"/>
              </w:rPr>
              <w:t>II.2.</w:t>
            </w:r>
          </w:p>
        </w:tc>
        <w:tc>
          <w:tcPr>
            <w:tcW w:w="9072" w:type="dxa"/>
            <w:gridSpan w:val="2"/>
            <w:vAlign w:val="center"/>
          </w:tcPr>
          <w:p w14:paraId="64DCEE24" w14:textId="77777777" w:rsidR="00645F79" w:rsidRPr="00B87054" w:rsidRDefault="00645F79" w:rsidP="00115465">
            <w:pPr>
              <w:spacing w:before="60" w:after="60" w:line="276" w:lineRule="auto"/>
              <w:jc w:val="left"/>
              <w:rPr>
                <w:sz w:val="22"/>
                <w:szCs w:val="22"/>
              </w:rPr>
            </w:pPr>
            <w:r w:rsidRPr="00B87054">
              <w:rPr>
                <w:sz w:val="22"/>
                <w:szCs w:val="22"/>
              </w:rPr>
              <w:t>Българска стопанска камара</w:t>
            </w:r>
          </w:p>
        </w:tc>
      </w:tr>
      <w:tr w:rsidR="00645F79" w:rsidRPr="00B87054" w14:paraId="2FBB5EAE" w14:textId="77777777" w:rsidTr="00086C7A">
        <w:tblPrEx>
          <w:tblLook w:val="0000" w:firstRow="0" w:lastRow="0" w:firstColumn="0" w:lastColumn="0" w:noHBand="0" w:noVBand="0"/>
        </w:tblPrEx>
        <w:tc>
          <w:tcPr>
            <w:tcW w:w="675" w:type="dxa"/>
            <w:vAlign w:val="center"/>
          </w:tcPr>
          <w:p w14:paraId="07FD2CD8" w14:textId="77777777" w:rsidR="00645F79" w:rsidRPr="00B87054" w:rsidRDefault="00645F79" w:rsidP="00115465">
            <w:pPr>
              <w:spacing w:before="60" w:after="60" w:line="276" w:lineRule="auto"/>
              <w:jc w:val="left"/>
              <w:rPr>
                <w:sz w:val="22"/>
                <w:szCs w:val="22"/>
              </w:rPr>
            </w:pPr>
            <w:r w:rsidRPr="00B87054">
              <w:rPr>
                <w:noProof/>
                <w:sz w:val="22"/>
                <w:szCs w:val="22"/>
              </w:rPr>
              <w:t>II.3.</w:t>
            </w:r>
          </w:p>
        </w:tc>
        <w:tc>
          <w:tcPr>
            <w:tcW w:w="9072" w:type="dxa"/>
            <w:gridSpan w:val="2"/>
            <w:vAlign w:val="center"/>
          </w:tcPr>
          <w:p w14:paraId="16AE172A" w14:textId="77777777" w:rsidR="00645F79" w:rsidRPr="00B87054" w:rsidRDefault="00645F79" w:rsidP="00115465">
            <w:pPr>
              <w:spacing w:before="60" w:after="60" w:line="276" w:lineRule="auto"/>
              <w:jc w:val="left"/>
              <w:rPr>
                <w:sz w:val="22"/>
                <w:szCs w:val="22"/>
              </w:rPr>
            </w:pPr>
            <w:r w:rsidRPr="00B87054">
              <w:rPr>
                <w:sz w:val="22"/>
                <w:szCs w:val="22"/>
              </w:rPr>
              <w:t>Българска търговско-промишлена палата</w:t>
            </w:r>
          </w:p>
        </w:tc>
      </w:tr>
      <w:tr w:rsidR="00645F79" w:rsidRPr="00B87054" w14:paraId="429189A8" w14:textId="77777777" w:rsidTr="00086C7A">
        <w:tblPrEx>
          <w:tblLook w:val="0000" w:firstRow="0" w:lastRow="0" w:firstColumn="0" w:lastColumn="0" w:noHBand="0" w:noVBand="0"/>
        </w:tblPrEx>
        <w:tc>
          <w:tcPr>
            <w:tcW w:w="675" w:type="dxa"/>
            <w:vAlign w:val="center"/>
          </w:tcPr>
          <w:p w14:paraId="422C0A6F" w14:textId="77777777" w:rsidR="00645F79" w:rsidRPr="00B87054" w:rsidRDefault="00645F79" w:rsidP="00115465">
            <w:pPr>
              <w:spacing w:before="60" w:after="60" w:line="276" w:lineRule="auto"/>
              <w:jc w:val="left"/>
              <w:rPr>
                <w:sz w:val="22"/>
                <w:szCs w:val="22"/>
              </w:rPr>
            </w:pPr>
            <w:r w:rsidRPr="00B87054">
              <w:rPr>
                <w:noProof/>
                <w:sz w:val="22"/>
                <w:szCs w:val="22"/>
              </w:rPr>
              <w:t>II.4.</w:t>
            </w:r>
          </w:p>
        </w:tc>
        <w:tc>
          <w:tcPr>
            <w:tcW w:w="9072" w:type="dxa"/>
            <w:gridSpan w:val="2"/>
            <w:vAlign w:val="center"/>
          </w:tcPr>
          <w:p w14:paraId="2E991A45" w14:textId="77777777" w:rsidR="00645F79" w:rsidRPr="00B87054" w:rsidRDefault="00645F79" w:rsidP="00115465">
            <w:pPr>
              <w:spacing w:before="60" w:after="60" w:line="276" w:lineRule="auto"/>
              <w:jc w:val="left"/>
              <w:rPr>
                <w:sz w:val="22"/>
                <w:szCs w:val="22"/>
              </w:rPr>
            </w:pPr>
            <w:r w:rsidRPr="00B87054">
              <w:rPr>
                <w:sz w:val="22"/>
                <w:szCs w:val="22"/>
              </w:rPr>
              <w:t>Конфедерация на работодателите и индустриалците в България</w:t>
            </w:r>
          </w:p>
        </w:tc>
      </w:tr>
      <w:tr w:rsidR="00645F79" w:rsidRPr="00B87054" w14:paraId="380D15CD" w14:textId="77777777" w:rsidTr="00086C7A">
        <w:tblPrEx>
          <w:tblLook w:val="0000" w:firstRow="0" w:lastRow="0" w:firstColumn="0" w:lastColumn="0" w:noHBand="0" w:noVBand="0"/>
        </w:tblPrEx>
        <w:tc>
          <w:tcPr>
            <w:tcW w:w="675" w:type="dxa"/>
            <w:vAlign w:val="center"/>
          </w:tcPr>
          <w:p w14:paraId="645ABB89" w14:textId="77777777" w:rsidR="00645F79" w:rsidRPr="00B87054" w:rsidRDefault="00645F79" w:rsidP="00115465">
            <w:pPr>
              <w:spacing w:before="60" w:after="60" w:line="276" w:lineRule="auto"/>
              <w:jc w:val="left"/>
              <w:rPr>
                <w:sz w:val="22"/>
                <w:szCs w:val="22"/>
              </w:rPr>
            </w:pPr>
            <w:r w:rsidRPr="00B87054">
              <w:rPr>
                <w:noProof/>
                <w:sz w:val="22"/>
                <w:szCs w:val="22"/>
              </w:rPr>
              <w:t>II.5.</w:t>
            </w:r>
          </w:p>
        </w:tc>
        <w:tc>
          <w:tcPr>
            <w:tcW w:w="9072" w:type="dxa"/>
            <w:gridSpan w:val="2"/>
            <w:vAlign w:val="center"/>
          </w:tcPr>
          <w:p w14:paraId="07D957E1" w14:textId="77777777" w:rsidR="00645F79" w:rsidRPr="00B87054" w:rsidRDefault="00645F79" w:rsidP="00115465">
            <w:pPr>
              <w:spacing w:before="60" w:after="60" w:line="276" w:lineRule="auto"/>
              <w:jc w:val="left"/>
              <w:rPr>
                <w:sz w:val="22"/>
                <w:szCs w:val="22"/>
              </w:rPr>
            </w:pPr>
            <w:r w:rsidRPr="00B87054">
              <w:rPr>
                <w:sz w:val="22"/>
                <w:szCs w:val="22"/>
              </w:rPr>
              <w:t>Конфедерация на независимите синдикати в България</w:t>
            </w:r>
          </w:p>
        </w:tc>
      </w:tr>
      <w:tr w:rsidR="00645F79" w:rsidRPr="00B87054" w14:paraId="7C9F7CD9" w14:textId="77777777" w:rsidTr="00086C7A">
        <w:tblPrEx>
          <w:tblLook w:val="0000" w:firstRow="0" w:lastRow="0" w:firstColumn="0" w:lastColumn="0" w:noHBand="0" w:noVBand="0"/>
        </w:tblPrEx>
        <w:tc>
          <w:tcPr>
            <w:tcW w:w="675" w:type="dxa"/>
            <w:vAlign w:val="center"/>
          </w:tcPr>
          <w:p w14:paraId="690A22C0" w14:textId="77777777" w:rsidR="00645F79" w:rsidRPr="00B87054" w:rsidRDefault="00645F79" w:rsidP="00115465">
            <w:pPr>
              <w:spacing w:before="60" w:after="60" w:line="276" w:lineRule="auto"/>
              <w:jc w:val="left"/>
              <w:rPr>
                <w:sz w:val="22"/>
                <w:szCs w:val="22"/>
              </w:rPr>
            </w:pPr>
            <w:r w:rsidRPr="00B87054">
              <w:rPr>
                <w:noProof/>
                <w:sz w:val="22"/>
                <w:szCs w:val="22"/>
              </w:rPr>
              <w:t>II.6.</w:t>
            </w:r>
          </w:p>
        </w:tc>
        <w:tc>
          <w:tcPr>
            <w:tcW w:w="9072" w:type="dxa"/>
            <w:gridSpan w:val="2"/>
            <w:vAlign w:val="center"/>
          </w:tcPr>
          <w:p w14:paraId="44E41251" w14:textId="77777777" w:rsidR="00645F79" w:rsidRPr="00B87054" w:rsidRDefault="00645F79" w:rsidP="00115465">
            <w:pPr>
              <w:spacing w:before="60" w:after="60" w:line="276" w:lineRule="auto"/>
              <w:jc w:val="left"/>
              <w:rPr>
                <w:sz w:val="22"/>
                <w:szCs w:val="22"/>
              </w:rPr>
            </w:pPr>
            <w:r w:rsidRPr="00B87054">
              <w:rPr>
                <w:sz w:val="22"/>
                <w:szCs w:val="22"/>
              </w:rPr>
              <w:t>Конфедерация на труда „Подкрепа“</w:t>
            </w:r>
          </w:p>
        </w:tc>
      </w:tr>
      <w:tr w:rsidR="00645F79" w:rsidRPr="00B87054" w14:paraId="55737689" w14:textId="77777777" w:rsidTr="00086C7A">
        <w:tblPrEx>
          <w:tblLook w:val="0000" w:firstRow="0" w:lastRow="0" w:firstColumn="0" w:lastColumn="0" w:noHBand="0" w:noVBand="0"/>
        </w:tblPrEx>
        <w:trPr>
          <w:trHeight w:val="334"/>
        </w:trPr>
        <w:tc>
          <w:tcPr>
            <w:tcW w:w="9747" w:type="dxa"/>
            <w:gridSpan w:val="3"/>
            <w:vAlign w:val="center"/>
          </w:tcPr>
          <w:p w14:paraId="0D857F5B" w14:textId="77777777" w:rsidR="00645F79" w:rsidRPr="00B87054" w:rsidRDefault="00645F79" w:rsidP="00115465">
            <w:pPr>
              <w:spacing w:before="60" w:after="60" w:line="276" w:lineRule="auto"/>
              <w:jc w:val="left"/>
              <w:rPr>
                <w:b/>
                <w:noProof/>
                <w:sz w:val="22"/>
                <w:szCs w:val="22"/>
              </w:rPr>
            </w:pPr>
            <w:r w:rsidRPr="00B87054">
              <w:rPr>
                <w:b/>
                <w:noProof/>
                <w:sz w:val="22"/>
                <w:szCs w:val="22"/>
              </w:rPr>
              <w:t>III. Ор</w:t>
            </w:r>
            <w:r w:rsidR="000347A4" w:rsidRPr="00B87054">
              <w:rPr>
                <w:b/>
                <w:noProof/>
                <w:sz w:val="22"/>
                <w:szCs w:val="22"/>
              </w:rPr>
              <w:t>г</w:t>
            </w:r>
            <w:r w:rsidRPr="00B87054">
              <w:rPr>
                <w:b/>
                <w:noProof/>
                <w:sz w:val="22"/>
                <w:szCs w:val="22"/>
              </w:rPr>
              <w:t xml:space="preserve">анизации, представляващи обществеността, вкл. неправителствени организации в областта на околната среда </w:t>
            </w:r>
          </w:p>
        </w:tc>
      </w:tr>
      <w:tr w:rsidR="00645F79" w:rsidRPr="00B87054" w14:paraId="4C601B2A" w14:textId="77777777" w:rsidTr="00086C7A">
        <w:tblPrEx>
          <w:tblLook w:val="0000" w:firstRow="0" w:lastRow="0" w:firstColumn="0" w:lastColumn="0" w:noHBand="0" w:noVBand="0"/>
        </w:tblPrEx>
        <w:tc>
          <w:tcPr>
            <w:tcW w:w="675" w:type="dxa"/>
          </w:tcPr>
          <w:p w14:paraId="4997539D" w14:textId="77777777" w:rsidR="00645F79" w:rsidRPr="00B87054" w:rsidRDefault="00645F79" w:rsidP="00115465">
            <w:pPr>
              <w:spacing w:before="60" w:after="60" w:line="276" w:lineRule="auto"/>
              <w:jc w:val="left"/>
              <w:rPr>
                <w:sz w:val="22"/>
                <w:szCs w:val="22"/>
              </w:rPr>
            </w:pPr>
            <w:r w:rsidRPr="00B87054">
              <w:rPr>
                <w:noProof/>
                <w:sz w:val="22"/>
                <w:szCs w:val="22"/>
              </w:rPr>
              <w:t xml:space="preserve">III.1. </w:t>
            </w:r>
          </w:p>
        </w:tc>
        <w:tc>
          <w:tcPr>
            <w:tcW w:w="9072" w:type="dxa"/>
            <w:gridSpan w:val="2"/>
            <w:vAlign w:val="center"/>
          </w:tcPr>
          <w:p w14:paraId="4D6F92D0" w14:textId="77777777" w:rsidR="00645F79" w:rsidRPr="00B87054" w:rsidRDefault="00645F79" w:rsidP="00115465">
            <w:pPr>
              <w:spacing w:before="60" w:after="60" w:line="276" w:lineRule="auto"/>
              <w:jc w:val="left"/>
              <w:rPr>
                <w:sz w:val="22"/>
                <w:szCs w:val="22"/>
              </w:rPr>
            </w:pPr>
            <w:r w:rsidRPr="00B87054">
              <w:rPr>
                <w:sz w:val="22"/>
                <w:szCs w:val="22"/>
              </w:rPr>
              <w:t>Национален съвет за интеграция на хората с увреждания</w:t>
            </w:r>
          </w:p>
        </w:tc>
      </w:tr>
      <w:tr w:rsidR="00645F79" w:rsidRPr="00B87054" w14:paraId="6BC83072" w14:textId="77777777" w:rsidTr="00086C7A">
        <w:tblPrEx>
          <w:tblLook w:val="0000" w:firstRow="0" w:lastRow="0" w:firstColumn="0" w:lastColumn="0" w:noHBand="0" w:noVBand="0"/>
        </w:tblPrEx>
        <w:tc>
          <w:tcPr>
            <w:tcW w:w="675" w:type="dxa"/>
          </w:tcPr>
          <w:p w14:paraId="1DFEFFCA" w14:textId="77777777" w:rsidR="00645F79" w:rsidRPr="00B87054" w:rsidRDefault="00645F79" w:rsidP="00115465">
            <w:pPr>
              <w:spacing w:before="60" w:after="60" w:line="276" w:lineRule="auto"/>
              <w:jc w:val="left"/>
              <w:rPr>
                <w:sz w:val="22"/>
                <w:szCs w:val="22"/>
              </w:rPr>
            </w:pPr>
            <w:r w:rsidRPr="00B87054">
              <w:rPr>
                <w:noProof/>
                <w:sz w:val="22"/>
                <w:szCs w:val="22"/>
              </w:rPr>
              <w:t>III.2.</w:t>
            </w:r>
          </w:p>
        </w:tc>
        <w:tc>
          <w:tcPr>
            <w:tcW w:w="9072" w:type="dxa"/>
            <w:gridSpan w:val="2"/>
            <w:vAlign w:val="center"/>
          </w:tcPr>
          <w:p w14:paraId="5AA7A094" w14:textId="77777777" w:rsidR="00645F79" w:rsidRPr="00B87054" w:rsidRDefault="00645F79" w:rsidP="00115465">
            <w:pPr>
              <w:spacing w:before="60" w:after="60" w:line="276" w:lineRule="auto"/>
              <w:jc w:val="left"/>
              <w:rPr>
                <w:sz w:val="22"/>
                <w:szCs w:val="22"/>
              </w:rPr>
            </w:pPr>
            <w:r w:rsidRPr="00B87054">
              <w:rPr>
                <w:sz w:val="22"/>
                <w:szCs w:val="22"/>
              </w:rPr>
              <w:t>Комисия за защита от дискриминация</w:t>
            </w:r>
          </w:p>
        </w:tc>
      </w:tr>
      <w:tr w:rsidR="00645F79" w:rsidRPr="00B87054" w14:paraId="3DF511A1" w14:textId="77777777" w:rsidTr="00086C7A">
        <w:tblPrEx>
          <w:tblLook w:val="0000" w:firstRow="0" w:lastRow="0" w:firstColumn="0" w:lastColumn="0" w:noHBand="0" w:noVBand="0"/>
        </w:tblPrEx>
        <w:tc>
          <w:tcPr>
            <w:tcW w:w="675" w:type="dxa"/>
          </w:tcPr>
          <w:p w14:paraId="79F767B7" w14:textId="77777777" w:rsidR="00645F79" w:rsidRPr="00B87054" w:rsidRDefault="00645F79" w:rsidP="00115465">
            <w:pPr>
              <w:spacing w:before="60" w:after="60" w:line="276" w:lineRule="auto"/>
              <w:jc w:val="left"/>
              <w:rPr>
                <w:sz w:val="22"/>
                <w:szCs w:val="22"/>
              </w:rPr>
            </w:pPr>
            <w:r w:rsidRPr="00B87054">
              <w:rPr>
                <w:noProof/>
                <w:sz w:val="22"/>
                <w:szCs w:val="22"/>
              </w:rPr>
              <w:t>III.3.</w:t>
            </w:r>
          </w:p>
        </w:tc>
        <w:tc>
          <w:tcPr>
            <w:tcW w:w="9072" w:type="dxa"/>
            <w:gridSpan w:val="2"/>
            <w:vAlign w:val="center"/>
          </w:tcPr>
          <w:p w14:paraId="2352E3AC" w14:textId="77777777" w:rsidR="00645F79" w:rsidRPr="00B87054" w:rsidRDefault="00B361DE" w:rsidP="00115465">
            <w:pPr>
              <w:spacing w:before="60" w:after="60" w:line="276" w:lineRule="auto"/>
              <w:jc w:val="left"/>
              <w:rPr>
                <w:sz w:val="22"/>
                <w:szCs w:val="22"/>
              </w:rPr>
            </w:pPr>
            <w:r w:rsidRPr="00B87054">
              <w:rPr>
                <w:sz w:val="22"/>
                <w:szCs w:val="22"/>
                <w:lang w:val="en-US"/>
              </w:rPr>
              <w:t>WWF</w:t>
            </w:r>
            <w:r w:rsidRPr="00B87054">
              <w:rPr>
                <w:sz w:val="22"/>
                <w:szCs w:val="22"/>
              </w:rPr>
              <w:t xml:space="preserve"> </w:t>
            </w:r>
            <w:r w:rsidR="00645F79" w:rsidRPr="00B87054">
              <w:rPr>
                <w:sz w:val="22"/>
                <w:szCs w:val="22"/>
              </w:rPr>
              <w:t>– Световен фонд за дивата природа, Дунавско-Карпатска програма</w:t>
            </w:r>
          </w:p>
        </w:tc>
      </w:tr>
      <w:tr w:rsidR="00645F79" w:rsidRPr="00B87054" w14:paraId="28F0B8E3" w14:textId="77777777" w:rsidTr="00086C7A">
        <w:tblPrEx>
          <w:tblLook w:val="0000" w:firstRow="0" w:lastRow="0" w:firstColumn="0" w:lastColumn="0" w:noHBand="0" w:noVBand="0"/>
        </w:tblPrEx>
        <w:tc>
          <w:tcPr>
            <w:tcW w:w="675" w:type="dxa"/>
          </w:tcPr>
          <w:p w14:paraId="7DB226A6" w14:textId="77777777" w:rsidR="00645F79" w:rsidRPr="00B87054" w:rsidRDefault="00645F79" w:rsidP="00115465">
            <w:pPr>
              <w:spacing w:before="60" w:after="60" w:line="276" w:lineRule="auto"/>
              <w:jc w:val="left"/>
              <w:rPr>
                <w:sz w:val="22"/>
                <w:szCs w:val="22"/>
              </w:rPr>
            </w:pPr>
            <w:r w:rsidRPr="00B87054">
              <w:rPr>
                <w:noProof/>
                <w:sz w:val="22"/>
                <w:szCs w:val="22"/>
              </w:rPr>
              <w:t>III.4.</w:t>
            </w:r>
          </w:p>
        </w:tc>
        <w:tc>
          <w:tcPr>
            <w:tcW w:w="9072" w:type="dxa"/>
            <w:gridSpan w:val="2"/>
            <w:vAlign w:val="center"/>
          </w:tcPr>
          <w:p w14:paraId="3681B45A" w14:textId="77777777" w:rsidR="00645F79" w:rsidRPr="00B87054" w:rsidRDefault="00645F79" w:rsidP="00115465">
            <w:pPr>
              <w:spacing w:before="60" w:after="60" w:line="276" w:lineRule="auto"/>
              <w:jc w:val="left"/>
              <w:rPr>
                <w:sz w:val="22"/>
                <w:szCs w:val="22"/>
              </w:rPr>
            </w:pPr>
            <w:r w:rsidRPr="00B87054">
              <w:rPr>
                <w:sz w:val="22"/>
                <w:szCs w:val="22"/>
              </w:rPr>
              <w:t>Екологично сдружение „За земята“</w:t>
            </w:r>
          </w:p>
        </w:tc>
      </w:tr>
      <w:tr w:rsidR="00645F79" w:rsidRPr="00B87054" w14:paraId="16F803D1" w14:textId="77777777" w:rsidTr="00086C7A">
        <w:tblPrEx>
          <w:tblLook w:val="0000" w:firstRow="0" w:lastRow="0" w:firstColumn="0" w:lastColumn="0" w:noHBand="0" w:noVBand="0"/>
        </w:tblPrEx>
        <w:tc>
          <w:tcPr>
            <w:tcW w:w="675" w:type="dxa"/>
          </w:tcPr>
          <w:p w14:paraId="35F1AE4A" w14:textId="77777777" w:rsidR="00645F79" w:rsidRPr="00B87054" w:rsidRDefault="00645F79" w:rsidP="00115465">
            <w:pPr>
              <w:spacing w:before="60" w:after="60" w:line="276" w:lineRule="auto"/>
              <w:jc w:val="left"/>
              <w:rPr>
                <w:sz w:val="22"/>
                <w:szCs w:val="22"/>
              </w:rPr>
            </w:pPr>
            <w:r w:rsidRPr="00B87054">
              <w:rPr>
                <w:noProof/>
                <w:sz w:val="22"/>
                <w:szCs w:val="22"/>
              </w:rPr>
              <w:t>III.5.</w:t>
            </w:r>
          </w:p>
        </w:tc>
        <w:tc>
          <w:tcPr>
            <w:tcW w:w="9072" w:type="dxa"/>
            <w:gridSpan w:val="2"/>
            <w:vAlign w:val="center"/>
          </w:tcPr>
          <w:p w14:paraId="13B80DD9" w14:textId="77777777" w:rsidR="00645F79" w:rsidRPr="00B87054" w:rsidRDefault="00645F79" w:rsidP="00115465">
            <w:pPr>
              <w:spacing w:before="60" w:after="60" w:line="276" w:lineRule="auto"/>
              <w:jc w:val="left"/>
              <w:rPr>
                <w:sz w:val="22"/>
                <w:szCs w:val="22"/>
              </w:rPr>
            </w:pPr>
            <w:r w:rsidRPr="00B87054">
              <w:rPr>
                <w:sz w:val="22"/>
                <w:szCs w:val="22"/>
              </w:rPr>
              <w:t>Фондация „Регионални инициативи“</w:t>
            </w:r>
          </w:p>
        </w:tc>
      </w:tr>
      <w:tr w:rsidR="00645F79" w:rsidRPr="00B87054" w14:paraId="44490C3A" w14:textId="77777777" w:rsidTr="00086C7A">
        <w:tblPrEx>
          <w:tblLook w:val="0000" w:firstRow="0" w:lastRow="0" w:firstColumn="0" w:lastColumn="0" w:noHBand="0" w:noVBand="0"/>
        </w:tblPrEx>
        <w:tc>
          <w:tcPr>
            <w:tcW w:w="675" w:type="dxa"/>
          </w:tcPr>
          <w:p w14:paraId="43B7356D" w14:textId="77777777" w:rsidR="00645F79" w:rsidRPr="00B87054" w:rsidRDefault="00645F79" w:rsidP="00115465">
            <w:pPr>
              <w:spacing w:before="60" w:after="60" w:line="276" w:lineRule="auto"/>
              <w:jc w:val="left"/>
              <w:rPr>
                <w:sz w:val="22"/>
                <w:szCs w:val="22"/>
              </w:rPr>
            </w:pPr>
            <w:r w:rsidRPr="00B87054">
              <w:rPr>
                <w:noProof/>
                <w:sz w:val="22"/>
                <w:szCs w:val="22"/>
              </w:rPr>
              <w:t>III.6.</w:t>
            </w:r>
          </w:p>
        </w:tc>
        <w:tc>
          <w:tcPr>
            <w:tcW w:w="9072" w:type="dxa"/>
            <w:gridSpan w:val="2"/>
            <w:vAlign w:val="center"/>
          </w:tcPr>
          <w:p w14:paraId="668981E5" w14:textId="77777777" w:rsidR="00645F79" w:rsidRPr="00B87054" w:rsidRDefault="00645F79" w:rsidP="00115465">
            <w:pPr>
              <w:spacing w:before="60" w:after="60" w:line="276" w:lineRule="auto"/>
              <w:jc w:val="left"/>
              <w:rPr>
                <w:sz w:val="22"/>
                <w:szCs w:val="22"/>
              </w:rPr>
            </w:pPr>
            <w:r w:rsidRPr="00B87054">
              <w:rPr>
                <w:sz w:val="22"/>
                <w:szCs w:val="22"/>
              </w:rPr>
              <w:t>Българска асоциация на консултантите по европейски програми</w:t>
            </w:r>
          </w:p>
        </w:tc>
      </w:tr>
      <w:tr w:rsidR="00645F79" w:rsidRPr="00B87054" w14:paraId="712A2F1C" w14:textId="77777777" w:rsidTr="00086C7A">
        <w:tblPrEx>
          <w:tblLook w:val="0000" w:firstRow="0" w:lastRow="0" w:firstColumn="0" w:lastColumn="0" w:noHBand="0" w:noVBand="0"/>
        </w:tblPrEx>
        <w:tc>
          <w:tcPr>
            <w:tcW w:w="675" w:type="dxa"/>
          </w:tcPr>
          <w:p w14:paraId="4166E556" w14:textId="77777777" w:rsidR="00645F79" w:rsidRPr="00B87054" w:rsidRDefault="00645F79" w:rsidP="00115465">
            <w:pPr>
              <w:spacing w:before="60" w:after="60" w:line="276" w:lineRule="auto"/>
              <w:jc w:val="left"/>
              <w:rPr>
                <w:sz w:val="22"/>
                <w:szCs w:val="22"/>
              </w:rPr>
            </w:pPr>
            <w:r w:rsidRPr="00B87054">
              <w:rPr>
                <w:noProof/>
                <w:sz w:val="22"/>
                <w:szCs w:val="22"/>
              </w:rPr>
              <w:t>III.</w:t>
            </w:r>
            <w:r w:rsidRPr="00B87054">
              <w:rPr>
                <w:sz w:val="22"/>
                <w:szCs w:val="22"/>
              </w:rPr>
              <w:t>7.</w:t>
            </w:r>
          </w:p>
        </w:tc>
        <w:tc>
          <w:tcPr>
            <w:tcW w:w="9072" w:type="dxa"/>
            <w:gridSpan w:val="2"/>
            <w:vAlign w:val="center"/>
          </w:tcPr>
          <w:p w14:paraId="2378ED09" w14:textId="77777777" w:rsidR="00645F79" w:rsidRPr="00B87054" w:rsidRDefault="00645F79" w:rsidP="00115465">
            <w:pPr>
              <w:spacing w:before="60" w:after="60" w:line="276" w:lineRule="auto"/>
              <w:jc w:val="left"/>
              <w:rPr>
                <w:sz w:val="22"/>
                <w:szCs w:val="22"/>
              </w:rPr>
            </w:pPr>
            <w:r w:rsidRPr="00B87054">
              <w:rPr>
                <w:sz w:val="22"/>
                <w:szCs w:val="22"/>
              </w:rPr>
              <w:t>Асоциация на еколозите от общините в България</w:t>
            </w:r>
          </w:p>
        </w:tc>
      </w:tr>
      <w:tr w:rsidR="00B361DE" w:rsidRPr="00B87054" w14:paraId="0AACE740" w14:textId="77777777" w:rsidTr="00845B0B">
        <w:tblPrEx>
          <w:tblLook w:val="0000" w:firstRow="0" w:lastRow="0" w:firstColumn="0" w:lastColumn="0" w:noHBand="0" w:noVBand="0"/>
        </w:tblPrEx>
        <w:tc>
          <w:tcPr>
            <w:tcW w:w="9747" w:type="dxa"/>
            <w:gridSpan w:val="3"/>
            <w:vAlign w:val="center"/>
          </w:tcPr>
          <w:p w14:paraId="7A5E31E4" w14:textId="77777777" w:rsidR="00B361DE" w:rsidRPr="00B87054" w:rsidRDefault="00B361DE" w:rsidP="00115465">
            <w:pPr>
              <w:spacing w:before="60" w:after="60" w:line="276" w:lineRule="auto"/>
              <w:jc w:val="left"/>
              <w:rPr>
                <w:b/>
                <w:sz w:val="22"/>
                <w:szCs w:val="22"/>
              </w:rPr>
            </w:pPr>
            <w:r w:rsidRPr="00B87054">
              <w:rPr>
                <w:b/>
                <w:noProof/>
                <w:sz w:val="22"/>
                <w:szCs w:val="22"/>
              </w:rPr>
              <w:t>IV.</w:t>
            </w:r>
            <w:r w:rsidRPr="00B87054">
              <w:rPr>
                <w:b/>
                <w:noProof/>
                <w:sz w:val="22"/>
                <w:szCs w:val="22"/>
                <w:lang w:val="en-US"/>
              </w:rPr>
              <w:t xml:space="preserve"> </w:t>
            </w:r>
            <w:r w:rsidRPr="00B87054">
              <w:rPr>
                <w:b/>
                <w:sz w:val="22"/>
                <w:szCs w:val="22"/>
              </w:rPr>
              <w:t>Други</w:t>
            </w:r>
          </w:p>
        </w:tc>
      </w:tr>
      <w:tr w:rsidR="00645F79" w:rsidRPr="00B87054" w14:paraId="076C903B" w14:textId="77777777" w:rsidTr="00086C7A">
        <w:tblPrEx>
          <w:tblLook w:val="0000" w:firstRow="0" w:lastRow="0" w:firstColumn="0" w:lastColumn="0" w:noHBand="0" w:noVBand="0"/>
        </w:tblPrEx>
        <w:tc>
          <w:tcPr>
            <w:tcW w:w="675" w:type="dxa"/>
            <w:vAlign w:val="center"/>
          </w:tcPr>
          <w:p w14:paraId="263039A0" w14:textId="77777777" w:rsidR="00645F79" w:rsidRPr="00B87054" w:rsidRDefault="00645F79" w:rsidP="00115465">
            <w:pPr>
              <w:spacing w:before="60" w:after="60" w:line="276" w:lineRule="auto"/>
              <w:jc w:val="left"/>
              <w:rPr>
                <w:sz w:val="22"/>
                <w:szCs w:val="22"/>
              </w:rPr>
            </w:pPr>
            <w:r w:rsidRPr="00B87054">
              <w:rPr>
                <w:noProof/>
                <w:sz w:val="22"/>
                <w:szCs w:val="22"/>
              </w:rPr>
              <w:t>IV.1.</w:t>
            </w:r>
          </w:p>
        </w:tc>
        <w:tc>
          <w:tcPr>
            <w:tcW w:w="9072" w:type="dxa"/>
            <w:gridSpan w:val="2"/>
            <w:vAlign w:val="center"/>
          </w:tcPr>
          <w:p w14:paraId="231F6B85" w14:textId="77777777" w:rsidR="00645F79" w:rsidRPr="00B87054" w:rsidRDefault="00645F79" w:rsidP="00115465">
            <w:pPr>
              <w:spacing w:before="60" w:after="60" w:line="276" w:lineRule="auto"/>
              <w:jc w:val="left"/>
              <w:rPr>
                <w:sz w:val="22"/>
                <w:szCs w:val="22"/>
              </w:rPr>
            </w:pPr>
            <w:r w:rsidRPr="00B87054">
              <w:rPr>
                <w:sz w:val="22"/>
                <w:szCs w:val="22"/>
              </w:rPr>
              <w:t>Национален статистически институт</w:t>
            </w:r>
          </w:p>
        </w:tc>
      </w:tr>
      <w:tr w:rsidR="00645F79" w:rsidRPr="00B87054" w14:paraId="12A3E16A" w14:textId="77777777" w:rsidTr="00086C7A">
        <w:tblPrEx>
          <w:tblLook w:val="0000" w:firstRow="0" w:lastRow="0" w:firstColumn="0" w:lastColumn="0" w:noHBand="0" w:noVBand="0"/>
        </w:tblPrEx>
        <w:tc>
          <w:tcPr>
            <w:tcW w:w="675" w:type="dxa"/>
            <w:vAlign w:val="center"/>
          </w:tcPr>
          <w:p w14:paraId="6AE5E2C6" w14:textId="77777777" w:rsidR="00645F79" w:rsidRPr="00B87054" w:rsidRDefault="00645F79" w:rsidP="00115465">
            <w:pPr>
              <w:spacing w:before="60" w:after="60" w:line="276" w:lineRule="auto"/>
              <w:jc w:val="left"/>
              <w:rPr>
                <w:sz w:val="22"/>
                <w:szCs w:val="22"/>
              </w:rPr>
            </w:pPr>
            <w:r w:rsidRPr="00B87054">
              <w:rPr>
                <w:noProof/>
                <w:sz w:val="22"/>
                <w:szCs w:val="22"/>
              </w:rPr>
              <w:t>IV.2.</w:t>
            </w:r>
          </w:p>
        </w:tc>
        <w:tc>
          <w:tcPr>
            <w:tcW w:w="9072" w:type="dxa"/>
            <w:gridSpan w:val="2"/>
            <w:vAlign w:val="center"/>
          </w:tcPr>
          <w:p w14:paraId="1039C0BE" w14:textId="77777777" w:rsidR="00645F79" w:rsidRPr="00B87054" w:rsidRDefault="00645F79" w:rsidP="00115465">
            <w:pPr>
              <w:spacing w:before="60" w:after="60" w:line="276" w:lineRule="auto"/>
              <w:jc w:val="left"/>
              <w:rPr>
                <w:sz w:val="22"/>
                <w:szCs w:val="22"/>
              </w:rPr>
            </w:pPr>
            <w:r w:rsidRPr="00B87054">
              <w:rPr>
                <w:sz w:val="22"/>
                <w:szCs w:val="22"/>
              </w:rPr>
              <w:t>Българска академия на науките, Институт по биоразнообразие и екосистемни изследвания</w:t>
            </w:r>
          </w:p>
        </w:tc>
      </w:tr>
      <w:tr w:rsidR="00645F79" w:rsidRPr="00987609" w14:paraId="49867C17" w14:textId="77777777" w:rsidTr="00086C7A">
        <w:tblPrEx>
          <w:tblLook w:val="0000" w:firstRow="0" w:lastRow="0" w:firstColumn="0" w:lastColumn="0" w:noHBand="0" w:noVBand="0"/>
        </w:tblPrEx>
        <w:tc>
          <w:tcPr>
            <w:tcW w:w="675" w:type="dxa"/>
            <w:vAlign w:val="center"/>
          </w:tcPr>
          <w:p w14:paraId="340B4F50" w14:textId="77777777" w:rsidR="00645F79" w:rsidRPr="00B87054" w:rsidRDefault="00645F79" w:rsidP="00115465">
            <w:pPr>
              <w:spacing w:before="60" w:after="60" w:line="276" w:lineRule="auto"/>
              <w:jc w:val="left"/>
              <w:rPr>
                <w:sz w:val="22"/>
                <w:szCs w:val="22"/>
              </w:rPr>
            </w:pPr>
            <w:r w:rsidRPr="00B87054">
              <w:rPr>
                <w:noProof/>
                <w:sz w:val="22"/>
                <w:szCs w:val="22"/>
              </w:rPr>
              <w:t>IV.3.</w:t>
            </w:r>
          </w:p>
        </w:tc>
        <w:tc>
          <w:tcPr>
            <w:tcW w:w="9072" w:type="dxa"/>
            <w:gridSpan w:val="2"/>
            <w:vAlign w:val="center"/>
          </w:tcPr>
          <w:p w14:paraId="30EE858F" w14:textId="77777777" w:rsidR="00645F79" w:rsidRPr="00987609" w:rsidRDefault="00645F79" w:rsidP="00115465">
            <w:pPr>
              <w:spacing w:before="60" w:after="60" w:line="276" w:lineRule="auto"/>
              <w:jc w:val="left"/>
              <w:rPr>
                <w:sz w:val="22"/>
                <w:szCs w:val="22"/>
              </w:rPr>
            </w:pPr>
            <w:r w:rsidRPr="00B87054">
              <w:rPr>
                <w:sz w:val="22"/>
                <w:szCs w:val="22"/>
              </w:rPr>
              <w:t>Българска православна църква</w:t>
            </w:r>
          </w:p>
        </w:tc>
      </w:tr>
    </w:tbl>
    <w:p w14:paraId="47536096" w14:textId="77777777" w:rsidR="00AD4AED" w:rsidRPr="00987609" w:rsidRDefault="00AD4AED" w:rsidP="00F03C1E"/>
    <w:p w14:paraId="64AD3959" w14:textId="77777777" w:rsidR="006C746A" w:rsidRPr="008B04F1" w:rsidRDefault="006C746A" w:rsidP="008B04F1">
      <w:pPr>
        <w:pStyle w:val="Text1"/>
        <w:ind w:left="0"/>
        <w:rPr>
          <w:lang w:val="en-US"/>
        </w:rPr>
      </w:pPr>
    </w:p>
    <w:sectPr w:rsidR="006C746A" w:rsidRPr="008B04F1" w:rsidSect="00C50033">
      <w:pgSz w:w="11907" w:h="16839"/>
      <w:pgMar w:top="1134"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424C4" w14:textId="77777777" w:rsidR="00E76232" w:rsidRPr="001C2523" w:rsidRDefault="00E76232" w:rsidP="00292003">
      <w:pPr>
        <w:spacing w:before="0" w:after="0"/>
      </w:pPr>
      <w:r w:rsidRPr="001C2523">
        <w:separator/>
      </w:r>
    </w:p>
  </w:endnote>
  <w:endnote w:type="continuationSeparator" w:id="0">
    <w:p w14:paraId="217534BD" w14:textId="77777777" w:rsidR="00E76232" w:rsidRPr="001C2523" w:rsidRDefault="00E76232" w:rsidP="00292003">
      <w:pPr>
        <w:spacing w:before="0" w:after="0"/>
      </w:pPr>
      <w:r w:rsidRPr="001C252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panose1 w:val="02020803070505020304"/>
    <w:charset w:val="00"/>
    <w:family w:val="roman"/>
    <w:notTrueType/>
    <w:pitch w:val="variable"/>
    <w:sig w:usb0="00000003" w:usb1="00000000" w:usb2="00000000" w:usb3="00000000" w:csb0="00000001" w:csb1="00000000"/>
  </w:font>
  <w:font w:name="EUAlbertina">
    <w:altName w:val="Calibri"/>
    <w:charset w:val="00"/>
    <w:family w:val="auto"/>
    <w:pitch w:val="variable"/>
    <w:sig w:usb0="800002EF" w:usb1="1000E0FB"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New Roman , serif">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CC"/>
    <w:family w:val="auto"/>
    <w:notTrueType/>
    <w:pitch w:val="default"/>
    <w:sig w:usb0="00000201" w:usb1="00000000" w:usb2="00000000" w:usb3="00000000" w:csb0="00000004"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PSMT">
    <w:altName w:val="Cambria"/>
    <w:panose1 w:val="00000000000000000000"/>
    <w:charset w:val="CC"/>
    <w:family w:val="roman"/>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76669" w14:textId="6F11AA50"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25</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35D04" w14:textId="1B97B26B"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52</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825E5" w14:textId="77777777" w:rsidR="00AB486F" w:rsidRPr="00C50033" w:rsidRDefault="00AB486F" w:rsidP="00C50033">
    <w:pPr>
      <w:pStyle w:val="FooterLandscap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28E3F" w14:textId="2F30B36B"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57</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30FAE" w14:textId="77777777" w:rsidR="00AB486F" w:rsidRPr="00C50033" w:rsidRDefault="00AB486F" w:rsidP="00C50033">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27A07" w14:textId="4BAA0765"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61</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CD4B0" w14:textId="77777777" w:rsidR="00AB486F" w:rsidRPr="00C50033" w:rsidRDefault="00AB486F" w:rsidP="00C50033">
    <w:pPr>
      <w:pStyle w:val="FooterLandscape"/>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B136B" w14:textId="43334B87"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68</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8A487" w14:textId="77777777" w:rsidR="00AB486F" w:rsidRPr="00C50033" w:rsidRDefault="00AB486F" w:rsidP="00C50033">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62817" w14:textId="76BB8C2A"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72</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AE865" w14:textId="77777777" w:rsidR="00AB486F" w:rsidRPr="00C50033" w:rsidRDefault="00AB486F" w:rsidP="00C50033">
    <w:pPr>
      <w:pStyle w:val="FooterLandscap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A07A1" w14:textId="39A718AA"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29</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C8AE3" w14:textId="72E81FB7"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77</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13BE4" w14:textId="77777777" w:rsidR="00AB486F" w:rsidRPr="00C50033" w:rsidRDefault="00AB486F" w:rsidP="00C50033">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6E4AC" w14:textId="2CE86D9A"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83</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E63B5" w14:textId="77777777" w:rsidR="00AB486F" w:rsidRPr="00C50033" w:rsidRDefault="00AB486F" w:rsidP="00C50033">
    <w:pPr>
      <w:pStyle w:val="FooterLandscape"/>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65E71" w14:textId="788E2356" w:rsidR="00AB486F" w:rsidRPr="00C50033" w:rsidRDefault="00AB486F" w:rsidP="00103C86">
    <w:pPr>
      <w:pStyle w:val="FooterLandscape"/>
      <w:tabs>
        <w:tab w:val="clear" w:pos="7285"/>
        <w:tab w:val="center" w:pos="4395"/>
        <w:tab w:val="left" w:pos="9072"/>
      </w:tabs>
      <w:ind w:right="-2"/>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91</w:t>
    </w:r>
    <w:r>
      <w:fldChar w:fldCharType="end"/>
    </w:r>
    <w:r>
      <w:tab/>
    </w:r>
    <w:r w:rsidRPr="00C50033">
      <w:rPr>
        <w:rFonts w:ascii="Arial" w:hAnsi="Arial" w:cs="Arial"/>
        <w:b/>
        <w:sz w:val="48"/>
      </w:rPr>
      <w:t>BG</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B98A7" w14:textId="77777777" w:rsidR="00AB486F" w:rsidRPr="00C50033" w:rsidRDefault="00AB486F" w:rsidP="00C50033">
    <w:pPr>
      <w:pStyle w:val="FooterLandscape"/>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C8076" w14:textId="77D5DBC9"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95</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0ADFD" w14:textId="77777777" w:rsidR="00AB486F" w:rsidRPr="00C50033" w:rsidRDefault="00AB486F" w:rsidP="00C50033">
    <w:pPr>
      <w:pStyle w:val="FooterLandscape"/>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70251" w14:textId="3FDD47D9"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101</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5CCE0" w14:textId="77777777" w:rsidR="00AB486F" w:rsidRPr="00C50033" w:rsidRDefault="00AB486F" w:rsidP="00C500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E6705" w14:textId="77777777" w:rsidR="00AB486F" w:rsidRPr="00C50033" w:rsidRDefault="00AB486F" w:rsidP="00C50033">
    <w:pPr>
      <w:pStyle w:val="FooterLandscape"/>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370E8" w14:textId="33D1453B"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105</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84A9" w14:textId="77777777" w:rsidR="00AB486F" w:rsidRPr="00C50033" w:rsidRDefault="00AB486F" w:rsidP="00C50033">
    <w:pPr>
      <w:pStyle w:val="FooterLandscape"/>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8622D" w14:textId="55286178"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113</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9CF79" w14:textId="77777777" w:rsidR="00AB486F" w:rsidRPr="00C50033" w:rsidRDefault="00AB486F" w:rsidP="00C50033">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DE1DC" w14:textId="180012CE"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117</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E5BD4" w14:textId="77777777" w:rsidR="00AB486F" w:rsidRPr="00C50033" w:rsidRDefault="00AB486F" w:rsidP="00C50033">
    <w:pPr>
      <w:pStyle w:val="FooterLandscape"/>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F62DE" w14:textId="58632CD5" w:rsidR="00AB486F" w:rsidRPr="00C50033" w:rsidRDefault="00AB486F" w:rsidP="00103C86">
    <w:pPr>
      <w:pStyle w:val="FooterLandscape"/>
      <w:tabs>
        <w:tab w:val="clear" w:pos="7285"/>
        <w:tab w:val="clear" w:pos="15137"/>
        <w:tab w:val="center" w:pos="4395"/>
        <w:tab w:val="left" w:pos="8789"/>
        <w:tab w:val="right" w:pos="14601"/>
      </w:tabs>
      <w:jc w:val="center"/>
      <w:rPr>
        <w:rFonts w:ascii="Arial" w:hAnsi="Arial" w:cs="Arial"/>
        <w:b/>
        <w:sz w:val="48"/>
      </w:rPr>
    </w:pPr>
    <w:r w:rsidRPr="00C50033">
      <w:rPr>
        <w:rFonts w:ascii="Arial" w:hAnsi="Arial" w:cs="Arial"/>
        <w:b/>
        <w:sz w:val="48"/>
      </w:rPr>
      <w:t>BG</w:t>
    </w:r>
    <w:r w:rsidRPr="00C50033">
      <w:rPr>
        <w:rFonts w:ascii="Arial" w:hAnsi="Arial" w:cs="Arial"/>
        <w:b/>
        <w:sz w:val="48"/>
      </w:rPr>
      <w:tab/>
    </w:r>
    <w:r>
      <w:rPr>
        <w:rFonts w:ascii="Arial" w:hAnsi="Arial" w:cs="Arial"/>
        <w:b/>
        <w:sz w:val="48"/>
      </w:rPr>
      <w:t xml:space="preserve">              </w:t>
    </w:r>
    <w:r>
      <w:fldChar w:fldCharType="begin"/>
    </w:r>
    <w:r>
      <w:instrText xml:space="preserve"> PAGE  \* MERGEFORMAT </w:instrText>
    </w:r>
    <w:r>
      <w:fldChar w:fldCharType="separate"/>
    </w:r>
    <w:r>
      <w:rPr>
        <w:noProof/>
      </w:rPr>
      <w:t>127</w:t>
    </w:r>
    <w:r>
      <w:fldChar w:fldCharType="end"/>
    </w:r>
    <w:r>
      <w:tab/>
      <w:t xml:space="preserve">                           </w:t>
    </w:r>
    <w:r w:rsidRPr="00C50033">
      <w:rPr>
        <w:rFonts w:ascii="Arial" w:hAnsi="Arial" w:cs="Arial"/>
        <w:b/>
        <w:sz w:val="48"/>
      </w:rPr>
      <w:t>BG</w: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AE41F" w14:textId="77777777" w:rsidR="00AB486F" w:rsidRPr="00C50033" w:rsidRDefault="00AB486F" w:rsidP="00C50033">
    <w:pPr>
      <w:pStyle w:val="FooterLandscape"/>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265B" w14:textId="4591F37E"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133</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FFC03" w14:textId="77777777" w:rsidR="00AB486F" w:rsidRPr="00C50033" w:rsidRDefault="00AB486F" w:rsidP="00C5003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C9D53" w14:textId="2F9F7186"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33</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0BC74" w14:textId="5843D484"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136</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8838B" w14:textId="77777777" w:rsidR="00AB486F" w:rsidRPr="00C50033" w:rsidRDefault="00AB486F" w:rsidP="00C50033">
    <w:pPr>
      <w:pStyle w:val="FooterLandscape"/>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D5B4B" w14:textId="5D858DD4"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149</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E9794" w14:textId="77777777" w:rsidR="00AB486F" w:rsidRPr="00C50033" w:rsidRDefault="00AB486F" w:rsidP="00C50033">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78B94" w14:textId="535303A9"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155</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53170" w14:textId="77777777" w:rsidR="00AB486F" w:rsidRPr="00C50033" w:rsidRDefault="00AB486F" w:rsidP="00C50033">
    <w:pPr>
      <w:pStyle w:val="FooterLandscape"/>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75521" w14:textId="17E6625D"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163</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1C806" w14:textId="77777777" w:rsidR="00AB486F" w:rsidRPr="00C50033" w:rsidRDefault="00AB486F" w:rsidP="00C5003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33C60" w14:textId="77777777" w:rsidR="00AB486F" w:rsidRPr="00C50033" w:rsidRDefault="00AB486F" w:rsidP="00C5003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B844D" w14:textId="42FF4F60" w:rsidR="00AB486F" w:rsidRPr="00C50033" w:rsidRDefault="00AB486F" w:rsidP="00C50033">
    <w:pPr>
      <w:pStyle w:val="FooterLandscape"/>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37</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60618" w14:textId="77777777" w:rsidR="00AB486F" w:rsidRPr="00C50033" w:rsidRDefault="00AB486F" w:rsidP="00C50033">
    <w:pPr>
      <w:pStyle w:val="FooterLandscap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713E8" w14:textId="09861C98" w:rsidR="00AB486F" w:rsidRPr="00C50033" w:rsidRDefault="00AB486F" w:rsidP="00C50033">
    <w:pPr>
      <w:pStyle w:val="Footer"/>
      <w:rPr>
        <w:rFonts w:ascii="Arial" w:hAnsi="Arial" w:cs="Arial"/>
        <w:b/>
        <w:sz w:val="48"/>
      </w:rPr>
    </w:pPr>
    <w:r w:rsidRPr="00C50033">
      <w:rPr>
        <w:rFonts w:ascii="Arial" w:hAnsi="Arial" w:cs="Arial"/>
        <w:b/>
        <w:sz w:val="48"/>
      </w:rPr>
      <w:t>BG</w:t>
    </w:r>
    <w:r w:rsidRPr="00C50033">
      <w:rPr>
        <w:rFonts w:ascii="Arial" w:hAnsi="Arial" w:cs="Arial"/>
        <w:b/>
        <w:sz w:val="48"/>
      </w:rPr>
      <w:tab/>
    </w:r>
    <w:r>
      <w:fldChar w:fldCharType="begin"/>
    </w:r>
    <w:r>
      <w:instrText xml:space="preserve"> PAGE  \* MERGEFORMAT </w:instrText>
    </w:r>
    <w:r>
      <w:fldChar w:fldCharType="separate"/>
    </w:r>
    <w:r>
      <w:rPr>
        <w:noProof/>
      </w:rPr>
      <w:t>48</w:t>
    </w:r>
    <w:r>
      <w:fldChar w:fldCharType="end"/>
    </w:r>
    <w:r>
      <w:tab/>
    </w:r>
    <w:fldSimple w:instr=" DOCVARIABLE &quot;LW_Confidence&quot; \* MERGEFORMAT ">
      <w:r w:rsidR="002C644D">
        <w:t xml:space="preserve"> </w:t>
      </w:r>
    </w:fldSimple>
    <w:r w:rsidRPr="00C50033">
      <w:tab/>
    </w:r>
    <w:r w:rsidRPr="00C50033">
      <w:rPr>
        <w:rFonts w:ascii="Arial" w:hAnsi="Arial" w:cs="Arial"/>
        <w:b/>
        <w:sz w:val="48"/>
      </w:rPr>
      <w:t>BG</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E4849" w14:textId="77777777" w:rsidR="00AB486F" w:rsidRPr="00C50033" w:rsidRDefault="00AB486F" w:rsidP="00C500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F0EAB" w14:textId="77777777" w:rsidR="00E76232" w:rsidRPr="001C2523" w:rsidRDefault="00E76232" w:rsidP="00292003">
      <w:pPr>
        <w:spacing w:before="0" w:after="0"/>
      </w:pPr>
      <w:r w:rsidRPr="001C2523">
        <w:separator/>
      </w:r>
    </w:p>
  </w:footnote>
  <w:footnote w:type="continuationSeparator" w:id="0">
    <w:p w14:paraId="0DF407A9" w14:textId="77777777" w:rsidR="00E76232" w:rsidRPr="001C2523" w:rsidRDefault="00E76232" w:rsidP="00292003">
      <w:pPr>
        <w:spacing w:before="0" w:after="0"/>
      </w:pPr>
      <w:r w:rsidRPr="001C2523">
        <w:continuationSeparator/>
      </w:r>
    </w:p>
  </w:footnote>
  <w:footnote w:id="1">
    <w:p w14:paraId="319DF267" w14:textId="77777777" w:rsidR="00AB486F" w:rsidRPr="003A5688" w:rsidRDefault="00AB486F" w:rsidP="00F03C1E">
      <w:pPr>
        <w:pStyle w:val="FootnoteText"/>
        <w:pBdr>
          <w:top w:val="single" w:sz="4" w:space="1" w:color="auto"/>
          <w:left w:val="single" w:sz="4" w:space="4" w:color="auto"/>
          <w:bottom w:val="single" w:sz="4" w:space="1" w:color="auto"/>
          <w:right w:val="single" w:sz="4" w:space="4" w:color="auto"/>
        </w:pBdr>
        <w:rPr>
          <w:color w:val="000000"/>
        </w:rPr>
      </w:pPr>
      <w:r>
        <w:rPr>
          <w:rStyle w:val="FootnoteReference"/>
        </w:rPr>
        <w:footnoteRef/>
      </w:r>
      <w:r>
        <w:tab/>
      </w:r>
      <w:r>
        <w:rPr>
          <w:color w:val="000000"/>
          <w:sz w:val="18"/>
        </w:rPr>
        <w:t>Легенда за характеристиките на полета:</w:t>
      </w:r>
      <w:r>
        <w:rPr>
          <w:color w:val="000000"/>
        </w:rPr>
        <w:t xml:space="preserve"> </w:t>
      </w:r>
    </w:p>
    <w:p w14:paraId="13692686" w14:textId="77777777" w:rsidR="00AB486F" w:rsidRPr="00D01289" w:rsidRDefault="00AB486F"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вид: N = брой, D = дата, S = низ, C = отметка, P = процент, B = булев параметър</w:t>
      </w:r>
    </w:p>
    <w:p w14:paraId="43F792A2" w14:textId="77777777" w:rsidR="00AB486F" w:rsidRPr="00D01289" w:rsidRDefault="00AB486F"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решение: N = не е част от решението на Комисията за одобрение на оперативната програма</w:t>
      </w:r>
    </w:p>
    <w:p w14:paraId="0BC13449" w14:textId="77777777" w:rsidR="00AB486F" w:rsidRPr="00681DC7" w:rsidRDefault="00AB486F"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входящи данни: M = ръчно, S = подбор, G = генерирани от системата</w:t>
      </w:r>
    </w:p>
    <w:p w14:paraId="0DFF896C" w14:textId="77777777" w:rsidR="00AB486F" w:rsidRPr="00CE3EED" w:rsidRDefault="00AB486F"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Максимален брой символи, включително интервали – „максимална дължина“.</w:t>
      </w:r>
    </w:p>
    <w:p w14:paraId="1F47B0DB" w14:textId="77777777" w:rsidR="00AB486F" w:rsidRPr="00497531" w:rsidRDefault="00AB486F"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СП – Y = Елементът може да бъде обхванат единствено от споразумението за партньорство</w:t>
      </w:r>
    </w:p>
    <w:p w14:paraId="1C587304" w14:textId="77777777" w:rsidR="00AB486F" w:rsidRPr="0086059D" w:rsidRDefault="00AB486F" w:rsidP="00686A86">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 xml:space="preserve">ТП – NA = не се прилага за оперативни програми, предназначени изключително и само за техническа помощ </w:t>
      </w:r>
    </w:p>
    <w:p w14:paraId="08410F70" w14:textId="77777777" w:rsidR="00AB486F" w:rsidRPr="0086059D" w:rsidRDefault="00AB486F" w:rsidP="00BF3391">
      <w:pPr>
        <w:pStyle w:val="FootnoteText"/>
        <w:pBdr>
          <w:top w:val="single" w:sz="4" w:space="1" w:color="auto"/>
          <w:left w:val="single" w:sz="4" w:space="4" w:color="auto"/>
          <w:bottom w:val="single" w:sz="4" w:space="1" w:color="auto"/>
          <w:right w:val="single" w:sz="4" w:space="4" w:color="auto"/>
        </w:pBdr>
        <w:spacing w:before="20" w:after="20"/>
        <w:rPr>
          <w:i/>
          <w:color w:val="000000"/>
          <w:sz w:val="18"/>
          <w:szCs w:val="18"/>
        </w:rPr>
      </w:pPr>
      <w:r>
        <w:rPr>
          <w:i/>
          <w:color w:val="000000"/>
          <w:sz w:val="18"/>
        </w:rPr>
        <w:t xml:space="preserve">ИМЗ – NA = не се прилага за оперативни програми, предназначени изключително и само за инициативата за младежка заетост </w:t>
      </w:r>
    </w:p>
    <w:p w14:paraId="42F9EAE4" w14:textId="77777777" w:rsidR="00AB486F" w:rsidRPr="0086059D" w:rsidRDefault="00AB486F" w:rsidP="00BF3391">
      <w:pPr>
        <w:pStyle w:val="FootnoteText"/>
        <w:pBdr>
          <w:top w:val="single" w:sz="4" w:space="1" w:color="auto"/>
          <w:left w:val="single" w:sz="4" w:space="4" w:color="auto"/>
          <w:bottom w:val="single" w:sz="4" w:space="1" w:color="auto"/>
          <w:right w:val="single" w:sz="4" w:space="4" w:color="auto"/>
        </w:pBdr>
        <w:spacing w:before="20" w:after="20"/>
        <w:ind w:left="0" w:firstLine="0"/>
        <w:rPr>
          <w:i/>
          <w:color w:val="8DB3E2"/>
          <w:sz w:val="18"/>
          <w:szCs w:val="18"/>
        </w:rPr>
      </w:pPr>
      <w:r>
        <w:rPr>
          <w:i/>
        </w:rPr>
        <w:t>МСП = прилага се също и за програмите за съвместни финансови инструменти за секюритизация за МСП, които се изпълняват от ЕИБ.</w:t>
      </w:r>
    </w:p>
  </w:footnote>
  <w:footnote w:id="2">
    <w:p w14:paraId="08B5174E" w14:textId="77777777" w:rsidR="00AB486F" w:rsidRPr="0086059D" w:rsidRDefault="00AB486F" w:rsidP="000E5104">
      <w:pPr>
        <w:autoSpaceDE w:val="0"/>
        <w:autoSpaceDN w:val="0"/>
        <w:adjustRightInd w:val="0"/>
        <w:rPr>
          <w:sz w:val="20"/>
        </w:rPr>
      </w:pPr>
      <w:r>
        <w:rPr>
          <w:rStyle w:val="FootnoteReference"/>
        </w:rPr>
        <w:footnoteRef/>
      </w:r>
      <w:r>
        <w:tab/>
        <w:t>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(OВ L 347, 20.12.2013 г., стр. 320).</w:t>
      </w:r>
    </w:p>
    <w:p w14:paraId="264BC316" w14:textId="77777777" w:rsidR="00AB486F" w:rsidRPr="0086059D" w:rsidRDefault="00AB486F" w:rsidP="00B97B59">
      <w:pPr>
        <w:pStyle w:val="FootnoteText"/>
      </w:pPr>
    </w:p>
  </w:footnote>
  <w:footnote w:id="3">
    <w:p w14:paraId="4387DBDD" w14:textId="77777777" w:rsidR="00AB486F" w:rsidRPr="00004352" w:rsidRDefault="00AB486F" w:rsidP="00497E89">
      <w:pPr>
        <w:pStyle w:val="FootnoteText"/>
      </w:pPr>
      <w:r>
        <w:rPr>
          <w:rStyle w:val="FootnoteReference"/>
        </w:rPr>
        <w:footnoteRef/>
      </w:r>
      <w:r>
        <w:tab/>
        <w:t>Европейски фонд за регионално развитие</w:t>
      </w:r>
    </w:p>
  </w:footnote>
  <w:footnote w:id="4">
    <w:p w14:paraId="4E0A81F4" w14:textId="77777777" w:rsidR="00AB486F" w:rsidRPr="00004352" w:rsidRDefault="00AB486F" w:rsidP="00497E89">
      <w:pPr>
        <w:pStyle w:val="FootnoteText"/>
      </w:pPr>
      <w:r>
        <w:rPr>
          <w:rStyle w:val="FootnoteReference"/>
        </w:rPr>
        <w:footnoteRef/>
      </w:r>
      <w:r>
        <w:tab/>
        <w:t>Европейски социален фонд</w:t>
      </w:r>
    </w:p>
  </w:footnote>
  <w:footnote w:id="5">
    <w:p w14:paraId="04285139" w14:textId="77777777" w:rsidR="00AB486F" w:rsidRPr="005A5A48" w:rsidRDefault="00AB486F" w:rsidP="00497E89">
      <w:pPr>
        <w:pStyle w:val="FootnoteText"/>
      </w:pPr>
      <w:r>
        <w:rPr>
          <w:rStyle w:val="FootnoteReference"/>
        </w:rPr>
        <w:footnoteRef/>
      </w:r>
      <w:r>
        <w:tab/>
        <w:t>Инициатива за младежка заетост</w:t>
      </w:r>
    </w:p>
  </w:footnote>
  <w:footnote w:id="6">
    <w:p w14:paraId="19C0BA8C" w14:textId="77777777" w:rsidR="00AB486F" w:rsidRPr="0086059D" w:rsidRDefault="00AB486F" w:rsidP="00497E89">
      <w:pPr>
        <w:pStyle w:val="FootnoteText"/>
        <w:rPr>
          <w:lang w:val="et-EE"/>
        </w:rPr>
      </w:pPr>
      <w:r>
        <w:rPr>
          <w:rStyle w:val="FootnoteReference"/>
        </w:rPr>
        <w:footnoteRef/>
      </w:r>
      <w:r>
        <w:tab/>
        <w:t>Общ размер на подкрепата от Съюза (включително основно разпределение и резерв за изпълнение)</w:t>
      </w:r>
    </w:p>
  </w:footnote>
  <w:footnote w:id="7">
    <w:p w14:paraId="11C1413D" w14:textId="77777777" w:rsidR="00AB486F" w:rsidRPr="00CE3EED" w:rsidRDefault="00AB486F" w:rsidP="00497E89">
      <w:pPr>
        <w:pStyle w:val="FootnoteText"/>
        <w:rPr>
          <w:lang w:val="et-EE"/>
        </w:rPr>
      </w:pPr>
      <w:r>
        <w:rPr>
          <w:rStyle w:val="FootnoteReference"/>
        </w:rPr>
        <w:footnoteRef/>
      </w:r>
      <w:r>
        <w:tab/>
        <w:t xml:space="preserve">Информация по фондове и по приоритетни оси. </w:t>
      </w:r>
    </w:p>
  </w:footnote>
  <w:footnote w:id="8">
    <w:p w14:paraId="3DF0735D" w14:textId="77777777" w:rsidR="00AB486F" w:rsidRPr="00CE3EED" w:rsidRDefault="00AB486F" w:rsidP="00497E89">
      <w:pPr>
        <w:pStyle w:val="FootnoteText"/>
      </w:pPr>
      <w:r>
        <w:rPr>
          <w:rStyle w:val="FootnoteReference"/>
        </w:rPr>
        <w:footnoteRef/>
      </w:r>
      <w:r>
        <w:tab/>
        <w:t>Наименование на тематичната цел (не се прилага за техническа помощ).</w:t>
      </w:r>
    </w:p>
  </w:footnote>
  <w:footnote w:id="9">
    <w:p w14:paraId="4C868516" w14:textId="77777777" w:rsidR="00AB486F" w:rsidRPr="0086059D" w:rsidRDefault="00AB486F" w:rsidP="00497E89">
      <w:pPr>
        <w:pStyle w:val="FootnoteText"/>
      </w:pPr>
      <w:r>
        <w:rPr>
          <w:rStyle w:val="FootnoteReference"/>
        </w:rPr>
        <w:footnoteRef/>
      </w:r>
      <w:r>
        <w:tab/>
        <w:t>Наименование на инвестиционния приоритет (не се прилага за техническа помощ).</w:t>
      </w:r>
    </w:p>
  </w:footnote>
  <w:footnote w:id="10">
    <w:p w14:paraId="5FAC6FB6" w14:textId="77777777" w:rsidR="00AB486F" w:rsidRPr="0086059D" w:rsidRDefault="00AB486F" w:rsidP="00CB73F9">
      <w:pPr>
        <w:spacing w:before="0" w:after="0"/>
        <w:ind w:left="142" w:hanging="142"/>
      </w:pPr>
      <w:r>
        <w:rPr>
          <w:rStyle w:val="FootnoteReference"/>
        </w:rPr>
        <w:footnoteRef/>
      </w:r>
      <w:r w:rsidRPr="00DF623A">
        <w:rPr>
          <w:sz w:val="20"/>
        </w:rPr>
        <w:tab/>
      </w:r>
      <w:r>
        <w:rPr>
          <w:sz w:val="20"/>
        </w:rPr>
        <w:t>За ЕФРР и Кохезионния фонд целевите стойности могат да бъдат качествени или количествени.</w:t>
      </w:r>
    </w:p>
  </w:footnote>
  <w:footnote w:id="11">
    <w:p w14:paraId="75468755" w14:textId="2C929366" w:rsidR="00AB486F" w:rsidRDefault="00AB486F">
      <w:pPr>
        <w:pStyle w:val="FootnoteText"/>
      </w:pPr>
      <w:r>
        <w:rPr>
          <w:rStyle w:val="FootnoteReference"/>
        </w:rPr>
        <w:footnoteRef/>
      </w:r>
      <w:r>
        <w:t xml:space="preserve"> Проектите, финансирани по ОПОС 2007 – 2013 г., не са включени в базовата стойност.</w:t>
      </w:r>
    </w:p>
  </w:footnote>
  <w:footnote w:id="12">
    <w:p w14:paraId="2DC2CF80" w14:textId="0E2D7C7C" w:rsidR="00AB486F" w:rsidRDefault="00AB486F">
      <w:pPr>
        <w:pStyle w:val="FootnoteText"/>
      </w:pPr>
      <w:r>
        <w:rPr>
          <w:rStyle w:val="FootnoteReference"/>
        </w:rPr>
        <w:footnoteRef/>
      </w:r>
      <w:r>
        <w:t xml:space="preserve"> Проектите, финансирани по ОПОС 2007 – 2013 г., не са включени в целевата стойност.</w:t>
      </w:r>
    </w:p>
  </w:footnote>
  <w:footnote w:id="13">
    <w:p w14:paraId="259F32A6" w14:textId="77777777" w:rsidR="00AB486F" w:rsidRPr="003A5688" w:rsidRDefault="00AB486F" w:rsidP="00B97B59">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14">
    <w:p w14:paraId="6766D947" w14:textId="77777777" w:rsidR="00AB486F" w:rsidRPr="00B14E70" w:rsidRDefault="00AB486F">
      <w:pPr>
        <w:pStyle w:val="FootnoteText"/>
      </w:pPr>
      <w:r>
        <w:rPr>
          <w:rStyle w:val="FootnoteReference"/>
        </w:rPr>
        <w:footnoteRef/>
      </w:r>
      <w:r>
        <w:tab/>
      </w:r>
      <w:r w:rsidRPr="00B14E70">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15">
    <w:p w14:paraId="6FAA63DD" w14:textId="77777777" w:rsidR="00AB486F" w:rsidRPr="00B14E70" w:rsidRDefault="00AB486F" w:rsidP="00961976">
      <w:pPr>
        <w:spacing w:before="0" w:after="0"/>
        <w:ind w:left="720" w:hanging="720"/>
        <w:rPr>
          <w:sz w:val="20"/>
        </w:rPr>
      </w:pPr>
      <w:r w:rsidRPr="00B14E70">
        <w:rPr>
          <w:sz w:val="20"/>
        </w:rPr>
        <w:footnoteRef/>
      </w:r>
      <w:r w:rsidRPr="00B14E70">
        <w:rPr>
          <w:sz w:val="20"/>
        </w:rP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76C604C7" w14:textId="77777777" w:rsidR="00AB486F" w:rsidRPr="003A5688" w:rsidRDefault="00AB486F" w:rsidP="00B97B59">
      <w:pPr>
        <w:spacing w:before="0" w:after="0"/>
        <w:ind w:left="720" w:hanging="720"/>
      </w:pPr>
    </w:p>
  </w:footnote>
  <w:footnote w:id="16">
    <w:p w14:paraId="25B22AEC" w14:textId="77777777" w:rsidR="00AB486F" w:rsidRPr="0086059D" w:rsidRDefault="00AB486F" w:rsidP="003A058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17">
    <w:p w14:paraId="3F25777A" w14:textId="77777777" w:rsidR="00AB486F" w:rsidRPr="0086059D" w:rsidRDefault="00AB486F">
      <w:pPr>
        <w:pStyle w:val="FootnoteText"/>
        <w:rPr>
          <w:lang w:val="et-EE"/>
        </w:rPr>
      </w:pPr>
      <w:r>
        <w:rPr>
          <w:rStyle w:val="FootnoteReference"/>
        </w:rPr>
        <w:footnoteRef/>
      </w:r>
      <w:r>
        <w:tab/>
        <w:t xml:space="preserve">Само за програми, подкрепяни от ЕСФ. </w:t>
      </w:r>
    </w:p>
  </w:footnote>
  <w:footnote w:id="18">
    <w:p w14:paraId="1B6551B3" w14:textId="77777777" w:rsidR="00AB486F" w:rsidRPr="0086059D" w:rsidRDefault="00AB486F" w:rsidP="00B97B59">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19">
    <w:p w14:paraId="18FBF35B" w14:textId="77777777" w:rsidR="00AB486F" w:rsidRPr="003A5688" w:rsidRDefault="00AB486F" w:rsidP="00B97B59">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20">
    <w:p w14:paraId="14B3ADCC" w14:textId="77777777" w:rsidR="00AB486F" w:rsidRPr="00436050" w:rsidRDefault="00AB486F" w:rsidP="003541C2">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21">
    <w:p w14:paraId="4C1F2661" w14:textId="77777777" w:rsidR="00AB486F" w:rsidRPr="003A5688" w:rsidRDefault="00AB486F" w:rsidP="006C7FF1">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621024B6" w14:textId="77777777" w:rsidR="00AB486F" w:rsidRPr="003A5688" w:rsidRDefault="00AB486F" w:rsidP="00B97B59">
      <w:pPr>
        <w:spacing w:before="0" w:after="0"/>
        <w:ind w:left="720" w:hanging="720"/>
      </w:pPr>
    </w:p>
  </w:footnote>
  <w:footnote w:id="22">
    <w:p w14:paraId="205D5347" w14:textId="77777777" w:rsidR="00AB486F" w:rsidRPr="0086059D" w:rsidRDefault="00AB486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23">
    <w:p w14:paraId="3750999E" w14:textId="77777777" w:rsidR="00AB486F" w:rsidRPr="00CE3EED" w:rsidRDefault="00AB486F" w:rsidP="00B97B59">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24">
    <w:p w14:paraId="2A221F89" w14:textId="77777777" w:rsidR="00AB486F" w:rsidRPr="0086059D" w:rsidRDefault="00AB486F"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25">
    <w:p w14:paraId="7A209C23" w14:textId="77777777" w:rsidR="00AB486F" w:rsidRPr="005F14E6" w:rsidRDefault="00AB486F">
      <w:pPr>
        <w:pStyle w:val="FootnoteText"/>
        <w:rPr>
          <w:lang w:val="ru-RU"/>
        </w:rPr>
      </w:pPr>
      <w:r>
        <w:rPr>
          <w:rStyle w:val="FootnoteReference"/>
        </w:rPr>
        <w:footnoteRef/>
      </w:r>
      <w:r>
        <w:t xml:space="preserve"> </w:t>
      </w:r>
      <w:r>
        <w:tab/>
        <w:t xml:space="preserve">Съгл. ЕВРОСТАТ - </w:t>
      </w:r>
      <w:r w:rsidRPr="006937CA">
        <w:t>http://epp.eurostat.ec.europa.eu/cache/ITY_SDDS/en/t2020_rt110_esmsip.htm</w:t>
      </w:r>
      <w:r w:rsidRPr="005F14E6">
        <w:rPr>
          <w:lang w:val="ru-RU"/>
        </w:rPr>
        <w:t xml:space="preserve"> </w:t>
      </w:r>
    </w:p>
  </w:footnote>
  <w:footnote w:id="26">
    <w:p w14:paraId="024C39CB" w14:textId="77777777" w:rsidR="00AB486F" w:rsidRPr="003A5688" w:rsidRDefault="00AB486F"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27">
    <w:p w14:paraId="4151CB9B" w14:textId="77777777" w:rsidR="00AB486F" w:rsidRPr="008E0340" w:rsidRDefault="00AB486F"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28">
    <w:p w14:paraId="79FCCF40" w14:textId="77777777" w:rsidR="00AB486F" w:rsidRPr="003A5688" w:rsidRDefault="00AB486F"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72A7C834" w14:textId="77777777" w:rsidR="00AB486F" w:rsidRPr="003A5688" w:rsidRDefault="00AB486F" w:rsidP="002D2DBF">
      <w:pPr>
        <w:spacing w:before="0" w:after="0"/>
        <w:ind w:left="720" w:hanging="720"/>
      </w:pPr>
    </w:p>
  </w:footnote>
  <w:footnote w:id="29">
    <w:p w14:paraId="29B859C5" w14:textId="77777777" w:rsidR="00AB486F" w:rsidRPr="0086059D" w:rsidRDefault="00AB486F"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30">
    <w:p w14:paraId="20589D2E" w14:textId="77777777" w:rsidR="00AB486F" w:rsidRPr="0086059D" w:rsidRDefault="00AB486F" w:rsidP="002D2DBF">
      <w:pPr>
        <w:pStyle w:val="FootnoteText"/>
        <w:rPr>
          <w:lang w:val="et-EE"/>
        </w:rPr>
      </w:pPr>
      <w:r>
        <w:rPr>
          <w:rStyle w:val="FootnoteReference"/>
        </w:rPr>
        <w:footnoteRef/>
      </w:r>
      <w:r>
        <w:tab/>
        <w:t xml:space="preserve">Само за програми, подкрепяни от ЕСФ. </w:t>
      </w:r>
    </w:p>
  </w:footnote>
  <w:footnote w:id="31">
    <w:p w14:paraId="0292B38C" w14:textId="77777777" w:rsidR="00AB486F" w:rsidRPr="0086059D" w:rsidRDefault="00AB486F"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32">
    <w:p w14:paraId="50FEC06C" w14:textId="77777777" w:rsidR="00AB486F" w:rsidRPr="003A5688" w:rsidRDefault="00AB486F"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33">
    <w:p w14:paraId="5828E2C6" w14:textId="77777777" w:rsidR="00AB486F" w:rsidRPr="00436050" w:rsidRDefault="00AB486F"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34">
    <w:p w14:paraId="3390BA38" w14:textId="77777777" w:rsidR="00AB486F" w:rsidRPr="003A5688" w:rsidRDefault="00AB486F"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5244CC96" w14:textId="77777777" w:rsidR="00AB486F" w:rsidRPr="003A5688" w:rsidRDefault="00AB486F" w:rsidP="002D2DBF">
      <w:pPr>
        <w:spacing w:before="0" w:after="0"/>
        <w:ind w:left="720" w:hanging="720"/>
      </w:pPr>
    </w:p>
  </w:footnote>
  <w:footnote w:id="35">
    <w:p w14:paraId="346972F4" w14:textId="77777777" w:rsidR="00AB486F" w:rsidRPr="0086059D" w:rsidRDefault="00AB486F"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36">
    <w:p w14:paraId="4C6BDA06" w14:textId="77777777" w:rsidR="00AB486F" w:rsidRPr="00CE3EED" w:rsidRDefault="00AB486F"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37">
    <w:p w14:paraId="6097FAC9" w14:textId="77777777" w:rsidR="00AB486F" w:rsidRPr="0086059D" w:rsidRDefault="00AB486F"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38">
    <w:p w14:paraId="417CCC5B" w14:textId="77777777" w:rsidR="00AB486F" w:rsidRPr="00234694" w:rsidRDefault="00AB486F" w:rsidP="00C322F4">
      <w:pPr>
        <w:pStyle w:val="FootnoteText"/>
      </w:pPr>
      <w:r>
        <w:rPr>
          <w:rStyle w:val="FootnoteReference"/>
        </w:rPr>
        <w:footnoteRef/>
      </w:r>
      <w:r>
        <w:t xml:space="preserve"> </w:t>
      </w:r>
      <w:r w:rsidRPr="00A675D9">
        <w:t xml:space="preserve"> </w:t>
      </w:r>
      <w:r>
        <w:t>Птици, попадащи в категории</w:t>
      </w:r>
      <w:r w:rsidRPr="00A675D9">
        <w:t xml:space="preserve"> </w:t>
      </w:r>
      <w:r w:rsidRPr="0010403B">
        <w:t>EX, EW, СR, EN, VU, NT</w:t>
      </w:r>
      <w:r>
        <w:t xml:space="preserve"> са изключени от изчисленията на птиците в </w:t>
      </w:r>
      <w:r w:rsidRPr="00A675D9">
        <w:t xml:space="preserve"> </w:t>
      </w:r>
      <w:r>
        <w:t>сигурно състояние</w:t>
      </w:r>
    </w:p>
  </w:footnote>
  <w:footnote w:id="39">
    <w:p w14:paraId="6BB8A901" w14:textId="77777777" w:rsidR="00AB486F" w:rsidRPr="003A5688" w:rsidRDefault="00AB486F"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40">
    <w:p w14:paraId="2638856C" w14:textId="77777777" w:rsidR="00AB486F" w:rsidRPr="008E0340" w:rsidRDefault="00AB486F"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41">
    <w:p w14:paraId="61635607" w14:textId="77777777" w:rsidR="00AB486F" w:rsidRPr="003A5688" w:rsidRDefault="00AB486F" w:rsidP="00E95C74">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42">
    <w:p w14:paraId="3AE8238F" w14:textId="77777777" w:rsidR="00AB486F" w:rsidRPr="0086059D" w:rsidRDefault="00AB486F"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43">
    <w:p w14:paraId="76A8F6B1" w14:textId="77777777" w:rsidR="00AB486F" w:rsidRDefault="00AB486F">
      <w:pPr>
        <w:pStyle w:val="FootnoteText"/>
      </w:pPr>
      <w:r>
        <w:rPr>
          <w:rStyle w:val="FootnoteReference"/>
        </w:rPr>
        <w:footnoteRef/>
      </w:r>
      <w:r>
        <w:t xml:space="preserve"> </w:t>
      </w:r>
      <w:r>
        <w:tab/>
      </w:r>
      <w:r w:rsidRPr="00700EF5">
        <w:t>Площта в ха е изчислена на база геостатистически анализ, като са отчетени териториите на природните местообитания в ха, за които е планирано прилагането на мерки по ОПОС. Площта на природните местообитания, използвана за целите на геостатистическия анализ, е получена в резултат на изпълнението на проект „Картиране и определяне на природозащитното състояние на природни местообитания и видове – фаза I“</w:t>
      </w:r>
    </w:p>
  </w:footnote>
  <w:footnote w:id="44">
    <w:p w14:paraId="4B0CEB06" w14:textId="77777777" w:rsidR="00AB486F" w:rsidRDefault="00AB486F">
      <w:pPr>
        <w:pStyle w:val="FootnoteText"/>
      </w:pPr>
      <w:r>
        <w:rPr>
          <w:rStyle w:val="FootnoteReference"/>
        </w:rPr>
        <w:footnoteRef/>
      </w:r>
      <w:r>
        <w:t xml:space="preserve"> </w:t>
      </w:r>
      <w:r>
        <w:tab/>
      </w:r>
      <w:r w:rsidRPr="00700EF5">
        <w:t xml:space="preserve">Площта в ха е изчислена на база геостатистически анализ, като по външни граници и без прирокриване са отчетени териториите на местообитанията на видовете в ха, за които е планирано прилагането на мерки по ОПОС. </w:t>
      </w:r>
    </w:p>
  </w:footnote>
  <w:footnote w:id="45">
    <w:p w14:paraId="49A10F6F" w14:textId="77777777" w:rsidR="00AB486F" w:rsidRPr="0086059D" w:rsidRDefault="00AB486F" w:rsidP="002D2DBF">
      <w:pPr>
        <w:pStyle w:val="FootnoteText"/>
        <w:rPr>
          <w:lang w:val="et-EE"/>
        </w:rPr>
      </w:pPr>
      <w:r>
        <w:rPr>
          <w:rStyle w:val="FootnoteReference"/>
        </w:rPr>
        <w:footnoteRef/>
      </w:r>
      <w:r>
        <w:tab/>
        <w:t xml:space="preserve">Само за програми, подкрепяни от ЕСФ. </w:t>
      </w:r>
    </w:p>
  </w:footnote>
  <w:footnote w:id="46">
    <w:p w14:paraId="42D9EF63" w14:textId="77777777" w:rsidR="00AB486F" w:rsidRPr="0086059D" w:rsidRDefault="00AB486F"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47">
    <w:p w14:paraId="3DC18F8B" w14:textId="77777777" w:rsidR="00AB486F" w:rsidRPr="003A5688" w:rsidRDefault="00AB486F"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48">
    <w:p w14:paraId="45AC9486" w14:textId="77777777" w:rsidR="00AB486F" w:rsidRPr="00436050" w:rsidRDefault="00AB486F"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49">
    <w:p w14:paraId="08CAA808" w14:textId="77777777" w:rsidR="00AB486F" w:rsidRPr="003A5688" w:rsidRDefault="00AB486F"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619CFC18" w14:textId="77777777" w:rsidR="00AB486F" w:rsidRPr="003A5688" w:rsidRDefault="00AB486F" w:rsidP="002D2DBF">
      <w:pPr>
        <w:spacing w:before="0" w:after="0"/>
        <w:ind w:left="720" w:hanging="720"/>
      </w:pPr>
    </w:p>
  </w:footnote>
  <w:footnote w:id="50">
    <w:p w14:paraId="5E7FFF9B" w14:textId="77777777" w:rsidR="00AB486F" w:rsidRPr="0086059D" w:rsidRDefault="00AB486F"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51">
    <w:p w14:paraId="6F7DC3CF" w14:textId="77777777" w:rsidR="00AB486F" w:rsidRPr="00CE3EED" w:rsidRDefault="00AB486F"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52">
    <w:p w14:paraId="46CDC89F" w14:textId="77777777" w:rsidR="00AB486F" w:rsidRPr="0086059D" w:rsidRDefault="00AB486F"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53">
    <w:p w14:paraId="5F964F4E" w14:textId="77777777" w:rsidR="00AB486F" w:rsidRPr="004F6EEE" w:rsidRDefault="00AB486F">
      <w:pPr>
        <w:pStyle w:val="FootnoteText"/>
        <w:rPr>
          <w:b/>
        </w:rPr>
      </w:pPr>
      <w:r>
        <w:rPr>
          <w:rStyle w:val="FootnoteReference"/>
        </w:rPr>
        <w:footnoteRef/>
      </w:r>
      <w:r>
        <w:t xml:space="preserve"> </w:t>
      </w:r>
      <w:r w:rsidRPr="003B03ED">
        <w:tab/>
      </w:r>
      <w:r>
        <w:t xml:space="preserve">Райони </w:t>
      </w:r>
      <w:r w:rsidRPr="00987609">
        <w:t xml:space="preserve">със значителен потенциален </w:t>
      </w:r>
      <w:r>
        <w:t xml:space="preserve">риск от наводнения, определени в резултат от предварителна оценка на риска от наводнения съгласно чл. 4, ал. 2 на Директива </w:t>
      </w:r>
      <w:r w:rsidRPr="004F6EEE">
        <w:t>2007/60/</w:t>
      </w:r>
      <w:r w:rsidRPr="006D77B4">
        <w:rPr>
          <w:lang w:val="en-GB"/>
        </w:rPr>
        <w:t>E</w:t>
      </w:r>
      <w:r>
        <w:t>О</w:t>
      </w:r>
      <w:r w:rsidRPr="004F6EEE">
        <w:t xml:space="preserve"> </w:t>
      </w:r>
      <w:r>
        <w:t>относно оценката и управлението на риска от наводнения. В България районите са</w:t>
      </w:r>
      <w:r w:rsidRPr="004F6EEE">
        <w:t xml:space="preserve"> 116</w:t>
      </w:r>
      <w:r w:rsidRPr="00C175D8">
        <w:t xml:space="preserve"> (</w:t>
      </w:r>
      <w:r>
        <w:t>базова стойност</w:t>
      </w:r>
      <w:r w:rsidRPr="00C175D8">
        <w:t>)</w:t>
      </w:r>
      <w:r>
        <w:t>.</w:t>
      </w:r>
    </w:p>
  </w:footnote>
  <w:footnote w:id="54">
    <w:p w14:paraId="246D517C" w14:textId="77777777" w:rsidR="00AB486F" w:rsidRPr="003A5688" w:rsidRDefault="00AB486F"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55">
    <w:p w14:paraId="10DBB5FA" w14:textId="77777777" w:rsidR="00AB486F" w:rsidRPr="008E0340" w:rsidRDefault="00AB486F"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56">
    <w:p w14:paraId="57E0E693" w14:textId="77777777" w:rsidR="00AB486F" w:rsidRPr="003A5688" w:rsidRDefault="00AB486F"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69FA7C6D" w14:textId="77777777" w:rsidR="00AB486F" w:rsidRPr="003A5688" w:rsidRDefault="00AB486F" w:rsidP="002D2DBF">
      <w:pPr>
        <w:spacing w:before="0" w:after="0"/>
        <w:ind w:left="720" w:hanging="720"/>
      </w:pPr>
    </w:p>
  </w:footnote>
  <w:footnote w:id="57">
    <w:p w14:paraId="4984586F" w14:textId="77777777" w:rsidR="00AB486F" w:rsidRPr="0086059D" w:rsidRDefault="00AB486F"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58">
    <w:p w14:paraId="7541774F" w14:textId="77777777" w:rsidR="00AB486F" w:rsidRPr="0086059D" w:rsidRDefault="00AB486F" w:rsidP="002D2DBF">
      <w:pPr>
        <w:pStyle w:val="FootnoteText"/>
        <w:rPr>
          <w:lang w:val="et-EE"/>
        </w:rPr>
      </w:pPr>
      <w:r>
        <w:rPr>
          <w:rStyle w:val="FootnoteReference"/>
        </w:rPr>
        <w:footnoteRef/>
      </w:r>
      <w:r>
        <w:tab/>
        <w:t xml:space="preserve">Само за програми, подкрепяни от ЕСФ. </w:t>
      </w:r>
    </w:p>
  </w:footnote>
  <w:footnote w:id="59">
    <w:p w14:paraId="6B8AFB7F" w14:textId="77777777" w:rsidR="00AB486F" w:rsidRPr="0086059D" w:rsidRDefault="00AB486F"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60">
    <w:p w14:paraId="4DDF2342" w14:textId="77777777" w:rsidR="00AB486F" w:rsidRPr="003A5688" w:rsidRDefault="00AB486F"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61">
    <w:p w14:paraId="04587904" w14:textId="77777777" w:rsidR="00AB486F" w:rsidRPr="00436050" w:rsidRDefault="00AB486F"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62">
    <w:p w14:paraId="5127405B" w14:textId="77777777" w:rsidR="00AB486F" w:rsidRPr="003A5688" w:rsidRDefault="00AB486F"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69DCBBD9" w14:textId="77777777" w:rsidR="00AB486F" w:rsidRPr="003A5688" w:rsidRDefault="00AB486F" w:rsidP="002D2DBF">
      <w:pPr>
        <w:spacing w:before="0" w:after="0"/>
        <w:ind w:left="720" w:hanging="720"/>
      </w:pPr>
    </w:p>
  </w:footnote>
  <w:footnote w:id="63">
    <w:p w14:paraId="541F5709" w14:textId="77777777" w:rsidR="00AB486F" w:rsidRPr="0086059D" w:rsidRDefault="00AB486F"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64">
    <w:p w14:paraId="515AE0FD" w14:textId="77777777" w:rsidR="00AB486F" w:rsidRPr="00CE3EED" w:rsidRDefault="00AB486F"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65">
    <w:p w14:paraId="26763941" w14:textId="77777777" w:rsidR="00AB486F" w:rsidRPr="0086059D" w:rsidRDefault="00AB486F" w:rsidP="002D2DBF">
      <w:pPr>
        <w:spacing w:before="0" w:after="0"/>
        <w:ind w:left="720" w:hanging="720"/>
      </w:pPr>
      <w:r>
        <w:rPr>
          <w:rStyle w:val="FootnoteReference"/>
        </w:rPr>
        <w:footnoteRef/>
      </w:r>
      <w:r>
        <w:tab/>
      </w:r>
      <w:r>
        <w:rPr>
          <w:sz w:val="20"/>
        </w:rPr>
        <w:t>За ЕФРР и Кохезионния фонд целевите стойности могат да бъдат качествени или количествени.</w:t>
      </w:r>
    </w:p>
  </w:footnote>
  <w:footnote w:id="66">
    <w:p w14:paraId="207F494F" w14:textId="77777777" w:rsidR="00AB486F" w:rsidRPr="003A5688" w:rsidRDefault="00AB486F" w:rsidP="002D2DBF">
      <w:pPr>
        <w:spacing w:before="0" w:after="0"/>
        <w:ind w:left="720" w:hanging="720"/>
      </w:pPr>
      <w:r>
        <w:rPr>
          <w:rStyle w:val="FootnoteReference"/>
        </w:rPr>
        <w:footnoteRef/>
      </w:r>
      <w:r>
        <w:tab/>
      </w:r>
      <w:r>
        <w:rPr>
          <w:sz w:val="20"/>
        </w:rPr>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footnote>
  <w:footnote w:id="67">
    <w:p w14:paraId="4E2C153E" w14:textId="77777777" w:rsidR="00AB486F" w:rsidRPr="008E0340" w:rsidRDefault="00AB486F" w:rsidP="002D2DBF">
      <w:pPr>
        <w:pStyle w:val="FootnoteText"/>
        <w:rPr>
          <w:lang w:val="et-EE"/>
        </w:rPr>
      </w:pPr>
      <w:r>
        <w:rPr>
          <w:rStyle w:val="FootnoteReference"/>
        </w:rPr>
        <w:footnoteRef/>
      </w:r>
      <w:r>
        <w:tab/>
      </w:r>
      <w:r>
        <w:rPr>
          <w:sz w:val="22"/>
        </w:rPr>
        <w:t>Регламент (ЕС) № 1304/2013 на Европейския парламент и на Съвета от 17 декември 2013 г. относно Европейския социален фонд и за отмяна на Регламент (ЕО) № 1081/2006 (ОВ L 347, 20.12.2013 г., стр. 470).</w:t>
      </w:r>
    </w:p>
  </w:footnote>
  <w:footnote w:id="68">
    <w:p w14:paraId="0C37D88C" w14:textId="77777777" w:rsidR="00AB486F" w:rsidRPr="003A5688" w:rsidRDefault="00AB486F" w:rsidP="002D2DBF">
      <w:pPr>
        <w:spacing w:before="0" w:after="0"/>
        <w:ind w:left="720" w:hanging="720"/>
      </w:pPr>
      <w:r>
        <w:rPr>
          <w:rStyle w:val="FootnoteReference"/>
        </w:rPr>
        <w:footnoteRef/>
      </w:r>
      <w:r>
        <w:tab/>
        <w:t xml:space="preserve">Списъкът включва общи показатели за резултати, за които е определена целева стойност, и всички специфични за програмата показателите за резултатите. Целевите стойности за общите показатели за резултати трябва да бъдат измерени количествено; за специфичните за програмата показатели за резултатите те могат да бъдат качествени или количествени. Всички показатели за резултатите в приложение II към Регламент (ЕС) № 1304/2013, използвани за мониторинг на изпълнението на ИМЗ, трябва да бъдат обвързани с количествено определена целева стойност.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 </w:t>
      </w:r>
    </w:p>
    <w:p w14:paraId="557B3159" w14:textId="77777777" w:rsidR="00AB486F" w:rsidRPr="003A5688" w:rsidRDefault="00AB486F" w:rsidP="002D2DBF">
      <w:pPr>
        <w:spacing w:before="0" w:after="0"/>
        <w:ind w:left="720" w:hanging="720"/>
      </w:pPr>
    </w:p>
  </w:footnote>
  <w:footnote w:id="69">
    <w:p w14:paraId="72210FE6" w14:textId="77777777" w:rsidR="00AB486F" w:rsidRDefault="00AB486F" w:rsidP="00AA1316">
      <w:pPr>
        <w:pStyle w:val="FootnoteText"/>
      </w:pPr>
      <w:r>
        <w:rPr>
          <w:rStyle w:val="FootnoteReference"/>
        </w:rPr>
        <w:footnoteRef/>
      </w:r>
      <w:r>
        <w:t xml:space="preserve"> </w:t>
      </w:r>
      <w:r w:rsidRPr="008334C9">
        <w:t>http://www.eea.europa.eu/themes/air/activities/the-air-implementation-pilot-project</w:t>
      </w:r>
    </w:p>
  </w:footnote>
  <w:footnote w:id="70">
    <w:p w14:paraId="796BF252" w14:textId="77777777" w:rsidR="00AB486F" w:rsidRPr="0086059D" w:rsidRDefault="00AB486F" w:rsidP="002D2DBF">
      <w:pPr>
        <w:spacing w:before="0" w:after="0"/>
        <w:ind w:left="720" w:hanging="720"/>
      </w:pPr>
      <w:r>
        <w:rPr>
          <w:rStyle w:val="FootnoteReference"/>
        </w:rPr>
        <w:footnoteRef/>
      </w:r>
      <w:r>
        <w:tab/>
      </w:r>
      <w:r>
        <w:rPr>
          <w:sz w:val="20"/>
        </w:rPr>
        <w:t>За ЕСФ списъкът включва общите показатели за изпълнението, за които е определена целева стойност. Целевите стойности могат да бъдат представени като общо количество (мъже + жени) или разпределени по полове. За ЕФРР и за Кохезионния фонд разпределението по полове в повечето случаи не е от значение. „М“= мъже, „Ж“ = жени, „О“ = общо.</w:t>
      </w:r>
    </w:p>
  </w:footnote>
  <w:footnote w:id="71">
    <w:p w14:paraId="4A66E03A" w14:textId="77777777" w:rsidR="00AB486F" w:rsidRPr="0086059D" w:rsidRDefault="00AB486F" w:rsidP="002D2DBF">
      <w:pPr>
        <w:pStyle w:val="FootnoteText"/>
        <w:rPr>
          <w:lang w:val="et-EE"/>
        </w:rPr>
      </w:pPr>
      <w:r>
        <w:rPr>
          <w:rStyle w:val="FootnoteReference"/>
        </w:rPr>
        <w:footnoteRef/>
      </w:r>
      <w:r>
        <w:tab/>
        <w:t xml:space="preserve">Само за програми, подкрепяни от ЕСФ. </w:t>
      </w:r>
    </w:p>
  </w:footnote>
  <w:footnote w:id="72">
    <w:p w14:paraId="67B4E5BD" w14:textId="77777777" w:rsidR="00AB486F" w:rsidRPr="0086059D" w:rsidRDefault="00AB486F" w:rsidP="002D2DBF">
      <w:pPr>
        <w:pStyle w:val="FootnoteText"/>
      </w:pPr>
      <w:r>
        <w:rPr>
          <w:rStyle w:val="FootnoteReference"/>
        </w:rPr>
        <w:footnoteRef/>
      </w:r>
      <w:r>
        <w:tab/>
        <w:t>За ЕСФ списъкът включва общи показатели за изпълнението, за които е определена целева стойност, и всички специфични за програмата показателите за изпълнението.</w:t>
      </w:r>
    </w:p>
  </w:footnote>
  <w:footnote w:id="73">
    <w:p w14:paraId="21DE673E" w14:textId="77777777" w:rsidR="00AB486F" w:rsidRPr="003A5688" w:rsidRDefault="00AB486F" w:rsidP="002D2DBF">
      <w:pPr>
        <w:pStyle w:val="FootnoteText"/>
      </w:pPr>
      <w:r>
        <w:rPr>
          <w:rStyle w:val="FootnoteReference"/>
        </w:rPr>
        <w:footnoteRef/>
      </w:r>
      <w:r>
        <w:tab/>
        <w:t>Когато ИМЗ се изпълнява в рамките на дадена приоритетна ос, етапните цели и целите на ИМЗ трябва да бъдат разграничени от другите етапни цели и цели за приоритетната ос в съответствие с актовете за изпълнение, посочени в член 22, параграф 7, пета алинея от Регламент (ЕС) № 1303/2013, тъй като средствата за ИМЗ (специално разпределени средства и съответната подкрепа от ЕСФ) са изключени от резерва за изпълнение.</w:t>
      </w:r>
    </w:p>
  </w:footnote>
  <w:footnote w:id="74">
    <w:p w14:paraId="6C2B785B" w14:textId="77777777" w:rsidR="00AB486F" w:rsidRPr="00436050" w:rsidRDefault="00AB486F" w:rsidP="002D2DBF">
      <w:pPr>
        <w:pStyle w:val="FootnoteText"/>
      </w:pPr>
      <w:r w:rsidRPr="006B52BD">
        <w:rPr>
          <w:rStyle w:val="FootnoteReference"/>
        </w:rPr>
        <w:footnoteRef/>
      </w:r>
      <w:r>
        <w:tab/>
        <w:t xml:space="preserve">Етапните цели могат да бъдат представени общо </w:t>
      </w:r>
      <w:r w:rsidRPr="003A5688">
        <w:t>(</w:t>
      </w:r>
      <w:r>
        <w:t>мъже</w:t>
      </w:r>
      <w:r w:rsidRPr="003A5688">
        <w:t>+</w:t>
      </w:r>
      <w:r>
        <w:t>жени</w:t>
      </w:r>
      <w:r w:rsidRPr="003A5688">
        <w:t xml:space="preserve">) </w:t>
      </w:r>
      <w:r>
        <w:t>или разпределени по пол. „</w:t>
      </w:r>
      <w:r w:rsidRPr="003A5688">
        <w:t>M</w:t>
      </w:r>
      <w:r>
        <w:t>“</w:t>
      </w:r>
      <w:r w:rsidRPr="003A5688">
        <w:t xml:space="preserve"> = </w:t>
      </w:r>
      <w:r>
        <w:t>мъже</w:t>
      </w:r>
      <w:r w:rsidRPr="003A5688">
        <w:t xml:space="preserve">, </w:t>
      </w:r>
      <w:r>
        <w:t>„Ж“</w:t>
      </w:r>
      <w:r w:rsidRPr="003A5688">
        <w:t>=</w:t>
      </w:r>
      <w:r>
        <w:t xml:space="preserve"> жени</w:t>
      </w:r>
      <w:r w:rsidRPr="003A5688">
        <w:t xml:space="preserve">, </w:t>
      </w:r>
      <w:r>
        <w:t xml:space="preserve">„О“ </w:t>
      </w:r>
      <w:r w:rsidRPr="003A5688">
        <w:t>=</w:t>
      </w:r>
      <w:r>
        <w:t xml:space="preserve"> общо</w:t>
      </w:r>
      <w:r w:rsidRPr="003A5688">
        <w:t>.</w:t>
      </w:r>
    </w:p>
  </w:footnote>
  <w:footnote w:id="75">
    <w:p w14:paraId="5AB53C29" w14:textId="77777777" w:rsidR="00AB486F" w:rsidRPr="003A5688" w:rsidRDefault="00AB486F" w:rsidP="002D2DBF">
      <w:pPr>
        <w:spacing w:before="0" w:after="0"/>
        <w:ind w:left="720" w:hanging="720"/>
      </w:pPr>
      <w:r>
        <w:rPr>
          <w:rStyle w:val="FootnoteReference"/>
        </w:rPr>
        <w:footnoteRef/>
      </w:r>
      <w:r>
        <w:tab/>
      </w:r>
      <w:r>
        <w:rPr>
          <w:sz w:val="20"/>
        </w:rPr>
        <w:t xml:space="preserve">Целевите стойности могат да бъдат представени като общо количество (мъже + жени) или разпределени по полове. „М“= мъже, „Ж“ = жени, „О“ = общо. </w:t>
      </w:r>
    </w:p>
    <w:p w14:paraId="75D1C988" w14:textId="77777777" w:rsidR="00AB486F" w:rsidRPr="003A5688" w:rsidRDefault="00AB486F" w:rsidP="002D2DBF">
      <w:pPr>
        <w:spacing w:before="0" w:after="0"/>
        <w:ind w:left="720" w:hanging="720"/>
      </w:pPr>
    </w:p>
  </w:footnote>
  <w:footnote w:id="76">
    <w:p w14:paraId="0C2D620B" w14:textId="77777777" w:rsidR="00AB486F" w:rsidRPr="0086059D" w:rsidRDefault="00AB486F" w:rsidP="002D2DBF">
      <w:pPr>
        <w:pStyle w:val="FootnoteText"/>
        <w:rPr>
          <w:lang w:val="et-EE"/>
        </w:rPr>
      </w:pPr>
      <w:r>
        <w:rPr>
          <w:rStyle w:val="FootnoteReference"/>
        </w:rPr>
        <w:footnoteRef/>
      </w:r>
      <w:r>
        <w:tab/>
        <w:t>Сумите включват общата подкрепа от Съюза (основното разпределение и предоставянето на средства от резерва за изпълнение).</w:t>
      </w:r>
    </w:p>
  </w:footnote>
  <w:footnote w:id="77">
    <w:p w14:paraId="4416E862" w14:textId="77777777" w:rsidR="00AB486F" w:rsidRPr="00CE3EED" w:rsidRDefault="00AB486F" w:rsidP="002D2DBF">
      <w:pPr>
        <w:pStyle w:val="FootnoteText"/>
      </w:pPr>
      <w:r>
        <w:rPr>
          <w:rStyle w:val="FootnoteReference"/>
        </w:rPr>
        <w:footnoteRef/>
      </w:r>
      <w:r>
        <w:tab/>
        <w:t>Когато е целесъобразно, включва количествена информация за приноса на ЕСФ по тематичните цели, посочени в член 9, първа алинея, точки 1) — 7) от Регламент (ЕС) № 1303/2013.</w:t>
      </w:r>
    </w:p>
  </w:footnote>
  <w:footnote w:id="78">
    <w:p w14:paraId="3DDDCDC5" w14:textId="77777777" w:rsidR="00AB486F" w:rsidRPr="0086059D" w:rsidRDefault="00AB486F" w:rsidP="00B97B59">
      <w:pPr>
        <w:pStyle w:val="FootnoteText"/>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79">
    <w:p w14:paraId="012BD410" w14:textId="77777777" w:rsidR="00AB486F" w:rsidRPr="0086059D" w:rsidRDefault="00AB486F" w:rsidP="00B97B59">
      <w:pPr>
        <w:pStyle w:val="FootnoteText"/>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80">
    <w:p w14:paraId="097326F5" w14:textId="77777777" w:rsidR="00AB486F" w:rsidRPr="00681DC7" w:rsidRDefault="00AB486F" w:rsidP="003A058F">
      <w:pPr>
        <w:spacing w:before="0" w:after="0"/>
        <w:ind w:left="720" w:hanging="720"/>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81">
    <w:p w14:paraId="21AA40E0" w14:textId="77777777" w:rsidR="00AB486F" w:rsidRPr="0086059D" w:rsidRDefault="00AB486F" w:rsidP="00502D99">
      <w:pPr>
        <w:pStyle w:val="FootnoteText"/>
        <w:ind w:left="284" w:hanging="284"/>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82">
    <w:p w14:paraId="1B879560" w14:textId="77777777" w:rsidR="00AB486F" w:rsidRPr="0086059D" w:rsidRDefault="00AB486F" w:rsidP="00502D99">
      <w:pPr>
        <w:pStyle w:val="FootnoteText"/>
        <w:ind w:left="284" w:hanging="284"/>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83">
    <w:p w14:paraId="3B7A445A" w14:textId="77777777" w:rsidR="00AB486F" w:rsidRPr="00681DC7" w:rsidRDefault="00AB486F" w:rsidP="00502D99">
      <w:pPr>
        <w:spacing w:before="0" w:after="0"/>
        <w:ind w:left="284" w:hanging="284"/>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84">
    <w:p w14:paraId="5C9D02ED" w14:textId="77777777" w:rsidR="00AB486F" w:rsidRDefault="00AB486F" w:rsidP="00502D99">
      <w:pPr>
        <w:pStyle w:val="FootnoteText"/>
        <w:ind w:left="284" w:hanging="284"/>
      </w:pPr>
      <w:r>
        <w:rPr>
          <w:rStyle w:val="FootnoteReference"/>
        </w:rPr>
        <w:footnoteRef/>
      </w:r>
      <w:r>
        <w:t xml:space="preserve"> </w:t>
      </w:r>
      <w:r>
        <w:tab/>
      </w:r>
      <w:r>
        <w:tab/>
      </w:r>
      <w:r>
        <w:tab/>
        <w:t xml:space="preserve"> </w:t>
      </w:r>
      <w:r>
        <w:tab/>
      </w:r>
      <w:r>
        <w:tab/>
        <w:t>Стойността е взета от проучване на Галъп интернешънъл, направено през м.март 2014 г.</w:t>
      </w:r>
    </w:p>
  </w:footnote>
  <w:footnote w:id="85">
    <w:p w14:paraId="0E863889" w14:textId="77777777" w:rsidR="00AB486F" w:rsidRPr="0086059D" w:rsidRDefault="00AB486F" w:rsidP="001823DD">
      <w:pPr>
        <w:pStyle w:val="FootnoteText"/>
      </w:pPr>
      <w:r>
        <w:rPr>
          <w:rStyle w:val="FootnoteReference"/>
        </w:rPr>
        <w:footnoteRef/>
      </w:r>
      <w:r>
        <w:tab/>
        <w:t xml:space="preserve">Изисква се в случаите, когато подкрепата от Съюза за техническа помощ в програмата надхвърля 15 милиона евро. </w:t>
      </w:r>
    </w:p>
  </w:footnote>
  <w:footnote w:id="86">
    <w:p w14:paraId="4E338B9A" w14:textId="77777777" w:rsidR="00AB486F" w:rsidRPr="0086059D" w:rsidRDefault="00AB486F" w:rsidP="001823DD">
      <w:pPr>
        <w:pStyle w:val="FootnoteText"/>
      </w:pPr>
      <w:r>
        <w:rPr>
          <w:rStyle w:val="FootnoteReference"/>
        </w:rPr>
        <w:footnoteRef/>
      </w:r>
      <w:r>
        <w:tab/>
        <w:t>Изисква се, когато е обективно оправдано предвид съдържанието на действието и в случаите, в които подкрепата на Съюза за техническа помощ в програмата надхвърля 15 милиона евро.</w:t>
      </w:r>
    </w:p>
  </w:footnote>
  <w:footnote w:id="87">
    <w:p w14:paraId="2A7F76C0" w14:textId="77777777" w:rsidR="00AB486F" w:rsidRPr="00681DC7" w:rsidRDefault="00AB486F" w:rsidP="001823DD">
      <w:pPr>
        <w:spacing w:before="0" w:after="0"/>
        <w:ind w:left="720" w:hanging="720"/>
      </w:pPr>
      <w:r>
        <w:rPr>
          <w:rStyle w:val="FootnoteReference"/>
        </w:rPr>
        <w:footnoteRef/>
      </w:r>
      <w:r>
        <w:tab/>
      </w:r>
      <w:r>
        <w:rPr>
          <w:sz w:val="20"/>
        </w:rPr>
        <w:t>Целевите стойности могат да бъдат качествени или количествени. Целевите стойности могат да бъдат представени като общо количество (мъже + жени) или разпределени по пол, базовите стойности могат да бъдат съответно коригирани. „М“= мъже, „Ж“ = жени, „О“ = общо.</w:t>
      </w:r>
    </w:p>
  </w:footnote>
  <w:footnote w:id="88">
    <w:p w14:paraId="76FB7B7D" w14:textId="77777777" w:rsidR="00AB486F" w:rsidRPr="00D01289" w:rsidRDefault="00AB486F" w:rsidP="005948C2">
      <w:pPr>
        <w:spacing w:before="0" w:after="0"/>
        <w:ind w:left="720" w:hanging="720"/>
      </w:pPr>
      <w:r>
        <w:rPr>
          <w:rStyle w:val="FootnoteReference"/>
        </w:rPr>
        <w:footnoteRef/>
      </w:r>
      <w:r>
        <w:tab/>
      </w:r>
      <w:r>
        <w:rPr>
          <w:sz w:val="20"/>
        </w:rPr>
        <w:t xml:space="preserve">Целеви стойности за показателите за изпълнението в рамките на техническата помощ са незадължителни. Целевите стойности могат да бъдат представени като общо количество (мъже + жени) или разпределени по полове. „М“= мъже, „Ж“ = жени, „О“ = общо.  </w:t>
      </w:r>
    </w:p>
  </w:footnote>
  <w:footnote w:id="89">
    <w:p w14:paraId="28BD5F26" w14:textId="77777777" w:rsidR="00AB486F" w:rsidRPr="0086059D" w:rsidRDefault="00AB486F">
      <w:pPr>
        <w:pStyle w:val="FootnoteText"/>
        <w:rPr>
          <w:lang w:val="et-EE"/>
        </w:rPr>
      </w:pPr>
      <w:r>
        <w:rPr>
          <w:rStyle w:val="FootnoteReference"/>
        </w:rPr>
        <w:footnoteRef/>
      </w:r>
      <w:r>
        <w:tab/>
        <w:t xml:space="preserve">Сумите включват общата подкрепа от Съюза (основното разпределение и предоставянето на средства от резерва за изпълнение). </w:t>
      </w:r>
    </w:p>
  </w:footnote>
  <w:footnote w:id="90">
    <w:p w14:paraId="03F80EA6" w14:textId="77777777" w:rsidR="00AB486F" w:rsidRPr="00D01289" w:rsidRDefault="00AB486F" w:rsidP="00A65B27">
      <w:pPr>
        <w:pStyle w:val="FootnoteText"/>
      </w:pPr>
      <w:r>
        <w:rPr>
          <w:rStyle w:val="FootnoteReference"/>
        </w:rPr>
        <w:footnoteRef/>
      </w:r>
      <w:r>
        <w:tab/>
        <w:t>Общо разпределени средства (подкрепа от Съюза) минус средствата за резерв за изпълнение.</w:t>
      </w:r>
    </w:p>
  </w:footnote>
  <w:footnote w:id="91">
    <w:p w14:paraId="5E56A19D" w14:textId="77777777" w:rsidR="00AB486F" w:rsidRPr="00681DC7" w:rsidRDefault="00AB486F" w:rsidP="00A65B27">
      <w:pPr>
        <w:pStyle w:val="FootnoteText"/>
      </w:pPr>
      <w:r>
        <w:rPr>
          <w:rStyle w:val="FootnoteReference"/>
        </w:rPr>
        <w:footnoteRef/>
      </w:r>
      <w:r>
        <w:tab/>
        <w:t>Общо разпределени средства от ЕСФ, включително съответната подкрепа от ЕСФ за ИМЗ. Графите за резерва за изпълнение не включват съответната подкрепа от ЕСФ за ИМЗ, тъй като тя е изключена от резерва за изпълнение.</w:t>
      </w:r>
    </w:p>
  </w:footnote>
  <w:footnote w:id="92">
    <w:p w14:paraId="3C82DD6D" w14:textId="77777777" w:rsidR="00AB486F" w:rsidRDefault="00AB486F" w:rsidP="00110156">
      <w:pPr>
        <w:pStyle w:val="FootnoteText"/>
      </w:pPr>
      <w:r>
        <w:rPr>
          <w:rStyle w:val="FootnoteReference"/>
        </w:rPr>
        <w:footnoteRef/>
      </w:r>
      <w:r w:rsidRPr="00C0315C">
        <w:rPr>
          <w:lang w:val="ru-RU"/>
        </w:rPr>
        <w:tab/>
      </w:r>
      <w:r w:rsidRPr="00A246A2">
        <w:rPr>
          <w:lang w:val="ru-RU"/>
        </w:rPr>
        <w:t>Националното участие се разпределя пропорционално между основното разпределение и резерва за изпълнение.</w:t>
      </w:r>
    </w:p>
  </w:footnote>
  <w:footnote w:id="93">
    <w:p w14:paraId="03756CD4" w14:textId="77777777" w:rsidR="00AB486F" w:rsidRPr="0086059D" w:rsidRDefault="00AB486F" w:rsidP="00B97B59">
      <w:pPr>
        <w:pStyle w:val="FootnoteText"/>
      </w:pPr>
      <w:r>
        <w:rPr>
          <w:rStyle w:val="FootnoteReference"/>
        </w:rPr>
        <w:footnoteRef/>
      </w:r>
      <w:r>
        <w:tab/>
        <w:t>Попълва се за всяка (част от) приоритетна ос, с която се прилага ИМЗ.</w:t>
      </w:r>
    </w:p>
  </w:footnote>
  <w:footnote w:id="94">
    <w:p w14:paraId="4ADCA668" w14:textId="77777777" w:rsidR="00AB486F" w:rsidRPr="0086059D" w:rsidRDefault="00AB486F" w:rsidP="00B97B59">
      <w:pPr>
        <w:pStyle w:val="FootnoteText"/>
      </w:pPr>
      <w:r>
        <w:rPr>
          <w:rStyle w:val="FootnoteReference"/>
        </w:rPr>
        <w:footnoteRef/>
      </w:r>
      <w:r>
        <w:tab/>
        <w:t xml:space="preserve">ИМЗ (специално разпределени средства и съответна подкрепа от ЕСФ) се счита за фонд и се явява като отделен ред дори ако е част от дадена приоритетна ос. </w:t>
      </w:r>
    </w:p>
  </w:footnote>
  <w:footnote w:id="95">
    <w:p w14:paraId="0DE8AFC3" w14:textId="77777777" w:rsidR="00AB486F" w:rsidRDefault="00AB486F" w:rsidP="00CC549E">
      <w:pPr>
        <w:pStyle w:val="FootnoteText"/>
      </w:pPr>
      <w:r>
        <w:rPr>
          <w:rStyle w:val="FootnoteReference"/>
        </w:rPr>
        <w:footnoteRef/>
      </w:r>
      <w:r w:rsidRPr="00C0315C">
        <w:rPr>
          <w:lang w:val="ru-RU"/>
        </w:rPr>
        <w:tab/>
      </w:r>
      <w:r w:rsidRPr="00A246A2">
        <w:rPr>
          <w:lang w:val="ru-RU"/>
        </w:rPr>
        <w:t>За целите на настоящата таблица ИМЗ (специално разпределени средства и съответна подкрепа от ЕСФ) се счита за фонд.</w:t>
      </w:r>
    </w:p>
  </w:footnote>
  <w:footnote w:id="96">
    <w:p w14:paraId="32AB865C" w14:textId="77777777" w:rsidR="00AB486F" w:rsidRPr="0086059D" w:rsidRDefault="00AB486F" w:rsidP="00B97B59">
      <w:pPr>
        <w:pStyle w:val="FootnoteText"/>
      </w:pPr>
      <w:r>
        <w:rPr>
          <w:rStyle w:val="FootnoteReference"/>
        </w:rPr>
        <w:footnoteRef/>
      </w:r>
      <w:r>
        <w:tab/>
        <w:t>Тази таблица се създава автоматично въз основа на таблиците за категориите интервенции по всяка приоритетна ос.</w:t>
      </w:r>
    </w:p>
  </w:footnote>
  <w:footnote w:id="97">
    <w:p w14:paraId="794E4BF0" w14:textId="77777777" w:rsidR="00AB486F" w:rsidRPr="003A5688" w:rsidRDefault="00AB486F">
      <w:pPr>
        <w:pStyle w:val="FootnoteText"/>
        <w:rPr>
          <w:lang w:val="et-EE"/>
        </w:rPr>
      </w:pPr>
      <w:r>
        <w:rPr>
          <w:rStyle w:val="FootnoteReference"/>
        </w:rPr>
        <w:footnoteRef/>
      </w:r>
      <w:r>
        <w:tab/>
        <w:t>Регламент (ЕС) № 1301/2013 на Европейския парламент и на Съвета от 17 декември 2013 година относно Европейския фонд за регионално развитие и специални разпоредби по отношение на целта „Инвестиции за растеж и работни места“, и за отмяна на Регламент (ЕО) № 1080/2006 (ОВ L 347, 20.12.2013 г., стр. 289).</w:t>
      </w:r>
    </w:p>
  </w:footnote>
  <w:footnote w:id="98">
    <w:p w14:paraId="4BC43232" w14:textId="77777777" w:rsidR="00AB486F" w:rsidRPr="00D01289" w:rsidRDefault="00AB486F" w:rsidP="00B97B59">
      <w:pPr>
        <w:pStyle w:val="FootnoteText"/>
      </w:pPr>
      <w:r>
        <w:rPr>
          <w:rStyle w:val="FootnoteReference"/>
        </w:rPr>
        <w:footnoteRef/>
      </w:r>
      <w:r>
        <w:tab/>
        <w:t>Ако програмата обхваща повече от една категория региони, може да е необходимо разпределение по категории.</w:t>
      </w:r>
    </w:p>
  </w:footnote>
  <w:footnote w:id="99">
    <w:p w14:paraId="40C67351" w14:textId="77777777" w:rsidR="00AB486F" w:rsidRPr="00CE3EED" w:rsidRDefault="00AB486F">
      <w:pPr>
        <w:pStyle w:val="FootnoteText"/>
        <w:rPr>
          <w:lang w:val="et-EE"/>
        </w:rPr>
      </w:pPr>
      <w:r>
        <w:rPr>
          <w:rStyle w:val="FootnoteReference"/>
        </w:rPr>
        <w:footnoteRef/>
      </w:r>
      <w:r>
        <w:tab/>
        <w:t>Таблици 25 и 26 включват само приложимите общи и тематични предварителни условия, които изобщо не са изпълнени или са изпълнени частично (вж. таблица 24) към момента на представяне на програмата.</w:t>
      </w:r>
    </w:p>
  </w:footnote>
  <w:footnote w:id="100">
    <w:p w14:paraId="1842CB63" w14:textId="77777777" w:rsidR="00AB486F" w:rsidRPr="00F1139F" w:rsidRDefault="00AB486F" w:rsidP="006F65EF">
      <w:pPr>
        <w:spacing w:before="0"/>
        <w:ind w:left="360" w:hanging="360"/>
      </w:pPr>
      <w:r w:rsidRPr="00F1139F">
        <w:rPr>
          <w:rStyle w:val="FootnoteReference"/>
        </w:rPr>
        <w:footnoteRef/>
      </w:r>
      <w:r w:rsidRPr="00F1139F">
        <w:t xml:space="preserve"> </w:t>
      </w:r>
      <w:r w:rsidRPr="00F1139F">
        <w:rPr>
          <w:sz w:val="20"/>
          <w:szCs w:val="24"/>
        </w:rPr>
        <w:t>По приоритетна ос 1 на ОПОС 2007-2013 г. бе обявена комбинирана процедура BG161PO005/10/1.11/03/19, предоставяща възможност на бенефициентите да подготвят проектното предложение и неговото последващото изпълнение. По приоритетна ос 2 бе направено обединяване на процедура BG161PO005/10/2.10/07/22 за директно предоставяне за 13 регионални системи за управление на отпадъците, а за облекчаване на административните изисквания в сектор „биоразнообразие“ се достигна до разработване на „опростени” процедури BG161PO005/11/3/3.2/05/26 и  BG161PO005/11/3/3.2/06/27 за дейности в паркове.</w:t>
      </w:r>
    </w:p>
  </w:footnote>
  <w:footnote w:id="101">
    <w:p w14:paraId="55814A17" w14:textId="77777777" w:rsidR="00AB486F" w:rsidRPr="00634311" w:rsidRDefault="00AB486F" w:rsidP="00CA74B8">
      <w:pPr>
        <w:pStyle w:val="FootnoteText"/>
        <w:rPr>
          <w:lang w:val="ru-RU"/>
        </w:rPr>
      </w:pPr>
      <w:r>
        <w:rPr>
          <w:rStyle w:val="FootnoteReference"/>
        </w:rPr>
        <w:footnoteRef/>
      </w:r>
      <w:r w:rsidRPr="00634311">
        <w:rPr>
          <w:lang w:val="ru-RU"/>
        </w:rPr>
        <w:t xml:space="preserve"> </w:t>
      </w:r>
      <w:r>
        <w:rPr>
          <w:lang w:val="ru-RU"/>
        </w:rPr>
        <w:tab/>
      </w:r>
      <w:r>
        <w:t>С измененията на Регламент № 1083/2006 г., се създаде възможност за предоставянето на възстановяема помощ, която също може да бъде използвана при изпълнението на оперативна програма „Околна среда 2007-2013 г.“</w:t>
      </w:r>
    </w:p>
  </w:footnote>
  <w:footnote w:id="102">
    <w:p w14:paraId="5C0425E0" w14:textId="77777777" w:rsidR="00AB486F" w:rsidRPr="00647297" w:rsidRDefault="00AB486F" w:rsidP="00CA74B8">
      <w:pPr>
        <w:pStyle w:val="FootnoteText"/>
      </w:pPr>
      <w:r>
        <w:rPr>
          <w:rStyle w:val="FootnoteReference"/>
        </w:rPr>
        <w:footnoteRef/>
      </w:r>
      <w:r w:rsidRPr="00634311">
        <w:rPr>
          <w:lang w:val="ru-RU"/>
        </w:rPr>
        <w:t xml:space="preserve"> </w:t>
      </w:r>
      <w:r>
        <w:t xml:space="preserve">  </w:t>
      </w:r>
      <w:r>
        <w:tab/>
        <w:t>Постановление № 121</w:t>
      </w:r>
      <w:r w:rsidRPr="00AF47D2">
        <w:t xml:space="preserve"> на МС от 31.05.2007 г. за определяне на реда за предоставяне на безвъзмездна финансова помощ по оперативните програми, съфинансирани от Структурните фондове и Кохезионния фонд на Европейския съюз</w:t>
      </w:r>
      <w:r>
        <w:t xml:space="preserve"> </w:t>
      </w:r>
      <w:r w:rsidRPr="003B0415">
        <w:t>(Обн., ДВ, бр. 45 от 8.06.2007 г., в сила от 8.06.2007 г</w:t>
      </w:r>
      <w:r>
        <w:t>.</w:t>
      </w:r>
      <w:r w:rsidRPr="003B0415">
        <w:t>,</w:t>
      </w:r>
      <w:r>
        <w:t xml:space="preserve"> посл. изм.</w:t>
      </w:r>
      <w:r w:rsidRPr="003B0415">
        <w:t xml:space="preserve"> бр. 65 от 23.07.2013 г., в сила от 23.07.2013 г.)</w:t>
      </w:r>
    </w:p>
  </w:footnote>
  <w:footnote w:id="103">
    <w:p w14:paraId="262DF431" w14:textId="77777777" w:rsidR="00AB486F" w:rsidRPr="0085711A" w:rsidRDefault="00AB486F" w:rsidP="00B53C70">
      <w:pPr>
        <w:pStyle w:val="FootnoteText"/>
      </w:pPr>
      <w:r>
        <w:rPr>
          <w:rStyle w:val="FootnoteReference"/>
        </w:rPr>
        <w:footnoteRef/>
      </w:r>
      <w:r>
        <w:tab/>
        <w:t xml:space="preserve">Целевата стойност може да бъде представена като общо количество (мъже + жени) или разпределена по полове.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94FC9" w14:textId="77777777" w:rsidR="00AB486F" w:rsidRPr="00C50033" w:rsidRDefault="00AB486F" w:rsidP="00C50033">
    <w:pPr>
      <w:pStyle w:val="HeaderLandscap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E44BB" w14:textId="77777777" w:rsidR="00AB486F" w:rsidRPr="00C50033" w:rsidRDefault="00AB486F" w:rsidP="00C50033">
    <w:pPr>
      <w:pStyle w:val="HeaderLandscap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4AC71" w14:textId="77777777" w:rsidR="00AB486F" w:rsidRPr="00C50033" w:rsidRDefault="00AB486F" w:rsidP="00C50033">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4A56A" w14:textId="77777777" w:rsidR="00AB486F" w:rsidRPr="00C50033" w:rsidRDefault="00AB486F" w:rsidP="00C50033">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13DB1" w14:textId="77777777" w:rsidR="00AB486F" w:rsidRPr="0030163F" w:rsidRDefault="00AB486F" w:rsidP="00C50033">
    <w:pPr>
      <w:pStyle w:val="HeaderLandscape"/>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7A57C" w14:textId="77777777" w:rsidR="00AB486F" w:rsidRPr="00C50033" w:rsidRDefault="00AB486F" w:rsidP="00C50033">
    <w:pPr>
      <w:pStyle w:val="HeaderLandscape"/>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EF033" w14:textId="77777777" w:rsidR="00AB486F" w:rsidRPr="0030163F" w:rsidRDefault="00AB486F" w:rsidP="00C50033">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0C194" w14:textId="77777777" w:rsidR="00AB486F" w:rsidRPr="00C50033" w:rsidRDefault="00AB486F" w:rsidP="00C50033">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4FF2A" w14:textId="77777777" w:rsidR="00AB486F" w:rsidRPr="0030163F" w:rsidRDefault="00AB486F" w:rsidP="00C50033">
    <w:pPr>
      <w:pStyle w:val="HeaderLandscape"/>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601E0" w14:textId="77777777" w:rsidR="00AB486F" w:rsidRPr="00C50033" w:rsidRDefault="00AB486F" w:rsidP="00C50033">
    <w:pPr>
      <w:pStyle w:val="HeaderLandscape"/>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8149B" w14:textId="77777777" w:rsidR="00AB486F" w:rsidRPr="00C50033" w:rsidRDefault="00AB486F" w:rsidP="00C500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B464F" w14:textId="77777777" w:rsidR="00AB486F" w:rsidRPr="00C50033" w:rsidRDefault="00AB486F" w:rsidP="00C50033">
    <w:pPr>
      <w:pStyle w:val="HeaderLandscape"/>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D47D8" w14:textId="77777777" w:rsidR="00AB486F" w:rsidRPr="00C50033" w:rsidRDefault="00AB486F" w:rsidP="00C50033">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19B2" w14:textId="77777777" w:rsidR="00AB486F" w:rsidRPr="0030163F" w:rsidRDefault="00AB486F" w:rsidP="00C50033">
    <w:pPr>
      <w:pStyle w:val="HeaderLandscape"/>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A9DBF" w14:textId="77777777" w:rsidR="00AB486F" w:rsidRPr="00C50033" w:rsidRDefault="00AB486F" w:rsidP="00C50033">
    <w:pPr>
      <w:pStyle w:val="HeaderLandscape"/>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B4027" w14:textId="77777777" w:rsidR="00AB486F" w:rsidRPr="0030163F" w:rsidRDefault="00AB486F" w:rsidP="00C50033">
    <w:pPr>
      <w:pStyle w:val="HeaderLandscape"/>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5A540" w14:textId="77777777" w:rsidR="00AB486F" w:rsidRPr="00C50033" w:rsidRDefault="00AB486F" w:rsidP="00C50033">
    <w:pPr>
      <w:pStyle w:val="HeaderLandscape"/>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48885" w14:textId="77777777" w:rsidR="00AB486F" w:rsidRPr="0030163F" w:rsidRDefault="00AB486F" w:rsidP="00C50033">
    <w:pPr>
      <w:pStyle w:val="HeaderLandscape"/>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ACC0C" w14:textId="77777777" w:rsidR="00AB486F" w:rsidRPr="00C50033" w:rsidRDefault="00AB486F" w:rsidP="00C50033">
    <w:pPr>
      <w:pStyle w:val="HeaderLandscape"/>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C4669" w14:textId="77777777" w:rsidR="00AB486F" w:rsidRPr="00C50033" w:rsidRDefault="00AB486F" w:rsidP="00C50033">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1B14B" w14:textId="77777777" w:rsidR="00AB486F" w:rsidRPr="00C50033" w:rsidRDefault="00AB486F" w:rsidP="00C50033">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F788" w14:textId="77777777" w:rsidR="00AB486F" w:rsidRPr="0030163F" w:rsidRDefault="00AB486F" w:rsidP="00C50033">
    <w:pPr>
      <w:pStyle w:val="HeaderLandscap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4E0CA" w14:textId="77777777" w:rsidR="00AB486F" w:rsidRPr="00C50033" w:rsidRDefault="00AB486F" w:rsidP="00C50033">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62B85" w14:textId="77777777" w:rsidR="00AB486F" w:rsidRPr="00C50033" w:rsidRDefault="00AB486F" w:rsidP="00C50033">
    <w:pPr>
      <w:pStyle w:val="HeaderLandscape"/>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C8C36" w14:textId="77777777" w:rsidR="00AB486F" w:rsidRPr="0030163F" w:rsidRDefault="00AB486F" w:rsidP="00C50033">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C0F2F" w14:textId="77777777" w:rsidR="00AB486F" w:rsidRPr="00C50033" w:rsidRDefault="00AB486F" w:rsidP="00C50033">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504FB" w14:textId="77777777" w:rsidR="00AB486F" w:rsidRPr="0030163F" w:rsidRDefault="00AB486F" w:rsidP="00C50033">
    <w:pPr>
      <w:pStyle w:val="HeaderLandscape"/>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6CD1D" w14:textId="77777777" w:rsidR="00AB486F" w:rsidRPr="00C50033" w:rsidRDefault="00AB486F" w:rsidP="00C50033">
    <w:pPr>
      <w:pStyle w:val="HeaderLandscape"/>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2877F" w14:textId="77777777" w:rsidR="00AB486F" w:rsidRPr="0030163F" w:rsidRDefault="00AB486F" w:rsidP="00103C86">
    <w:pPr>
      <w:pStyle w:val="HeaderLandscape"/>
      <w:tabs>
        <w:tab w:val="left" w:pos="9356"/>
      </w:tabs>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8A134" w14:textId="77777777" w:rsidR="00AB486F" w:rsidRPr="00C50033" w:rsidRDefault="00AB486F" w:rsidP="00C50033">
    <w:pPr>
      <w:pStyle w:val="HeaderLandscape"/>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463EC" w14:textId="77777777" w:rsidR="00AB486F" w:rsidRPr="0030163F" w:rsidRDefault="00AB486F" w:rsidP="00C50033">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397F8" w14:textId="77777777" w:rsidR="00AB486F" w:rsidRPr="00C50033" w:rsidRDefault="00AB486F" w:rsidP="00C50033">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91011" w14:textId="77777777" w:rsidR="00AB486F" w:rsidRPr="0030163F" w:rsidRDefault="00AB486F" w:rsidP="00C50033">
    <w:pPr>
      <w:pStyle w:val="HeaderLandscap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52EBD" w14:textId="77777777" w:rsidR="00AB486F" w:rsidRPr="00C50033" w:rsidRDefault="00AB486F" w:rsidP="00C50033">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61D8D" w14:textId="77777777" w:rsidR="00AB486F" w:rsidRPr="00C50033" w:rsidRDefault="00AB486F" w:rsidP="00C50033">
    <w:pPr>
      <w:pStyle w:val="HeaderLandscape"/>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20A32" w14:textId="77777777" w:rsidR="00AB486F" w:rsidRPr="0030163F" w:rsidRDefault="00AB486F" w:rsidP="00C50033">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6B8E9" w14:textId="77777777" w:rsidR="00AB486F" w:rsidRPr="00C50033" w:rsidRDefault="00AB486F" w:rsidP="00C50033">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818BD" w14:textId="77777777" w:rsidR="00AB486F" w:rsidRPr="0030163F" w:rsidRDefault="00AB486F" w:rsidP="00C50033">
    <w:pPr>
      <w:pStyle w:val="HeaderLandscape"/>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DFD66" w14:textId="77777777" w:rsidR="00AB486F" w:rsidRPr="00C50033" w:rsidRDefault="00AB486F" w:rsidP="00C50033">
    <w:pPr>
      <w:pStyle w:val="HeaderLandscape"/>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28D3" w14:textId="77777777" w:rsidR="00AB486F" w:rsidRPr="00951007" w:rsidRDefault="00AB486F" w:rsidP="00C50033">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E9B6E" w14:textId="77777777" w:rsidR="00AB486F" w:rsidRPr="00C50033" w:rsidRDefault="00AB486F" w:rsidP="00C5003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D3487" w14:textId="77777777" w:rsidR="00AB486F" w:rsidRPr="0030163F" w:rsidRDefault="00AB486F" w:rsidP="00C50033">
    <w:pPr>
      <w:pStyle w:val="HeaderLandscap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A091E" w14:textId="77777777" w:rsidR="00AB486F" w:rsidRPr="00C50033" w:rsidRDefault="00AB486F" w:rsidP="00C50033">
    <w:pPr>
      <w:pStyle w:val="HeaderLandscap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49FD3" w14:textId="77777777" w:rsidR="00AB486F" w:rsidRPr="0030163F" w:rsidRDefault="00AB486F" w:rsidP="00C5003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889B0" w14:textId="77777777" w:rsidR="00AB486F" w:rsidRPr="00C50033" w:rsidRDefault="00AB486F" w:rsidP="00C5003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0C020" w14:textId="77777777" w:rsidR="00AB486F" w:rsidRPr="0030163F" w:rsidRDefault="00AB486F" w:rsidP="00C50033">
    <w:pPr>
      <w:pStyle w:val="HeaderLandscap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576E6FA4"/>
    <w:lvl w:ilvl="0">
      <w:start w:val="1"/>
      <w:numFmt w:val="bullet"/>
      <w:pStyle w:val="ListBullet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98B87070"/>
    <w:lvl w:ilvl="0">
      <w:start w:val="1"/>
      <w:numFmt w:val="bullet"/>
      <w:pStyle w:val="ListBullet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B03A2460"/>
    <w:lvl w:ilvl="0">
      <w:start w:val="1"/>
      <w:numFmt w:val="bullet"/>
      <w:pStyle w:val="ListBullet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296807D6"/>
    <w:lvl w:ilvl="0">
      <w:start w:val="1"/>
      <w:numFmt w:val="bullet"/>
      <w:pStyle w:val="ListBullet"/>
      <w:lvlText w:val=""/>
      <w:lvlJc w:val="left"/>
      <w:pPr>
        <w:tabs>
          <w:tab w:val="num" w:pos="360"/>
        </w:tabs>
        <w:ind w:left="360" w:hanging="360"/>
      </w:pPr>
      <w:rPr>
        <w:rFonts w:ascii="Symbol" w:hAnsi="Symbol" w:hint="default"/>
      </w:rPr>
    </w:lvl>
  </w:abstractNum>
  <w:abstractNum w:abstractNumId="6" w15:restartNumberingAfterBreak="0">
    <w:nsid w:val="00000008"/>
    <w:multiLevelType w:val="multilevel"/>
    <w:tmpl w:val="00000008"/>
    <w:name w:val="WWNum4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19"/>
    <w:multiLevelType w:val="multilevel"/>
    <w:tmpl w:val="00000019"/>
    <w:name w:val="WWNum94"/>
    <w:lvl w:ilvl="0">
      <w:start w:val="1"/>
      <w:numFmt w:val="bullet"/>
      <w:lvlText w:val="•"/>
      <w:lvlJc w:val="left"/>
      <w:pPr>
        <w:tabs>
          <w:tab w:val="num" w:pos="0"/>
        </w:tabs>
        <w:ind w:left="720" w:hanging="360"/>
      </w:pPr>
      <w:rPr>
        <w:rFonts w:ascii="Times New Roman" w:hAnsi="Times New Roman" w:cs="Times New Roman"/>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5500478"/>
    <w:multiLevelType w:val="hybridMultilevel"/>
    <w:tmpl w:val="3ED04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6E078A4"/>
    <w:multiLevelType w:val="hybridMultilevel"/>
    <w:tmpl w:val="FE743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4A6004"/>
    <w:multiLevelType w:val="hybridMultilevel"/>
    <w:tmpl w:val="6DA27888"/>
    <w:lvl w:ilvl="0" w:tplc="525AAD72">
      <w:numFmt w:val="bullet"/>
      <w:lvlText w:val="•"/>
      <w:lvlJc w:val="left"/>
      <w:pPr>
        <w:ind w:left="720" w:hanging="360"/>
      </w:pPr>
      <w:rPr>
        <w:rFonts w:ascii="Times New Roman" w:eastAsia="Calibri"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E632C8"/>
    <w:multiLevelType w:val="hybridMultilevel"/>
    <w:tmpl w:val="E520C12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2A48BC"/>
    <w:multiLevelType w:val="hybridMultilevel"/>
    <w:tmpl w:val="50041E94"/>
    <w:lvl w:ilvl="0" w:tplc="65CCCD6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664AAF"/>
    <w:multiLevelType w:val="hybridMultilevel"/>
    <w:tmpl w:val="9B88310A"/>
    <w:lvl w:ilvl="0" w:tplc="CB645690">
      <w:numFmt w:val="bullet"/>
      <w:lvlText w:val="•"/>
      <w:lvlJc w:val="left"/>
      <w:pPr>
        <w:ind w:left="709"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7" w15:restartNumberingAfterBreak="0">
    <w:nsid w:val="1C341AD9"/>
    <w:multiLevelType w:val="hybridMultilevel"/>
    <w:tmpl w:val="595A33F4"/>
    <w:lvl w:ilvl="0" w:tplc="CB645690">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91" w:hanging="360"/>
      </w:pPr>
      <w:rPr>
        <w:rFonts w:ascii="Courier New" w:hAnsi="Courier New" w:cs="Courier New" w:hint="default"/>
      </w:rPr>
    </w:lvl>
    <w:lvl w:ilvl="2" w:tplc="04090005" w:tentative="1">
      <w:start w:val="1"/>
      <w:numFmt w:val="bullet"/>
      <w:lvlText w:val=""/>
      <w:lvlJc w:val="left"/>
      <w:pPr>
        <w:ind w:left="1811" w:hanging="360"/>
      </w:pPr>
      <w:rPr>
        <w:rFonts w:ascii="Wingdings" w:hAnsi="Wingdings" w:hint="default"/>
      </w:rPr>
    </w:lvl>
    <w:lvl w:ilvl="3" w:tplc="04090001" w:tentative="1">
      <w:start w:val="1"/>
      <w:numFmt w:val="bullet"/>
      <w:lvlText w:val=""/>
      <w:lvlJc w:val="left"/>
      <w:pPr>
        <w:ind w:left="2531" w:hanging="360"/>
      </w:pPr>
      <w:rPr>
        <w:rFonts w:ascii="Symbol" w:hAnsi="Symbol" w:hint="default"/>
      </w:rPr>
    </w:lvl>
    <w:lvl w:ilvl="4" w:tplc="04090003" w:tentative="1">
      <w:start w:val="1"/>
      <w:numFmt w:val="bullet"/>
      <w:lvlText w:val="o"/>
      <w:lvlJc w:val="left"/>
      <w:pPr>
        <w:ind w:left="3251" w:hanging="360"/>
      </w:pPr>
      <w:rPr>
        <w:rFonts w:ascii="Courier New" w:hAnsi="Courier New" w:cs="Courier New" w:hint="default"/>
      </w:rPr>
    </w:lvl>
    <w:lvl w:ilvl="5" w:tplc="04090005" w:tentative="1">
      <w:start w:val="1"/>
      <w:numFmt w:val="bullet"/>
      <w:lvlText w:val=""/>
      <w:lvlJc w:val="left"/>
      <w:pPr>
        <w:ind w:left="3971" w:hanging="360"/>
      </w:pPr>
      <w:rPr>
        <w:rFonts w:ascii="Wingdings" w:hAnsi="Wingdings" w:hint="default"/>
      </w:rPr>
    </w:lvl>
    <w:lvl w:ilvl="6" w:tplc="04090001" w:tentative="1">
      <w:start w:val="1"/>
      <w:numFmt w:val="bullet"/>
      <w:lvlText w:val=""/>
      <w:lvlJc w:val="left"/>
      <w:pPr>
        <w:ind w:left="4691" w:hanging="360"/>
      </w:pPr>
      <w:rPr>
        <w:rFonts w:ascii="Symbol" w:hAnsi="Symbol" w:hint="default"/>
      </w:rPr>
    </w:lvl>
    <w:lvl w:ilvl="7" w:tplc="04090003" w:tentative="1">
      <w:start w:val="1"/>
      <w:numFmt w:val="bullet"/>
      <w:lvlText w:val="o"/>
      <w:lvlJc w:val="left"/>
      <w:pPr>
        <w:ind w:left="5411" w:hanging="360"/>
      </w:pPr>
      <w:rPr>
        <w:rFonts w:ascii="Courier New" w:hAnsi="Courier New" w:cs="Courier New" w:hint="default"/>
      </w:rPr>
    </w:lvl>
    <w:lvl w:ilvl="8" w:tplc="04090005" w:tentative="1">
      <w:start w:val="1"/>
      <w:numFmt w:val="bullet"/>
      <w:lvlText w:val=""/>
      <w:lvlJc w:val="left"/>
      <w:pPr>
        <w:ind w:left="6131" w:hanging="360"/>
      </w:pPr>
      <w:rPr>
        <w:rFonts w:ascii="Wingdings" w:hAnsi="Wingdings" w:hint="default"/>
      </w:rPr>
    </w:lvl>
  </w:abstractNum>
  <w:abstractNum w:abstractNumId="18" w15:restartNumberingAfterBreak="0">
    <w:nsid w:val="20E64F91"/>
    <w:multiLevelType w:val="hybridMultilevel"/>
    <w:tmpl w:val="663C9C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1134"/>
        </w:tabs>
        <w:ind w:left="1134"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1" w15:restartNumberingAfterBreak="0">
    <w:nsid w:val="2CB43C39"/>
    <w:multiLevelType w:val="hybridMultilevel"/>
    <w:tmpl w:val="33C0A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4" w15:restartNumberingAfterBreak="0">
    <w:nsid w:val="2E0A024B"/>
    <w:multiLevelType w:val="hybridMultilevel"/>
    <w:tmpl w:val="28D61CB4"/>
    <w:lvl w:ilvl="0" w:tplc="0409000B">
      <w:start w:val="1"/>
      <w:numFmt w:val="bullet"/>
      <w:lvlText w:val=""/>
      <w:lvlJc w:val="left"/>
      <w:pPr>
        <w:ind w:left="774" w:hanging="360"/>
      </w:pPr>
      <w:rPr>
        <w:rFonts w:ascii="Wingdings" w:hAnsi="Wingding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5" w15:restartNumberingAfterBreak="0">
    <w:nsid w:val="32EE00A5"/>
    <w:multiLevelType w:val="hybridMultilevel"/>
    <w:tmpl w:val="CC36C9CA"/>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4C3846"/>
    <w:multiLevelType w:val="hybridMultilevel"/>
    <w:tmpl w:val="3C8E6F6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7" w15:restartNumberingAfterBreak="0">
    <w:nsid w:val="37DE7753"/>
    <w:multiLevelType w:val="hybridMultilevel"/>
    <w:tmpl w:val="110A1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3C146D"/>
    <w:multiLevelType w:val="hybridMultilevel"/>
    <w:tmpl w:val="9F6C9D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39D71E16"/>
    <w:multiLevelType w:val="hybridMultilevel"/>
    <w:tmpl w:val="BDCA89E4"/>
    <w:lvl w:ilvl="0" w:tplc="CB645690">
      <w:numFmt w:val="bullet"/>
      <w:lvlText w:val="•"/>
      <w:lvlJc w:val="left"/>
      <w:pPr>
        <w:ind w:left="720" w:hanging="360"/>
      </w:pPr>
      <w:rPr>
        <w:rFonts w:ascii="Times New Roman" w:eastAsia="Times New Roman" w:hAnsi="Times New Roman"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426D0F02"/>
    <w:multiLevelType w:val="hybridMultilevel"/>
    <w:tmpl w:val="07827BFC"/>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34" w15:restartNumberingAfterBreak="0">
    <w:nsid w:val="44E2491F"/>
    <w:multiLevelType w:val="hybridMultilevel"/>
    <w:tmpl w:val="23C47F1E"/>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7" w15:restartNumberingAfterBreak="0">
    <w:nsid w:val="461D1997"/>
    <w:multiLevelType w:val="hybridMultilevel"/>
    <w:tmpl w:val="3CE0BA2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8"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8D96D2A"/>
    <w:multiLevelType w:val="hybridMultilevel"/>
    <w:tmpl w:val="83DE657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41" w15:restartNumberingAfterBreak="0">
    <w:nsid w:val="49A633E8"/>
    <w:multiLevelType w:val="hybridMultilevel"/>
    <w:tmpl w:val="34CA94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49F62760"/>
    <w:multiLevelType w:val="hybridMultilevel"/>
    <w:tmpl w:val="49521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AC366F9"/>
    <w:multiLevelType w:val="hybridMultilevel"/>
    <w:tmpl w:val="C4DCC58C"/>
    <w:lvl w:ilvl="0" w:tplc="0409000B">
      <w:start w:val="1"/>
      <w:numFmt w:val="bullet"/>
      <w:lvlText w:val=""/>
      <w:lvlJc w:val="left"/>
      <w:pPr>
        <w:tabs>
          <w:tab w:val="num" w:pos="720"/>
        </w:tabs>
        <w:ind w:left="720" w:hanging="360"/>
      </w:pPr>
      <w:rPr>
        <w:rFonts w:ascii="Wingdings" w:hAnsi="Wingdings" w:hint="default"/>
      </w:rPr>
    </w:lvl>
    <w:lvl w:ilvl="1" w:tplc="04020003">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CFB01E2"/>
    <w:multiLevelType w:val="hybridMultilevel"/>
    <w:tmpl w:val="861C6A10"/>
    <w:lvl w:ilvl="0" w:tplc="CB645690">
      <w:numFmt w:val="bullet"/>
      <w:lvlText w:val="•"/>
      <w:lvlJc w:val="left"/>
      <w:pPr>
        <w:ind w:left="720" w:hanging="360"/>
      </w:pPr>
      <w:rPr>
        <w:rFonts w:ascii="Times New Roman" w:eastAsia="Times New Roman" w:hAnsi="Times New Roman" w:cs="Times New Roman" w:hint="default"/>
        <w:b w:val="0"/>
      </w:rPr>
    </w:lvl>
    <w:lvl w:ilvl="1" w:tplc="89ECAFC6">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02860BC"/>
    <w:multiLevelType w:val="hybridMultilevel"/>
    <w:tmpl w:val="C560A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47" w15:restartNumberingAfterBreak="0">
    <w:nsid w:val="55E209FF"/>
    <w:multiLevelType w:val="hybridMultilevel"/>
    <w:tmpl w:val="0136DDE8"/>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8" w15:restartNumberingAfterBreak="0">
    <w:nsid w:val="59B5376A"/>
    <w:multiLevelType w:val="hybridMultilevel"/>
    <w:tmpl w:val="18A2699C"/>
    <w:lvl w:ilvl="0" w:tplc="04090001">
      <w:start w:val="1"/>
      <w:numFmt w:val="bullet"/>
      <w:lvlText w:val=""/>
      <w:lvlJc w:val="left"/>
      <w:pPr>
        <w:ind w:left="502" w:hanging="360"/>
      </w:pPr>
      <w:rPr>
        <w:rFonts w:ascii="Symbol" w:hAnsi="Symbol" w:hint="default"/>
      </w:rPr>
    </w:lvl>
    <w:lvl w:ilvl="1" w:tplc="04090003">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4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5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51" w15:restartNumberingAfterBreak="0">
    <w:nsid w:val="5C5A3D8F"/>
    <w:multiLevelType w:val="hybridMultilevel"/>
    <w:tmpl w:val="D88609C0"/>
    <w:lvl w:ilvl="0" w:tplc="F27E80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3" w15:restartNumberingAfterBreak="0">
    <w:nsid w:val="5E7F69C1"/>
    <w:multiLevelType w:val="hybridMultilevel"/>
    <w:tmpl w:val="AB9AC84A"/>
    <w:lvl w:ilvl="0" w:tplc="CB645690">
      <w:numFmt w:val="bullet"/>
      <w:lvlText w:val="•"/>
      <w:lvlJc w:val="left"/>
      <w:pPr>
        <w:ind w:left="360" w:hanging="360"/>
      </w:pPr>
      <w:rPr>
        <w:rFonts w:ascii="Times New Roman" w:eastAsia="Times New Roman" w:hAnsi="Times New Roman" w:cs="Times New Roman" w:hint="default"/>
        <w:b w:val="0"/>
      </w:rPr>
    </w:lvl>
    <w:lvl w:ilvl="1" w:tplc="04090003" w:tentative="1">
      <w:start w:val="1"/>
      <w:numFmt w:val="bullet"/>
      <w:lvlText w:val="o"/>
      <w:lvlJc w:val="left"/>
      <w:pPr>
        <w:ind w:left="1091" w:hanging="360"/>
      </w:pPr>
      <w:rPr>
        <w:rFonts w:ascii="Courier New" w:hAnsi="Courier New" w:cs="Courier New" w:hint="default"/>
      </w:rPr>
    </w:lvl>
    <w:lvl w:ilvl="2" w:tplc="04090005" w:tentative="1">
      <w:start w:val="1"/>
      <w:numFmt w:val="bullet"/>
      <w:lvlText w:val=""/>
      <w:lvlJc w:val="left"/>
      <w:pPr>
        <w:ind w:left="1811" w:hanging="360"/>
      </w:pPr>
      <w:rPr>
        <w:rFonts w:ascii="Wingdings" w:hAnsi="Wingdings" w:hint="default"/>
      </w:rPr>
    </w:lvl>
    <w:lvl w:ilvl="3" w:tplc="04090001" w:tentative="1">
      <w:start w:val="1"/>
      <w:numFmt w:val="bullet"/>
      <w:lvlText w:val=""/>
      <w:lvlJc w:val="left"/>
      <w:pPr>
        <w:ind w:left="2531" w:hanging="360"/>
      </w:pPr>
      <w:rPr>
        <w:rFonts w:ascii="Symbol" w:hAnsi="Symbol" w:hint="default"/>
      </w:rPr>
    </w:lvl>
    <w:lvl w:ilvl="4" w:tplc="04090003" w:tentative="1">
      <w:start w:val="1"/>
      <w:numFmt w:val="bullet"/>
      <w:lvlText w:val="o"/>
      <w:lvlJc w:val="left"/>
      <w:pPr>
        <w:ind w:left="3251" w:hanging="360"/>
      </w:pPr>
      <w:rPr>
        <w:rFonts w:ascii="Courier New" w:hAnsi="Courier New" w:cs="Courier New" w:hint="default"/>
      </w:rPr>
    </w:lvl>
    <w:lvl w:ilvl="5" w:tplc="04090005" w:tentative="1">
      <w:start w:val="1"/>
      <w:numFmt w:val="bullet"/>
      <w:lvlText w:val=""/>
      <w:lvlJc w:val="left"/>
      <w:pPr>
        <w:ind w:left="3971" w:hanging="360"/>
      </w:pPr>
      <w:rPr>
        <w:rFonts w:ascii="Wingdings" w:hAnsi="Wingdings" w:hint="default"/>
      </w:rPr>
    </w:lvl>
    <w:lvl w:ilvl="6" w:tplc="04090001" w:tentative="1">
      <w:start w:val="1"/>
      <w:numFmt w:val="bullet"/>
      <w:lvlText w:val=""/>
      <w:lvlJc w:val="left"/>
      <w:pPr>
        <w:ind w:left="4691" w:hanging="360"/>
      </w:pPr>
      <w:rPr>
        <w:rFonts w:ascii="Symbol" w:hAnsi="Symbol" w:hint="default"/>
      </w:rPr>
    </w:lvl>
    <w:lvl w:ilvl="7" w:tplc="04090003" w:tentative="1">
      <w:start w:val="1"/>
      <w:numFmt w:val="bullet"/>
      <w:lvlText w:val="o"/>
      <w:lvlJc w:val="left"/>
      <w:pPr>
        <w:ind w:left="5411" w:hanging="360"/>
      </w:pPr>
      <w:rPr>
        <w:rFonts w:ascii="Courier New" w:hAnsi="Courier New" w:cs="Courier New" w:hint="default"/>
      </w:rPr>
    </w:lvl>
    <w:lvl w:ilvl="8" w:tplc="04090005" w:tentative="1">
      <w:start w:val="1"/>
      <w:numFmt w:val="bullet"/>
      <w:lvlText w:val=""/>
      <w:lvlJc w:val="left"/>
      <w:pPr>
        <w:ind w:left="6131" w:hanging="360"/>
      </w:pPr>
      <w:rPr>
        <w:rFonts w:ascii="Wingdings" w:hAnsi="Wingdings" w:hint="default"/>
      </w:rPr>
    </w:lvl>
  </w:abstractNum>
  <w:abstractNum w:abstractNumId="54" w15:restartNumberingAfterBreak="0">
    <w:nsid w:val="5F60253A"/>
    <w:multiLevelType w:val="hybridMultilevel"/>
    <w:tmpl w:val="98428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0C52D86"/>
    <w:multiLevelType w:val="hybridMultilevel"/>
    <w:tmpl w:val="5592217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6"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58"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59"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6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61" w15:restartNumberingAfterBreak="0">
    <w:nsid w:val="6AD371B9"/>
    <w:multiLevelType w:val="hybridMultilevel"/>
    <w:tmpl w:val="56849270"/>
    <w:lvl w:ilvl="0" w:tplc="67DE2E44">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63" w15:restartNumberingAfterBreak="0">
    <w:nsid w:val="706653BF"/>
    <w:multiLevelType w:val="hybridMultilevel"/>
    <w:tmpl w:val="067C2370"/>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6480A9C"/>
    <w:multiLevelType w:val="hybridMultilevel"/>
    <w:tmpl w:val="38742156"/>
    <w:lvl w:ilvl="0" w:tplc="289C432A">
      <w:start w:val="3"/>
      <w:numFmt w:val="bullet"/>
      <w:lvlText w:val="-"/>
      <w:lvlJc w:val="left"/>
      <w:pPr>
        <w:ind w:left="420" w:hanging="360"/>
      </w:pPr>
      <w:rPr>
        <w:rFonts w:ascii="Times New Roman" w:eastAsiaTheme="minorHAnsi" w:hAnsi="Times New Roman"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65" w15:restartNumberingAfterBreak="0">
    <w:nsid w:val="77A36D7C"/>
    <w:multiLevelType w:val="multilevel"/>
    <w:tmpl w:val="06347792"/>
    <w:lvl w:ilvl="0">
      <w:start w:val="1"/>
      <w:numFmt w:val="bullet"/>
      <w:lvlText w:val=""/>
      <w:lvlJc w:val="left"/>
      <w:pPr>
        <w:tabs>
          <w:tab w:val="num" w:pos="850"/>
        </w:tabs>
        <w:ind w:left="850" w:hanging="850"/>
      </w:pPr>
      <w:rPr>
        <w:rFonts w:ascii="Symbol" w:hAnsi="Symbol" w:hint="default"/>
      </w:rPr>
    </w:lvl>
    <w:lvl w:ilvl="1">
      <w:start w:val="1"/>
      <w:numFmt w:val="lowerLetter"/>
      <w:lvlText w:val="(%2)"/>
      <w:lvlJc w:val="left"/>
      <w:pPr>
        <w:tabs>
          <w:tab w:val="num" w:pos="850"/>
        </w:tabs>
        <w:ind w:left="850" w:hanging="850"/>
      </w:pPr>
      <w:rPr>
        <w:rFonts w:cs="Times New Roman" w:hint="default"/>
        <w:b/>
        <w:u w:val="single"/>
      </w:rPr>
    </w:lvl>
    <w:lvl w:ilvl="2">
      <w:start w:val="1"/>
      <w:numFmt w:val="bullet"/>
      <w:lvlText w:val=""/>
      <w:lvlJc w:val="left"/>
      <w:pPr>
        <w:tabs>
          <w:tab w:val="num" w:pos="1277"/>
        </w:tabs>
        <w:ind w:left="1277" w:hanging="567"/>
      </w:pPr>
      <w:rPr>
        <w:rFonts w:ascii="Symbol" w:hAnsi="Symbol" w:hint="default"/>
      </w:rPr>
    </w:lvl>
    <w:lvl w:ilvl="3">
      <w:start w:val="1"/>
      <w:numFmt w:val="lowerLetter"/>
      <w:lvlText w:val="(%4)"/>
      <w:lvlJc w:val="left"/>
      <w:pPr>
        <w:tabs>
          <w:tab w:val="num" w:pos="1527"/>
        </w:tabs>
        <w:ind w:left="1527" w:hanging="567"/>
      </w:pPr>
      <w:rPr>
        <w:rFonts w:ascii="Times New Roman" w:eastAsia="Times New Roman" w:hAnsi="Times New Roman" w:cs="Times New Roman" w:hint="default"/>
        <w:b w:val="0"/>
        <w:u w:val="none"/>
      </w:rPr>
    </w:lvl>
    <w:lvl w:ilvl="4">
      <w:start w:val="1"/>
      <w:numFmt w:val="decimal"/>
      <w:lvlText w:val="(%5)"/>
      <w:lvlJc w:val="left"/>
      <w:pPr>
        <w:tabs>
          <w:tab w:val="num" w:pos="1984"/>
        </w:tabs>
        <w:ind w:left="1984" w:hanging="567"/>
      </w:pPr>
      <w:rPr>
        <w:rFonts w:cs="Times New Roman" w:hint="default"/>
      </w:rPr>
    </w:lvl>
    <w:lvl w:ilvl="5">
      <w:start w:val="1"/>
      <w:numFmt w:val="lowerLetter"/>
      <w:lvlText w:val="(%6)"/>
      <w:lvlJc w:val="left"/>
      <w:pPr>
        <w:tabs>
          <w:tab w:val="num" w:pos="1984"/>
        </w:tabs>
        <w:ind w:left="1984" w:hanging="567"/>
      </w:pPr>
      <w:rPr>
        <w:rFonts w:cs="Times New Roman" w:hint="default"/>
      </w:rPr>
    </w:lvl>
    <w:lvl w:ilvl="6">
      <w:start w:val="1"/>
      <w:numFmt w:val="decimal"/>
      <w:lvlText w:val="(%7)"/>
      <w:lvlJc w:val="left"/>
      <w:pPr>
        <w:tabs>
          <w:tab w:val="num" w:pos="2551"/>
        </w:tabs>
        <w:ind w:left="2551" w:hanging="567"/>
      </w:pPr>
      <w:rPr>
        <w:rFonts w:cs="Times New Roman" w:hint="default"/>
      </w:rPr>
    </w:lvl>
    <w:lvl w:ilvl="7">
      <w:start w:val="1"/>
      <w:numFmt w:val="lowerLetter"/>
      <w:lvlText w:val="(%8)"/>
      <w:lvlJc w:val="left"/>
      <w:pPr>
        <w:tabs>
          <w:tab w:val="num" w:pos="2551"/>
        </w:tabs>
        <w:ind w:left="2551" w:hanging="567"/>
      </w:pPr>
      <w:rPr>
        <w:rFonts w:cs="Times New Roman" w:hint="default"/>
      </w:rPr>
    </w:lvl>
    <w:lvl w:ilvl="8">
      <w:start w:val="1"/>
      <w:numFmt w:val="lowerLetter"/>
      <w:lvlText w:val="(%9)"/>
      <w:lvlJc w:val="left"/>
      <w:pPr>
        <w:tabs>
          <w:tab w:val="num" w:pos="3118"/>
        </w:tabs>
        <w:ind w:left="3118" w:hanging="567"/>
      </w:pPr>
      <w:rPr>
        <w:rFonts w:cs="Times New Roman" w:hint="default"/>
      </w:rPr>
    </w:lvl>
  </w:abstractNum>
  <w:abstractNum w:abstractNumId="66" w15:restartNumberingAfterBreak="0">
    <w:nsid w:val="7C48274D"/>
    <w:multiLevelType w:val="multilevel"/>
    <w:tmpl w:val="E3A83AB8"/>
    <w:lvl w:ilvl="0">
      <w:start w:val="1"/>
      <w:numFmt w:val="bullet"/>
      <w:lvlText w:val=""/>
      <w:lvlJc w:val="left"/>
      <w:pPr>
        <w:tabs>
          <w:tab w:val="num" w:pos="850"/>
        </w:tabs>
        <w:ind w:left="850" w:hanging="850"/>
      </w:pPr>
      <w:rPr>
        <w:rFonts w:ascii="Symbol" w:hAnsi="Symbol" w:hint="default"/>
      </w:rPr>
    </w:lvl>
    <w:lvl w:ilvl="1">
      <w:start w:val="1"/>
      <w:numFmt w:val="lowerLetter"/>
      <w:lvlText w:val="(%2)"/>
      <w:lvlJc w:val="left"/>
      <w:pPr>
        <w:tabs>
          <w:tab w:val="num" w:pos="850"/>
        </w:tabs>
        <w:ind w:left="850" w:hanging="850"/>
      </w:pPr>
      <w:rPr>
        <w:rFonts w:cs="Times New Roman" w:hint="default"/>
        <w:b/>
        <w:u w:val="single"/>
      </w:rPr>
    </w:lvl>
    <w:lvl w:ilvl="2">
      <w:start w:val="1"/>
      <w:numFmt w:val="bullet"/>
      <w:lvlText w:val=""/>
      <w:lvlJc w:val="left"/>
      <w:pPr>
        <w:tabs>
          <w:tab w:val="num" w:pos="567"/>
        </w:tabs>
        <w:ind w:left="567" w:hanging="567"/>
      </w:pPr>
      <w:rPr>
        <w:rFonts w:ascii="Symbol" w:hAnsi="Symbol" w:hint="default"/>
      </w:rPr>
    </w:lvl>
    <w:lvl w:ilvl="3">
      <w:start w:val="1"/>
      <w:numFmt w:val="bullet"/>
      <w:lvlText w:val=""/>
      <w:lvlJc w:val="left"/>
      <w:pPr>
        <w:tabs>
          <w:tab w:val="num" w:pos="567"/>
        </w:tabs>
        <w:ind w:left="567" w:hanging="567"/>
      </w:pPr>
      <w:rPr>
        <w:rFonts w:ascii="Symbol" w:hAnsi="Symbol" w:hint="default"/>
        <w:b w:val="0"/>
        <w:u w:val="none"/>
      </w:rPr>
    </w:lvl>
    <w:lvl w:ilvl="4">
      <w:start w:val="1"/>
      <w:numFmt w:val="decimal"/>
      <w:lvlText w:val="(%5)"/>
      <w:lvlJc w:val="left"/>
      <w:pPr>
        <w:tabs>
          <w:tab w:val="num" w:pos="1984"/>
        </w:tabs>
        <w:ind w:left="1984" w:hanging="567"/>
      </w:pPr>
      <w:rPr>
        <w:rFonts w:cs="Times New Roman" w:hint="default"/>
      </w:rPr>
    </w:lvl>
    <w:lvl w:ilvl="5">
      <w:start w:val="1"/>
      <w:numFmt w:val="lowerLetter"/>
      <w:lvlText w:val="(%6)"/>
      <w:lvlJc w:val="left"/>
      <w:pPr>
        <w:tabs>
          <w:tab w:val="num" w:pos="1984"/>
        </w:tabs>
        <w:ind w:left="1984" w:hanging="567"/>
      </w:pPr>
      <w:rPr>
        <w:rFonts w:cs="Times New Roman" w:hint="default"/>
      </w:rPr>
    </w:lvl>
    <w:lvl w:ilvl="6">
      <w:start w:val="1"/>
      <w:numFmt w:val="decimal"/>
      <w:lvlText w:val="(%7)"/>
      <w:lvlJc w:val="left"/>
      <w:pPr>
        <w:tabs>
          <w:tab w:val="num" w:pos="2551"/>
        </w:tabs>
        <w:ind w:left="2551" w:hanging="567"/>
      </w:pPr>
      <w:rPr>
        <w:rFonts w:cs="Times New Roman" w:hint="default"/>
      </w:rPr>
    </w:lvl>
    <w:lvl w:ilvl="7">
      <w:start w:val="1"/>
      <w:numFmt w:val="lowerLetter"/>
      <w:lvlText w:val="(%8)"/>
      <w:lvlJc w:val="left"/>
      <w:pPr>
        <w:tabs>
          <w:tab w:val="num" w:pos="2551"/>
        </w:tabs>
        <w:ind w:left="2551" w:hanging="567"/>
      </w:pPr>
      <w:rPr>
        <w:rFonts w:cs="Times New Roman" w:hint="default"/>
      </w:rPr>
    </w:lvl>
    <w:lvl w:ilvl="8">
      <w:start w:val="1"/>
      <w:numFmt w:val="lowerLetter"/>
      <w:lvlText w:val="(%9)"/>
      <w:lvlJc w:val="left"/>
      <w:pPr>
        <w:tabs>
          <w:tab w:val="num" w:pos="3118"/>
        </w:tabs>
        <w:ind w:left="3118" w:hanging="567"/>
      </w:pPr>
      <w:rPr>
        <w:rFonts w:cs="Times New Roman" w:hint="default"/>
      </w:rPr>
    </w:lvl>
  </w:abstractNum>
  <w:abstractNum w:abstractNumId="6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68" w15:restartNumberingAfterBreak="0">
    <w:nsid w:val="7E3F13B9"/>
    <w:multiLevelType w:val="hybridMultilevel"/>
    <w:tmpl w:val="AB601308"/>
    <w:lvl w:ilvl="0" w:tplc="CB645690">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9553498">
    <w:abstractNumId w:val="5"/>
  </w:num>
  <w:num w:numId="2" w16cid:durableId="198130955">
    <w:abstractNumId w:val="4"/>
  </w:num>
  <w:num w:numId="3" w16cid:durableId="1546016911">
    <w:abstractNumId w:val="3"/>
  </w:num>
  <w:num w:numId="4" w16cid:durableId="1410150279">
    <w:abstractNumId w:val="2"/>
  </w:num>
  <w:num w:numId="5" w16cid:durableId="504831499">
    <w:abstractNumId w:val="1"/>
  </w:num>
  <w:num w:numId="6" w16cid:durableId="1931039026">
    <w:abstractNumId w:val="0"/>
  </w:num>
  <w:num w:numId="7" w16cid:durableId="1630743422">
    <w:abstractNumId w:val="57"/>
  </w:num>
  <w:num w:numId="8" w16cid:durableId="1313679760">
    <w:abstractNumId w:val="59"/>
  </w:num>
  <w:num w:numId="9" w16cid:durableId="1673600442">
    <w:abstractNumId w:val="58"/>
  </w:num>
  <w:num w:numId="10" w16cid:durableId="394280640">
    <w:abstractNumId w:val="62"/>
  </w:num>
  <w:num w:numId="11" w16cid:durableId="1544757424">
    <w:abstractNumId w:val="20"/>
  </w:num>
  <w:num w:numId="12" w16cid:durableId="324551061">
    <w:abstractNumId w:val="32"/>
  </w:num>
  <w:num w:numId="13" w16cid:durableId="754400946">
    <w:abstractNumId w:val="38"/>
  </w:num>
  <w:num w:numId="14" w16cid:durableId="17197558">
    <w:abstractNumId w:val="35"/>
  </w:num>
  <w:num w:numId="15" w16cid:durableId="1048459774">
    <w:abstractNumId w:val="9"/>
  </w:num>
  <w:num w:numId="16" w16cid:durableId="456292681">
    <w:abstractNumId w:val="39"/>
  </w:num>
  <w:num w:numId="17" w16cid:durableId="903640194">
    <w:abstractNumId w:val="13"/>
  </w:num>
  <w:num w:numId="18" w16cid:durableId="19331234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6226860">
    <w:abstractNumId w:val="52"/>
  </w:num>
  <w:num w:numId="20" w16cid:durableId="1983920844">
    <w:abstractNumId w:val="31"/>
  </w:num>
  <w:num w:numId="21" w16cid:durableId="1152410109">
    <w:abstractNumId w:val="60"/>
  </w:num>
  <w:num w:numId="22" w16cid:durableId="2035576345">
    <w:abstractNumId w:val="23"/>
  </w:num>
  <w:num w:numId="23" w16cid:durableId="1953902332">
    <w:abstractNumId w:val="33"/>
  </w:num>
  <w:num w:numId="24" w16cid:durableId="993338473">
    <w:abstractNumId w:val="19"/>
  </w:num>
  <w:num w:numId="25" w16cid:durableId="707411402">
    <w:abstractNumId w:val="56"/>
  </w:num>
  <w:num w:numId="26" w16cid:durableId="1483691917">
    <w:abstractNumId w:val="16"/>
  </w:num>
  <w:num w:numId="27" w16cid:durableId="991829086">
    <w:abstractNumId w:val="36"/>
  </w:num>
  <w:num w:numId="28" w16cid:durableId="785199718">
    <w:abstractNumId w:val="49"/>
  </w:num>
  <w:num w:numId="29" w16cid:durableId="477304348">
    <w:abstractNumId w:val="50"/>
  </w:num>
  <w:num w:numId="30" w16cid:durableId="559250665">
    <w:abstractNumId w:val="22"/>
  </w:num>
  <w:num w:numId="31" w16cid:durableId="140654139">
    <w:abstractNumId w:val="46"/>
  </w:num>
  <w:num w:numId="32" w16cid:durableId="652611654">
    <w:abstractNumId w:val="67"/>
  </w:num>
  <w:num w:numId="33" w16cid:durableId="1947810623">
    <w:abstractNumId w:val="65"/>
  </w:num>
  <w:num w:numId="34" w16cid:durableId="1755322181">
    <w:abstractNumId w:val="66"/>
  </w:num>
  <w:num w:numId="35" w16cid:durableId="903688034">
    <w:abstractNumId w:val="37"/>
  </w:num>
  <w:num w:numId="36" w16cid:durableId="617183879">
    <w:abstractNumId w:val="34"/>
  </w:num>
  <w:num w:numId="37" w16cid:durableId="84351251">
    <w:abstractNumId w:val="10"/>
  </w:num>
  <w:num w:numId="38" w16cid:durableId="259721374">
    <w:abstractNumId w:val="47"/>
  </w:num>
  <w:num w:numId="39" w16cid:durableId="648363581">
    <w:abstractNumId w:val="45"/>
  </w:num>
  <w:num w:numId="40" w16cid:durableId="1908227128">
    <w:abstractNumId w:val="24"/>
  </w:num>
  <w:num w:numId="41" w16cid:durableId="2146849879">
    <w:abstractNumId w:val="43"/>
  </w:num>
  <w:num w:numId="42" w16cid:durableId="332530206">
    <w:abstractNumId w:val="51"/>
  </w:num>
  <w:num w:numId="43" w16cid:durableId="2006397087">
    <w:abstractNumId w:val="44"/>
  </w:num>
  <w:num w:numId="44" w16cid:durableId="1455447696">
    <w:abstractNumId w:val="68"/>
  </w:num>
  <w:num w:numId="45" w16cid:durableId="1977639688">
    <w:abstractNumId w:val="25"/>
  </w:num>
  <w:num w:numId="46" w16cid:durableId="1463419778">
    <w:abstractNumId w:val="63"/>
  </w:num>
  <w:num w:numId="47" w16cid:durableId="1723747331">
    <w:abstractNumId w:val="48"/>
  </w:num>
  <w:num w:numId="48" w16cid:durableId="1310289359">
    <w:abstractNumId w:val="6"/>
  </w:num>
  <w:num w:numId="49" w16cid:durableId="997466291">
    <w:abstractNumId w:val="14"/>
  </w:num>
  <w:num w:numId="50" w16cid:durableId="823280265">
    <w:abstractNumId w:val="42"/>
  </w:num>
  <w:num w:numId="51" w16cid:durableId="828133757">
    <w:abstractNumId w:val="8"/>
  </w:num>
  <w:num w:numId="52" w16cid:durableId="1165972030">
    <w:abstractNumId w:val="21"/>
  </w:num>
  <w:num w:numId="53" w16cid:durableId="495927584">
    <w:abstractNumId w:val="54"/>
  </w:num>
  <w:num w:numId="54" w16cid:durableId="1052080463">
    <w:abstractNumId w:val="40"/>
  </w:num>
  <w:num w:numId="55" w16cid:durableId="1355811495">
    <w:abstractNumId w:val="61"/>
  </w:num>
  <w:num w:numId="56" w16cid:durableId="1292203456">
    <w:abstractNumId w:val="11"/>
  </w:num>
  <w:num w:numId="57" w16cid:durableId="1702970290">
    <w:abstractNumId w:val="27"/>
  </w:num>
  <w:num w:numId="58" w16cid:durableId="1036470267">
    <w:abstractNumId w:val="64"/>
  </w:num>
  <w:num w:numId="59" w16cid:durableId="1620070987">
    <w:abstractNumId w:val="53"/>
  </w:num>
  <w:num w:numId="60" w16cid:durableId="292054881">
    <w:abstractNumId w:val="17"/>
  </w:num>
  <w:num w:numId="61" w16cid:durableId="271325594">
    <w:abstractNumId w:val="15"/>
  </w:num>
  <w:num w:numId="62" w16cid:durableId="790637877">
    <w:abstractNumId w:val="18"/>
  </w:num>
  <w:num w:numId="63" w16cid:durableId="2142532105">
    <w:abstractNumId w:val="12"/>
  </w:num>
  <w:num w:numId="64" w16cid:durableId="834952365">
    <w:abstractNumId w:val="55"/>
  </w:num>
  <w:num w:numId="65" w16cid:durableId="1339967112">
    <w:abstractNumId w:val="29"/>
  </w:num>
  <w:num w:numId="66" w16cid:durableId="1244604997">
    <w:abstractNumId w:val="41"/>
  </w:num>
  <w:num w:numId="67" w16cid:durableId="1414089076">
    <w:abstractNumId w:val="26"/>
  </w:num>
  <w:num w:numId="68" w16cid:durableId="1108626985">
    <w:abstractNumId w:val="30"/>
  </w:num>
  <w:num w:numId="69" w16cid:durableId="1662351108">
    <w:abstractNumId w:val="2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hideSpellingErrors/>
  <w:hideGrammaticalErrors/>
  <w:proofState w:spelling="clean" w:grammar="clean"/>
  <w:trackRevisions/>
  <w:defaultTabStop w:val="113"/>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VERPAGE_EXISTS" w:val="True"/>
    <w:docVar w:name="DQCDateTime" w:val="2014-01-24 12:59:12"/>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105"/>
    <w:docVar w:name="DQCResult_ModifiedMarkers" w:val="0;0"/>
    <w:docVar w:name="DQCResult_ModifiedNumbering" w:val="0;0"/>
    <w:docVar w:name="DQCResult_Objects" w:val="0;0"/>
    <w:docVar w:name="DQCResult_Sections" w:val="0;0"/>
    <w:docVar w:name="DQCResult_StructureCheck" w:val="0;0"/>
    <w:docVar w:name="DQCResult_SuperfluousWhitespace" w:val="0;158"/>
    <w:docVar w:name="DQCResult_UnknownFonts" w:val="0;0"/>
    <w:docVar w:name="DQCResult_UnknownStyles" w:val="0;9"/>
    <w:docVar w:name="DQCStatus" w:val="Green"/>
    <w:docVar w:name="DQCVersion" w:val="3"/>
    <w:docVar w:name="DQCWithWarnings" w:val="0"/>
    <w:docVar w:name="LW_ACCOMPAGNANT.CP" w:val="\u1082?\u1098?\u1084?"/>
    <w:docVar w:name="LW_ANNEX_NBR_FIRST" w:val="1"/>
    <w:docVar w:name="LW_ANNEX_NBR_LAST" w:val="1"/>
    <w:docVar w:name="LW_CONFIDENCE" w:val=" "/>
    <w:docVar w:name="LW_CONST_RESTREINT_UE" w:val="RESTREINT UE"/>
    <w:docVar w:name="LW_CORRIGENDUM" w:val="&lt;UNUSED&gt;"/>
    <w:docVar w:name="LW_COVERPAGE_GUID" w:val="7BA2AA5F634F4A19AD3E7A5C83071C8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7?\u1088?\u1072?\u1074?\u1080?\u1083?\u1072? \u1089?\u1098?\u1075?\u1083?\u1072?\u1089?\u1085?\u1086? \u1056?\u1077?\u1075?\u1083?\u1072?\u1084?\u1077?\u1085?\u1090? (\u1045?\u1057?) \u8470? 1303/2013 \u1085?\u1072? \u1045?\u1074?\u1088?\u1086?\u1087?\u1077?\u1081?\u1089?\u1082?\u1080?\u1103? \u1087?\u1072?\u1088?\u1083?\u1072?\u1084?\u1077?\u1085?\u1090? \u1080? \u1085?\u1072? \u1057?\u1098?\u1074?\u1077?\u1090?\u1072? \u1079?\u1072? \u1086?\u1087?\u1088?\u1077?\u1076?\u1077?\u1083?\u1103?\u1085?\u1077? \u1085?\u1072? \u1086?\u1073?\u1097?\u1086?\u1087?\u1088?\u1080?\u1083?\u1086?\u1078?\u1080?\u1084?\u1080? \u1088?\u1072?\u1079?\u1087?\u1086?\u1088?\u1077?\u1076?\u1073?\u1080? \u1079?\u1072? \u1045?\u1074?\u1088?\u1086?\u1087?\u1077?\u1081?\u1089?\u1082?\u1080?\u1103? \u1092?\u1086?\u1085?\u1076? \u1079?\u1072? \u1088?\u1077?\u1075?\u1080?\u1086?\u1085?\u1072?\u1083?\u1085?\u1086? \u1088?\u1072?\u1079?\u1074?\u1080?\u1090?\u1080?\u1077?, \u1045?\u1074?\u1088?\u1086?\u1087?\u1077?\u1081?\u1089?\u1082?\u1080?\u1103? \u1089?\u1086?\u1094?\u1080?\u1072?\u1083?\u1077?\u1085? \u1092?\u1086?\u1085?\u1076?, \u1050?\u1086?\u1093?\u1077?\u1079?\u1080?\u1086?\u1085?\u1085?\u1080?\u1103? \u1092?\u1086?\u1085?\u1076?, \u1045?\u1074?\u1088?\u1086?\u1087?\u1077?\u1081?\u1089?\u1082?\u1080?\u1103? \u1079?\u1077?\u1084?\u1077?\u1076?\u1077?\u1083?\u1089?\u1082?\u1080? \u1092?\u1086?\u1085?\u1076? \u1079?\u1072? \u1088?\u1072?\u1079?\u1074?\u1080?\u1090?\u1080?\u1077? \u1085?\u1072? \u1089?\u1077?\u1083?\u1089?\u1082?\u1080?\u1090?\u1077? \u1088?\u1072?\u1081?\u1086?\u1085?\u1080? \u1080? \u1045?\u1074?\u1088?\u1086?\u1087?\u1077?\u1081?\u1089?\u1082?\u1080?\u1103? \u1092?\u1086?\u1085?\u1076? \u1079?\u1072? \u1084?\u1086?\u1088?\u1089?\u1082?\u1086? \u1076?\u1077?\u1083?\u1086? \u1080? \u1088?\u1080?\u1073?\u1072?\u1088?\u1089?\u1090?\u1074?\u1086? \u1080? \u1079?\u1072? \u1086?\u1087?\u1088?\u1077?\u1076?\u1077?\u1083?\u1103?\u1085?\u1077? \u1085?\u1072? \u1086?\u1073?\u1097?\u1080? \u1088?\u1072?\u1079?\u1087?\u1086?\u1088?\u1077?\u1076?\u1073?\u1080? \u1079?\u1072? \u1045?\u1074?\u1088?\u1086?\u1087?\u1077?\u1081?\u1089?\u1082?\u1080?\u1103? \u1092?\u1086?\u1085?\u1076? \u1079?\u1072? \u1088?\u1077?\u1075?\u1080?\u1086?\u1085?\u1072?\u1083?\u1085?\u1086? \u1088?\u1072?\u1079?\u1074?\u1080?\u1090?\u1080?\u1077?, \u1045?\u1074?\u1088?\u1086?\u1087?\u1077?\u1081?\u1089?\u1082?\u1080?\u1103? \u1089?\u1086?\u1094?\u1080?\u1072?\u1083?\u1077?\u1085? \u1092?\u1086?\u1085?\u1076?, \u1050?\u1086?\u1093?\u1077?\u1079?\u1080?\u1086?\u1085?\u1085?\u1080?\u1103? \u1092?\u1086?\u1085?\u1076? \u1080? \u1045?\u1074?\u1088?\u1086?\u1087?\u1077?\u1081?\u1089?\u1082?\u1080?\u1103? \u1092?\u1086?\u1085?\u1076? \u1079?\u1072? \u1084?\u1086?\u1088?\u1089?\u1082?\u1086? \u1076?\u1077?\u1083?\u1086? \u1080? \u1088?\u1080?\u1073?\u1072?\u1088?\u1089?\u1090?\u1074?\u1086?, \u1087?\u1086? \u1086?\u1090?\u1085?\u1086?\u1096?\u1077?\u1085?\u1080?\u1077? \u1085?\u1072? \u1086?\u1073?\u1088?\u1072?\u1079?e\u1094?\u1072? \u1085?\u1072? \u1086?\u1087?\u1077?\u1088?\u1072?\u1090?\u1080?\u1074?\u1085?\u1080? \u1087?\u1088?\u1086?\u1075?\u1088?\u1072?\u1084?\u1080? \u1087?\u1086? \u1094?\u1077?\u1083? \u8222?\u1048?\u1085?\u1074?\u1077?\u1089?\u1090?\u1080?\u1094?\u1080?\u1080? \u1079?\u1072? \u1088?\u1072?\u1089?\u1090?\u1077?\u1078? \u1080? \u1088?\u1072?\u1073?\u1086?\u1090?\u1085?\u1080? \u1084?\u1077?\u1089?\u1090?\u1072?\u8220? \u1080? \u1089?\u1098?\u1075?\u1083?\u1072?\u1089?\u1085?\u1086? \u1056?\u1077?\u1075?\u1083?\u1072?\u1084?\u1077?\u1085?\u1090? (\u1045?\u1057?) \u8470? 1299/2013 \u1085?\u1072? \u1045?\u1074?\u1088?\u1086?\u1087?\u1077?\u1081?\u1089?\u1082?\u1080?\u1103? \u1087?\u1072?\u1088?\u1083?\u1072?\u1084?\u1077?\u1085?\u1090? \u1080? \u1085?\u1072? \u1057?\u1098?\u1074?\u1077?\u1090?\u1072? \u1086?\u1090?\u1085?\u1086?\u1089?\u1085?\u1086? \u1089?\u1087?\u1077?\u1094?\u1080?\u1072?\u1083?\u1085?\u1080? \u1088?\u1072?\u1079?\u1087?\u1086?\u1088?\u1077?\u1076?\u1073?\u1080? \u1079?\u1072? \u1087?\u1086?\u1076?\u1082?\u1088?\u1077?\u1087?\u1072? \u1086?\u1090? \u1045?\u1074?\u1088?\u1086?\u1087?\u1077?\u1081?\u1089?\u1082?\u1080?\u1103? \u1092?\u1086?\u1085?\u1076? \u1079?\u1072? \u1088?\u1077?\u1075?\u1080?\u1086?\u1085?\u1072?\u1083?\u1085?\u1086? \u1088?\u1072?\u1079?\u1074?\u1080?\u1090?\u1080?\u1077? \u1087?\u1086? \u1094?\u1077?\u1083? \u8222?\u1045?\u1074?\u1088?\u1086?\u1087?\u1077?\u1081?\u1089?\u1082?\u1086? \u1090?\u1077?\u1088?\u1080?\u1090?\u1086?\u1088?\u1080?\u1072?\u1083?\u1085?\u1086? \u1089?\u1098?\u1090?\u1088?\u1091?\u1076?\u1085?\u1080?\u1095?\u1077?\u1089?\u1090?\u1074?\u1086?\u8220? \u1087?\u1086? \u1086?\u1090?\u1085?\u1086?\u1096?\u1077?\u1085?\u1080?\u1077? \u1085?\u1072? \u1086?\u1073?\u1088?\u1072?\u1079?\u1077?\u1094?\u1072? \u1085?\u1072? \u1087?\u1088?\u1086?\u1075?\u1088?\u1072?\u1084?\u1080? \u1079?\u1072? \u1089?\u1098?\u1090?\u1088?\u1091?\u1076?\u1085?\u1080?\u1095?\u1077?\u1089?\u1090?\u1074?\u1086? \u1087?\u1086? \u1094?\u1077?\u1083? \u8222?\u1045?\u1074?\u1088?\u1086?\u1087?\u1077?\u1081?\u1089?\u1082?\u1086? \u1090?\u1077?\u1088?\u1080?\u1090?\u1086?\u1088?\u1080?\u1072?\u1083?\u1085?\u1086? \u1089?\u1098?\u1090?\u1088?\u1091?\u1076?\u1085?\u1080?\u1095?\u1077?\u1089?\u1090?\u1074?\u1086?\u8220?"/>
    <w:docVar w:name="LW_PART_NBR" w:val="1"/>
    <w:docVar w:name="LW_PART_NBR_TOTAL" w:val="1"/>
    <w:docVar w:name="LW_REF.INST.NEW" w:val="&lt;EMPTY&gt;"/>
    <w:docVar w:name="LW_REF.INST.NEW_ADOPTED" w:val="draft"/>
    <w:docVar w:name="LW_REF.INST.NEW_TEXT" w:val="(2013) XXX"/>
    <w:docVar w:name="LW_REF.INTERNE" w:val="&lt;UNUSED&gt;"/>
    <w:docVar w:name="LW_SUPERTITRE" w:val="&lt;UNUSED&gt;"/>
    <w:docVar w:name="LW_TITRE.OBJ.CP" w:val="\u1054?\u1073?\u1088?\u1072?\u1079?\u1077?\u1094? \u1085?\u1072? \u1086?\u1087?\u1077?\u1088?\u1072?\u1090?\u1080?\u1074?\u1085?\u1080? \u1087?\u1088?\u1086?\u1075?\u1088?\u1072?\u1084?\u1080? \u1087?\u1086? \u1094?\u1077?\u1083? \u8222?\u1048?\u1085?\u1074?\u1077?\u1089?\u1090?\u1080?\u1094?\u1080?\u1080? \u1079?\u1072? \u1088?\u1072?\u1089?\u1090?\u1077?\u1078? \u1080? \u1088?\u1072?\u1073?\u1086?\u1090?\u1085?\u1080? \u1084?\u1077?\u1089?\u1090?\u1072?\u8220?"/>
    <w:docVar w:name="LW_TYPE.DOC.CP" w:val="\u1055?\u1056?\u1048?\u1051?\u1054?\u1046?\u1045?\u1053?\u1048?\u1071?"/>
    <w:docVar w:name="LW_TYPEACTEPRINCIPAL.CP" w:val="\u1056?\u1045?\u1043?\u1051?\u1040?\u1052?\u1045?\u1053?\u1058? \u1047?\u1040? \u1048?\u1047?\u1055?\u1066?\u1051?\u1053?\u1045?\u1053?\u1048?\u1045? (\u1045?\u1057?) \u8470? .../\u8230? \u1053?\u1040? \u1050?\u1054?\u1052?\u1048?\u1057?\u1048?\u1071?\u1058?\u1040?"/>
  </w:docVars>
  <w:rsids>
    <w:rsidRoot w:val="00292003"/>
    <w:rsid w:val="000007EA"/>
    <w:rsid w:val="00000FC6"/>
    <w:rsid w:val="000011B0"/>
    <w:rsid w:val="000013BD"/>
    <w:rsid w:val="000019E7"/>
    <w:rsid w:val="00001E7A"/>
    <w:rsid w:val="0000218B"/>
    <w:rsid w:val="00002372"/>
    <w:rsid w:val="000025EB"/>
    <w:rsid w:val="000026E8"/>
    <w:rsid w:val="000027A5"/>
    <w:rsid w:val="00003027"/>
    <w:rsid w:val="00003538"/>
    <w:rsid w:val="00003C9D"/>
    <w:rsid w:val="00003FC1"/>
    <w:rsid w:val="00004013"/>
    <w:rsid w:val="00004C46"/>
    <w:rsid w:val="00004F37"/>
    <w:rsid w:val="000052A0"/>
    <w:rsid w:val="00005648"/>
    <w:rsid w:val="000056C9"/>
    <w:rsid w:val="00005715"/>
    <w:rsid w:val="00005C4A"/>
    <w:rsid w:val="000061F7"/>
    <w:rsid w:val="00006208"/>
    <w:rsid w:val="00006A19"/>
    <w:rsid w:val="00010223"/>
    <w:rsid w:val="00010EFB"/>
    <w:rsid w:val="00011C88"/>
    <w:rsid w:val="00011E3F"/>
    <w:rsid w:val="00011EFA"/>
    <w:rsid w:val="00012656"/>
    <w:rsid w:val="00012AB6"/>
    <w:rsid w:val="00012AC9"/>
    <w:rsid w:val="00012C1C"/>
    <w:rsid w:val="00012D31"/>
    <w:rsid w:val="00013025"/>
    <w:rsid w:val="00014758"/>
    <w:rsid w:val="00014F67"/>
    <w:rsid w:val="00015126"/>
    <w:rsid w:val="000151C1"/>
    <w:rsid w:val="000158CD"/>
    <w:rsid w:val="00015A15"/>
    <w:rsid w:val="00016192"/>
    <w:rsid w:val="000165C7"/>
    <w:rsid w:val="000167AB"/>
    <w:rsid w:val="00016E6A"/>
    <w:rsid w:val="000171A5"/>
    <w:rsid w:val="000177C3"/>
    <w:rsid w:val="0001787E"/>
    <w:rsid w:val="00017917"/>
    <w:rsid w:val="00017B20"/>
    <w:rsid w:val="000200B0"/>
    <w:rsid w:val="0002021E"/>
    <w:rsid w:val="00020338"/>
    <w:rsid w:val="00020369"/>
    <w:rsid w:val="00020A31"/>
    <w:rsid w:val="000212AE"/>
    <w:rsid w:val="000212C5"/>
    <w:rsid w:val="0002135C"/>
    <w:rsid w:val="00021BCF"/>
    <w:rsid w:val="00021CB4"/>
    <w:rsid w:val="00023295"/>
    <w:rsid w:val="000232EE"/>
    <w:rsid w:val="000233AC"/>
    <w:rsid w:val="00023656"/>
    <w:rsid w:val="00023A81"/>
    <w:rsid w:val="00023E0D"/>
    <w:rsid w:val="00024272"/>
    <w:rsid w:val="0002427E"/>
    <w:rsid w:val="00024413"/>
    <w:rsid w:val="00024C7D"/>
    <w:rsid w:val="00025442"/>
    <w:rsid w:val="00025E35"/>
    <w:rsid w:val="000269A0"/>
    <w:rsid w:val="0002748F"/>
    <w:rsid w:val="00027FB3"/>
    <w:rsid w:val="00030EE0"/>
    <w:rsid w:val="00031213"/>
    <w:rsid w:val="00031473"/>
    <w:rsid w:val="00031697"/>
    <w:rsid w:val="000316A7"/>
    <w:rsid w:val="000316D6"/>
    <w:rsid w:val="00031A9D"/>
    <w:rsid w:val="00031E26"/>
    <w:rsid w:val="000324CB"/>
    <w:rsid w:val="000328C0"/>
    <w:rsid w:val="000332F3"/>
    <w:rsid w:val="000347A4"/>
    <w:rsid w:val="00034A37"/>
    <w:rsid w:val="00035766"/>
    <w:rsid w:val="0003596F"/>
    <w:rsid w:val="00035FB7"/>
    <w:rsid w:val="000362B3"/>
    <w:rsid w:val="000362D7"/>
    <w:rsid w:val="0003707C"/>
    <w:rsid w:val="00037596"/>
    <w:rsid w:val="00040545"/>
    <w:rsid w:val="000410EC"/>
    <w:rsid w:val="0004123C"/>
    <w:rsid w:val="00041CE2"/>
    <w:rsid w:val="00042178"/>
    <w:rsid w:val="0004233F"/>
    <w:rsid w:val="000426CF"/>
    <w:rsid w:val="0004289D"/>
    <w:rsid w:val="000433FB"/>
    <w:rsid w:val="000434C5"/>
    <w:rsid w:val="000438A0"/>
    <w:rsid w:val="00043A02"/>
    <w:rsid w:val="00043C8C"/>
    <w:rsid w:val="00043F79"/>
    <w:rsid w:val="00044028"/>
    <w:rsid w:val="00044089"/>
    <w:rsid w:val="00044727"/>
    <w:rsid w:val="00044D55"/>
    <w:rsid w:val="0004539D"/>
    <w:rsid w:val="00045513"/>
    <w:rsid w:val="00046050"/>
    <w:rsid w:val="000460F2"/>
    <w:rsid w:val="00046177"/>
    <w:rsid w:val="000468CA"/>
    <w:rsid w:val="000473DE"/>
    <w:rsid w:val="000500A8"/>
    <w:rsid w:val="000503DE"/>
    <w:rsid w:val="00050678"/>
    <w:rsid w:val="00050A00"/>
    <w:rsid w:val="0005179C"/>
    <w:rsid w:val="000517F8"/>
    <w:rsid w:val="00051DA3"/>
    <w:rsid w:val="0005209B"/>
    <w:rsid w:val="000533B5"/>
    <w:rsid w:val="00053456"/>
    <w:rsid w:val="00053A55"/>
    <w:rsid w:val="00053F56"/>
    <w:rsid w:val="0005417C"/>
    <w:rsid w:val="0005511C"/>
    <w:rsid w:val="000552E9"/>
    <w:rsid w:val="0005560B"/>
    <w:rsid w:val="000559DA"/>
    <w:rsid w:val="00055AC0"/>
    <w:rsid w:val="00055AC8"/>
    <w:rsid w:val="0005607C"/>
    <w:rsid w:val="00056687"/>
    <w:rsid w:val="0005747E"/>
    <w:rsid w:val="0005751C"/>
    <w:rsid w:val="0005782A"/>
    <w:rsid w:val="0005787A"/>
    <w:rsid w:val="00060654"/>
    <w:rsid w:val="00060744"/>
    <w:rsid w:val="00060A69"/>
    <w:rsid w:val="00060D96"/>
    <w:rsid w:val="00060F90"/>
    <w:rsid w:val="000614C4"/>
    <w:rsid w:val="000616D8"/>
    <w:rsid w:val="00061856"/>
    <w:rsid w:val="000618F2"/>
    <w:rsid w:val="00062907"/>
    <w:rsid w:val="00062978"/>
    <w:rsid w:val="0006438E"/>
    <w:rsid w:val="0006506A"/>
    <w:rsid w:val="000653A5"/>
    <w:rsid w:val="00065EAF"/>
    <w:rsid w:val="00066852"/>
    <w:rsid w:val="000669C3"/>
    <w:rsid w:val="00066C48"/>
    <w:rsid w:val="00066F53"/>
    <w:rsid w:val="00067063"/>
    <w:rsid w:val="00070443"/>
    <w:rsid w:val="00070736"/>
    <w:rsid w:val="0007076E"/>
    <w:rsid w:val="00070FC1"/>
    <w:rsid w:val="000712DD"/>
    <w:rsid w:val="000713A7"/>
    <w:rsid w:val="00071E3F"/>
    <w:rsid w:val="00072418"/>
    <w:rsid w:val="00072651"/>
    <w:rsid w:val="00072666"/>
    <w:rsid w:val="000728D4"/>
    <w:rsid w:val="00072D50"/>
    <w:rsid w:val="0007335F"/>
    <w:rsid w:val="00073394"/>
    <w:rsid w:val="00073405"/>
    <w:rsid w:val="00073936"/>
    <w:rsid w:val="00073C3C"/>
    <w:rsid w:val="000746FC"/>
    <w:rsid w:val="00074A86"/>
    <w:rsid w:val="00075198"/>
    <w:rsid w:val="00075427"/>
    <w:rsid w:val="000758F4"/>
    <w:rsid w:val="00075D92"/>
    <w:rsid w:val="0007607F"/>
    <w:rsid w:val="00076565"/>
    <w:rsid w:val="00076921"/>
    <w:rsid w:val="00077034"/>
    <w:rsid w:val="00077267"/>
    <w:rsid w:val="0007769D"/>
    <w:rsid w:val="000778B3"/>
    <w:rsid w:val="00077A53"/>
    <w:rsid w:val="00080455"/>
    <w:rsid w:val="0008070F"/>
    <w:rsid w:val="00080C7C"/>
    <w:rsid w:val="00080FFF"/>
    <w:rsid w:val="0008168B"/>
    <w:rsid w:val="00081A2B"/>
    <w:rsid w:val="00081A96"/>
    <w:rsid w:val="000823AA"/>
    <w:rsid w:val="0008241A"/>
    <w:rsid w:val="000825CF"/>
    <w:rsid w:val="0008281E"/>
    <w:rsid w:val="00082F86"/>
    <w:rsid w:val="000843A9"/>
    <w:rsid w:val="000843C0"/>
    <w:rsid w:val="00084488"/>
    <w:rsid w:val="000848F1"/>
    <w:rsid w:val="000849FA"/>
    <w:rsid w:val="00084F05"/>
    <w:rsid w:val="0008533A"/>
    <w:rsid w:val="000858A4"/>
    <w:rsid w:val="000859E4"/>
    <w:rsid w:val="000859F4"/>
    <w:rsid w:val="00085A31"/>
    <w:rsid w:val="00085A3A"/>
    <w:rsid w:val="00085CCB"/>
    <w:rsid w:val="00085F1F"/>
    <w:rsid w:val="000861BC"/>
    <w:rsid w:val="00086C7A"/>
    <w:rsid w:val="000870C7"/>
    <w:rsid w:val="00087311"/>
    <w:rsid w:val="00087918"/>
    <w:rsid w:val="00090162"/>
    <w:rsid w:val="0009031B"/>
    <w:rsid w:val="00091FB0"/>
    <w:rsid w:val="00092641"/>
    <w:rsid w:val="00092CF0"/>
    <w:rsid w:val="000931B5"/>
    <w:rsid w:val="000936E8"/>
    <w:rsid w:val="0009400A"/>
    <w:rsid w:val="00094B12"/>
    <w:rsid w:val="00094ECF"/>
    <w:rsid w:val="000955DB"/>
    <w:rsid w:val="00095633"/>
    <w:rsid w:val="00095B72"/>
    <w:rsid w:val="00095BE0"/>
    <w:rsid w:val="00095DCB"/>
    <w:rsid w:val="00096A4C"/>
    <w:rsid w:val="00096C75"/>
    <w:rsid w:val="00096E7E"/>
    <w:rsid w:val="00096FCE"/>
    <w:rsid w:val="00097372"/>
    <w:rsid w:val="00097488"/>
    <w:rsid w:val="00097C75"/>
    <w:rsid w:val="00097F32"/>
    <w:rsid w:val="000A07D9"/>
    <w:rsid w:val="000A07EE"/>
    <w:rsid w:val="000A0FE8"/>
    <w:rsid w:val="000A157D"/>
    <w:rsid w:val="000A16B7"/>
    <w:rsid w:val="000A185C"/>
    <w:rsid w:val="000A1AF5"/>
    <w:rsid w:val="000A1CE7"/>
    <w:rsid w:val="000A1F83"/>
    <w:rsid w:val="000A29C4"/>
    <w:rsid w:val="000A2FE7"/>
    <w:rsid w:val="000A3482"/>
    <w:rsid w:val="000A3EAD"/>
    <w:rsid w:val="000A5405"/>
    <w:rsid w:val="000A5A02"/>
    <w:rsid w:val="000A5ABF"/>
    <w:rsid w:val="000A5C41"/>
    <w:rsid w:val="000A63E8"/>
    <w:rsid w:val="000A648A"/>
    <w:rsid w:val="000A64CA"/>
    <w:rsid w:val="000A6639"/>
    <w:rsid w:val="000A6FF4"/>
    <w:rsid w:val="000A71C9"/>
    <w:rsid w:val="000A74F2"/>
    <w:rsid w:val="000A7A1B"/>
    <w:rsid w:val="000A7FBB"/>
    <w:rsid w:val="000B0385"/>
    <w:rsid w:val="000B0467"/>
    <w:rsid w:val="000B0959"/>
    <w:rsid w:val="000B1179"/>
    <w:rsid w:val="000B145F"/>
    <w:rsid w:val="000B1754"/>
    <w:rsid w:val="000B1CD5"/>
    <w:rsid w:val="000B1F71"/>
    <w:rsid w:val="000B2F46"/>
    <w:rsid w:val="000B36C0"/>
    <w:rsid w:val="000B42BF"/>
    <w:rsid w:val="000B44EF"/>
    <w:rsid w:val="000B48BB"/>
    <w:rsid w:val="000B53CA"/>
    <w:rsid w:val="000B5C05"/>
    <w:rsid w:val="000B5DD5"/>
    <w:rsid w:val="000B61E8"/>
    <w:rsid w:val="000B6393"/>
    <w:rsid w:val="000B64D6"/>
    <w:rsid w:val="000B655B"/>
    <w:rsid w:val="000B68FE"/>
    <w:rsid w:val="000B701F"/>
    <w:rsid w:val="000B7309"/>
    <w:rsid w:val="000B7672"/>
    <w:rsid w:val="000B7E85"/>
    <w:rsid w:val="000C0093"/>
    <w:rsid w:val="000C0F0D"/>
    <w:rsid w:val="000C0F4C"/>
    <w:rsid w:val="000C112E"/>
    <w:rsid w:val="000C178E"/>
    <w:rsid w:val="000C1B49"/>
    <w:rsid w:val="000C24A7"/>
    <w:rsid w:val="000C26B2"/>
    <w:rsid w:val="000C2952"/>
    <w:rsid w:val="000C33D8"/>
    <w:rsid w:val="000C3539"/>
    <w:rsid w:val="000C3756"/>
    <w:rsid w:val="000C37BE"/>
    <w:rsid w:val="000C3CD5"/>
    <w:rsid w:val="000C3E0C"/>
    <w:rsid w:val="000C4498"/>
    <w:rsid w:val="000C4B9D"/>
    <w:rsid w:val="000C4CD2"/>
    <w:rsid w:val="000C4DF6"/>
    <w:rsid w:val="000C4E1A"/>
    <w:rsid w:val="000C51D7"/>
    <w:rsid w:val="000C526E"/>
    <w:rsid w:val="000C54E2"/>
    <w:rsid w:val="000C5736"/>
    <w:rsid w:val="000C5D58"/>
    <w:rsid w:val="000C62B6"/>
    <w:rsid w:val="000C661E"/>
    <w:rsid w:val="000C67B0"/>
    <w:rsid w:val="000C70BE"/>
    <w:rsid w:val="000C7406"/>
    <w:rsid w:val="000C74BE"/>
    <w:rsid w:val="000C75A7"/>
    <w:rsid w:val="000C76ED"/>
    <w:rsid w:val="000C7BC3"/>
    <w:rsid w:val="000C7DC4"/>
    <w:rsid w:val="000C7FDD"/>
    <w:rsid w:val="000D06CB"/>
    <w:rsid w:val="000D097D"/>
    <w:rsid w:val="000D0C63"/>
    <w:rsid w:val="000D1102"/>
    <w:rsid w:val="000D11E9"/>
    <w:rsid w:val="000D1589"/>
    <w:rsid w:val="000D1C34"/>
    <w:rsid w:val="000D1C6F"/>
    <w:rsid w:val="000D1F0E"/>
    <w:rsid w:val="000D22B3"/>
    <w:rsid w:val="000D28D4"/>
    <w:rsid w:val="000D2922"/>
    <w:rsid w:val="000D2CE1"/>
    <w:rsid w:val="000D364C"/>
    <w:rsid w:val="000D47DB"/>
    <w:rsid w:val="000D4FB0"/>
    <w:rsid w:val="000D5BFD"/>
    <w:rsid w:val="000D641F"/>
    <w:rsid w:val="000D7075"/>
    <w:rsid w:val="000D71DF"/>
    <w:rsid w:val="000D7B1B"/>
    <w:rsid w:val="000E164A"/>
    <w:rsid w:val="000E1685"/>
    <w:rsid w:val="000E1921"/>
    <w:rsid w:val="000E1ADE"/>
    <w:rsid w:val="000E1DE6"/>
    <w:rsid w:val="000E1F68"/>
    <w:rsid w:val="000E2E01"/>
    <w:rsid w:val="000E2F7E"/>
    <w:rsid w:val="000E4F40"/>
    <w:rsid w:val="000E4FB5"/>
    <w:rsid w:val="000E5104"/>
    <w:rsid w:val="000E548C"/>
    <w:rsid w:val="000E5950"/>
    <w:rsid w:val="000E645D"/>
    <w:rsid w:val="000E64FA"/>
    <w:rsid w:val="000E665C"/>
    <w:rsid w:val="000E6B0C"/>
    <w:rsid w:val="000E6D35"/>
    <w:rsid w:val="000E6FE2"/>
    <w:rsid w:val="000E71C4"/>
    <w:rsid w:val="000E7829"/>
    <w:rsid w:val="000E7AFD"/>
    <w:rsid w:val="000E7C35"/>
    <w:rsid w:val="000E7FEB"/>
    <w:rsid w:val="000F035E"/>
    <w:rsid w:val="000F05C9"/>
    <w:rsid w:val="000F06C1"/>
    <w:rsid w:val="000F0933"/>
    <w:rsid w:val="000F0A30"/>
    <w:rsid w:val="000F0E0F"/>
    <w:rsid w:val="000F1832"/>
    <w:rsid w:val="000F19B0"/>
    <w:rsid w:val="000F1BBA"/>
    <w:rsid w:val="000F1F20"/>
    <w:rsid w:val="000F2090"/>
    <w:rsid w:val="000F22C2"/>
    <w:rsid w:val="000F286C"/>
    <w:rsid w:val="000F2D10"/>
    <w:rsid w:val="000F3293"/>
    <w:rsid w:val="000F43AC"/>
    <w:rsid w:val="000F450F"/>
    <w:rsid w:val="000F4B11"/>
    <w:rsid w:val="000F54B1"/>
    <w:rsid w:val="000F5E3D"/>
    <w:rsid w:val="000F609F"/>
    <w:rsid w:val="000F624C"/>
    <w:rsid w:val="000F66A9"/>
    <w:rsid w:val="000F6EE8"/>
    <w:rsid w:val="000F7623"/>
    <w:rsid w:val="00100193"/>
    <w:rsid w:val="00100687"/>
    <w:rsid w:val="0010085C"/>
    <w:rsid w:val="00100CB4"/>
    <w:rsid w:val="00100D8C"/>
    <w:rsid w:val="00101328"/>
    <w:rsid w:val="00102306"/>
    <w:rsid w:val="001028DB"/>
    <w:rsid w:val="00103AA8"/>
    <w:rsid w:val="00103BC8"/>
    <w:rsid w:val="00103C86"/>
    <w:rsid w:val="00103DD4"/>
    <w:rsid w:val="00103EE4"/>
    <w:rsid w:val="00103F05"/>
    <w:rsid w:val="0010403B"/>
    <w:rsid w:val="0010458E"/>
    <w:rsid w:val="00105503"/>
    <w:rsid w:val="001058CD"/>
    <w:rsid w:val="001059BF"/>
    <w:rsid w:val="001062F0"/>
    <w:rsid w:val="00106365"/>
    <w:rsid w:val="00106C03"/>
    <w:rsid w:val="001073C1"/>
    <w:rsid w:val="0010759B"/>
    <w:rsid w:val="00107951"/>
    <w:rsid w:val="00107C5F"/>
    <w:rsid w:val="00107E6F"/>
    <w:rsid w:val="00110156"/>
    <w:rsid w:val="001104D9"/>
    <w:rsid w:val="00110A97"/>
    <w:rsid w:val="0011121C"/>
    <w:rsid w:val="00111493"/>
    <w:rsid w:val="00111FDB"/>
    <w:rsid w:val="0011214C"/>
    <w:rsid w:val="001125AA"/>
    <w:rsid w:val="00113972"/>
    <w:rsid w:val="001139D0"/>
    <w:rsid w:val="00113A47"/>
    <w:rsid w:val="00113F7D"/>
    <w:rsid w:val="001148B6"/>
    <w:rsid w:val="00115257"/>
    <w:rsid w:val="00115465"/>
    <w:rsid w:val="00115A7F"/>
    <w:rsid w:val="00115EDF"/>
    <w:rsid w:val="001165E1"/>
    <w:rsid w:val="0011687A"/>
    <w:rsid w:val="00116B6F"/>
    <w:rsid w:val="00117595"/>
    <w:rsid w:val="00117E0D"/>
    <w:rsid w:val="00117ECD"/>
    <w:rsid w:val="00117FBB"/>
    <w:rsid w:val="0012070A"/>
    <w:rsid w:val="00120B6E"/>
    <w:rsid w:val="001216A4"/>
    <w:rsid w:val="001224B1"/>
    <w:rsid w:val="00122B7F"/>
    <w:rsid w:val="00123101"/>
    <w:rsid w:val="00123114"/>
    <w:rsid w:val="00123487"/>
    <w:rsid w:val="001236B6"/>
    <w:rsid w:val="00123E5F"/>
    <w:rsid w:val="0012417A"/>
    <w:rsid w:val="00124272"/>
    <w:rsid w:val="0012528F"/>
    <w:rsid w:val="00125859"/>
    <w:rsid w:val="00125E64"/>
    <w:rsid w:val="00126317"/>
    <w:rsid w:val="00126775"/>
    <w:rsid w:val="00127438"/>
    <w:rsid w:val="00127FA3"/>
    <w:rsid w:val="00130037"/>
    <w:rsid w:val="0013010B"/>
    <w:rsid w:val="00130585"/>
    <w:rsid w:val="0013073F"/>
    <w:rsid w:val="00130E70"/>
    <w:rsid w:val="00130F3E"/>
    <w:rsid w:val="00131080"/>
    <w:rsid w:val="00131584"/>
    <w:rsid w:val="0013264B"/>
    <w:rsid w:val="0013278D"/>
    <w:rsid w:val="00132A58"/>
    <w:rsid w:val="00132A67"/>
    <w:rsid w:val="0013358E"/>
    <w:rsid w:val="001343C2"/>
    <w:rsid w:val="0013457A"/>
    <w:rsid w:val="001348CB"/>
    <w:rsid w:val="00134BB4"/>
    <w:rsid w:val="00134F0A"/>
    <w:rsid w:val="0013567E"/>
    <w:rsid w:val="00135D69"/>
    <w:rsid w:val="0013621F"/>
    <w:rsid w:val="00136544"/>
    <w:rsid w:val="0013662F"/>
    <w:rsid w:val="001366D7"/>
    <w:rsid w:val="00136E11"/>
    <w:rsid w:val="00137438"/>
    <w:rsid w:val="0013775D"/>
    <w:rsid w:val="00137766"/>
    <w:rsid w:val="00137ACC"/>
    <w:rsid w:val="001400CA"/>
    <w:rsid w:val="001401AE"/>
    <w:rsid w:val="0014072C"/>
    <w:rsid w:val="00140A44"/>
    <w:rsid w:val="00140CF5"/>
    <w:rsid w:val="00141594"/>
    <w:rsid w:val="00141CDD"/>
    <w:rsid w:val="00141E1B"/>
    <w:rsid w:val="00141F14"/>
    <w:rsid w:val="001423D7"/>
    <w:rsid w:val="00142632"/>
    <w:rsid w:val="00142EE4"/>
    <w:rsid w:val="001434AB"/>
    <w:rsid w:val="00143965"/>
    <w:rsid w:val="0014478D"/>
    <w:rsid w:val="00145B4A"/>
    <w:rsid w:val="001462D1"/>
    <w:rsid w:val="001463D2"/>
    <w:rsid w:val="0014677B"/>
    <w:rsid w:val="0014694C"/>
    <w:rsid w:val="00146A04"/>
    <w:rsid w:val="00146A05"/>
    <w:rsid w:val="00147C77"/>
    <w:rsid w:val="00147CA1"/>
    <w:rsid w:val="00147E17"/>
    <w:rsid w:val="001504A4"/>
    <w:rsid w:val="00150C20"/>
    <w:rsid w:val="00151131"/>
    <w:rsid w:val="0015176C"/>
    <w:rsid w:val="0015196A"/>
    <w:rsid w:val="00151D22"/>
    <w:rsid w:val="0015261F"/>
    <w:rsid w:val="00153266"/>
    <w:rsid w:val="001533B4"/>
    <w:rsid w:val="00153A96"/>
    <w:rsid w:val="00153A9A"/>
    <w:rsid w:val="00153E24"/>
    <w:rsid w:val="00153E47"/>
    <w:rsid w:val="00153E5D"/>
    <w:rsid w:val="00154127"/>
    <w:rsid w:val="001549F9"/>
    <w:rsid w:val="00154A98"/>
    <w:rsid w:val="0015573F"/>
    <w:rsid w:val="00155B81"/>
    <w:rsid w:val="00155D75"/>
    <w:rsid w:val="00155EE1"/>
    <w:rsid w:val="00156091"/>
    <w:rsid w:val="00156760"/>
    <w:rsid w:val="0015677F"/>
    <w:rsid w:val="00156B2D"/>
    <w:rsid w:val="00156CF5"/>
    <w:rsid w:val="0015735F"/>
    <w:rsid w:val="001573B9"/>
    <w:rsid w:val="001575AD"/>
    <w:rsid w:val="00157770"/>
    <w:rsid w:val="001577DB"/>
    <w:rsid w:val="00157AF2"/>
    <w:rsid w:val="00157B6F"/>
    <w:rsid w:val="00157B7D"/>
    <w:rsid w:val="00157F39"/>
    <w:rsid w:val="001606BE"/>
    <w:rsid w:val="001607FF"/>
    <w:rsid w:val="00160913"/>
    <w:rsid w:val="00161AC6"/>
    <w:rsid w:val="00161D79"/>
    <w:rsid w:val="001623DD"/>
    <w:rsid w:val="001635A6"/>
    <w:rsid w:val="0016361F"/>
    <w:rsid w:val="00163B19"/>
    <w:rsid w:val="00163B9B"/>
    <w:rsid w:val="00163EB6"/>
    <w:rsid w:val="00164100"/>
    <w:rsid w:val="001641AB"/>
    <w:rsid w:val="00164684"/>
    <w:rsid w:val="00164921"/>
    <w:rsid w:val="00164C0A"/>
    <w:rsid w:val="0016562E"/>
    <w:rsid w:val="00165B67"/>
    <w:rsid w:val="00165C75"/>
    <w:rsid w:val="00166CDE"/>
    <w:rsid w:val="001673CD"/>
    <w:rsid w:val="0016764A"/>
    <w:rsid w:val="00170237"/>
    <w:rsid w:val="001708F3"/>
    <w:rsid w:val="00170A46"/>
    <w:rsid w:val="001712DD"/>
    <w:rsid w:val="00171635"/>
    <w:rsid w:val="00171792"/>
    <w:rsid w:val="00171FC3"/>
    <w:rsid w:val="0017283D"/>
    <w:rsid w:val="001730AF"/>
    <w:rsid w:val="001742F2"/>
    <w:rsid w:val="00174561"/>
    <w:rsid w:val="00174FAA"/>
    <w:rsid w:val="001750DB"/>
    <w:rsid w:val="0017518C"/>
    <w:rsid w:val="00175601"/>
    <w:rsid w:val="001756B6"/>
    <w:rsid w:val="0017613B"/>
    <w:rsid w:val="00176395"/>
    <w:rsid w:val="00177424"/>
    <w:rsid w:val="0018014C"/>
    <w:rsid w:val="00180199"/>
    <w:rsid w:val="00180583"/>
    <w:rsid w:val="00180ADD"/>
    <w:rsid w:val="001818FB"/>
    <w:rsid w:val="0018214E"/>
    <w:rsid w:val="001823DD"/>
    <w:rsid w:val="001826FF"/>
    <w:rsid w:val="00182A13"/>
    <w:rsid w:val="00182AB5"/>
    <w:rsid w:val="001833E8"/>
    <w:rsid w:val="001842B1"/>
    <w:rsid w:val="00184E01"/>
    <w:rsid w:val="001850FC"/>
    <w:rsid w:val="00185619"/>
    <w:rsid w:val="00185CB3"/>
    <w:rsid w:val="00185D0E"/>
    <w:rsid w:val="0018613E"/>
    <w:rsid w:val="00186510"/>
    <w:rsid w:val="001869D5"/>
    <w:rsid w:val="00186AE0"/>
    <w:rsid w:val="001875CD"/>
    <w:rsid w:val="001878B5"/>
    <w:rsid w:val="001879DF"/>
    <w:rsid w:val="00187B50"/>
    <w:rsid w:val="00187DDE"/>
    <w:rsid w:val="00190CDA"/>
    <w:rsid w:val="0019128B"/>
    <w:rsid w:val="00191435"/>
    <w:rsid w:val="0019147D"/>
    <w:rsid w:val="001915B8"/>
    <w:rsid w:val="001919D6"/>
    <w:rsid w:val="00191C2C"/>
    <w:rsid w:val="00191EEC"/>
    <w:rsid w:val="001920FC"/>
    <w:rsid w:val="0019279D"/>
    <w:rsid w:val="00192929"/>
    <w:rsid w:val="00192BD9"/>
    <w:rsid w:val="00192C2C"/>
    <w:rsid w:val="00192C4A"/>
    <w:rsid w:val="001931D5"/>
    <w:rsid w:val="0019323A"/>
    <w:rsid w:val="001938D1"/>
    <w:rsid w:val="00193B4A"/>
    <w:rsid w:val="0019459C"/>
    <w:rsid w:val="00194D59"/>
    <w:rsid w:val="001953E7"/>
    <w:rsid w:val="00195437"/>
    <w:rsid w:val="00195747"/>
    <w:rsid w:val="001958B4"/>
    <w:rsid w:val="00195FDB"/>
    <w:rsid w:val="0019605D"/>
    <w:rsid w:val="001965A2"/>
    <w:rsid w:val="001966AC"/>
    <w:rsid w:val="0019671E"/>
    <w:rsid w:val="0019688F"/>
    <w:rsid w:val="00197314"/>
    <w:rsid w:val="00197A54"/>
    <w:rsid w:val="001A0098"/>
    <w:rsid w:val="001A02E6"/>
    <w:rsid w:val="001A03FD"/>
    <w:rsid w:val="001A0CFC"/>
    <w:rsid w:val="001A10A9"/>
    <w:rsid w:val="001A11B0"/>
    <w:rsid w:val="001A173A"/>
    <w:rsid w:val="001A1FC4"/>
    <w:rsid w:val="001A20BD"/>
    <w:rsid w:val="001A27A7"/>
    <w:rsid w:val="001A2899"/>
    <w:rsid w:val="001A2E8F"/>
    <w:rsid w:val="001A35FC"/>
    <w:rsid w:val="001A3645"/>
    <w:rsid w:val="001A3A21"/>
    <w:rsid w:val="001A40EB"/>
    <w:rsid w:val="001A473B"/>
    <w:rsid w:val="001A5158"/>
    <w:rsid w:val="001A5410"/>
    <w:rsid w:val="001A54A3"/>
    <w:rsid w:val="001A695F"/>
    <w:rsid w:val="001A6D93"/>
    <w:rsid w:val="001A7549"/>
    <w:rsid w:val="001A774A"/>
    <w:rsid w:val="001B02BA"/>
    <w:rsid w:val="001B031F"/>
    <w:rsid w:val="001B0429"/>
    <w:rsid w:val="001B086F"/>
    <w:rsid w:val="001B0F8F"/>
    <w:rsid w:val="001B11C9"/>
    <w:rsid w:val="001B1465"/>
    <w:rsid w:val="001B160C"/>
    <w:rsid w:val="001B1F13"/>
    <w:rsid w:val="001B1F1C"/>
    <w:rsid w:val="001B1F93"/>
    <w:rsid w:val="001B21F0"/>
    <w:rsid w:val="001B2433"/>
    <w:rsid w:val="001B2732"/>
    <w:rsid w:val="001B32C6"/>
    <w:rsid w:val="001B36F4"/>
    <w:rsid w:val="001B38F0"/>
    <w:rsid w:val="001B4914"/>
    <w:rsid w:val="001B4A48"/>
    <w:rsid w:val="001B4CDB"/>
    <w:rsid w:val="001B51A3"/>
    <w:rsid w:val="001B57B5"/>
    <w:rsid w:val="001B592D"/>
    <w:rsid w:val="001B5A1D"/>
    <w:rsid w:val="001B6CD1"/>
    <w:rsid w:val="001B6DDA"/>
    <w:rsid w:val="001B71CA"/>
    <w:rsid w:val="001B75FE"/>
    <w:rsid w:val="001B7AE0"/>
    <w:rsid w:val="001B7B25"/>
    <w:rsid w:val="001B7B2D"/>
    <w:rsid w:val="001B7B72"/>
    <w:rsid w:val="001C02FE"/>
    <w:rsid w:val="001C036E"/>
    <w:rsid w:val="001C0417"/>
    <w:rsid w:val="001C0FB1"/>
    <w:rsid w:val="001C1069"/>
    <w:rsid w:val="001C1D5D"/>
    <w:rsid w:val="001C1F44"/>
    <w:rsid w:val="001C218E"/>
    <w:rsid w:val="001C2523"/>
    <w:rsid w:val="001C2D5C"/>
    <w:rsid w:val="001C2FB9"/>
    <w:rsid w:val="001C3256"/>
    <w:rsid w:val="001C3AC4"/>
    <w:rsid w:val="001C3FDD"/>
    <w:rsid w:val="001C44BA"/>
    <w:rsid w:val="001C4620"/>
    <w:rsid w:val="001C4AFE"/>
    <w:rsid w:val="001C51FD"/>
    <w:rsid w:val="001C5315"/>
    <w:rsid w:val="001C6816"/>
    <w:rsid w:val="001C772D"/>
    <w:rsid w:val="001C7BAA"/>
    <w:rsid w:val="001D099D"/>
    <w:rsid w:val="001D0ABA"/>
    <w:rsid w:val="001D0E48"/>
    <w:rsid w:val="001D13D9"/>
    <w:rsid w:val="001D18BF"/>
    <w:rsid w:val="001D1BFE"/>
    <w:rsid w:val="001D1E7C"/>
    <w:rsid w:val="001D1F23"/>
    <w:rsid w:val="001D2302"/>
    <w:rsid w:val="001D27BA"/>
    <w:rsid w:val="001D27E8"/>
    <w:rsid w:val="001D2DC7"/>
    <w:rsid w:val="001D31CC"/>
    <w:rsid w:val="001D3867"/>
    <w:rsid w:val="001D4490"/>
    <w:rsid w:val="001D47AD"/>
    <w:rsid w:val="001D492D"/>
    <w:rsid w:val="001D4F26"/>
    <w:rsid w:val="001D5779"/>
    <w:rsid w:val="001D5B1B"/>
    <w:rsid w:val="001D5C2C"/>
    <w:rsid w:val="001D618B"/>
    <w:rsid w:val="001D61E1"/>
    <w:rsid w:val="001D77C1"/>
    <w:rsid w:val="001D7EED"/>
    <w:rsid w:val="001E010A"/>
    <w:rsid w:val="001E0D90"/>
    <w:rsid w:val="001E1CD8"/>
    <w:rsid w:val="001E1EE2"/>
    <w:rsid w:val="001E2136"/>
    <w:rsid w:val="001E22D7"/>
    <w:rsid w:val="001E25F4"/>
    <w:rsid w:val="001E2F5C"/>
    <w:rsid w:val="001E3212"/>
    <w:rsid w:val="001E374A"/>
    <w:rsid w:val="001E3F54"/>
    <w:rsid w:val="001E54D8"/>
    <w:rsid w:val="001E58B3"/>
    <w:rsid w:val="001E5B57"/>
    <w:rsid w:val="001E5BCD"/>
    <w:rsid w:val="001E61F1"/>
    <w:rsid w:val="001E6352"/>
    <w:rsid w:val="001E673D"/>
    <w:rsid w:val="001E6ACF"/>
    <w:rsid w:val="001E6EE8"/>
    <w:rsid w:val="001E7086"/>
    <w:rsid w:val="001E7632"/>
    <w:rsid w:val="001E7B24"/>
    <w:rsid w:val="001E7E18"/>
    <w:rsid w:val="001F1163"/>
    <w:rsid w:val="001F158B"/>
    <w:rsid w:val="001F16A9"/>
    <w:rsid w:val="001F1811"/>
    <w:rsid w:val="001F206E"/>
    <w:rsid w:val="001F2342"/>
    <w:rsid w:val="001F24CE"/>
    <w:rsid w:val="001F29D8"/>
    <w:rsid w:val="001F2A10"/>
    <w:rsid w:val="001F32F8"/>
    <w:rsid w:val="001F39E3"/>
    <w:rsid w:val="001F3EA0"/>
    <w:rsid w:val="001F507C"/>
    <w:rsid w:val="001F5358"/>
    <w:rsid w:val="001F5A26"/>
    <w:rsid w:val="001F65DD"/>
    <w:rsid w:val="001F6F28"/>
    <w:rsid w:val="001F7A72"/>
    <w:rsid w:val="001F7BA4"/>
    <w:rsid w:val="00200194"/>
    <w:rsid w:val="002004E9"/>
    <w:rsid w:val="0020078D"/>
    <w:rsid w:val="00201CD5"/>
    <w:rsid w:val="00201D15"/>
    <w:rsid w:val="00202803"/>
    <w:rsid w:val="002030ED"/>
    <w:rsid w:val="0020348B"/>
    <w:rsid w:val="00203650"/>
    <w:rsid w:val="0020391A"/>
    <w:rsid w:val="00203C6D"/>
    <w:rsid w:val="002040C2"/>
    <w:rsid w:val="002040D6"/>
    <w:rsid w:val="00204535"/>
    <w:rsid w:val="00204D6C"/>
    <w:rsid w:val="00204E8B"/>
    <w:rsid w:val="00205553"/>
    <w:rsid w:val="0020573D"/>
    <w:rsid w:val="002057BE"/>
    <w:rsid w:val="00205DB2"/>
    <w:rsid w:val="00205FBA"/>
    <w:rsid w:val="0020645D"/>
    <w:rsid w:val="002072DA"/>
    <w:rsid w:val="002074A2"/>
    <w:rsid w:val="0020795A"/>
    <w:rsid w:val="00207C6D"/>
    <w:rsid w:val="00207FB6"/>
    <w:rsid w:val="00210819"/>
    <w:rsid w:val="002115B6"/>
    <w:rsid w:val="00211BAC"/>
    <w:rsid w:val="00211BE4"/>
    <w:rsid w:val="00212230"/>
    <w:rsid w:val="0021227D"/>
    <w:rsid w:val="00212A08"/>
    <w:rsid w:val="00212F81"/>
    <w:rsid w:val="00214895"/>
    <w:rsid w:val="002148FB"/>
    <w:rsid w:val="0021498D"/>
    <w:rsid w:val="00214B30"/>
    <w:rsid w:val="00214BB5"/>
    <w:rsid w:val="00214E2F"/>
    <w:rsid w:val="0021502D"/>
    <w:rsid w:val="00215304"/>
    <w:rsid w:val="00215679"/>
    <w:rsid w:val="002157A3"/>
    <w:rsid w:val="00215C4D"/>
    <w:rsid w:val="00215D63"/>
    <w:rsid w:val="00215EFE"/>
    <w:rsid w:val="0021665A"/>
    <w:rsid w:val="00217155"/>
    <w:rsid w:val="0021728C"/>
    <w:rsid w:val="002172E1"/>
    <w:rsid w:val="0021784F"/>
    <w:rsid w:val="00220033"/>
    <w:rsid w:val="002203EF"/>
    <w:rsid w:val="00220A9D"/>
    <w:rsid w:val="00220C49"/>
    <w:rsid w:val="0022112E"/>
    <w:rsid w:val="002213CD"/>
    <w:rsid w:val="00221CEB"/>
    <w:rsid w:val="00222958"/>
    <w:rsid w:val="00222F56"/>
    <w:rsid w:val="002236C2"/>
    <w:rsid w:val="00224625"/>
    <w:rsid w:val="00224F65"/>
    <w:rsid w:val="00225059"/>
    <w:rsid w:val="002254AF"/>
    <w:rsid w:val="00225A46"/>
    <w:rsid w:val="00225DF9"/>
    <w:rsid w:val="0022629A"/>
    <w:rsid w:val="00226441"/>
    <w:rsid w:val="00226456"/>
    <w:rsid w:val="0022645E"/>
    <w:rsid w:val="002264B9"/>
    <w:rsid w:val="00226608"/>
    <w:rsid w:val="002268A0"/>
    <w:rsid w:val="002272BE"/>
    <w:rsid w:val="0022761D"/>
    <w:rsid w:val="00227FEE"/>
    <w:rsid w:val="00230054"/>
    <w:rsid w:val="00230D2A"/>
    <w:rsid w:val="002311CA"/>
    <w:rsid w:val="00231252"/>
    <w:rsid w:val="00231ADA"/>
    <w:rsid w:val="00231B57"/>
    <w:rsid w:val="00231C1C"/>
    <w:rsid w:val="00231D7B"/>
    <w:rsid w:val="00231E15"/>
    <w:rsid w:val="00231FBC"/>
    <w:rsid w:val="0023243B"/>
    <w:rsid w:val="00232D4F"/>
    <w:rsid w:val="00232F64"/>
    <w:rsid w:val="00233370"/>
    <w:rsid w:val="002339C2"/>
    <w:rsid w:val="00233B29"/>
    <w:rsid w:val="00233C82"/>
    <w:rsid w:val="00233FB8"/>
    <w:rsid w:val="00234694"/>
    <w:rsid w:val="00234A5F"/>
    <w:rsid w:val="00234BEB"/>
    <w:rsid w:val="00234C80"/>
    <w:rsid w:val="00234E96"/>
    <w:rsid w:val="002351F0"/>
    <w:rsid w:val="0023527C"/>
    <w:rsid w:val="00235C54"/>
    <w:rsid w:val="00235E3A"/>
    <w:rsid w:val="00236550"/>
    <w:rsid w:val="00236A6D"/>
    <w:rsid w:val="00236E17"/>
    <w:rsid w:val="002370EE"/>
    <w:rsid w:val="002375F2"/>
    <w:rsid w:val="00237812"/>
    <w:rsid w:val="00237878"/>
    <w:rsid w:val="00237A9E"/>
    <w:rsid w:val="00237BFE"/>
    <w:rsid w:val="00237D9D"/>
    <w:rsid w:val="00237FDC"/>
    <w:rsid w:val="00240867"/>
    <w:rsid w:val="00240A2D"/>
    <w:rsid w:val="002411E1"/>
    <w:rsid w:val="00241615"/>
    <w:rsid w:val="00241633"/>
    <w:rsid w:val="002417CE"/>
    <w:rsid w:val="00241CB2"/>
    <w:rsid w:val="00241E36"/>
    <w:rsid w:val="00242925"/>
    <w:rsid w:val="002429F3"/>
    <w:rsid w:val="00242CBF"/>
    <w:rsid w:val="0024354F"/>
    <w:rsid w:val="00244335"/>
    <w:rsid w:val="00244D8C"/>
    <w:rsid w:val="00244DBB"/>
    <w:rsid w:val="0024500F"/>
    <w:rsid w:val="002454A1"/>
    <w:rsid w:val="00245A6E"/>
    <w:rsid w:val="00245C35"/>
    <w:rsid w:val="0024664D"/>
    <w:rsid w:val="00246A42"/>
    <w:rsid w:val="00246B67"/>
    <w:rsid w:val="002471ED"/>
    <w:rsid w:val="002474E5"/>
    <w:rsid w:val="002478A4"/>
    <w:rsid w:val="00247AA4"/>
    <w:rsid w:val="00247CC1"/>
    <w:rsid w:val="00247ECB"/>
    <w:rsid w:val="0025010B"/>
    <w:rsid w:val="00250248"/>
    <w:rsid w:val="0025061D"/>
    <w:rsid w:val="00250C13"/>
    <w:rsid w:val="002512AA"/>
    <w:rsid w:val="00251320"/>
    <w:rsid w:val="002513E3"/>
    <w:rsid w:val="002520CD"/>
    <w:rsid w:val="00252345"/>
    <w:rsid w:val="0025267C"/>
    <w:rsid w:val="00252CB5"/>
    <w:rsid w:val="00252ED7"/>
    <w:rsid w:val="00252EE1"/>
    <w:rsid w:val="0025304F"/>
    <w:rsid w:val="00253755"/>
    <w:rsid w:val="002538E1"/>
    <w:rsid w:val="00254466"/>
    <w:rsid w:val="00254D9B"/>
    <w:rsid w:val="00254FCC"/>
    <w:rsid w:val="00255939"/>
    <w:rsid w:val="00255AA1"/>
    <w:rsid w:val="00255E69"/>
    <w:rsid w:val="00255FD9"/>
    <w:rsid w:val="002570F0"/>
    <w:rsid w:val="002573C0"/>
    <w:rsid w:val="0025750A"/>
    <w:rsid w:val="00257540"/>
    <w:rsid w:val="00257A82"/>
    <w:rsid w:val="0026042B"/>
    <w:rsid w:val="002607F4"/>
    <w:rsid w:val="002608D6"/>
    <w:rsid w:val="00260D30"/>
    <w:rsid w:val="00261202"/>
    <w:rsid w:val="00261205"/>
    <w:rsid w:val="00261258"/>
    <w:rsid w:val="00261486"/>
    <w:rsid w:val="00261876"/>
    <w:rsid w:val="00261892"/>
    <w:rsid w:val="002619CC"/>
    <w:rsid w:val="00261A02"/>
    <w:rsid w:val="00261D4E"/>
    <w:rsid w:val="00262282"/>
    <w:rsid w:val="002626B0"/>
    <w:rsid w:val="00262D64"/>
    <w:rsid w:val="0026302D"/>
    <w:rsid w:val="00263B38"/>
    <w:rsid w:val="00264024"/>
    <w:rsid w:val="00264529"/>
    <w:rsid w:val="00264861"/>
    <w:rsid w:val="00264AB1"/>
    <w:rsid w:val="00265049"/>
    <w:rsid w:val="002655A5"/>
    <w:rsid w:val="00265831"/>
    <w:rsid w:val="00265E3B"/>
    <w:rsid w:val="002660F4"/>
    <w:rsid w:val="002665B8"/>
    <w:rsid w:val="00266C05"/>
    <w:rsid w:val="00267813"/>
    <w:rsid w:val="00267AB5"/>
    <w:rsid w:val="0027028A"/>
    <w:rsid w:val="0027065B"/>
    <w:rsid w:val="00271066"/>
    <w:rsid w:val="0027116A"/>
    <w:rsid w:val="002713CC"/>
    <w:rsid w:val="00271A83"/>
    <w:rsid w:val="00271C12"/>
    <w:rsid w:val="00272067"/>
    <w:rsid w:val="002739E2"/>
    <w:rsid w:val="00273B6E"/>
    <w:rsid w:val="00273C64"/>
    <w:rsid w:val="00273E9F"/>
    <w:rsid w:val="00273FDD"/>
    <w:rsid w:val="0027402C"/>
    <w:rsid w:val="00274163"/>
    <w:rsid w:val="002744BD"/>
    <w:rsid w:val="0027493B"/>
    <w:rsid w:val="00274E59"/>
    <w:rsid w:val="00275092"/>
    <w:rsid w:val="0027516C"/>
    <w:rsid w:val="002753A0"/>
    <w:rsid w:val="002753DB"/>
    <w:rsid w:val="00275ACE"/>
    <w:rsid w:val="0027601B"/>
    <w:rsid w:val="0027665B"/>
    <w:rsid w:val="00277111"/>
    <w:rsid w:val="0028017B"/>
    <w:rsid w:val="002808B9"/>
    <w:rsid w:val="00280BB1"/>
    <w:rsid w:val="00280FF8"/>
    <w:rsid w:val="002810F5"/>
    <w:rsid w:val="002817CD"/>
    <w:rsid w:val="00281CF0"/>
    <w:rsid w:val="00282237"/>
    <w:rsid w:val="0028233F"/>
    <w:rsid w:val="00282ED3"/>
    <w:rsid w:val="00283790"/>
    <w:rsid w:val="002837DC"/>
    <w:rsid w:val="00283817"/>
    <w:rsid w:val="00283C12"/>
    <w:rsid w:val="00283CB9"/>
    <w:rsid w:val="00283E89"/>
    <w:rsid w:val="002844C0"/>
    <w:rsid w:val="00284B42"/>
    <w:rsid w:val="00284FFB"/>
    <w:rsid w:val="002852B4"/>
    <w:rsid w:val="002854A0"/>
    <w:rsid w:val="002855A8"/>
    <w:rsid w:val="00285738"/>
    <w:rsid w:val="0028598E"/>
    <w:rsid w:val="00285E43"/>
    <w:rsid w:val="00286DE0"/>
    <w:rsid w:val="0028762E"/>
    <w:rsid w:val="00287C17"/>
    <w:rsid w:val="0029037B"/>
    <w:rsid w:val="00290BE4"/>
    <w:rsid w:val="00290D15"/>
    <w:rsid w:val="00290E9B"/>
    <w:rsid w:val="0029110F"/>
    <w:rsid w:val="00291343"/>
    <w:rsid w:val="0029150C"/>
    <w:rsid w:val="0029169F"/>
    <w:rsid w:val="0029183A"/>
    <w:rsid w:val="00292003"/>
    <w:rsid w:val="00292BE0"/>
    <w:rsid w:val="00292C8A"/>
    <w:rsid w:val="00292D51"/>
    <w:rsid w:val="0029308E"/>
    <w:rsid w:val="00293F89"/>
    <w:rsid w:val="002944BD"/>
    <w:rsid w:val="0029451D"/>
    <w:rsid w:val="00294AD2"/>
    <w:rsid w:val="00294CF2"/>
    <w:rsid w:val="00294E2D"/>
    <w:rsid w:val="00295023"/>
    <w:rsid w:val="002952C5"/>
    <w:rsid w:val="002959B9"/>
    <w:rsid w:val="00296022"/>
    <w:rsid w:val="00296B9C"/>
    <w:rsid w:val="00297165"/>
    <w:rsid w:val="00297BE5"/>
    <w:rsid w:val="002A086F"/>
    <w:rsid w:val="002A0BA8"/>
    <w:rsid w:val="002A116D"/>
    <w:rsid w:val="002A18C0"/>
    <w:rsid w:val="002A220E"/>
    <w:rsid w:val="002A22DF"/>
    <w:rsid w:val="002A2784"/>
    <w:rsid w:val="002A3470"/>
    <w:rsid w:val="002A39CE"/>
    <w:rsid w:val="002A3BE2"/>
    <w:rsid w:val="002A3F3F"/>
    <w:rsid w:val="002A44B1"/>
    <w:rsid w:val="002A45EF"/>
    <w:rsid w:val="002A479A"/>
    <w:rsid w:val="002A49EB"/>
    <w:rsid w:val="002A4E81"/>
    <w:rsid w:val="002A51D1"/>
    <w:rsid w:val="002A564D"/>
    <w:rsid w:val="002A5694"/>
    <w:rsid w:val="002A5E03"/>
    <w:rsid w:val="002A6B29"/>
    <w:rsid w:val="002A6D6B"/>
    <w:rsid w:val="002A6DA1"/>
    <w:rsid w:val="002A7183"/>
    <w:rsid w:val="002A75FA"/>
    <w:rsid w:val="002B01A1"/>
    <w:rsid w:val="002B044A"/>
    <w:rsid w:val="002B0B28"/>
    <w:rsid w:val="002B0B7F"/>
    <w:rsid w:val="002B0FAA"/>
    <w:rsid w:val="002B1BD0"/>
    <w:rsid w:val="002B1C6D"/>
    <w:rsid w:val="002B2611"/>
    <w:rsid w:val="002B2841"/>
    <w:rsid w:val="002B2E4F"/>
    <w:rsid w:val="002B3B7C"/>
    <w:rsid w:val="002B482A"/>
    <w:rsid w:val="002B4F64"/>
    <w:rsid w:val="002B5375"/>
    <w:rsid w:val="002B5ADF"/>
    <w:rsid w:val="002B5F24"/>
    <w:rsid w:val="002B66E3"/>
    <w:rsid w:val="002B67A7"/>
    <w:rsid w:val="002B6DB5"/>
    <w:rsid w:val="002B6FBC"/>
    <w:rsid w:val="002B78E7"/>
    <w:rsid w:val="002B793E"/>
    <w:rsid w:val="002B7CEE"/>
    <w:rsid w:val="002C0819"/>
    <w:rsid w:val="002C0E09"/>
    <w:rsid w:val="002C10DF"/>
    <w:rsid w:val="002C112E"/>
    <w:rsid w:val="002C131A"/>
    <w:rsid w:val="002C241E"/>
    <w:rsid w:val="002C27DC"/>
    <w:rsid w:val="002C2986"/>
    <w:rsid w:val="002C390C"/>
    <w:rsid w:val="002C3AC3"/>
    <w:rsid w:val="002C3BB3"/>
    <w:rsid w:val="002C414F"/>
    <w:rsid w:val="002C494F"/>
    <w:rsid w:val="002C4D3B"/>
    <w:rsid w:val="002C4E50"/>
    <w:rsid w:val="002C514E"/>
    <w:rsid w:val="002C5BB6"/>
    <w:rsid w:val="002C5E1B"/>
    <w:rsid w:val="002C60B5"/>
    <w:rsid w:val="002C61DC"/>
    <w:rsid w:val="002C644D"/>
    <w:rsid w:val="002C662F"/>
    <w:rsid w:val="002C67B6"/>
    <w:rsid w:val="002C6BB7"/>
    <w:rsid w:val="002C7052"/>
    <w:rsid w:val="002C71D9"/>
    <w:rsid w:val="002C739B"/>
    <w:rsid w:val="002C7595"/>
    <w:rsid w:val="002C7D44"/>
    <w:rsid w:val="002D01A0"/>
    <w:rsid w:val="002D106B"/>
    <w:rsid w:val="002D172D"/>
    <w:rsid w:val="002D1732"/>
    <w:rsid w:val="002D18FB"/>
    <w:rsid w:val="002D1C2B"/>
    <w:rsid w:val="002D1D24"/>
    <w:rsid w:val="002D211E"/>
    <w:rsid w:val="002D21D6"/>
    <w:rsid w:val="002D23CD"/>
    <w:rsid w:val="002D2DBF"/>
    <w:rsid w:val="002D37C6"/>
    <w:rsid w:val="002D4142"/>
    <w:rsid w:val="002D43B9"/>
    <w:rsid w:val="002D4806"/>
    <w:rsid w:val="002D495B"/>
    <w:rsid w:val="002D54A6"/>
    <w:rsid w:val="002D55DB"/>
    <w:rsid w:val="002D5A99"/>
    <w:rsid w:val="002D5DC2"/>
    <w:rsid w:val="002D65BF"/>
    <w:rsid w:val="002D6F48"/>
    <w:rsid w:val="002D7321"/>
    <w:rsid w:val="002D7924"/>
    <w:rsid w:val="002D7B39"/>
    <w:rsid w:val="002E03EA"/>
    <w:rsid w:val="002E0B9F"/>
    <w:rsid w:val="002E0E9E"/>
    <w:rsid w:val="002E1048"/>
    <w:rsid w:val="002E131F"/>
    <w:rsid w:val="002E139B"/>
    <w:rsid w:val="002E1409"/>
    <w:rsid w:val="002E16FF"/>
    <w:rsid w:val="002E338D"/>
    <w:rsid w:val="002E3A7E"/>
    <w:rsid w:val="002E3B08"/>
    <w:rsid w:val="002E4565"/>
    <w:rsid w:val="002E48C4"/>
    <w:rsid w:val="002E4B20"/>
    <w:rsid w:val="002E4C06"/>
    <w:rsid w:val="002E5065"/>
    <w:rsid w:val="002E507E"/>
    <w:rsid w:val="002E525B"/>
    <w:rsid w:val="002E6420"/>
    <w:rsid w:val="002E692F"/>
    <w:rsid w:val="002E7222"/>
    <w:rsid w:val="002E73DD"/>
    <w:rsid w:val="002E7AA8"/>
    <w:rsid w:val="002E7C78"/>
    <w:rsid w:val="002E7F21"/>
    <w:rsid w:val="002F02ED"/>
    <w:rsid w:val="002F0983"/>
    <w:rsid w:val="002F1479"/>
    <w:rsid w:val="002F1656"/>
    <w:rsid w:val="002F16BD"/>
    <w:rsid w:val="002F1829"/>
    <w:rsid w:val="002F19D8"/>
    <w:rsid w:val="002F1D44"/>
    <w:rsid w:val="002F1FC6"/>
    <w:rsid w:val="002F23D0"/>
    <w:rsid w:val="002F29A4"/>
    <w:rsid w:val="002F2C50"/>
    <w:rsid w:val="002F3340"/>
    <w:rsid w:val="002F3733"/>
    <w:rsid w:val="002F3AF5"/>
    <w:rsid w:val="002F3B1A"/>
    <w:rsid w:val="002F40A5"/>
    <w:rsid w:val="002F4C9A"/>
    <w:rsid w:val="002F5A29"/>
    <w:rsid w:val="002F5B81"/>
    <w:rsid w:val="002F65F7"/>
    <w:rsid w:val="002F67FB"/>
    <w:rsid w:val="002F6A36"/>
    <w:rsid w:val="002F6B25"/>
    <w:rsid w:val="002F725E"/>
    <w:rsid w:val="002F7351"/>
    <w:rsid w:val="002F770A"/>
    <w:rsid w:val="002F7806"/>
    <w:rsid w:val="002F7CD6"/>
    <w:rsid w:val="002F7D6D"/>
    <w:rsid w:val="0030047D"/>
    <w:rsid w:val="003004C6"/>
    <w:rsid w:val="00300A2D"/>
    <w:rsid w:val="00300D04"/>
    <w:rsid w:val="00300E62"/>
    <w:rsid w:val="00300F26"/>
    <w:rsid w:val="0030157D"/>
    <w:rsid w:val="0030163F"/>
    <w:rsid w:val="00301660"/>
    <w:rsid w:val="00301A39"/>
    <w:rsid w:val="00301B55"/>
    <w:rsid w:val="00302003"/>
    <w:rsid w:val="003022F9"/>
    <w:rsid w:val="00302895"/>
    <w:rsid w:val="003029D0"/>
    <w:rsid w:val="00302B05"/>
    <w:rsid w:val="00302BDE"/>
    <w:rsid w:val="00302DEC"/>
    <w:rsid w:val="00302F65"/>
    <w:rsid w:val="0030317C"/>
    <w:rsid w:val="003031AA"/>
    <w:rsid w:val="00303889"/>
    <w:rsid w:val="00303E57"/>
    <w:rsid w:val="0030442F"/>
    <w:rsid w:val="003044B0"/>
    <w:rsid w:val="0030540A"/>
    <w:rsid w:val="00305DBB"/>
    <w:rsid w:val="00306092"/>
    <w:rsid w:val="00307402"/>
    <w:rsid w:val="0030770B"/>
    <w:rsid w:val="003078EC"/>
    <w:rsid w:val="0030795A"/>
    <w:rsid w:val="003100F0"/>
    <w:rsid w:val="00310834"/>
    <w:rsid w:val="00310B41"/>
    <w:rsid w:val="00310CCC"/>
    <w:rsid w:val="00311885"/>
    <w:rsid w:val="003120A9"/>
    <w:rsid w:val="00312133"/>
    <w:rsid w:val="003121E7"/>
    <w:rsid w:val="003128D2"/>
    <w:rsid w:val="0031364E"/>
    <w:rsid w:val="00313A35"/>
    <w:rsid w:val="00313FBD"/>
    <w:rsid w:val="0031420C"/>
    <w:rsid w:val="00314768"/>
    <w:rsid w:val="00314F18"/>
    <w:rsid w:val="003153BB"/>
    <w:rsid w:val="003155DB"/>
    <w:rsid w:val="003155E1"/>
    <w:rsid w:val="00315607"/>
    <w:rsid w:val="00315D68"/>
    <w:rsid w:val="00316D31"/>
    <w:rsid w:val="00316D9E"/>
    <w:rsid w:val="00316FD6"/>
    <w:rsid w:val="00317735"/>
    <w:rsid w:val="0032010F"/>
    <w:rsid w:val="00320280"/>
    <w:rsid w:val="00320346"/>
    <w:rsid w:val="00320E7E"/>
    <w:rsid w:val="00320F5A"/>
    <w:rsid w:val="00321229"/>
    <w:rsid w:val="003217A5"/>
    <w:rsid w:val="00321A98"/>
    <w:rsid w:val="00321D28"/>
    <w:rsid w:val="0032267F"/>
    <w:rsid w:val="00322FD9"/>
    <w:rsid w:val="00323506"/>
    <w:rsid w:val="003235BE"/>
    <w:rsid w:val="00323884"/>
    <w:rsid w:val="0032462A"/>
    <w:rsid w:val="00324B7F"/>
    <w:rsid w:val="00324CF2"/>
    <w:rsid w:val="00324E94"/>
    <w:rsid w:val="00324FB7"/>
    <w:rsid w:val="003255D5"/>
    <w:rsid w:val="00325AC5"/>
    <w:rsid w:val="00325EE3"/>
    <w:rsid w:val="0032609A"/>
    <w:rsid w:val="00326420"/>
    <w:rsid w:val="00326421"/>
    <w:rsid w:val="00330001"/>
    <w:rsid w:val="00330A72"/>
    <w:rsid w:val="00331629"/>
    <w:rsid w:val="003318C7"/>
    <w:rsid w:val="00331AF2"/>
    <w:rsid w:val="0033287D"/>
    <w:rsid w:val="00332A7A"/>
    <w:rsid w:val="00332CCE"/>
    <w:rsid w:val="003333BB"/>
    <w:rsid w:val="003339C5"/>
    <w:rsid w:val="00333AB1"/>
    <w:rsid w:val="00334420"/>
    <w:rsid w:val="00334481"/>
    <w:rsid w:val="00334640"/>
    <w:rsid w:val="00334DA3"/>
    <w:rsid w:val="00335076"/>
    <w:rsid w:val="003350CC"/>
    <w:rsid w:val="003350F7"/>
    <w:rsid w:val="0033581C"/>
    <w:rsid w:val="003359A6"/>
    <w:rsid w:val="00335C6D"/>
    <w:rsid w:val="00335FB0"/>
    <w:rsid w:val="003362F7"/>
    <w:rsid w:val="003368A0"/>
    <w:rsid w:val="0033734C"/>
    <w:rsid w:val="003378AE"/>
    <w:rsid w:val="00337CA8"/>
    <w:rsid w:val="00337DE4"/>
    <w:rsid w:val="00340163"/>
    <w:rsid w:val="003414D6"/>
    <w:rsid w:val="00341512"/>
    <w:rsid w:val="00341B4F"/>
    <w:rsid w:val="00341D42"/>
    <w:rsid w:val="003424E9"/>
    <w:rsid w:val="00342973"/>
    <w:rsid w:val="00342FC8"/>
    <w:rsid w:val="00343846"/>
    <w:rsid w:val="00343EBF"/>
    <w:rsid w:val="0034445E"/>
    <w:rsid w:val="003445DD"/>
    <w:rsid w:val="003448A9"/>
    <w:rsid w:val="00344B58"/>
    <w:rsid w:val="003457DE"/>
    <w:rsid w:val="00345C8A"/>
    <w:rsid w:val="00346569"/>
    <w:rsid w:val="00346621"/>
    <w:rsid w:val="003471CE"/>
    <w:rsid w:val="003472DA"/>
    <w:rsid w:val="0034734A"/>
    <w:rsid w:val="00347595"/>
    <w:rsid w:val="003477DE"/>
    <w:rsid w:val="00350167"/>
    <w:rsid w:val="00350551"/>
    <w:rsid w:val="00350E11"/>
    <w:rsid w:val="003511E6"/>
    <w:rsid w:val="00351212"/>
    <w:rsid w:val="00351767"/>
    <w:rsid w:val="00351DDF"/>
    <w:rsid w:val="00352A35"/>
    <w:rsid w:val="00352A54"/>
    <w:rsid w:val="003531D0"/>
    <w:rsid w:val="0035399A"/>
    <w:rsid w:val="003541C2"/>
    <w:rsid w:val="0035588C"/>
    <w:rsid w:val="00355925"/>
    <w:rsid w:val="00355A0D"/>
    <w:rsid w:val="00355A9F"/>
    <w:rsid w:val="00355DD0"/>
    <w:rsid w:val="003563DA"/>
    <w:rsid w:val="003565BB"/>
    <w:rsid w:val="0035684D"/>
    <w:rsid w:val="00356B6E"/>
    <w:rsid w:val="00357A4C"/>
    <w:rsid w:val="00357BA5"/>
    <w:rsid w:val="003608F7"/>
    <w:rsid w:val="00361236"/>
    <w:rsid w:val="00361E0A"/>
    <w:rsid w:val="00362432"/>
    <w:rsid w:val="0036277E"/>
    <w:rsid w:val="00362B06"/>
    <w:rsid w:val="0036321A"/>
    <w:rsid w:val="0036354D"/>
    <w:rsid w:val="003636FF"/>
    <w:rsid w:val="003647FE"/>
    <w:rsid w:val="00364B4E"/>
    <w:rsid w:val="00364DD3"/>
    <w:rsid w:val="003653BA"/>
    <w:rsid w:val="0036610E"/>
    <w:rsid w:val="00366A06"/>
    <w:rsid w:val="00366FFD"/>
    <w:rsid w:val="0036705C"/>
    <w:rsid w:val="0036711A"/>
    <w:rsid w:val="0036719A"/>
    <w:rsid w:val="003672F6"/>
    <w:rsid w:val="003676AD"/>
    <w:rsid w:val="00367887"/>
    <w:rsid w:val="003678C1"/>
    <w:rsid w:val="00367F26"/>
    <w:rsid w:val="0037046C"/>
    <w:rsid w:val="003704DF"/>
    <w:rsid w:val="00370AC9"/>
    <w:rsid w:val="00370FF5"/>
    <w:rsid w:val="003712D5"/>
    <w:rsid w:val="0037158F"/>
    <w:rsid w:val="003719CA"/>
    <w:rsid w:val="00371F1E"/>
    <w:rsid w:val="00371F3A"/>
    <w:rsid w:val="0037216E"/>
    <w:rsid w:val="0037219A"/>
    <w:rsid w:val="003721DE"/>
    <w:rsid w:val="00372302"/>
    <w:rsid w:val="00372CC2"/>
    <w:rsid w:val="003730F8"/>
    <w:rsid w:val="003733A9"/>
    <w:rsid w:val="003738BE"/>
    <w:rsid w:val="00373A3A"/>
    <w:rsid w:val="00374754"/>
    <w:rsid w:val="003747C0"/>
    <w:rsid w:val="00375154"/>
    <w:rsid w:val="003751BA"/>
    <w:rsid w:val="003759D2"/>
    <w:rsid w:val="00376F5E"/>
    <w:rsid w:val="0037709C"/>
    <w:rsid w:val="00377249"/>
    <w:rsid w:val="00377817"/>
    <w:rsid w:val="0037786D"/>
    <w:rsid w:val="00380756"/>
    <w:rsid w:val="00380F31"/>
    <w:rsid w:val="0038110D"/>
    <w:rsid w:val="0038112F"/>
    <w:rsid w:val="00381BD9"/>
    <w:rsid w:val="00381DF2"/>
    <w:rsid w:val="003826A6"/>
    <w:rsid w:val="0038296B"/>
    <w:rsid w:val="00382BCA"/>
    <w:rsid w:val="00382E2D"/>
    <w:rsid w:val="003832A0"/>
    <w:rsid w:val="00383CEF"/>
    <w:rsid w:val="00383F2D"/>
    <w:rsid w:val="003846E0"/>
    <w:rsid w:val="003849CA"/>
    <w:rsid w:val="00384B5F"/>
    <w:rsid w:val="00385746"/>
    <w:rsid w:val="00385ECF"/>
    <w:rsid w:val="00385F22"/>
    <w:rsid w:val="0038629F"/>
    <w:rsid w:val="00386994"/>
    <w:rsid w:val="00386EB1"/>
    <w:rsid w:val="0038782E"/>
    <w:rsid w:val="0039034A"/>
    <w:rsid w:val="003903D4"/>
    <w:rsid w:val="0039060A"/>
    <w:rsid w:val="00390B2F"/>
    <w:rsid w:val="00390EF5"/>
    <w:rsid w:val="00391523"/>
    <w:rsid w:val="00391C59"/>
    <w:rsid w:val="00392167"/>
    <w:rsid w:val="003934A8"/>
    <w:rsid w:val="00393597"/>
    <w:rsid w:val="003939CA"/>
    <w:rsid w:val="00393C18"/>
    <w:rsid w:val="00393F98"/>
    <w:rsid w:val="00394B2B"/>
    <w:rsid w:val="0039500B"/>
    <w:rsid w:val="00395D57"/>
    <w:rsid w:val="0039624C"/>
    <w:rsid w:val="00396852"/>
    <w:rsid w:val="00396BB7"/>
    <w:rsid w:val="00397736"/>
    <w:rsid w:val="00397ADC"/>
    <w:rsid w:val="003A0509"/>
    <w:rsid w:val="003A058F"/>
    <w:rsid w:val="003A05C8"/>
    <w:rsid w:val="003A06A6"/>
    <w:rsid w:val="003A0843"/>
    <w:rsid w:val="003A12B1"/>
    <w:rsid w:val="003A1DE6"/>
    <w:rsid w:val="003A23DA"/>
    <w:rsid w:val="003A367E"/>
    <w:rsid w:val="003A39C3"/>
    <w:rsid w:val="003A3CE9"/>
    <w:rsid w:val="003A3DB6"/>
    <w:rsid w:val="003A4698"/>
    <w:rsid w:val="003A4EEC"/>
    <w:rsid w:val="003A5013"/>
    <w:rsid w:val="003A5275"/>
    <w:rsid w:val="003A5688"/>
    <w:rsid w:val="003A5950"/>
    <w:rsid w:val="003A59DD"/>
    <w:rsid w:val="003A69D5"/>
    <w:rsid w:val="003A6C3D"/>
    <w:rsid w:val="003A71C8"/>
    <w:rsid w:val="003A76FB"/>
    <w:rsid w:val="003A779D"/>
    <w:rsid w:val="003A7D15"/>
    <w:rsid w:val="003A7D38"/>
    <w:rsid w:val="003B01D5"/>
    <w:rsid w:val="003B03ED"/>
    <w:rsid w:val="003B044D"/>
    <w:rsid w:val="003B0C21"/>
    <w:rsid w:val="003B0DA8"/>
    <w:rsid w:val="003B1A1A"/>
    <w:rsid w:val="003B1E0A"/>
    <w:rsid w:val="003B23D5"/>
    <w:rsid w:val="003B23F4"/>
    <w:rsid w:val="003B3A4E"/>
    <w:rsid w:val="003B3BA6"/>
    <w:rsid w:val="003B3BF0"/>
    <w:rsid w:val="003B3E50"/>
    <w:rsid w:val="003B40E6"/>
    <w:rsid w:val="003B4456"/>
    <w:rsid w:val="003B4CF2"/>
    <w:rsid w:val="003B4D04"/>
    <w:rsid w:val="003B52CD"/>
    <w:rsid w:val="003B575C"/>
    <w:rsid w:val="003B593B"/>
    <w:rsid w:val="003B595C"/>
    <w:rsid w:val="003B600B"/>
    <w:rsid w:val="003B6296"/>
    <w:rsid w:val="003B6472"/>
    <w:rsid w:val="003B7671"/>
    <w:rsid w:val="003B769E"/>
    <w:rsid w:val="003B7995"/>
    <w:rsid w:val="003B7A12"/>
    <w:rsid w:val="003B7B8B"/>
    <w:rsid w:val="003B7D7C"/>
    <w:rsid w:val="003C04FD"/>
    <w:rsid w:val="003C0876"/>
    <w:rsid w:val="003C0BD6"/>
    <w:rsid w:val="003C1C08"/>
    <w:rsid w:val="003C234B"/>
    <w:rsid w:val="003C2A0E"/>
    <w:rsid w:val="003C2AD1"/>
    <w:rsid w:val="003C2DB4"/>
    <w:rsid w:val="003C3268"/>
    <w:rsid w:val="003C33DE"/>
    <w:rsid w:val="003C3BC0"/>
    <w:rsid w:val="003C4AFF"/>
    <w:rsid w:val="003C4B92"/>
    <w:rsid w:val="003C506C"/>
    <w:rsid w:val="003C55D8"/>
    <w:rsid w:val="003C645F"/>
    <w:rsid w:val="003C6526"/>
    <w:rsid w:val="003C70C8"/>
    <w:rsid w:val="003C72C0"/>
    <w:rsid w:val="003C778D"/>
    <w:rsid w:val="003C7A94"/>
    <w:rsid w:val="003D11D3"/>
    <w:rsid w:val="003D1550"/>
    <w:rsid w:val="003D3392"/>
    <w:rsid w:val="003D37AD"/>
    <w:rsid w:val="003D3931"/>
    <w:rsid w:val="003D4234"/>
    <w:rsid w:val="003D450F"/>
    <w:rsid w:val="003D46CC"/>
    <w:rsid w:val="003D4E95"/>
    <w:rsid w:val="003D5302"/>
    <w:rsid w:val="003D53BD"/>
    <w:rsid w:val="003D56C3"/>
    <w:rsid w:val="003D595C"/>
    <w:rsid w:val="003D5BBE"/>
    <w:rsid w:val="003D5E24"/>
    <w:rsid w:val="003D651E"/>
    <w:rsid w:val="003D6B0B"/>
    <w:rsid w:val="003D6FBC"/>
    <w:rsid w:val="003D719B"/>
    <w:rsid w:val="003D7681"/>
    <w:rsid w:val="003D78BF"/>
    <w:rsid w:val="003D7921"/>
    <w:rsid w:val="003D7A20"/>
    <w:rsid w:val="003D7EA9"/>
    <w:rsid w:val="003E020D"/>
    <w:rsid w:val="003E0F23"/>
    <w:rsid w:val="003E135C"/>
    <w:rsid w:val="003E16DB"/>
    <w:rsid w:val="003E1D61"/>
    <w:rsid w:val="003E1F5C"/>
    <w:rsid w:val="003E25F8"/>
    <w:rsid w:val="003E26F6"/>
    <w:rsid w:val="003E338B"/>
    <w:rsid w:val="003E3433"/>
    <w:rsid w:val="003E3586"/>
    <w:rsid w:val="003E3D36"/>
    <w:rsid w:val="003E3EB8"/>
    <w:rsid w:val="003E42E8"/>
    <w:rsid w:val="003E4401"/>
    <w:rsid w:val="003E461C"/>
    <w:rsid w:val="003E4C17"/>
    <w:rsid w:val="003E4D02"/>
    <w:rsid w:val="003E4E9B"/>
    <w:rsid w:val="003E538A"/>
    <w:rsid w:val="003E54F4"/>
    <w:rsid w:val="003E69E5"/>
    <w:rsid w:val="003E6BBB"/>
    <w:rsid w:val="003E6EC4"/>
    <w:rsid w:val="003E6EF4"/>
    <w:rsid w:val="003E703A"/>
    <w:rsid w:val="003E7830"/>
    <w:rsid w:val="003E7892"/>
    <w:rsid w:val="003E7A1D"/>
    <w:rsid w:val="003F0555"/>
    <w:rsid w:val="003F064D"/>
    <w:rsid w:val="003F18D1"/>
    <w:rsid w:val="003F1BB7"/>
    <w:rsid w:val="003F2562"/>
    <w:rsid w:val="003F3431"/>
    <w:rsid w:val="003F37AE"/>
    <w:rsid w:val="003F3E66"/>
    <w:rsid w:val="003F3ED7"/>
    <w:rsid w:val="003F449D"/>
    <w:rsid w:val="003F4630"/>
    <w:rsid w:val="003F54B1"/>
    <w:rsid w:val="003F5D32"/>
    <w:rsid w:val="003F6A33"/>
    <w:rsid w:val="003F6EAE"/>
    <w:rsid w:val="003F6F4A"/>
    <w:rsid w:val="003F7B5E"/>
    <w:rsid w:val="00400397"/>
    <w:rsid w:val="00400509"/>
    <w:rsid w:val="004007F1"/>
    <w:rsid w:val="00400C2F"/>
    <w:rsid w:val="004013F1"/>
    <w:rsid w:val="004015B9"/>
    <w:rsid w:val="0040264D"/>
    <w:rsid w:val="004030B2"/>
    <w:rsid w:val="004036B0"/>
    <w:rsid w:val="004036FE"/>
    <w:rsid w:val="004037BA"/>
    <w:rsid w:val="0040414B"/>
    <w:rsid w:val="00404201"/>
    <w:rsid w:val="0040420F"/>
    <w:rsid w:val="00404220"/>
    <w:rsid w:val="00404246"/>
    <w:rsid w:val="00404694"/>
    <w:rsid w:val="00404913"/>
    <w:rsid w:val="00404B6F"/>
    <w:rsid w:val="00404FF0"/>
    <w:rsid w:val="00405947"/>
    <w:rsid w:val="00405CA5"/>
    <w:rsid w:val="0040650B"/>
    <w:rsid w:val="004069D7"/>
    <w:rsid w:val="00406C43"/>
    <w:rsid w:val="00407B54"/>
    <w:rsid w:val="00410499"/>
    <w:rsid w:val="0041051F"/>
    <w:rsid w:val="004105DF"/>
    <w:rsid w:val="00410928"/>
    <w:rsid w:val="00410A30"/>
    <w:rsid w:val="00410B67"/>
    <w:rsid w:val="00411044"/>
    <w:rsid w:val="00411BEA"/>
    <w:rsid w:val="00411C0A"/>
    <w:rsid w:val="00411F37"/>
    <w:rsid w:val="00413041"/>
    <w:rsid w:val="0041323C"/>
    <w:rsid w:val="00413904"/>
    <w:rsid w:val="00413ACD"/>
    <w:rsid w:val="00413C12"/>
    <w:rsid w:val="00413EB6"/>
    <w:rsid w:val="00415599"/>
    <w:rsid w:val="004155A5"/>
    <w:rsid w:val="004155B3"/>
    <w:rsid w:val="0041582A"/>
    <w:rsid w:val="00415B60"/>
    <w:rsid w:val="004161A5"/>
    <w:rsid w:val="00416623"/>
    <w:rsid w:val="00416C88"/>
    <w:rsid w:val="0041706A"/>
    <w:rsid w:val="00417358"/>
    <w:rsid w:val="00417461"/>
    <w:rsid w:val="00417802"/>
    <w:rsid w:val="00417A56"/>
    <w:rsid w:val="00417AAA"/>
    <w:rsid w:val="00417B31"/>
    <w:rsid w:val="00417EEB"/>
    <w:rsid w:val="004202BA"/>
    <w:rsid w:val="004202E2"/>
    <w:rsid w:val="004205B3"/>
    <w:rsid w:val="00420910"/>
    <w:rsid w:val="004210B6"/>
    <w:rsid w:val="004211CA"/>
    <w:rsid w:val="00421557"/>
    <w:rsid w:val="00421750"/>
    <w:rsid w:val="0042181D"/>
    <w:rsid w:val="0042181E"/>
    <w:rsid w:val="00422BDB"/>
    <w:rsid w:val="00422C9A"/>
    <w:rsid w:val="00422E73"/>
    <w:rsid w:val="0042303B"/>
    <w:rsid w:val="00423581"/>
    <w:rsid w:val="00424185"/>
    <w:rsid w:val="00424512"/>
    <w:rsid w:val="0042492B"/>
    <w:rsid w:val="00424F60"/>
    <w:rsid w:val="0042522B"/>
    <w:rsid w:val="004255E4"/>
    <w:rsid w:val="004259D7"/>
    <w:rsid w:val="00426926"/>
    <w:rsid w:val="00426C48"/>
    <w:rsid w:val="00426FB1"/>
    <w:rsid w:val="00430151"/>
    <w:rsid w:val="004303C3"/>
    <w:rsid w:val="00430986"/>
    <w:rsid w:val="0043144E"/>
    <w:rsid w:val="004314FE"/>
    <w:rsid w:val="00431669"/>
    <w:rsid w:val="0043181A"/>
    <w:rsid w:val="00431EB8"/>
    <w:rsid w:val="00432141"/>
    <w:rsid w:val="00432349"/>
    <w:rsid w:val="0043289A"/>
    <w:rsid w:val="00432D5B"/>
    <w:rsid w:val="00433791"/>
    <w:rsid w:val="00433985"/>
    <w:rsid w:val="00433AAD"/>
    <w:rsid w:val="00433C2C"/>
    <w:rsid w:val="0043404C"/>
    <w:rsid w:val="0043431C"/>
    <w:rsid w:val="004343BD"/>
    <w:rsid w:val="004347EB"/>
    <w:rsid w:val="0043494C"/>
    <w:rsid w:val="00434B75"/>
    <w:rsid w:val="00435372"/>
    <w:rsid w:val="004358B8"/>
    <w:rsid w:val="00435BF1"/>
    <w:rsid w:val="00435DB4"/>
    <w:rsid w:val="00436C2B"/>
    <w:rsid w:val="00436FA9"/>
    <w:rsid w:val="00437189"/>
    <w:rsid w:val="004375C3"/>
    <w:rsid w:val="004375FB"/>
    <w:rsid w:val="004377B3"/>
    <w:rsid w:val="00437F0A"/>
    <w:rsid w:val="00440135"/>
    <w:rsid w:val="004404EE"/>
    <w:rsid w:val="00440BF7"/>
    <w:rsid w:val="00441B81"/>
    <w:rsid w:val="00441DEE"/>
    <w:rsid w:val="00441E0D"/>
    <w:rsid w:val="0044207C"/>
    <w:rsid w:val="0044248D"/>
    <w:rsid w:val="0044263F"/>
    <w:rsid w:val="004427CB"/>
    <w:rsid w:val="00442F4E"/>
    <w:rsid w:val="00442FE9"/>
    <w:rsid w:val="004430FC"/>
    <w:rsid w:val="0044365F"/>
    <w:rsid w:val="0044438F"/>
    <w:rsid w:val="004456C5"/>
    <w:rsid w:val="004457CF"/>
    <w:rsid w:val="00445D2B"/>
    <w:rsid w:val="00446084"/>
    <w:rsid w:val="00446329"/>
    <w:rsid w:val="004468A6"/>
    <w:rsid w:val="00446959"/>
    <w:rsid w:val="00446FAA"/>
    <w:rsid w:val="0044714F"/>
    <w:rsid w:val="00447248"/>
    <w:rsid w:val="00447A75"/>
    <w:rsid w:val="004505C3"/>
    <w:rsid w:val="004507D5"/>
    <w:rsid w:val="00450C57"/>
    <w:rsid w:val="004511C4"/>
    <w:rsid w:val="0045217B"/>
    <w:rsid w:val="0045240E"/>
    <w:rsid w:val="00452B4E"/>
    <w:rsid w:val="00452B68"/>
    <w:rsid w:val="00452DEE"/>
    <w:rsid w:val="00452FA6"/>
    <w:rsid w:val="00453108"/>
    <w:rsid w:val="00453228"/>
    <w:rsid w:val="00453264"/>
    <w:rsid w:val="00453874"/>
    <w:rsid w:val="0045389E"/>
    <w:rsid w:val="004539FD"/>
    <w:rsid w:val="00453B3D"/>
    <w:rsid w:val="00453E4F"/>
    <w:rsid w:val="0045448E"/>
    <w:rsid w:val="00454608"/>
    <w:rsid w:val="004548C4"/>
    <w:rsid w:val="00454C27"/>
    <w:rsid w:val="00455444"/>
    <w:rsid w:val="00455475"/>
    <w:rsid w:val="00456E59"/>
    <w:rsid w:val="00456F7B"/>
    <w:rsid w:val="00457505"/>
    <w:rsid w:val="0046024F"/>
    <w:rsid w:val="004604E3"/>
    <w:rsid w:val="0046156D"/>
    <w:rsid w:val="00461B4D"/>
    <w:rsid w:val="00461F35"/>
    <w:rsid w:val="00462432"/>
    <w:rsid w:val="00462445"/>
    <w:rsid w:val="00462AE4"/>
    <w:rsid w:val="00462B7F"/>
    <w:rsid w:val="004630EF"/>
    <w:rsid w:val="0046368A"/>
    <w:rsid w:val="00463CCB"/>
    <w:rsid w:val="00463D3D"/>
    <w:rsid w:val="00464079"/>
    <w:rsid w:val="004640F7"/>
    <w:rsid w:val="00465997"/>
    <w:rsid w:val="0046601F"/>
    <w:rsid w:val="004660E4"/>
    <w:rsid w:val="00466DCC"/>
    <w:rsid w:val="00467C9F"/>
    <w:rsid w:val="00470A5C"/>
    <w:rsid w:val="00470FA1"/>
    <w:rsid w:val="0047171D"/>
    <w:rsid w:val="004725AF"/>
    <w:rsid w:val="004729B5"/>
    <w:rsid w:val="004736C3"/>
    <w:rsid w:val="00473921"/>
    <w:rsid w:val="00473CA1"/>
    <w:rsid w:val="004740D6"/>
    <w:rsid w:val="004743E1"/>
    <w:rsid w:val="004744A4"/>
    <w:rsid w:val="0047468C"/>
    <w:rsid w:val="00474944"/>
    <w:rsid w:val="0047501F"/>
    <w:rsid w:val="0047519D"/>
    <w:rsid w:val="00475335"/>
    <w:rsid w:val="00475636"/>
    <w:rsid w:val="004757FF"/>
    <w:rsid w:val="00475DBE"/>
    <w:rsid w:val="00475ED1"/>
    <w:rsid w:val="00475FEE"/>
    <w:rsid w:val="00476CC7"/>
    <w:rsid w:val="00477257"/>
    <w:rsid w:val="004775CA"/>
    <w:rsid w:val="004776AA"/>
    <w:rsid w:val="00477F31"/>
    <w:rsid w:val="004808C1"/>
    <w:rsid w:val="00480AB1"/>
    <w:rsid w:val="004814D4"/>
    <w:rsid w:val="0048161E"/>
    <w:rsid w:val="00481894"/>
    <w:rsid w:val="00481C0C"/>
    <w:rsid w:val="00481F22"/>
    <w:rsid w:val="00482350"/>
    <w:rsid w:val="004828D2"/>
    <w:rsid w:val="0048327A"/>
    <w:rsid w:val="004833C0"/>
    <w:rsid w:val="0048350F"/>
    <w:rsid w:val="00483980"/>
    <w:rsid w:val="00483A55"/>
    <w:rsid w:val="00483E8A"/>
    <w:rsid w:val="004840E3"/>
    <w:rsid w:val="0048441C"/>
    <w:rsid w:val="00484600"/>
    <w:rsid w:val="00484D8E"/>
    <w:rsid w:val="00485068"/>
    <w:rsid w:val="00485353"/>
    <w:rsid w:val="0048575D"/>
    <w:rsid w:val="004867AB"/>
    <w:rsid w:val="00486995"/>
    <w:rsid w:val="004874B5"/>
    <w:rsid w:val="00487709"/>
    <w:rsid w:val="00487779"/>
    <w:rsid w:val="004878C2"/>
    <w:rsid w:val="00487A48"/>
    <w:rsid w:val="004902C0"/>
    <w:rsid w:val="00490622"/>
    <w:rsid w:val="004909BC"/>
    <w:rsid w:val="00492046"/>
    <w:rsid w:val="004921F3"/>
    <w:rsid w:val="00492768"/>
    <w:rsid w:val="00492B1F"/>
    <w:rsid w:val="00493435"/>
    <w:rsid w:val="004938CD"/>
    <w:rsid w:val="00493BE8"/>
    <w:rsid w:val="00493C00"/>
    <w:rsid w:val="004942F2"/>
    <w:rsid w:val="0049447B"/>
    <w:rsid w:val="004945B3"/>
    <w:rsid w:val="00494929"/>
    <w:rsid w:val="00494A41"/>
    <w:rsid w:val="00494EF2"/>
    <w:rsid w:val="004950E9"/>
    <w:rsid w:val="004951EA"/>
    <w:rsid w:val="0049559D"/>
    <w:rsid w:val="0049581A"/>
    <w:rsid w:val="00496D5F"/>
    <w:rsid w:val="00496ED7"/>
    <w:rsid w:val="004971B4"/>
    <w:rsid w:val="004971E2"/>
    <w:rsid w:val="00497531"/>
    <w:rsid w:val="00497878"/>
    <w:rsid w:val="00497B12"/>
    <w:rsid w:val="00497E89"/>
    <w:rsid w:val="004A06DD"/>
    <w:rsid w:val="004A096E"/>
    <w:rsid w:val="004A15C4"/>
    <w:rsid w:val="004A1E7A"/>
    <w:rsid w:val="004A2465"/>
    <w:rsid w:val="004A2F79"/>
    <w:rsid w:val="004A3099"/>
    <w:rsid w:val="004A3732"/>
    <w:rsid w:val="004A3960"/>
    <w:rsid w:val="004A40E9"/>
    <w:rsid w:val="004A43CB"/>
    <w:rsid w:val="004A495C"/>
    <w:rsid w:val="004A502C"/>
    <w:rsid w:val="004A5079"/>
    <w:rsid w:val="004A5DD0"/>
    <w:rsid w:val="004A67C5"/>
    <w:rsid w:val="004A696C"/>
    <w:rsid w:val="004A6DF8"/>
    <w:rsid w:val="004A6F7E"/>
    <w:rsid w:val="004A71E9"/>
    <w:rsid w:val="004A7CD7"/>
    <w:rsid w:val="004B024D"/>
    <w:rsid w:val="004B0796"/>
    <w:rsid w:val="004B0A26"/>
    <w:rsid w:val="004B0D39"/>
    <w:rsid w:val="004B1463"/>
    <w:rsid w:val="004B1559"/>
    <w:rsid w:val="004B16B5"/>
    <w:rsid w:val="004B16F4"/>
    <w:rsid w:val="004B25AD"/>
    <w:rsid w:val="004B29A4"/>
    <w:rsid w:val="004B2B6B"/>
    <w:rsid w:val="004B3906"/>
    <w:rsid w:val="004B397F"/>
    <w:rsid w:val="004B3F33"/>
    <w:rsid w:val="004B44F0"/>
    <w:rsid w:val="004B4F4B"/>
    <w:rsid w:val="004B5165"/>
    <w:rsid w:val="004B5335"/>
    <w:rsid w:val="004B5464"/>
    <w:rsid w:val="004B5AF2"/>
    <w:rsid w:val="004B5D33"/>
    <w:rsid w:val="004B5F19"/>
    <w:rsid w:val="004B62CA"/>
    <w:rsid w:val="004B690C"/>
    <w:rsid w:val="004B7F33"/>
    <w:rsid w:val="004C075A"/>
    <w:rsid w:val="004C0970"/>
    <w:rsid w:val="004C0BDE"/>
    <w:rsid w:val="004C0CB8"/>
    <w:rsid w:val="004C128E"/>
    <w:rsid w:val="004C16CD"/>
    <w:rsid w:val="004C19B4"/>
    <w:rsid w:val="004C1B37"/>
    <w:rsid w:val="004C1F65"/>
    <w:rsid w:val="004C2025"/>
    <w:rsid w:val="004C2253"/>
    <w:rsid w:val="004C2B6F"/>
    <w:rsid w:val="004C354D"/>
    <w:rsid w:val="004C3769"/>
    <w:rsid w:val="004C4220"/>
    <w:rsid w:val="004C4221"/>
    <w:rsid w:val="004C469D"/>
    <w:rsid w:val="004C49EA"/>
    <w:rsid w:val="004C4A16"/>
    <w:rsid w:val="004C4A56"/>
    <w:rsid w:val="004C5380"/>
    <w:rsid w:val="004C5B13"/>
    <w:rsid w:val="004C6130"/>
    <w:rsid w:val="004C6220"/>
    <w:rsid w:val="004C681C"/>
    <w:rsid w:val="004C6984"/>
    <w:rsid w:val="004C70EB"/>
    <w:rsid w:val="004C75F8"/>
    <w:rsid w:val="004C765B"/>
    <w:rsid w:val="004C7BA9"/>
    <w:rsid w:val="004D067F"/>
    <w:rsid w:val="004D075A"/>
    <w:rsid w:val="004D0DCB"/>
    <w:rsid w:val="004D0F25"/>
    <w:rsid w:val="004D0FC8"/>
    <w:rsid w:val="004D19CA"/>
    <w:rsid w:val="004D210C"/>
    <w:rsid w:val="004D25ED"/>
    <w:rsid w:val="004D2835"/>
    <w:rsid w:val="004D285E"/>
    <w:rsid w:val="004D2CD7"/>
    <w:rsid w:val="004D2D64"/>
    <w:rsid w:val="004D3039"/>
    <w:rsid w:val="004D31DD"/>
    <w:rsid w:val="004D38F1"/>
    <w:rsid w:val="004D3B67"/>
    <w:rsid w:val="004D46AE"/>
    <w:rsid w:val="004D4C49"/>
    <w:rsid w:val="004D4D59"/>
    <w:rsid w:val="004D558A"/>
    <w:rsid w:val="004D5A92"/>
    <w:rsid w:val="004D5EF7"/>
    <w:rsid w:val="004D6775"/>
    <w:rsid w:val="004D6CA4"/>
    <w:rsid w:val="004D6F2C"/>
    <w:rsid w:val="004D7060"/>
    <w:rsid w:val="004D713D"/>
    <w:rsid w:val="004D7174"/>
    <w:rsid w:val="004D7592"/>
    <w:rsid w:val="004D7C96"/>
    <w:rsid w:val="004E00D7"/>
    <w:rsid w:val="004E0440"/>
    <w:rsid w:val="004E0E2B"/>
    <w:rsid w:val="004E14EA"/>
    <w:rsid w:val="004E19AA"/>
    <w:rsid w:val="004E1B63"/>
    <w:rsid w:val="004E1BF1"/>
    <w:rsid w:val="004E1E74"/>
    <w:rsid w:val="004E271D"/>
    <w:rsid w:val="004E2725"/>
    <w:rsid w:val="004E27D2"/>
    <w:rsid w:val="004E29D4"/>
    <w:rsid w:val="004E2B4F"/>
    <w:rsid w:val="004E36A2"/>
    <w:rsid w:val="004E36D1"/>
    <w:rsid w:val="004E3964"/>
    <w:rsid w:val="004E39A1"/>
    <w:rsid w:val="004E3F06"/>
    <w:rsid w:val="004E4672"/>
    <w:rsid w:val="004E4A1F"/>
    <w:rsid w:val="004E5360"/>
    <w:rsid w:val="004E5723"/>
    <w:rsid w:val="004E5D8D"/>
    <w:rsid w:val="004E606E"/>
    <w:rsid w:val="004E68CF"/>
    <w:rsid w:val="004E6942"/>
    <w:rsid w:val="004E7152"/>
    <w:rsid w:val="004E7207"/>
    <w:rsid w:val="004E7376"/>
    <w:rsid w:val="004E7556"/>
    <w:rsid w:val="004E7784"/>
    <w:rsid w:val="004E78EF"/>
    <w:rsid w:val="004E7CD8"/>
    <w:rsid w:val="004E7EDC"/>
    <w:rsid w:val="004F0438"/>
    <w:rsid w:val="004F0C3D"/>
    <w:rsid w:val="004F0C5A"/>
    <w:rsid w:val="004F14CF"/>
    <w:rsid w:val="004F1D33"/>
    <w:rsid w:val="004F24B7"/>
    <w:rsid w:val="004F27B9"/>
    <w:rsid w:val="004F29A4"/>
    <w:rsid w:val="004F3314"/>
    <w:rsid w:val="004F39D4"/>
    <w:rsid w:val="004F45A9"/>
    <w:rsid w:val="004F47F9"/>
    <w:rsid w:val="004F4EC1"/>
    <w:rsid w:val="004F525A"/>
    <w:rsid w:val="004F53E9"/>
    <w:rsid w:val="004F54FC"/>
    <w:rsid w:val="004F5D65"/>
    <w:rsid w:val="004F6006"/>
    <w:rsid w:val="004F634D"/>
    <w:rsid w:val="004F6EEE"/>
    <w:rsid w:val="004F70F7"/>
    <w:rsid w:val="004F7497"/>
    <w:rsid w:val="005000C3"/>
    <w:rsid w:val="00500114"/>
    <w:rsid w:val="005002DB"/>
    <w:rsid w:val="00500853"/>
    <w:rsid w:val="005017F3"/>
    <w:rsid w:val="00501E5B"/>
    <w:rsid w:val="00502371"/>
    <w:rsid w:val="005027C6"/>
    <w:rsid w:val="00502BE5"/>
    <w:rsid w:val="00502D99"/>
    <w:rsid w:val="00503179"/>
    <w:rsid w:val="0050335B"/>
    <w:rsid w:val="00503493"/>
    <w:rsid w:val="0050374A"/>
    <w:rsid w:val="00504073"/>
    <w:rsid w:val="005041B4"/>
    <w:rsid w:val="00504976"/>
    <w:rsid w:val="00504E84"/>
    <w:rsid w:val="00505183"/>
    <w:rsid w:val="00505368"/>
    <w:rsid w:val="00505433"/>
    <w:rsid w:val="005058D3"/>
    <w:rsid w:val="005059ED"/>
    <w:rsid w:val="00505FDB"/>
    <w:rsid w:val="00506275"/>
    <w:rsid w:val="00506428"/>
    <w:rsid w:val="005066F7"/>
    <w:rsid w:val="0050683B"/>
    <w:rsid w:val="00506C9A"/>
    <w:rsid w:val="00506F43"/>
    <w:rsid w:val="00507117"/>
    <w:rsid w:val="00507283"/>
    <w:rsid w:val="0050751B"/>
    <w:rsid w:val="005079A0"/>
    <w:rsid w:val="00507D11"/>
    <w:rsid w:val="00507E72"/>
    <w:rsid w:val="00507E83"/>
    <w:rsid w:val="00507FD5"/>
    <w:rsid w:val="00510D2F"/>
    <w:rsid w:val="0051137D"/>
    <w:rsid w:val="00511429"/>
    <w:rsid w:val="00511528"/>
    <w:rsid w:val="00511641"/>
    <w:rsid w:val="00511684"/>
    <w:rsid w:val="00511715"/>
    <w:rsid w:val="0051178B"/>
    <w:rsid w:val="00511866"/>
    <w:rsid w:val="00511B54"/>
    <w:rsid w:val="00511EB2"/>
    <w:rsid w:val="0051270F"/>
    <w:rsid w:val="00512C38"/>
    <w:rsid w:val="00513555"/>
    <w:rsid w:val="0051384B"/>
    <w:rsid w:val="00513960"/>
    <w:rsid w:val="00513D30"/>
    <w:rsid w:val="00513F04"/>
    <w:rsid w:val="00514294"/>
    <w:rsid w:val="005148F6"/>
    <w:rsid w:val="00514B56"/>
    <w:rsid w:val="00515773"/>
    <w:rsid w:val="005157EC"/>
    <w:rsid w:val="00515FE0"/>
    <w:rsid w:val="005160C2"/>
    <w:rsid w:val="00516245"/>
    <w:rsid w:val="005166CC"/>
    <w:rsid w:val="00516972"/>
    <w:rsid w:val="00517033"/>
    <w:rsid w:val="005170E7"/>
    <w:rsid w:val="00517217"/>
    <w:rsid w:val="00517D91"/>
    <w:rsid w:val="00520718"/>
    <w:rsid w:val="005208D7"/>
    <w:rsid w:val="00520932"/>
    <w:rsid w:val="00520D9E"/>
    <w:rsid w:val="00520E1D"/>
    <w:rsid w:val="00520E7E"/>
    <w:rsid w:val="0052121F"/>
    <w:rsid w:val="00521578"/>
    <w:rsid w:val="0052207D"/>
    <w:rsid w:val="00522487"/>
    <w:rsid w:val="00522709"/>
    <w:rsid w:val="00522DFE"/>
    <w:rsid w:val="0052329E"/>
    <w:rsid w:val="00523463"/>
    <w:rsid w:val="00523DC9"/>
    <w:rsid w:val="00524E9E"/>
    <w:rsid w:val="005253B8"/>
    <w:rsid w:val="00525654"/>
    <w:rsid w:val="005258A0"/>
    <w:rsid w:val="00525E4A"/>
    <w:rsid w:val="005261F2"/>
    <w:rsid w:val="00526721"/>
    <w:rsid w:val="005268A4"/>
    <w:rsid w:val="00527416"/>
    <w:rsid w:val="0052799C"/>
    <w:rsid w:val="00527B40"/>
    <w:rsid w:val="00527C26"/>
    <w:rsid w:val="00530138"/>
    <w:rsid w:val="00530554"/>
    <w:rsid w:val="00530A6C"/>
    <w:rsid w:val="00530D1B"/>
    <w:rsid w:val="00530EDE"/>
    <w:rsid w:val="00530F51"/>
    <w:rsid w:val="00530F54"/>
    <w:rsid w:val="005314BA"/>
    <w:rsid w:val="0053168D"/>
    <w:rsid w:val="00531891"/>
    <w:rsid w:val="00531DA2"/>
    <w:rsid w:val="00532025"/>
    <w:rsid w:val="0053255F"/>
    <w:rsid w:val="00532906"/>
    <w:rsid w:val="005340EB"/>
    <w:rsid w:val="005347CE"/>
    <w:rsid w:val="00534CE8"/>
    <w:rsid w:val="00534F3F"/>
    <w:rsid w:val="00534F67"/>
    <w:rsid w:val="00534F81"/>
    <w:rsid w:val="005351E8"/>
    <w:rsid w:val="00535A7E"/>
    <w:rsid w:val="00535FB7"/>
    <w:rsid w:val="00536317"/>
    <w:rsid w:val="00536A48"/>
    <w:rsid w:val="00536C04"/>
    <w:rsid w:val="005371EA"/>
    <w:rsid w:val="00537947"/>
    <w:rsid w:val="00537ADD"/>
    <w:rsid w:val="005404B8"/>
    <w:rsid w:val="00540560"/>
    <w:rsid w:val="00540E6D"/>
    <w:rsid w:val="0054110A"/>
    <w:rsid w:val="00541D38"/>
    <w:rsid w:val="005422D5"/>
    <w:rsid w:val="00542C1C"/>
    <w:rsid w:val="00543D99"/>
    <w:rsid w:val="00544EEA"/>
    <w:rsid w:val="005453A8"/>
    <w:rsid w:val="005455D9"/>
    <w:rsid w:val="0054610F"/>
    <w:rsid w:val="00546408"/>
    <w:rsid w:val="00546A1B"/>
    <w:rsid w:val="00546D82"/>
    <w:rsid w:val="00546DA4"/>
    <w:rsid w:val="00546E13"/>
    <w:rsid w:val="005470AD"/>
    <w:rsid w:val="0054780A"/>
    <w:rsid w:val="00547AD6"/>
    <w:rsid w:val="00547C92"/>
    <w:rsid w:val="0055018C"/>
    <w:rsid w:val="00550629"/>
    <w:rsid w:val="00550B61"/>
    <w:rsid w:val="0055115C"/>
    <w:rsid w:val="0055116D"/>
    <w:rsid w:val="0055222D"/>
    <w:rsid w:val="00552987"/>
    <w:rsid w:val="005529E7"/>
    <w:rsid w:val="00553284"/>
    <w:rsid w:val="005535DB"/>
    <w:rsid w:val="00553A4A"/>
    <w:rsid w:val="00553DD5"/>
    <w:rsid w:val="00553F91"/>
    <w:rsid w:val="005541DE"/>
    <w:rsid w:val="005543D4"/>
    <w:rsid w:val="00554F6E"/>
    <w:rsid w:val="00555704"/>
    <w:rsid w:val="00555D6F"/>
    <w:rsid w:val="00556073"/>
    <w:rsid w:val="005560D0"/>
    <w:rsid w:val="00556C78"/>
    <w:rsid w:val="005607ED"/>
    <w:rsid w:val="00560D64"/>
    <w:rsid w:val="00561958"/>
    <w:rsid w:val="0056223B"/>
    <w:rsid w:val="005622FF"/>
    <w:rsid w:val="00563084"/>
    <w:rsid w:val="00563278"/>
    <w:rsid w:val="00563706"/>
    <w:rsid w:val="00563D0B"/>
    <w:rsid w:val="005647AD"/>
    <w:rsid w:val="005650E8"/>
    <w:rsid w:val="00565841"/>
    <w:rsid w:val="00565F64"/>
    <w:rsid w:val="005662D0"/>
    <w:rsid w:val="00566573"/>
    <w:rsid w:val="00566835"/>
    <w:rsid w:val="0056689D"/>
    <w:rsid w:val="00566B5A"/>
    <w:rsid w:val="005674CE"/>
    <w:rsid w:val="0056768C"/>
    <w:rsid w:val="00567C4A"/>
    <w:rsid w:val="00567E54"/>
    <w:rsid w:val="005706DB"/>
    <w:rsid w:val="00570B7A"/>
    <w:rsid w:val="00570C03"/>
    <w:rsid w:val="00571676"/>
    <w:rsid w:val="00571D3F"/>
    <w:rsid w:val="00571D60"/>
    <w:rsid w:val="00572157"/>
    <w:rsid w:val="005721E9"/>
    <w:rsid w:val="00572755"/>
    <w:rsid w:val="005727C2"/>
    <w:rsid w:val="00573247"/>
    <w:rsid w:val="0057326B"/>
    <w:rsid w:val="005733E6"/>
    <w:rsid w:val="0057358E"/>
    <w:rsid w:val="00573975"/>
    <w:rsid w:val="005742AB"/>
    <w:rsid w:val="00574630"/>
    <w:rsid w:val="005747B2"/>
    <w:rsid w:val="00574C46"/>
    <w:rsid w:val="00574EC4"/>
    <w:rsid w:val="00574FA2"/>
    <w:rsid w:val="0057505D"/>
    <w:rsid w:val="005752E1"/>
    <w:rsid w:val="0057532E"/>
    <w:rsid w:val="005755FC"/>
    <w:rsid w:val="00575A71"/>
    <w:rsid w:val="005760D1"/>
    <w:rsid w:val="00576352"/>
    <w:rsid w:val="0057636C"/>
    <w:rsid w:val="005769F8"/>
    <w:rsid w:val="00576A74"/>
    <w:rsid w:val="00576CF2"/>
    <w:rsid w:val="0057706A"/>
    <w:rsid w:val="00577E13"/>
    <w:rsid w:val="00577FCF"/>
    <w:rsid w:val="00580638"/>
    <w:rsid w:val="00580E9A"/>
    <w:rsid w:val="00580FD4"/>
    <w:rsid w:val="00581004"/>
    <w:rsid w:val="005810CD"/>
    <w:rsid w:val="0058138E"/>
    <w:rsid w:val="00582BA3"/>
    <w:rsid w:val="00583887"/>
    <w:rsid w:val="00583BF0"/>
    <w:rsid w:val="00583E4F"/>
    <w:rsid w:val="00583FD7"/>
    <w:rsid w:val="005853C3"/>
    <w:rsid w:val="00585B9A"/>
    <w:rsid w:val="00585CE4"/>
    <w:rsid w:val="00585DC7"/>
    <w:rsid w:val="00587418"/>
    <w:rsid w:val="005874A9"/>
    <w:rsid w:val="0058772E"/>
    <w:rsid w:val="00587BCB"/>
    <w:rsid w:val="00587BDB"/>
    <w:rsid w:val="00590A09"/>
    <w:rsid w:val="00590F46"/>
    <w:rsid w:val="0059111E"/>
    <w:rsid w:val="00591257"/>
    <w:rsid w:val="00591299"/>
    <w:rsid w:val="005913DD"/>
    <w:rsid w:val="00591439"/>
    <w:rsid w:val="00591454"/>
    <w:rsid w:val="0059182C"/>
    <w:rsid w:val="00591CF9"/>
    <w:rsid w:val="00591D2A"/>
    <w:rsid w:val="00592205"/>
    <w:rsid w:val="0059227E"/>
    <w:rsid w:val="00592397"/>
    <w:rsid w:val="00592411"/>
    <w:rsid w:val="005924E6"/>
    <w:rsid w:val="00592A09"/>
    <w:rsid w:val="00592DF0"/>
    <w:rsid w:val="00592F2C"/>
    <w:rsid w:val="005933A7"/>
    <w:rsid w:val="00593426"/>
    <w:rsid w:val="0059368D"/>
    <w:rsid w:val="00593B3C"/>
    <w:rsid w:val="00593BD7"/>
    <w:rsid w:val="00594796"/>
    <w:rsid w:val="005948C2"/>
    <w:rsid w:val="00594E94"/>
    <w:rsid w:val="00594F56"/>
    <w:rsid w:val="0059516D"/>
    <w:rsid w:val="00595198"/>
    <w:rsid w:val="00595599"/>
    <w:rsid w:val="005958FF"/>
    <w:rsid w:val="00595BFB"/>
    <w:rsid w:val="00596506"/>
    <w:rsid w:val="00596A71"/>
    <w:rsid w:val="00596AA6"/>
    <w:rsid w:val="00596F67"/>
    <w:rsid w:val="00597264"/>
    <w:rsid w:val="00597363"/>
    <w:rsid w:val="00597A98"/>
    <w:rsid w:val="00597D33"/>
    <w:rsid w:val="005A0BF4"/>
    <w:rsid w:val="005A0F09"/>
    <w:rsid w:val="005A0FC4"/>
    <w:rsid w:val="005A12C0"/>
    <w:rsid w:val="005A184A"/>
    <w:rsid w:val="005A1BA3"/>
    <w:rsid w:val="005A2056"/>
    <w:rsid w:val="005A2590"/>
    <w:rsid w:val="005A26C5"/>
    <w:rsid w:val="005A2D6A"/>
    <w:rsid w:val="005A369F"/>
    <w:rsid w:val="005A3971"/>
    <w:rsid w:val="005A3BDC"/>
    <w:rsid w:val="005A3CFA"/>
    <w:rsid w:val="005A3FCD"/>
    <w:rsid w:val="005A41E1"/>
    <w:rsid w:val="005A4768"/>
    <w:rsid w:val="005A4F5A"/>
    <w:rsid w:val="005A54A5"/>
    <w:rsid w:val="005A5A48"/>
    <w:rsid w:val="005A67CB"/>
    <w:rsid w:val="005A687A"/>
    <w:rsid w:val="005A70A4"/>
    <w:rsid w:val="005A7DE2"/>
    <w:rsid w:val="005B01AF"/>
    <w:rsid w:val="005B023C"/>
    <w:rsid w:val="005B036B"/>
    <w:rsid w:val="005B09F2"/>
    <w:rsid w:val="005B0ACD"/>
    <w:rsid w:val="005B1721"/>
    <w:rsid w:val="005B1875"/>
    <w:rsid w:val="005B2DC1"/>
    <w:rsid w:val="005B3AA0"/>
    <w:rsid w:val="005B3C02"/>
    <w:rsid w:val="005B3C23"/>
    <w:rsid w:val="005B4358"/>
    <w:rsid w:val="005B44F3"/>
    <w:rsid w:val="005B52AC"/>
    <w:rsid w:val="005B53E2"/>
    <w:rsid w:val="005B5A38"/>
    <w:rsid w:val="005B5A7A"/>
    <w:rsid w:val="005B5C1F"/>
    <w:rsid w:val="005B6C27"/>
    <w:rsid w:val="005B6E51"/>
    <w:rsid w:val="005B6F77"/>
    <w:rsid w:val="005B701A"/>
    <w:rsid w:val="005B7C91"/>
    <w:rsid w:val="005B7FFE"/>
    <w:rsid w:val="005C0259"/>
    <w:rsid w:val="005C0EAC"/>
    <w:rsid w:val="005C1227"/>
    <w:rsid w:val="005C14A8"/>
    <w:rsid w:val="005C1532"/>
    <w:rsid w:val="005C1924"/>
    <w:rsid w:val="005C1F25"/>
    <w:rsid w:val="005C242A"/>
    <w:rsid w:val="005C291B"/>
    <w:rsid w:val="005C2CE3"/>
    <w:rsid w:val="005C2D5B"/>
    <w:rsid w:val="005C2EB7"/>
    <w:rsid w:val="005C30C7"/>
    <w:rsid w:val="005C31D8"/>
    <w:rsid w:val="005C3F60"/>
    <w:rsid w:val="005C43A8"/>
    <w:rsid w:val="005C452A"/>
    <w:rsid w:val="005C4C2B"/>
    <w:rsid w:val="005C4F98"/>
    <w:rsid w:val="005C5F9E"/>
    <w:rsid w:val="005C6202"/>
    <w:rsid w:val="005C64FB"/>
    <w:rsid w:val="005C6C87"/>
    <w:rsid w:val="005C781D"/>
    <w:rsid w:val="005C7827"/>
    <w:rsid w:val="005C7F4B"/>
    <w:rsid w:val="005D0286"/>
    <w:rsid w:val="005D03C8"/>
    <w:rsid w:val="005D0475"/>
    <w:rsid w:val="005D0744"/>
    <w:rsid w:val="005D0867"/>
    <w:rsid w:val="005D0898"/>
    <w:rsid w:val="005D1094"/>
    <w:rsid w:val="005D1106"/>
    <w:rsid w:val="005D16FA"/>
    <w:rsid w:val="005D1C95"/>
    <w:rsid w:val="005D3D92"/>
    <w:rsid w:val="005D446C"/>
    <w:rsid w:val="005D4B9C"/>
    <w:rsid w:val="005D4C4C"/>
    <w:rsid w:val="005D5315"/>
    <w:rsid w:val="005D6098"/>
    <w:rsid w:val="005D6195"/>
    <w:rsid w:val="005D65F8"/>
    <w:rsid w:val="005D6BBA"/>
    <w:rsid w:val="005D7414"/>
    <w:rsid w:val="005D7851"/>
    <w:rsid w:val="005E06FB"/>
    <w:rsid w:val="005E0BC4"/>
    <w:rsid w:val="005E11CB"/>
    <w:rsid w:val="005E18FE"/>
    <w:rsid w:val="005E1B5A"/>
    <w:rsid w:val="005E1C18"/>
    <w:rsid w:val="005E1CDB"/>
    <w:rsid w:val="005E24EB"/>
    <w:rsid w:val="005E2C03"/>
    <w:rsid w:val="005E2D19"/>
    <w:rsid w:val="005E3179"/>
    <w:rsid w:val="005E3C3A"/>
    <w:rsid w:val="005E4267"/>
    <w:rsid w:val="005E43B7"/>
    <w:rsid w:val="005E461D"/>
    <w:rsid w:val="005E46B6"/>
    <w:rsid w:val="005E48C4"/>
    <w:rsid w:val="005E4967"/>
    <w:rsid w:val="005E50FA"/>
    <w:rsid w:val="005E5648"/>
    <w:rsid w:val="005E5754"/>
    <w:rsid w:val="005E5763"/>
    <w:rsid w:val="005E576A"/>
    <w:rsid w:val="005E5A04"/>
    <w:rsid w:val="005E60F6"/>
    <w:rsid w:val="005E665C"/>
    <w:rsid w:val="005E68C5"/>
    <w:rsid w:val="005E6907"/>
    <w:rsid w:val="005E71AE"/>
    <w:rsid w:val="005E7207"/>
    <w:rsid w:val="005E7371"/>
    <w:rsid w:val="005E75A9"/>
    <w:rsid w:val="005E75D3"/>
    <w:rsid w:val="005E7C1B"/>
    <w:rsid w:val="005F03C4"/>
    <w:rsid w:val="005F07F4"/>
    <w:rsid w:val="005F08EC"/>
    <w:rsid w:val="005F0AC8"/>
    <w:rsid w:val="005F0C56"/>
    <w:rsid w:val="005F0F04"/>
    <w:rsid w:val="005F1370"/>
    <w:rsid w:val="005F14E6"/>
    <w:rsid w:val="005F1B52"/>
    <w:rsid w:val="005F2306"/>
    <w:rsid w:val="005F308B"/>
    <w:rsid w:val="005F34E5"/>
    <w:rsid w:val="005F45ED"/>
    <w:rsid w:val="005F4642"/>
    <w:rsid w:val="005F4ACA"/>
    <w:rsid w:val="005F512E"/>
    <w:rsid w:val="005F51EC"/>
    <w:rsid w:val="005F5352"/>
    <w:rsid w:val="005F53C8"/>
    <w:rsid w:val="005F59E6"/>
    <w:rsid w:val="005F62CA"/>
    <w:rsid w:val="005F640F"/>
    <w:rsid w:val="005F6EF1"/>
    <w:rsid w:val="005F738D"/>
    <w:rsid w:val="005F75D4"/>
    <w:rsid w:val="005F7ECC"/>
    <w:rsid w:val="00600144"/>
    <w:rsid w:val="00600BEF"/>
    <w:rsid w:val="00601490"/>
    <w:rsid w:val="006017BD"/>
    <w:rsid w:val="00601A2A"/>
    <w:rsid w:val="00601B58"/>
    <w:rsid w:val="006028D3"/>
    <w:rsid w:val="00602F11"/>
    <w:rsid w:val="00602F7C"/>
    <w:rsid w:val="0060377B"/>
    <w:rsid w:val="00603985"/>
    <w:rsid w:val="00603D1D"/>
    <w:rsid w:val="00604010"/>
    <w:rsid w:val="00604665"/>
    <w:rsid w:val="00605DEF"/>
    <w:rsid w:val="00606314"/>
    <w:rsid w:val="0060685A"/>
    <w:rsid w:val="00606CEC"/>
    <w:rsid w:val="006072F5"/>
    <w:rsid w:val="0060793E"/>
    <w:rsid w:val="00610621"/>
    <w:rsid w:val="00610758"/>
    <w:rsid w:val="006109C0"/>
    <w:rsid w:val="00611702"/>
    <w:rsid w:val="0061226A"/>
    <w:rsid w:val="00613270"/>
    <w:rsid w:val="00613490"/>
    <w:rsid w:val="00613AB8"/>
    <w:rsid w:val="00613B96"/>
    <w:rsid w:val="00614AF3"/>
    <w:rsid w:val="00614F1B"/>
    <w:rsid w:val="00614F3F"/>
    <w:rsid w:val="00614F96"/>
    <w:rsid w:val="0061578E"/>
    <w:rsid w:val="006158AE"/>
    <w:rsid w:val="00615B6E"/>
    <w:rsid w:val="00615B8C"/>
    <w:rsid w:val="00615C66"/>
    <w:rsid w:val="00615DD6"/>
    <w:rsid w:val="0061640B"/>
    <w:rsid w:val="00616520"/>
    <w:rsid w:val="006165A2"/>
    <w:rsid w:val="00616715"/>
    <w:rsid w:val="0061674C"/>
    <w:rsid w:val="00616C6F"/>
    <w:rsid w:val="0061711D"/>
    <w:rsid w:val="00617703"/>
    <w:rsid w:val="00617721"/>
    <w:rsid w:val="006179A6"/>
    <w:rsid w:val="00617B74"/>
    <w:rsid w:val="0062001E"/>
    <w:rsid w:val="00620684"/>
    <w:rsid w:val="0062079E"/>
    <w:rsid w:val="00620CF2"/>
    <w:rsid w:val="00620D84"/>
    <w:rsid w:val="00620FAD"/>
    <w:rsid w:val="0062150D"/>
    <w:rsid w:val="006216F5"/>
    <w:rsid w:val="006217DB"/>
    <w:rsid w:val="00621D32"/>
    <w:rsid w:val="006222AA"/>
    <w:rsid w:val="00622718"/>
    <w:rsid w:val="006227C8"/>
    <w:rsid w:val="00622C4D"/>
    <w:rsid w:val="00622F08"/>
    <w:rsid w:val="0062340E"/>
    <w:rsid w:val="00623A76"/>
    <w:rsid w:val="00623D52"/>
    <w:rsid w:val="00623ED8"/>
    <w:rsid w:val="00624007"/>
    <w:rsid w:val="006247BC"/>
    <w:rsid w:val="00624B8E"/>
    <w:rsid w:val="00624D29"/>
    <w:rsid w:val="00624D42"/>
    <w:rsid w:val="00625458"/>
    <w:rsid w:val="00625732"/>
    <w:rsid w:val="00625A98"/>
    <w:rsid w:val="00625DB6"/>
    <w:rsid w:val="0062676B"/>
    <w:rsid w:val="00626799"/>
    <w:rsid w:val="00626D3C"/>
    <w:rsid w:val="00627073"/>
    <w:rsid w:val="006270FA"/>
    <w:rsid w:val="00627809"/>
    <w:rsid w:val="006278D2"/>
    <w:rsid w:val="006279A7"/>
    <w:rsid w:val="00627DCC"/>
    <w:rsid w:val="0063013D"/>
    <w:rsid w:val="00630222"/>
    <w:rsid w:val="006304C2"/>
    <w:rsid w:val="0063076B"/>
    <w:rsid w:val="00631518"/>
    <w:rsid w:val="006316C6"/>
    <w:rsid w:val="00631BFC"/>
    <w:rsid w:val="00632392"/>
    <w:rsid w:val="0063255B"/>
    <w:rsid w:val="00632801"/>
    <w:rsid w:val="00632F61"/>
    <w:rsid w:val="00633C02"/>
    <w:rsid w:val="00634468"/>
    <w:rsid w:val="00634A59"/>
    <w:rsid w:val="00635564"/>
    <w:rsid w:val="00635994"/>
    <w:rsid w:val="00635BB0"/>
    <w:rsid w:val="006362CE"/>
    <w:rsid w:val="0063680D"/>
    <w:rsid w:val="006368A9"/>
    <w:rsid w:val="006374D5"/>
    <w:rsid w:val="00637932"/>
    <w:rsid w:val="00637AE6"/>
    <w:rsid w:val="00637FCC"/>
    <w:rsid w:val="006401C0"/>
    <w:rsid w:val="0064092F"/>
    <w:rsid w:val="00640B53"/>
    <w:rsid w:val="00640C51"/>
    <w:rsid w:val="00641E0B"/>
    <w:rsid w:val="00642477"/>
    <w:rsid w:val="00642644"/>
    <w:rsid w:val="006428A5"/>
    <w:rsid w:val="00642A65"/>
    <w:rsid w:val="0064354A"/>
    <w:rsid w:val="00643F1B"/>
    <w:rsid w:val="00644962"/>
    <w:rsid w:val="00644A95"/>
    <w:rsid w:val="00645049"/>
    <w:rsid w:val="00645AC1"/>
    <w:rsid w:val="00645B3D"/>
    <w:rsid w:val="00645CF4"/>
    <w:rsid w:val="00645F79"/>
    <w:rsid w:val="00646316"/>
    <w:rsid w:val="006468FA"/>
    <w:rsid w:val="0064742B"/>
    <w:rsid w:val="00647653"/>
    <w:rsid w:val="00647795"/>
    <w:rsid w:val="00647BF9"/>
    <w:rsid w:val="00647F14"/>
    <w:rsid w:val="00647F94"/>
    <w:rsid w:val="00650E8B"/>
    <w:rsid w:val="0065108E"/>
    <w:rsid w:val="00651F4C"/>
    <w:rsid w:val="006522AD"/>
    <w:rsid w:val="00652595"/>
    <w:rsid w:val="006525FA"/>
    <w:rsid w:val="00652C1E"/>
    <w:rsid w:val="00653BAC"/>
    <w:rsid w:val="00653D2F"/>
    <w:rsid w:val="00653D7C"/>
    <w:rsid w:val="00653E22"/>
    <w:rsid w:val="00654130"/>
    <w:rsid w:val="0065443A"/>
    <w:rsid w:val="006548B1"/>
    <w:rsid w:val="00654955"/>
    <w:rsid w:val="006550E1"/>
    <w:rsid w:val="00655687"/>
    <w:rsid w:val="00655690"/>
    <w:rsid w:val="006562C5"/>
    <w:rsid w:val="006572DA"/>
    <w:rsid w:val="00657680"/>
    <w:rsid w:val="0065778C"/>
    <w:rsid w:val="0066052E"/>
    <w:rsid w:val="0066070C"/>
    <w:rsid w:val="00660C59"/>
    <w:rsid w:val="00660E5C"/>
    <w:rsid w:val="00660EB0"/>
    <w:rsid w:val="00660F91"/>
    <w:rsid w:val="00660FCA"/>
    <w:rsid w:val="00661401"/>
    <w:rsid w:val="006616D5"/>
    <w:rsid w:val="006618A7"/>
    <w:rsid w:val="00661CF7"/>
    <w:rsid w:val="00662430"/>
    <w:rsid w:val="006626C9"/>
    <w:rsid w:val="006629AE"/>
    <w:rsid w:val="00662DA1"/>
    <w:rsid w:val="00663280"/>
    <w:rsid w:val="006636C2"/>
    <w:rsid w:val="006637CB"/>
    <w:rsid w:val="00663894"/>
    <w:rsid w:val="00663B95"/>
    <w:rsid w:val="00664062"/>
    <w:rsid w:val="00664184"/>
    <w:rsid w:val="00664455"/>
    <w:rsid w:val="006650EB"/>
    <w:rsid w:val="006658B1"/>
    <w:rsid w:val="0066592C"/>
    <w:rsid w:val="00665978"/>
    <w:rsid w:val="00666160"/>
    <w:rsid w:val="00666505"/>
    <w:rsid w:val="00666538"/>
    <w:rsid w:val="006669E4"/>
    <w:rsid w:val="00666BED"/>
    <w:rsid w:val="00666F32"/>
    <w:rsid w:val="00667339"/>
    <w:rsid w:val="00667AC4"/>
    <w:rsid w:val="00670498"/>
    <w:rsid w:val="006704C6"/>
    <w:rsid w:val="0067074C"/>
    <w:rsid w:val="0067083F"/>
    <w:rsid w:val="00670AF7"/>
    <w:rsid w:val="00670BCC"/>
    <w:rsid w:val="006712E0"/>
    <w:rsid w:val="00671C9B"/>
    <w:rsid w:val="0067203D"/>
    <w:rsid w:val="006720D7"/>
    <w:rsid w:val="0067235D"/>
    <w:rsid w:val="0067313C"/>
    <w:rsid w:val="0067353C"/>
    <w:rsid w:val="00673C45"/>
    <w:rsid w:val="00673F72"/>
    <w:rsid w:val="00674C5C"/>
    <w:rsid w:val="00674EE0"/>
    <w:rsid w:val="006753DD"/>
    <w:rsid w:val="00675511"/>
    <w:rsid w:val="00675A1D"/>
    <w:rsid w:val="00675D4D"/>
    <w:rsid w:val="006765E3"/>
    <w:rsid w:val="00676AC4"/>
    <w:rsid w:val="00676BE8"/>
    <w:rsid w:val="00677330"/>
    <w:rsid w:val="006802C8"/>
    <w:rsid w:val="00680423"/>
    <w:rsid w:val="006806CA"/>
    <w:rsid w:val="00680C5B"/>
    <w:rsid w:val="006813D3"/>
    <w:rsid w:val="00681749"/>
    <w:rsid w:val="00681841"/>
    <w:rsid w:val="00681B5F"/>
    <w:rsid w:val="00681DC7"/>
    <w:rsid w:val="00682D41"/>
    <w:rsid w:val="00683187"/>
    <w:rsid w:val="006837C7"/>
    <w:rsid w:val="006837C9"/>
    <w:rsid w:val="00683CFD"/>
    <w:rsid w:val="00684116"/>
    <w:rsid w:val="006843EC"/>
    <w:rsid w:val="00684EB3"/>
    <w:rsid w:val="00685063"/>
    <w:rsid w:val="0068562F"/>
    <w:rsid w:val="00685942"/>
    <w:rsid w:val="00686A86"/>
    <w:rsid w:val="00690227"/>
    <w:rsid w:val="00690334"/>
    <w:rsid w:val="006918E4"/>
    <w:rsid w:val="00691C3E"/>
    <w:rsid w:val="00691CBE"/>
    <w:rsid w:val="00691CDF"/>
    <w:rsid w:val="00691D07"/>
    <w:rsid w:val="00691FCF"/>
    <w:rsid w:val="0069246C"/>
    <w:rsid w:val="00692833"/>
    <w:rsid w:val="0069288E"/>
    <w:rsid w:val="00692ABE"/>
    <w:rsid w:val="00692D6E"/>
    <w:rsid w:val="006937CA"/>
    <w:rsid w:val="00693972"/>
    <w:rsid w:val="006939CB"/>
    <w:rsid w:val="00693BF5"/>
    <w:rsid w:val="00694110"/>
    <w:rsid w:val="0069433C"/>
    <w:rsid w:val="006948B0"/>
    <w:rsid w:val="00694CB4"/>
    <w:rsid w:val="00694D74"/>
    <w:rsid w:val="00695200"/>
    <w:rsid w:val="006957E2"/>
    <w:rsid w:val="0069626F"/>
    <w:rsid w:val="00696491"/>
    <w:rsid w:val="00696888"/>
    <w:rsid w:val="00696E38"/>
    <w:rsid w:val="00697088"/>
    <w:rsid w:val="00697103"/>
    <w:rsid w:val="006A030F"/>
    <w:rsid w:val="006A092B"/>
    <w:rsid w:val="006A1816"/>
    <w:rsid w:val="006A1DE6"/>
    <w:rsid w:val="006A2B87"/>
    <w:rsid w:val="006A30F3"/>
    <w:rsid w:val="006A38F7"/>
    <w:rsid w:val="006A3C98"/>
    <w:rsid w:val="006A3CF2"/>
    <w:rsid w:val="006A3EE7"/>
    <w:rsid w:val="006A444E"/>
    <w:rsid w:val="006A4482"/>
    <w:rsid w:val="006A455D"/>
    <w:rsid w:val="006A4C52"/>
    <w:rsid w:val="006A5B77"/>
    <w:rsid w:val="006A6520"/>
    <w:rsid w:val="006A66AC"/>
    <w:rsid w:val="006A686B"/>
    <w:rsid w:val="006A7E2D"/>
    <w:rsid w:val="006B01F4"/>
    <w:rsid w:val="006B02EA"/>
    <w:rsid w:val="006B05D0"/>
    <w:rsid w:val="006B0701"/>
    <w:rsid w:val="006B0CF2"/>
    <w:rsid w:val="006B19CF"/>
    <w:rsid w:val="006B1D99"/>
    <w:rsid w:val="006B227A"/>
    <w:rsid w:val="006B31A2"/>
    <w:rsid w:val="006B32C0"/>
    <w:rsid w:val="006B36E2"/>
    <w:rsid w:val="006B3705"/>
    <w:rsid w:val="006B41AC"/>
    <w:rsid w:val="006B4282"/>
    <w:rsid w:val="006B4547"/>
    <w:rsid w:val="006B476A"/>
    <w:rsid w:val="006B47A8"/>
    <w:rsid w:val="006B4AA1"/>
    <w:rsid w:val="006B4E52"/>
    <w:rsid w:val="006B4F61"/>
    <w:rsid w:val="006B59E2"/>
    <w:rsid w:val="006B5AED"/>
    <w:rsid w:val="006B5DFF"/>
    <w:rsid w:val="006B6402"/>
    <w:rsid w:val="006B6856"/>
    <w:rsid w:val="006B695F"/>
    <w:rsid w:val="006B6995"/>
    <w:rsid w:val="006B6BE8"/>
    <w:rsid w:val="006B6C59"/>
    <w:rsid w:val="006B7084"/>
    <w:rsid w:val="006B73BA"/>
    <w:rsid w:val="006B7697"/>
    <w:rsid w:val="006B76B4"/>
    <w:rsid w:val="006B799B"/>
    <w:rsid w:val="006B7A33"/>
    <w:rsid w:val="006B7E8F"/>
    <w:rsid w:val="006C03F3"/>
    <w:rsid w:val="006C05B6"/>
    <w:rsid w:val="006C0B10"/>
    <w:rsid w:val="006C0FDC"/>
    <w:rsid w:val="006C1529"/>
    <w:rsid w:val="006C192D"/>
    <w:rsid w:val="006C21C5"/>
    <w:rsid w:val="006C2553"/>
    <w:rsid w:val="006C2A47"/>
    <w:rsid w:val="006C422E"/>
    <w:rsid w:val="006C448F"/>
    <w:rsid w:val="006C4506"/>
    <w:rsid w:val="006C4B9D"/>
    <w:rsid w:val="006C4D37"/>
    <w:rsid w:val="006C5042"/>
    <w:rsid w:val="006C5384"/>
    <w:rsid w:val="006C53F0"/>
    <w:rsid w:val="006C57F7"/>
    <w:rsid w:val="006C5D68"/>
    <w:rsid w:val="006C6049"/>
    <w:rsid w:val="006C6819"/>
    <w:rsid w:val="006C6C50"/>
    <w:rsid w:val="006C6E65"/>
    <w:rsid w:val="006C6EAD"/>
    <w:rsid w:val="006C6FA9"/>
    <w:rsid w:val="006C714B"/>
    <w:rsid w:val="006C746A"/>
    <w:rsid w:val="006C7476"/>
    <w:rsid w:val="006C7BD8"/>
    <w:rsid w:val="006C7FF1"/>
    <w:rsid w:val="006D0CCE"/>
    <w:rsid w:val="006D0E4E"/>
    <w:rsid w:val="006D314E"/>
    <w:rsid w:val="006D372B"/>
    <w:rsid w:val="006D37A5"/>
    <w:rsid w:val="006D3BA7"/>
    <w:rsid w:val="006D3BC6"/>
    <w:rsid w:val="006D3D7E"/>
    <w:rsid w:val="006D3F7D"/>
    <w:rsid w:val="006D4027"/>
    <w:rsid w:val="006D421D"/>
    <w:rsid w:val="006D4391"/>
    <w:rsid w:val="006D4E17"/>
    <w:rsid w:val="006D5BB0"/>
    <w:rsid w:val="006D5F40"/>
    <w:rsid w:val="006D67E4"/>
    <w:rsid w:val="006D6A39"/>
    <w:rsid w:val="006D755C"/>
    <w:rsid w:val="006D7656"/>
    <w:rsid w:val="006D7CFF"/>
    <w:rsid w:val="006D7F90"/>
    <w:rsid w:val="006E0B43"/>
    <w:rsid w:val="006E1061"/>
    <w:rsid w:val="006E17F6"/>
    <w:rsid w:val="006E1AA2"/>
    <w:rsid w:val="006E217A"/>
    <w:rsid w:val="006E21D5"/>
    <w:rsid w:val="006E268C"/>
    <w:rsid w:val="006E271B"/>
    <w:rsid w:val="006E273E"/>
    <w:rsid w:val="006E2E1A"/>
    <w:rsid w:val="006E31FE"/>
    <w:rsid w:val="006E341A"/>
    <w:rsid w:val="006E3584"/>
    <w:rsid w:val="006E3623"/>
    <w:rsid w:val="006E3BB2"/>
    <w:rsid w:val="006E4CAE"/>
    <w:rsid w:val="006E4D66"/>
    <w:rsid w:val="006E5156"/>
    <w:rsid w:val="006E58E5"/>
    <w:rsid w:val="006E5BBF"/>
    <w:rsid w:val="006E620E"/>
    <w:rsid w:val="006E6507"/>
    <w:rsid w:val="006E6510"/>
    <w:rsid w:val="006E66D5"/>
    <w:rsid w:val="006E73EF"/>
    <w:rsid w:val="006E75C6"/>
    <w:rsid w:val="006E76A7"/>
    <w:rsid w:val="006E771C"/>
    <w:rsid w:val="006E783C"/>
    <w:rsid w:val="006E7EBF"/>
    <w:rsid w:val="006F0A2E"/>
    <w:rsid w:val="006F1300"/>
    <w:rsid w:val="006F2AF4"/>
    <w:rsid w:val="006F2EA0"/>
    <w:rsid w:val="006F2FAA"/>
    <w:rsid w:val="006F3956"/>
    <w:rsid w:val="006F3B81"/>
    <w:rsid w:val="006F3EB5"/>
    <w:rsid w:val="006F4612"/>
    <w:rsid w:val="006F4C23"/>
    <w:rsid w:val="006F553E"/>
    <w:rsid w:val="006F5FB5"/>
    <w:rsid w:val="006F65EF"/>
    <w:rsid w:val="006F68CA"/>
    <w:rsid w:val="006F6B25"/>
    <w:rsid w:val="006F703E"/>
    <w:rsid w:val="006F725F"/>
    <w:rsid w:val="006F7364"/>
    <w:rsid w:val="006F7A93"/>
    <w:rsid w:val="006F7F2A"/>
    <w:rsid w:val="007001A3"/>
    <w:rsid w:val="0070020F"/>
    <w:rsid w:val="00700314"/>
    <w:rsid w:val="00701318"/>
    <w:rsid w:val="007022EF"/>
    <w:rsid w:val="00702322"/>
    <w:rsid w:val="007033D7"/>
    <w:rsid w:val="0070402A"/>
    <w:rsid w:val="007048E0"/>
    <w:rsid w:val="00704A7A"/>
    <w:rsid w:val="00704AF5"/>
    <w:rsid w:val="00704EC8"/>
    <w:rsid w:val="00704ED6"/>
    <w:rsid w:val="007054F8"/>
    <w:rsid w:val="007061B3"/>
    <w:rsid w:val="007067DE"/>
    <w:rsid w:val="00706F78"/>
    <w:rsid w:val="00707144"/>
    <w:rsid w:val="0070726F"/>
    <w:rsid w:val="0070758D"/>
    <w:rsid w:val="00707617"/>
    <w:rsid w:val="00707669"/>
    <w:rsid w:val="007078D3"/>
    <w:rsid w:val="00707AAF"/>
    <w:rsid w:val="00707DD7"/>
    <w:rsid w:val="0071035F"/>
    <w:rsid w:val="00710D4D"/>
    <w:rsid w:val="00710E7E"/>
    <w:rsid w:val="00710FB1"/>
    <w:rsid w:val="00711EDA"/>
    <w:rsid w:val="00712175"/>
    <w:rsid w:val="007129CA"/>
    <w:rsid w:val="00712BBC"/>
    <w:rsid w:val="00713034"/>
    <w:rsid w:val="0071303B"/>
    <w:rsid w:val="00713255"/>
    <w:rsid w:val="00713362"/>
    <w:rsid w:val="0071362D"/>
    <w:rsid w:val="00713A9B"/>
    <w:rsid w:val="00713AFB"/>
    <w:rsid w:val="00713B8A"/>
    <w:rsid w:val="00713F61"/>
    <w:rsid w:val="00714105"/>
    <w:rsid w:val="00714312"/>
    <w:rsid w:val="00714473"/>
    <w:rsid w:val="007156FF"/>
    <w:rsid w:val="007165CD"/>
    <w:rsid w:val="00716B13"/>
    <w:rsid w:val="00716B38"/>
    <w:rsid w:val="00716D7C"/>
    <w:rsid w:val="007171AD"/>
    <w:rsid w:val="0071736A"/>
    <w:rsid w:val="00717524"/>
    <w:rsid w:val="00717A5A"/>
    <w:rsid w:val="00717BD4"/>
    <w:rsid w:val="0072016B"/>
    <w:rsid w:val="00720892"/>
    <w:rsid w:val="00720C9E"/>
    <w:rsid w:val="0072104F"/>
    <w:rsid w:val="007214E4"/>
    <w:rsid w:val="00721654"/>
    <w:rsid w:val="00721721"/>
    <w:rsid w:val="00721752"/>
    <w:rsid w:val="00721BB9"/>
    <w:rsid w:val="00723032"/>
    <w:rsid w:val="007230FF"/>
    <w:rsid w:val="00723EEF"/>
    <w:rsid w:val="00723F98"/>
    <w:rsid w:val="007240A1"/>
    <w:rsid w:val="007246A1"/>
    <w:rsid w:val="007246BD"/>
    <w:rsid w:val="00724862"/>
    <w:rsid w:val="00724AD1"/>
    <w:rsid w:val="0072517F"/>
    <w:rsid w:val="00725322"/>
    <w:rsid w:val="00726377"/>
    <w:rsid w:val="00726949"/>
    <w:rsid w:val="00727009"/>
    <w:rsid w:val="007271B8"/>
    <w:rsid w:val="0072751C"/>
    <w:rsid w:val="00727BC8"/>
    <w:rsid w:val="0073005D"/>
    <w:rsid w:val="0073047C"/>
    <w:rsid w:val="007306FB"/>
    <w:rsid w:val="00730C82"/>
    <w:rsid w:val="00731934"/>
    <w:rsid w:val="00731AAB"/>
    <w:rsid w:val="00731B2B"/>
    <w:rsid w:val="00731F14"/>
    <w:rsid w:val="007326F5"/>
    <w:rsid w:val="00732A81"/>
    <w:rsid w:val="00732F94"/>
    <w:rsid w:val="00732FD0"/>
    <w:rsid w:val="007333A7"/>
    <w:rsid w:val="007343A9"/>
    <w:rsid w:val="00734EC8"/>
    <w:rsid w:val="0073561B"/>
    <w:rsid w:val="00735856"/>
    <w:rsid w:val="00735973"/>
    <w:rsid w:val="007362FE"/>
    <w:rsid w:val="00736817"/>
    <w:rsid w:val="00736D31"/>
    <w:rsid w:val="00737BDA"/>
    <w:rsid w:val="00737D63"/>
    <w:rsid w:val="00740F7F"/>
    <w:rsid w:val="00742DF3"/>
    <w:rsid w:val="00743FE0"/>
    <w:rsid w:val="007449E4"/>
    <w:rsid w:val="00744C34"/>
    <w:rsid w:val="00744CC9"/>
    <w:rsid w:val="0074506D"/>
    <w:rsid w:val="0074558E"/>
    <w:rsid w:val="007458E8"/>
    <w:rsid w:val="00745BEA"/>
    <w:rsid w:val="007462BF"/>
    <w:rsid w:val="007465E0"/>
    <w:rsid w:val="00746AB3"/>
    <w:rsid w:val="007470B7"/>
    <w:rsid w:val="00747E35"/>
    <w:rsid w:val="00747EB2"/>
    <w:rsid w:val="00747F63"/>
    <w:rsid w:val="007502A4"/>
    <w:rsid w:val="00750E47"/>
    <w:rsid w:val="007518D4"/>
    <w:rsid w:val="00751F1B"/>
    <w:rsid w:val="00752A66"/>
    <w:rsid w:val="007533AF"/>
    <w:rsid w:val="0075388E"/>
    <w:rsid w:val="00754002"/>
    <w:rsid w:val="007541F1"/>
    <w:rsid w:val="00754291"/>
    <w:rsid w:val="007542E6"/>
    <w:rsid w:val="00754A57"/>
    <w:rsid w:val="0075503A"/>
    <w:rsid w:val="0075574C"/>
    <w:rsid w:val="00755B7C"/>
    <w:rsid w:val="00755DB8"/>
    <w:rsid w:val="00755E9D"/>
    <w:rsid w:val="0075616E"/>
    <w:rsid w:val="0075646E"/>
    <w:rsid w:val="00756E93"/>
    <w:rsid w:val="00756EF0"/>
    <w:rsid w:val="0075744F"/>
    <w:rsid w:val="0075777B"/>
    <w:rsid w:val="007609B8"/>
    <w:rsid w:val="00760BB1"/>
    <w:rsid w:val="00760BE7"/>
    <w:rsid w:val="00761005"/>
    <w:rsid w:val="00761168"/>
    <w:rsid w:val="00761A04"/>
    <w:rsid w:val="007624B2"/>
    <w:rsid w:val="00762CC9"/>
    <w:rsid w:val="007634D1"/>
    <w:rsid w:val="007637E8"/>
    <w:rsid w:val="00763963"/>
    <w:rsid w:val="00763E52"/>
    <w:rsid w:val="007642B8"/>
    <w:rsid w:val="00764775"/>
    <w:rsid w:val="007653EC"/>
    <w:rsid w:val="00765507"/>
    <w:rsid w:val="00765CFB"/>
    <w:rsid w:val="00765D14"/>
    <w:rsid w:val="00765EA2"/>
    <w:rsid w:val="007664B3"/>
    <w:rsid w:val="0076681B"/>
    <w:rsid w:val="00766DB8"/>
    <w:rsid w:val="007672A8"/>
    <w:rsid w:val="007672B6"/>
    <w:rsid w:val="00767D4A"/>
    <w:rsid w:val="007716CD"/>
    <w:rsid w:val="00771DAC"/>
    <w:rsid w:val="007721B8"/>
    <w:rsid w:val="00772730"/>
    <w:rsid w:val="00772BAF"/>
    <w:rsid w:val="00773D49"/>
    <w:rsid w:val="00773F15"/>
    <w:rsid w:val="0077443B"/>
    <w:rsid w:val="00774544"/>
    <w:rsid w:val="00774BC9"/>
    <w:rsid w:val="00775F0F"/>
    <w:rsid w:val="00775FBF"/>
    <w:rsid w:val="007766A4"/>
    <w:rsid w:val="00776A5D"/>
    <w:rsid w:val="007770FC"/>
    <w:rsid w:val="00777910"/>
    <w:rsid w:val="00777AAB"/>
    <w:rsid w:val="00780730"/>
    <w:rsid w:val="00780AD4"/>
    <w:rsid w:val="00781599"/>
    <w:rsid w:val="00781618"/>
    <w:rsid w:val="00781754"/>
    <w:rsid w:val="00781CAD"/>
    <w:rsid w:val="007821C2"/>
    <w:rsid w:val="0078222B"/>
    <w:rsid w:val="00782258"/>
    <w:rsid w:val="0078233B"/>
    <w:rsid w:val="007829F1"/>
    <w:rsid w:val="00782AD6"/>
    <w:rsid w:val="00782BC7"/>
    <w:rsid w:val="0078349A"/>
    <w:rsid w:val="00783ABC"/>
    <w:rsid w:val="00784272"/>
    <w:rsid w:val="00784518"/>
    <w:rsid w:val="007846F6"/>
    <w:rsid w:val="007846F9"/>
    <w:rsid w:val="00784708"/>
    <w:rsid w:val="007856E3"/>
    <w:rsid w:val="00786823"/>
    <w:rsid w:val="00786A69"/>
    <w:rsid w:val="00787246"/>
    <w:rsid w:val="0078733B"/>
    <w:rsid w:val="00787941"/>
    <w:rsid w:val="00787D48"/>
    <w:rsid w:val="00787DFC"/>
    <w:rsid w:val="00790816"/>
    <w:rsid w:val="00790A34"/>
    <w:rsid w:val="00790C33"/>
    <w:rsid w:val="00791091"/>
    <w:rsid w:val="00791735"/>
    <w:rsid w:val="007919E5"/>
    <w:rsid w:val="0079216A"/>
    <w:rsid w:val="007929A1"/>
    <w:rsid w:val="00792A89"/>
    <w:rsid w:val="00792EC1"/>
    <w:rsid w:val="00793188"/>
    <w:rsid w:val="007936B5"/>
    <w:rsid w:val="00793778"/>
    <w:rsid w:val="007941F3"/>
    <w:rsid w:val="0079484D"/>
    <w:rsid w:val="00794CF6"/>
    <w:rsid w:val="007954D9"/>
    <w:rsid w:val="00795924"/>
    <w:rsid w:val="00795C3D"/>
    <w:rsid w:val="00796970"/>
    <w:rsid w:val="00797422"/>
    <w:rsid w:val="00797AA6"/>
    <w:rsid w:val="00797DB7"/>
    <w:rsid w:val="007A064E"/>
    <w:rsid w:val="007A0BE5"/>
    <w:rsid w:val="007A0CD5"/>
    <w:rsid w:val="007A0D77"/>
    <w:rsid w:val="007A0EE8"/>
    <w:rsid w:val="007A1089"/>
    <w:rsid w:val="007A160A"/>
    <w:rsid w:val="007A16D1"/>
    <w:rsid w:val="007A28C4"/>
    <w:rsid w:val="007A31D8"/>
    <w:rsid w:val="007A3524"/>
    <w:rsid w:val="007A3B45"/>
    <w:rsid w:val="007A4168"/>
    <w:rsid w:val="007A46A1"/>
    <w:rsid w:val="007A478F"/>
    <w:rsid w:val="007A4871"/>
    <w:rsid w:val="007A4E61"/>
    <w:rsid w:val="007A4F84"/>
    <w:rsid w:val="007A544B"/>
    <w:rsid w:val="007A5C05"/>
    <w:rsid w:val="007A5FAB"/>
    <w:rsid w:val="007A60B3"/>
    <w:rsid w:val="007A63CE"/>
    <w:rsid w:val="007A67AB"/>
    <w:rsid w:val="007A69C2"/>
    <w:rsid w:val="007A6B9C"/>
    <w:rsid w:val="007A7016"/>
    <w:rsid w:val="007A7241"/>
    <w:rsid w:val="007A7258"/>
    <w:rsid w:val="007A7377"/>
    <w:rsid w:val="007A7AEA"/>
    <w:rsid w:val="007A7C39"/>
    <w:rsid w:val="007A7C6C"/>
    <w:rsid w:val="007A7F5B"/>
    <w:rsid w:val="007B0100"/>
    <w:rsid w:val="007B07D7"/>
    <w:rsid w:val="007B0B7E"/>
    <w:rsid w:val="007B0C18"/>
    <w:rsid w:val="007B0FE2"/>
    <w:rsid w:val="007B141F"/>
    <w:rsid w:val="007B1711"/>
    <w:rsid w:val="007B17FA"/>
    <w:rsid w:val="007B1ACD"/>
    <w:rsid w:val="007B2268"/>
    <w:rsid w:val="007B22A8"/>
    <w:rsid w:val="007B2B06"/>
    <w:rsid w:val="007B2BE4"/>
    <w:rsid w:val="007B33BD"/>
    <w:rsid w:val="007B370E"/>
    <w:rsid w:val="007B50D0"/>
    <w:rsid w:val="007B53C4"/>
    <w:rsid w:val="007B6114"/>
    <w:rsid w:val="007B627C"/>
    <w:rsid w:val="007B6613"/>
    <w:rsid w:val="007B67A3"/>
    <w:rsid w:val="007B7686"/>
    <w:rsid w:val="007B79E4"/>
    <w:rsid w:val="007B7CF5"/>
    <w:rsid w:val="007B7D2C"/>
    <w:rsid w:val="007B7F01"/>
    <w:rsid w:val="007C00AE"/>
    <w:rsid w:val="007C020C"/>
    <w:rsid w:val="007C0218"/>
    <w:rsid w:val="007C063E"/>
    <w:rsid w:val="007C09FE"/>
    <w:rsid w:val="007C0CF5"/>
    <w:rsid w:val="007C10D2"/>
    <w:rsid w:val="007C3D3E"/>
    <w:rsid w:val="007C416C"/>
    <w:rsid w:val="007C443F"/>
    <w:rsid w:val="007C448C"/>
    <w:rsid w:val="007C4550"/>
    <w:rsid w:val="007C45F6"/>
    <w:rsid w:val="007C4DF9"/>
    <w:rsid w:val="007C5155"/>
    <w:rsid w:val="007C5AEC"/>
    <w:rsid w:val="007C5CAB"/>
    <w:rsid w:val="007C5D52"/>
    <w:rsid w:val="007C60AB"/>
    <w:rsid w:val="007C6514"/>
    <w:rsid w:val="007C65DC"/>
    <w:rsid w:val="007C6AF6"/>
    <w:rsid w:val="007C6E41"/>
    <w:rsid w:val="007C6F25"/>
    <w:rsid w:val="007C70A1"/>
    <w:rsid w:val="007C75B7"/>
    <w:rsid w:val="007C793D"/>
    <w:rsid w:val="007C7CA8"/>
    <w:rsid w:val="007C7D49"/>
    <w:rsid w:val="007C7D9E"/>
    <w:rsid w:val="007D0043"/>
    <w:rsid w:val="007D02F3"/>
    <w:rsid w:val="007D06AD"/>
    <w:rsid w:val="007D0ACF"/>
    <w:rsid w:val="007D0E81"/>
    <w:rsid w:val="007D15F8"/>
    <w:rsid w:val="007D2630"/>
    <w:rsid w:val="007D26B1"/>
    <w:rsid w:val="007D2792"/>
    <w:rsid w:val="007D303D"/>
    <w:rsid w:val="007D31DE"/>
    <w:rsid w:val="007D32E9"/>
    <w:rsid w:val="007D3313"/>
    <w:rsid w:val="007D347C"/>
    <w:rsid w:val="007D3D4A"/>
    <w:rsid w:val="007D4171"/>
    <w:rsid w:val="007D41D2"/>
    <w:rsid w:val="007D4291"/>
    <w:rsid w:val="007D4593"/>
    <w:rsid w:val="007D45EE"/>
    <w:rsid w:val="007D4823"/>
    <w:rsid w:val="007D4CB1"/>
    <w:rsid w:val="007D5450"/>
    <w:rsid w:val="007D5874"/>
    <w:rsid w:val="007D5881"/>
    <w:rsid w:val="007D5E04"/>
    <w:rsid w:val="007D6A0C"/>
    <w:rsid w:val="007D6ECC"/>
    <w:rsid w:val="007D7770"/>
    <w:rsid w:val="007D78D2"/>
    <w:rsid w:val="007E02DC"/>
    <w:rsid w:val="007E072F"/>
    <w:rsid w:val="007E0F8B"/>
    <w:rsid w:val="007E136B"/>
    <w:rsid w:val="007E14D8"/>
    <w:rsid w:val="007E19C8"/>
    <w:rsid w:val="007E1F63"/>
    <w:rsid w:val="007E2796"/>
    <w:rsid w:val="007E2D49"/>
    <w:rsid w:val="007E2D67"/>
    <w:rsid w:val="007E2E77"/>
    <w:rsid w:val="007E2EB8"/>
    <w:rsid w:val="007E312C"/>
    <w:rsid w:val="007E3320"/>
    <w:rsid w:val="007E3C3C"/>
    <w:rsid w:val="007E420D"/>
    <w:rsid w:val="007E437B"/>
    <w:rsid w:val="007E4467"/>
    <w:rsid w:val="007E47B2"/>
    <w:rsid w:val="007E4A86"/>
    <w:rsid w:val="007E4CFB"/>
    <w:rsid w:val="007E4E40"/>
    <w:rsid w:val="007E525F"/>
    <w:rsid w:val="007E52A9"/>
    <w:rsid w:val="007E5869"/>
    <w:rsid w:val="007E59EF"/>
    <w:rsid w:val="007E64B7"/>
    <w:rsid w:val="007E6D44"/>
    <w:rsid w:val="007E7248"/>
    <w:rsid w:val="007E7388"/>
    <w:rsid w:val="007E772F"/>
    <w:rsid w:val="007F03EE"/>
    <w:rsid w:val="007F0767"/>
    <w:rsid w:val="007F0840"/>
    <w:rsid w:val="007F089E"/>
    <w:rsid w:val="007F124A"/>
    <w:rsid w:val="007F155B"/>
    <w:rsid w:val="007F1DC3"/>
    <w:rsid w:val="007F21D2"/>
    <w:rsid w:val="007F2460"/>
    <w:rsid w:val="007F2477"/>
    <w:rsid w:val="007F2890"/>
    <w:rsid w:val="007F2D6B"/>
    <w:rsid w:val="007F3423"/>
    <w:rsid w:val="007F399C"/>
    <w:rsid w:val="007F3D27"/>
    <w:rsid w:val="007F3ECD"/>
    <w:rsid w:val="007F44C0"/>
    <w:rsid w:val="007F49AD"/>
    <w:rsid w:val="007F55BC"/>
    <w:rsid w:val="007F56EC"/>
    <w:rsid w:val="007F581D"/>
    <w:rsid w:val="007F5A07"/>
    <w:rsid w:val="007F6C19"/>
    <w:rsid w:val="007F6D05"/>
    <w:rsid w:val="007F6E6F"/>
    <w:rsid w:val="007F7167"/>
    <w:rsid w:val="007F7639"/>
    <w:rsid w:val="007F777C"/>
    <w:rsid w:val="007F79BB"/>
    <w:rsid w:val="008001C8"/>
    <w:rsid w:val="00800290"/>
    <w:rsid w:val="0080049D"/>
    <w:rsid w:val="00800980"/>
    <w:rsid w:val="00801651"/>
    <w:rsid w:val="0080168C"/>
    <w:rsid w:val="008021B0"/>
    <w:rsid w:val="0080251C"/>
    <w:rsid w:val="008025A3"/>
    <w:rsid w:val="00802792"/>
    <w:rsid w:val="00802EEA"/>
    <w:rsid w:val="00802F03"/>
    <w:rsid w:val="00803123"/>
    <w:rsid w:val="00803656"/>
    <w:rsid w:val="00803852"/>
    <w:rsid w:val="008049E7"/>
    <w:rsid w:val="00804BAF"/>
    <w:rsid w:val="00805135"/>
    <w:rsid w:val="00805650"/>
    <w:rsid w:val="00805895"/>
    <w:rsid w:val="008059C1"/>
    <w:rsid w:val="008066F9"/>
    <w:rsid w:val="0080703B"/>
    <w:rsid w:val="008074C0"/>
    <w:rsid w:val="008104B4"/>
    <w:rsid w:val="008107C0"/>
    <w:rsid w:val="00810846"/>
    <w:rsid w:val="00810CDB"/>
    <w:rsid w:val="00811263"/>
    <w:rsid w:val="00811505"/>
    <w:rsid w:val="008117A4"/>
    <w:rsid w:val="00811C5C"/>
    <w:rsid w:val="008124A4"/>
    <w:rsid w:val="008129B8"/>
    <w:rsid w:val="00812BEB"/>
    <w:rsid w:val="00812CA1"/>
    <w:rsid w:val="00812F3A"/>
    <w:rsid w:val="00813619"/>
    <w:rsid w:val="00813CE1"/>
    <w:rsid w:val="008149E1"/>
    <w:rsid w:val="00815C82"/>
    <w:rsid w:val="00815D82"/>
    <w:rsid w:val="00815DBC"/>
    <w:rsid w:val="008165DE"/>
    <w:rsid w:val="00816BC7"/>
    <w:rsid w:val="00817006"/>
    <w:rsid w:val="008171EF"/>
    <w:rsid w:val="008172D0"/>
    <w:rsid w:val="0081739C"/>
    <w:rsid w:val="008202EC"/>
    <w:rsid w:val="00820625"/>
    <w:rsid w:val="00820C3C"/>
    <w:rsid w:val="00820C4D"/>
    <w:rsid w:val="00820FFC"/>
    <w:rsid w:val="00821119"/>
    <w:rsid w:val="0082129C"/>
    <w:rsid w:val="0082161D"/>
    <w:rsid w:val="00821A65"/>
    <w:rsid w:val="008220EB"/>
    <w:rsid w:val="008224C1"/>
    <w:rsid w:val="00822AAD"/>
    <w:rsid w:val="008230F8"/>
    <w:rsid w:val="0082328D"/>
    <w:rsid w:val="00823674"/>
    <w:rsid w:val="0082399E"/>
    <w:rsid w:val="00824175"/>
    <w:rsid w:val="00824A04"/>
    <w:rsid w:val="00824B57"/>
    <w:rsid w:val="00825553"/>
    <w:rsid w:val="00825731"/>
    <w:rsid w:val="00825E57"/>
    <w:rsid w:val="00826200"/>
    <w:rsid w:val="00826C9D"/>
    <w:rsid w:val="008270A1"/>
    <w:rsid w:val="0082773D"/>
    <w:rsid w:val="00827E94"/>
    <w:rsid w:val="00830568"/>
    <w:rsid w:val="00830E37"/>
    <w:rsid w:val="00831090"/>
    <w:rsid w:val="00832052"/>
    <w:rsid w:val="00832061"/>
    <w:rsid w:val="00832216"/>
    <w:rsid w:val="00833467"/>
    <w:rsid w:val="00833B83"/>
    <w:rsid w:val="0083424E"/>
    <w:rsid w:val="008342FE"/>
    <w:rsid w:val="00834515"/>
    <w:rsid w:val="00834A32"/>
    <w:rsid w:val="00834B58"/>
    <w:rsid w:val="008356F1"/>
    <w:rsid w:val="00835830"/>
    <w:rsid w:val="00835F4F"/>
    <w:rsid w:val="00836116"/>
    <w:rsid w:val="008369DD"/>
    <w:rsid w:val="0083792D"/>
    <w:rsid w:val="008379E4"/>
    <w:rsid w:val="00840321"/>
    <w:rsid w:val="00840B72"/>
    <w:rsid w:val="0084180A"/>
    <w:rsid w:val="00841FF2"/>
    <w:rsid w:val="00842095"/>
    <w:rsid w:val="008428A0"/>
    <w:rsid w:val="008429BD"/>
    <w:rsid w:val="00842FD5"/>
    <w:rsid w:val="008430C4"/>
    <w:rsid w:val="00843357"/>
    <w:rsid w:val="00843851"/>
    <w:rsid w:val="00843B51"/>
    <w:rsid w:val="00844135"/>
    <w:rsid w:val="008441D4"/>
    <w:rsid w:val="008441E2"/>
    <w:rsid w:val="00844889"/>
    <w:rsid w:val="008449D0"/>
    <w:rsid w:val="008454A2"/>
    <w:rsid w:val="00845B0B"/>
    <w:rsid w:val="008460D1"/>
    <w:rsid w:val="008460FF"/>
    <w:rsid w:val="008462BC"/>
    <w:rsid w:val="00847447"/>
    <w:rsid w:val="00847B87"/>
    <w:rsid w:val="00847CF3"/>
    <w:rsid w:val="00850162"/>
    <w:rsid w:val="00850E74"/>
    <w:rsid w:val="0085190A"/>
    <w:rsid w:val="00851932"/>
    <w:rsid w:val="00851B5C"/>
    <w:rsid w:val="0085227F"/>
    <w:rsid w:val="008525EA"/>
    <w:rsid w:val="00852AB5"/>
    <w:rsid w:val="00852B35"/>
    <w:rsid w:val="00852C92"/>
    <w:rsid w:val="008534EE"/>
    <w:rsid w:val="00853778"/>
    <w:rsid w:val="008539B9"/>
    <w:rsid w:val="0085422C"/>
    <w:rsid w:val="00854448"/>
    <w:rsid w:val="008544FC"/>
    <w:rsid w:val="008548A8"/>
    <w:rsid w:val="008553A7"/>
    <w:rsid w:val="00855595"/>
    <w:rsid w:val="00855AAD"/>
    <w:rsid w:val="00855D04"/>
    <w:rsid w:val="00855D4D"/>
    <w:rsid w:val="0085622E"/>
    <w:rsid w:val="0085711A"/>
    <w:rsid w:val="0085789C"/>
    <w:rsid w:val="00857C40"/>
    <w:rsid w:val="00857D43"/>
    <w:rsid w:val="00860062"/>
    <w:rsid w:val="0086059D"/>
    <w:rsid w:val="0086113C"/>
    <w:rsid w:val="008617CF"/>
    <w:rsid w:val="00861912"/>
    <w:rsid w:val="00861A59"/>
    <w:rsid w:val="00861F6C"/>
    <w:rsid w:val="00862175"/>
    <w:rsid w:val="008622E5"/>
    <w:rsid w:val="008623B1"/>
    <w:rsid w:val="00862684"/>
    <w:rsid w:val="00862770"/>
    <w:rsid w:val="00863273"/>
    <w:rsid w:val="00864A75"/>
    <w:rsid w:val="00864AFA"/>
    <w:rsid w:val="00865A54"/>
    <w:rsid w:val="00865ADC"/>
    <w:rsid w:val="00866145"/>
    <w:rsid w:val="00866B1B"/>
    <w:rsid w:val="00866FE4"/>
    <w:rsid w:val="008674C5"/>
    <w:rsid w:val="0086786F"/>
    <w:rsid w:val="00867C20"/>
    <w:rsid w:val="00867F65"/>
    <w:rsid w:val="008703A0"/>
    <w:rsid w:val="008706EC"/>
    <w:rsid w:val="008709BB"/>
    <w:rsid w:val="00870A37"/>
    <w:rsid w:val="00870B36"/>
    <w:rsid w:val="008710FC"/>
    <w:rsid w:val="00871A2D"/>
    <w:rsid w:val="00871C12"/>
    <w:rsid w:val="0087234C"/>
    <w:rsid w:val="00872A7C"/>
    <w:rsid w:val="008731B1"/>
    <w:rsid w:val="0087336E"/>
    <w:rsid w:val="008736F1"/>
    <w:rsid w:val="00873A9C"/>
    <w:rsid w:val="00873B56"/>
    <w:rsid w:val="00873C58"/>
    <w:rsid w:val="00873FF4"/>
    <w:rsid w:val="008747E8"/>
    <w:rsid w:val="00874874"/>
    <w:rsid w:val="008755F4"/>
    <w:rsid w:val="00875683"/>
    <w:rsid w:val="008759EA"/>
    <w:rsid w:val="00875DB2"/>
    <w:rsid w:val="008766A4"/>
    <w:rsid w:val="00876BC9"/>
    <w:rsid w:val="00876D6C"/>
    <w:rsid w:val="00876E4E"/>
    <w:rsid w:val="008776FB"/>
    <w:rsid w:val="00877AA5"/>
    <w:rsid w:val="00877E97"/>
    <w:rsid w:val="00880583"/>
    <w:rsid w:val="0088077F"/>
    <w:rsid w:val="00880B04"/>
    <w:rsid w:val="00880FE7"/>
    <w:rsid w:val="0088122F"/>
    <w:rsid w:val="00881288"/>
    <w:rsid w:val="0088147A"/>
    <w:rsid w:val="008814AF"/>
    <w:rsid w:val="008815D7"/>
    <w:rsid w:val="008815F9"/>
    <w:rsid w:val="008819A8"/>
    <w:rsid w:val="00881C8D"/>
    <w:rsid w:val="00882613"/>
    <w:rsid w:val="00882D41"/>
    <w:rsid w:val="00883970"/>
    <w:rsid w:val="00885536"/>
    <w:rsid w:val="00886193"/>
    <w:rsid w:val="008867F6"/>
    <w:rsid w:val="0088688B"/>
    <w:rsid w:val="008875F8"/>
    <w:rsid w:val="00887B1C"/>
    <w:rsid w:val="0089023E"/>
    <w:rsid w:val="00890434"/>
    <w:rsid w:val="00890BF4"/>
    <w:rsid w:val="00890CFC"/>
    <w:rsid w:val="00891454"/>
    <w:rsid w:val="00891C80"/>
    <w:rsid w:val="00891D51"/>
    <w:rsid w:val="00891D60"/>
    <w:rsid w:val="00892229"/>
    <w:rsid w:val="0089234C"/>
    <w:rsid w:val="00892EC6"/>
    <w:rsid w:val="00893073"/>
    <w:rsid w:val="00893090"/>
    <w:rsid w:val="008931D7"/>
    <w:rsid w:val="008935AB"/>
    <w:rsid w:val="008938F9"/>
    <w:rsid w:val="00893B5C"/>
    <w:rsid w:val="00893C49"/>
    <w:rsid w:val="0089471E"/>
    <w:rsid w:val="00894957"/>
    <w:rsid w:val="00894962"/>
    <w:rsid w:val="00894DC7"/>
    <w:rsid w:val="00894E64"/>
    <w:rsid w:val="00895517"/>
    <w:rsid w:val="00895726"/>
    <w:rsid w:val="0089579D"/>
    <w:rsid w:val="00895B8D"/>
    <w:rsid w:val="00895C52"/>
    <w:rsid w:val="00896146"/>
    <w:rsid w:val="0089656D"/>
    <w:rsid w:val="008969EA"/>
    <w:rsid w:val="00897534"/>
    <w:rsid w:val="00897721"/>
    <w:rsid w:val="0089786D"/>
    <w:rsid w:val="008A0EA6"/>
    <w:rsid w:val="008A115F"/>
    <w:rsid w:val="008A127B"/>
    <w:rsid w:val="008A14A2"/>
    <w:rsid w:val="008A184C"/>
    <w:rsid w:val="008A1BA3"/>
    <w:rsid w:val="008A1BCE"/>
    <w:rsid w:val="008A1C8D"/>
    <w:rsid w:val="008A2777"/>
    <w:rsid w:val="008A2C98"/>
    <w:rsid w:val="008A3240"/>
    <w:rsid w:val="008A356E"/>
    <w:rsid w:val="008A35CC"/>
    <w:rsid w:val="008A425A"/>
    <w:rsid w:val="008A451C"/>
    <w:rsid w:val="008A4A48"/>
    <w:rsid w:val="008A4D3B"/>
    <w:rsid w:val="008A503F"/>
    <w:rsid w:val="008A5227"/>
    <w:rsid w:val="008A5392"/>
    <w:rsid w:val="008A5B19"/>
    <w:rsid w:val="008A5BCA"/>
    <w:rsid w:val="008A634C"/>
    <w:rsid w:val="008A6A6F"/>
    <w:rsid w:val="008A6C36"/>
    <w:rsid w:val="008A711C"/>
    <w:rsid w:val="008A725D"/>
    <w:rsid w:val="008A7505"/>
    <w:rsid w:val="008A76DC"/>
    <w:rsid w:val="008A7BD3"/>
    <w:rsid w:val="008B000C"/>
    <w:rsid w:val="008B04F1"/>
    <w:rsid w:val="008B064E"/>
    <w:rsid w:val="008B0B94"/>
    <w:rsid w:val="008B1A57"/>
    <w:rsid w:val="008B1C99"/>
    <w:rsid w:val="008B21EC"/>
    <w:rsid w:val="008B228C"/>
    <w:rsid w:val="008B256A"/>
    <w:rsid w:val="008B2A85"/>
    <w:rsid w:val="008B2BD0"/>
    <w:rsid w:val="008B2CAA"/>
    <w:rsid w:val="008B2E58"/>
    <w:rsid w:val="008B3262"/>
    <w:rsid w:val="008B34B2"/>
    <w:rsid w:val="008B36C4"/>
    <w:rsid w:val="008B374D"/>
    <w:rsid w:val="008B3FAC"/>
    <w:rsid w:val="008B4AE5"/>
    <w:rsid w:val="008B58B7"/>
    <w:rsid w:val="008B5A82"/>
    <w:rsid w:val="008B5D1F"/>
    <w:rsid w:val="008B5F7B"/>
    <w:rsid w:val="008B62DC"/>
    <w:rsid w:val="008B650C"/>
    <w:rsid w:val="008B6610"/>
    <w:rsid w:val="008B6D17"/>
    <w:rsid w:val="008B6F27"/>
    <w:rsid w:val="008B74AE"/>
    <w:rsid w:val="008B775C"/>
    <w:rsid w:val="008C01E0"/>
    <w:rsid w:val="008C09B8"/>
    <w:rsid w:val="008C0B3F"/>
    <w:rsid w:val="008C13AF"/>
    <w:rsid w:val="008C16E7"/>
    <w:rsid w:val="008C1C16"/>
    <w:rsid w:val="008C1FFD"/>
    <w:rsid w:val="008C239B"/>
    <w:rsid w:val="008C2681"/>
    <w:rsid w:val="008C2A5B"/>
    <w:rsid w:val="008C31E1"/>
    <w:rsid w:val="008C3432"/>
    <w:rsid w:val="008C3888"/>
    <w:rsid w:val="008C393A"/>
    <w:rsid w:val="008C3A74"/>
    <w:rsid w:val="008C3DB3"/>
    <w:rsid w:val="008C3E34"/>
    <w:rsid w:val="008C4D3C"/>
    <w:rsid w:val="008C586E"/>
    <w:rsid w:val="008C644B"/>
    <w:rsid w:val="008C65C6"/>
    <w:rsid w:val="008C66F2"/>
    <w:rsid w:val="008C6847"/>
    <w:rsid w:val="008C6971"/>
    <w:rsid w:val="008C6CD0"/>
    <w:rsid w:val="008C7FC4"/>
    <w:rsid w:val="008D0A90"/>
    <w:rsid w:val="008D1371"/>
    <w:rsid w:val="008D1498"/>
    <w:rsid w:val="008D156E"/>
    <w:rsid w:val="008D15A2"/>
    <w:rsid w:val="008D185E"/>
    <w:rsid w:val="008D18D7"/>
    <w:rsid w:val="008D23B3"/>
    <w:rsid w:val="008D23C0"/>
    <w:rsid w:val="008D28C1"/>
    <w:rsid w:val="008D2A31"/>
    <w:rsid w:val="008D2B97"/>
    <w:rsid w:val="008D2D77"/>
    <w:rsid w:val="008D2D94"/>
    <w:rsid w:val="008D3256"/>
    <w:rsid w:val="008D35E5"/>
    <w:rsid w:val="008D35FE"/>
    <w:rsid w:val="008D3D8D"/>
    <w:rsid w:val="008D3DB0"/>
    <w:rsid w:val="008D49F3"/>
    <w:rsid w:val="008D5006"/>
    <w:rsid w:val="008D534B"/>
    <w:rsid w:val="008D5BEA"/>
    <w:rsid w:val="008D6291"/>
    <w:rsid w:val="008D6824"/>
    <w:rsid w:val="008D6F8A"/>
    <w:rsid w:val="008D7605"/>
    <w:rsid w:val="008D76A5"/>
    <w:rsid w:val="008D77E7"/>
    <w:rsid w:val="008D7BC6"/>
    <w:rsid w:val="008E0340"/>
    <w:rsid w:val="008E0998"/>
    <w:rsid w:val="008E0A30"/>
    <w:rsid w:val="008E0A59"/>
    <w:rsid w:val="008E0BBF"/>
    <w:rsid w:val="008E0E2E"/>
    <w:rsid w:val="008E12FD"/>
    <w:rsid w:val="008E18DA"/>
    <w:rsid w:val="008E1DDC"/>
    <w:rsid w:val="008E2C9A"/>
    <w:rsid w:val="008E2F1C"/>
    <w:rsid w:val="008E3162"/>
    <w:rsid w:val="008E355C"/>
    <w:rsid w:val="008E3564"/>
    <w:rsid w:val="008E3A1D"/>
    <w:rsid w:val="008E412F"/>
    <w:rsid w:val="008E468C"/>
    <w:rsid w:val="008E4701"/>
    <w:rsid w:val="008E4D8E"/>
    <w:rsid w:val="008E4F3E"/>
    <w:rsid w:val="008E51EB"/>
    <w:rsid w:val="008E5675"/>
    <w:rsid w:val="008E5BF7"/>
    <w:rsid w:val="008E6564"/>
    <w:rsid w:val="008E65D0"/>
    <w:rsid w:val="008E68DC"/>
    <w:rsid w:val="008E7A7E"/>
    <w:rsid w:val="008E7D2E"/>
    <w:rsid w:val="008E7F84"/>
    <w:rsid w:val="008F04B2"/>
    <w:rsid w:val="008F050B"/>
    <w:rsid w:val="008F14DE"/>
    <w:rsid w:val="008F16AB"/>
    <w:rsid w:val="008F16E7"/>
    <w:rsid w:val="008F2434"/>
    <w:rsid w:val="008F2C57"/>
    <w:rsid w:val="008F3311"/>
    <w:rsid w:val="008F3362"/>
    <w:rsid w:val="008F3445"/>
    <w:rsid w:val="008F3A93"/>
    <w:rsid w:val="008F3FE5"/>
    <w:rsid w:val="008F40B0"/>
    <w:rsid w:val="008F4587"/>
    <w:rsid w:val="008F46B2"/>
    <w:rsid w:val="008F4C66"/>
    <w:rsid w:val="008F4E2A"/>
    <w:rsid w:val="008F52F9"/>
    <w:rsid w:val="008F55C1"/>
    <w:rsid w:val="008F56A4"/>
    <w:rsid w:val="008F59E6"/>
    <w:rsid w:val="008F5AEE"/>
    <w:rsid w:val="008F71DD"/>
    <w:rsid w:val="008F736B"/>
    <w:rsid w:val="008F7670"/>
    <w:rsid w:val="008F799B"/>
    <w:rsid w:val="0090033D"/>
    <w:rsid w:val="00900A8F"/>
    <w:rsid w:val="00900B34"/>
    <w:rsid w:val="00901267"/>
    <w:rsid w:val="0090169E"/>
    <w:rsid w:val="00901A6B"/>
    <w:rsid w:val="00902707"/>
    <w:rsid w:val="009028ED"/>
    <w:rsid w:val="00902C47"/>
    <w:rsid w:val="00902C99"/>
    <w:rsid w:val="00902FEA"/>
    <w:rsid w:val="00903125"/>
    <w:rsid w:val="009037DE"/>
    <w:rsid w:val="00904121"/>
    <w:rsid w:val="0090440E"/>
    <w:rsid w:val="00904F35"/>
    <w:rsid w:val="00905963"/>
    <w:rsid w:val="00905CAC"/>
    <w:rsid w:val="00906282"/>
    <w:rsid w:val="009067FD"/>
    <w:rsid w:val="00906E9C"/>
    <w:rsid w:val="00907891"/>
    <w:rsid w:val="00907A1C"/>
    <w:rsid w:val="0091074B"/>
    <w:rsid w:val="009107E4"/>
    <w:rsid w:val="00910DBB"/>
    <w:rsid w:val="009111D0"/>
    <w:rsid w:val="009114C8"/>
    <w:rsid w:val="0091161F"/>
    <w:rsid w:val="00911907"/>
    <w:rsid w:val="009119C8"/>
    <w:rsid w:val="00912C12"/>
    <w:rsid w:val="00912E8A"/>
    <w:rsid w:val="009130B4"/>
    <w:rsid w:val="00913F3F"/>
    <w:rsid w:val="009140AA"/>
    <w:rsid w:val="00914343"/>
    <w:rsid w:val="0091487B"/>
    <w:rsid w:val="00914A03"/>
    <w:rsid w:val="00915CB2"/>
    <w:rsid w:val="00915EB3"/>
    <w:rsid w:val="00915F26"/>
    <w:rsid w:val="00920A8E"/>
    <w:rsid w:val="00920C8C"/>
    <w:rsid w:val="00920CB1"/>
    <w:rsid w:val="009210BB"/>
    <w:rsid w:val="00921599"/>
    <w:rsid w:val="0092171E"/>
    <w:rsid w:val="00921CD6"/>
    <w:rsid w:val="00921FD9"/>
    <w:rsid w:val="0092283C"/>
    <w:rsid w:val="00922AEB"/>
    <w:rsid w:val="00922AFF"/>
    <w:rsid w:val="00922B20"/>
    <w:rsid w:val="009230AD"/>
    <w:rsid w:val="009230E5"/>
    <w:rsid w:val="009231C9"/>
    <w:rsid w:val="009239DC"/>
    <w:rsid w:val="00923C45"/>
    <w:rsid w:val="00923D78"/>
    <w:rsid w:val="00924051"/>
    <w:rsid w:val="0092499B"/>
    <w:rsid w:val="00924A40"/>
    <w:rsid w:val="009250CA"/>
    <w:rsid w:val="0092527E"/>
    <w:rsid w:val="00925697"/>
    <w:rsid w:val="00925BCC"/>
    <w:rsid w:val="00925BD3"/>
    <w:rsid w:val="00926199"/>
    <w:rsid w:val="00926866"/>
    <w:rsid w:val="00926E37"/>
    <w:rsid w:val="00926F0B"/>
    <w:rsid w:val="0092725B"/>
    <w:rsid w:val="00927427"/>
    <w:rsid w:val="0092747C"/>
    <w:rsid w:val="00927B7C"/>
    <w:rsid w:val="00927DED"/>
    <w:rsid w:val="00930059"/>
    <w:rsid w:val="0093008B"/>
    <w:rsid w:val="00930541"/>
    <w:rsid w:val="00930793"/>
    <w:rsid w:val="00930842"/>
    <w:rsid w:val="0093093D"/>
    <w:rsid w:val="0093104A"/>
    <w:rsid w:val="00931083"/>
    <w:rsid w:val="0093181B"/>
    <w:rsid w:val="009319A2"/>
    <w:rsid w:val="00932092"/>
    <w:rsid w:val="009323C0"/>
    <w:rsid w:val="0093272A"/>
    <w:rsid w:val="00933026"/>
    <w:rsid w:val="0093474B"/>
    <w:rsid w:val="0093496A"/>
    <w:rsid w:val="00934F2C"/>
    <w:rsid w:val="00935929"/>
    <w:rsid w:val="00935E4F"/>
    <w:rsid w:val="00936327"/>
    <w:rsid w:val="0093635C"/>
    <w:rsid w:val="0093643A"/>
    <w:rsid w:val="00936DFF"/>
    <w:rsid w:val="00937144"/>
    <w:rsid w:val="009372F4"/>
    <w:rsid w:val="009404DD"/>
    <w:rsid w:val="0094077B"/>
    <w:rsid w:val="00940BD2"/>
    <w:rsid w:val="009411A8"/>
    <w:rsid w:val="0094171C"/>
    <w:rsid w:val="00941FE4"/>
    <w:rsid w:val="00942255"/>
    <w:rsid w:val="00942335"/>
    <w:rsid w:val="0094246C"/>
    <w:rsid w:val="009424DD"/>
    <w:rsid w:val="0094262A"/>
    <w:rsid w:val="00942F59"/>
    <w:rsid w:val="009433D8"/>
    <w:rsid w:val="009436FB"/>
    <w:rsid w:val="0094428F"/>
    <w:rsid w:val="00944B05"/>
    <w:rsid w:val="0094514B"/>
    <w:rsid w:val="00945798"/>
    <w:rsid w:val="009459D9"/>
    <w:rsid w:val="00946603"/>
    <w:rsid w:val="0094685A"/>
    <w:rsid w:val="00946BD7"/>
    <w:rsid w:val="00946BEF"/>
    <w:rsid w:val="00946E66"/>
    <w:rsid w:val="0094713C"/>
    <w:rsid w:val="0094755E"/>
    <w:rsid w:val="009476C9"/>
    <w:rsid w:val="00947740"/>
    <w:rsid w:val="00947D2A"/>
    <w:rsid w:val="00950104"/>
    <w:rsid w:val="00950262"/>
    <w:rsid w:val="00950C52"/>
    <w:rsid w:val="00951007"/>
    <w:rsid w:val="009510AF"/>
    <w:rsid w:val="009512DC"/>
    <w:rsid w:val="009512E5"/>
    <w:rsid w:val="00951782"/>
    <w:rsid w:val="00951BB2"/>
    <w:rsid w:val="00952097"/>
    <w:rsid w:val="00952A41"/>
    <w:rsid w:val="00952AA2"/>
    <w:rsid w:val="00952ABB"/>
    <w:rsid w:val="0095322F"/>
    <w:rsid w:val="009533C7"/>
    <w:rsid w:val="009534E8"/>
    <w:rsid w:val="00953529"/>
    <w:rsid w:val="00953699"/>
    <w:rsid w:val="009540FB"/>
    <w:rsid w:val="0095410D"/>
    <w:rsid w:val="0095479B"/>
    <w:rsid w:val="009547A7"/>
    <w:rsid w:val="009561B0"/>
    <w:rsid w:val="00956200"/>
    <w:rsid w:val="00956389"/>
    <w:rsid w:val="0095653C"/>
    <w:rsid w:val="0095658A"/>
    <w:rsid w:val="00956631"/>
    <w:rsid w:val="0095668A"/>
    <w:rsid w:val="00956A2A"/>
    <w:rsid w:val="00957055"/>
    <w:rsid w:val="0095713D"/>
    <w:rsid w:val="00957324"/>
    <w:rsid w:val="00957E72"/>
    <w:rsid w:val="00960675"/>
    <w:rsid w:val="00960EE4"/>
    <w:rsid w:val="0096108A"/>
    <w:rsid w:val="00961324"/>
    <w:rsid w:val="00961976"/>
    <w:rsid w:val="0096260C"/>
    <w:rsid w:val="00962A30"/>
    <w:rsid w:val="00962C3E"/>
    <w:rsid w:val="00962E30"/>
    <w:rsid w:val="00962E7A"/>
    <w:rsid w:val="00963466"/>
    <w:rsid w:val="009634E0"/>
    <w:rsid w:val="00964458"/>
    <w:rsid w:val="00965217"/>
    <w:rsid w:val="0096530E"/>
    <w:rsid w:val="009655C1"/>
    <w:rsid w:val="0096582B"/>
    <w:rsid w:val="00965FBF"/>
    <w:rsid w:val="009660BC"/>
    <w:rsid w:val="009665D3"/>
    <w:rsid w:val="00966657"/>
    <w:rsid w:val="00966A21"/>
    <w:rsid w:val="009670FF"/>
    <w:rsid w:val="00967356"/>
    <w:rsid w:val="0097077C"/>
    <w:rsid w:val="00970A1C"/>
    <w:rsid w:val="00971708"/>
    <w:rsid w:val="00971E4A"/>
    <w:rsid w:val="00972044"/>
    <w:rsid w:val="00973057"/>
    <w:rsid w:val="009736F7"/>
    <w:rsid w:val="00973818"/>
    <w:rsid w:val="00973CE5"/>
    <w:rsid w:val="0097424F"/>
    <w:rsid w:val="00974958"/>
    <w:rsid w:val="0097574A"/>
    <w:rsid w:val="00975A96"/>
    <w:rsid w:val="00975E3D"/>
    <w:rsid w:val="00976720"/>
    <w:rsid w:val="00976CD3"/>
    <w:rsid w:val="00977288"/>
    <w:rsid w:val="00977D62"/>
    <w:rsid w:val="00977FA2"/>
    <w:rsid w:val="0098071E"/>
    <w:rsid w:val="00980BF7"/>
    <w:rsid w:val="00980C3C"/>
    <w:rsid w:val="00980C69"/>
    <w:rsid w:val="00980C71"/>
    <w:rsid w:val="00981759"/>
    <w:rsid w:val="00981986"/>
    <w:rsid w:val="00981A0B"/>
    <w:rsid w:val="00981B30"/>
    <w:rsid w:val="00981ECA"/>
    <w:rsid w:val="00982274"/>
    <w:rsid w:val="00982D95"/>
    <w:rsid w:val="00982DE3"/>
    <w:rsid w:val="00983236"/>
    <w:rsid w:val="009835D8"/>
    <w:rsid w:val="00983602"/>
    <w:rsid w:val="00983E9B"/>
    <w:rsid w:val="009843BC"/>
    <w:rsid w:val="0098476A"/>
    <w:rsid w:val="009849B7"/>
    <w:rsid w:val="00984B1E"/>
    <w:rsid w:val="00984CEB"/>
    <w:rsid w:val="00984DD0"/>
    <w:rsid w:val="0098591E"/>
    <w:rsid w:val="00985A95"/>
    <w:rsid w:val="00985F0F"/>
    <w:rsid w:val="0098640C"/>
    <w:rsid w:val="00986B40"/>
    <w:rsid w:val="00986D55"/>
    <w:rsid w:val="00987099"/>
    <w:rsid w:val="009872AA"/>
    <w:rsid w:val="00987609"/>
    <w:rsid w:val="0098762F"/>
    <w:rsid w:val="00987BAC"/>
    <w:rsid w:val="00987F7C"/>
    <w:rsid w:val="009900FC"/>
    <w:rsid w:val="00990C38"/>
    <w:rsid w:val="00990C47"/>
    <w:rsid w:val="00990CEE"/>
    <w:rsid w:val="009910BB"/>
    <w:rsid w:val="00991333"/>
    <w:rsid w:val="00991E45"/>
    <w:rsid w:val="009927CA"/>
    <w:rsid w:val="00992EC9"/>
    <w:rsid w:val="00993141"/>
    <w:rsid w:val="00993379"/>
    <w:rsid w:val="00993827"/>
    <w:rsid w:val="00994D5F"/>
    <w:rsid w:val="00994FE6"/>
    <w:rsid w:val="00995218"/>
    <w:rsid w:val="00995A1A"/>
    <w:rsid w:val="00996059"/>
    <w:rsid w:val="009960F4"/>
    <w:rsid w:val="009963C5"/>
    <w:rsid w:val="00996A23"/>
    <w:rsid w:val="00996DE3"/>
    <w:rsid w:val="00997C5E"/>
    <w:rsid w:val="009A0519"/>
    <w:rsid w:val="009A084F"/>
    <w:rsid w:val="009A0A9E"/>
    <w:rsid w:val="009A0D41"/>
    <w:rsid w:val="009A0D52"/>
    <w:rsid w:val="009A0F72"/>
    <w:rsid w:val="009A13B3"/>
    <w:rsid w:val="009A20FF"/>
    <w:rsid w:val="009A2909"/>
    <w:rsid w:val="009A2942"/>
    <w:rsid w:val="009A3175"/>
    <w:rsid w:val="009A3384"/>
    <w:rsid w:val="009A3864"/>
    <w:rsid w:val="009A3E2B"/>
    <w:rsid w:val="009A3F1A"/>
    <w:rsid w:val="009A40E2"/>
    <w:rsid w:val="009A43C9"/>
    <w:rsid w:val="009A47E8"/>
    <w:rsid w:val="009A509F"/>
    <w:rsid w:val="009A5191"/>
    <w:rsid w:val="009A5309"/>
    <w:rsid w:val="009A544C"/>
    <w:rsid w:val="009A5E10"/>
    <w:rsid w:val="009A6030"/>
    <w:rsid w:val="009A609D"/>
    <w:rsid w:val="009A675E"/>
    <w:rsid w:val="009A696B"/>
    <w:rsid w:val="009A6C8C"/>
    <w:rsid w:val="009A6DE5"/>
    <w:rsid w:val="009A6E3E"/>
    <w:rsid w:val="009A79FA"/>
    <w:rsid w:val="009A7A4B"/>
    <w:rsid w:val="009B01CA"/>
    <w:rsid w:val="009B059D"/>
    <w:rsid w:val="009B05F5"/>
    <w:rsid w:val="009B08C7"/>
    <w:rsid w:val="009B0D23"/>
    <w:rsid w:val="009B0E40"/>
    <w:rsid w:val="009B13F1"/>
    <w:rsid w:val="009B1641"/>
    <w:rsid w:val="009B1929"/>
    <w:rsid w:val="009B1D6B"/>
    <w:rsid w:val="009B1DAD"/>
    <w:rsid w:val="009B2486"/>
    <w:rsid w:val="009B29F7"/>
    <w:rsid w:val="009B2FCA"/>
    <w:rsid w:val="009B3080"/>
    <w:rsid w:val="009B3469"/>
    <w:rsid w:val="009B37A4"/>
    <w:rsid w:val="009B39FD"/>
    <w:rsid w:val="009B3F80"/>
    <w:rsid w:val="009B434C"/>
    <w:rsid w:val="009B6153"/>
    <w:rsid w:val="009B66A4"/>
    <w:rsid w:val="009B6803"/>
    <w:rsid w:val="009B6F79"/>
    <w:rsid w:val="009B729C"/>
    <w:rsid w:val="009B761A"/>
    <w:rsid w:val="009C00BE"/>
    <w:rsid w:val="009C02B6"/>
    <w:rsid w:val="009C0BBC"/>
    <w:rsid w:val="009C15BB"/>
    <w:rsid w:val="009C1A4A"/>
    <w:rsid w:val="009C1C90"/>
    <w:rsid w:val="009C21DD"/>
    <w:rsid w:val="009C2C2E"/>
    <w:rsid w:val="009C2E60"/>
    <w:rsid w:val="009C3A47"/>
    <w:rsid w:val="009C3FC5"/>
    <w:rsid w:val="009C4887"/>
    <w:rsid w:val="009C4B8C"/>
    <w:rsid w:val="009C4DBC"/>
    <w:rsid w:val="009C5125"/>
    <w:rsid w:val="009C5605"/>
    <w:rsid w:val="009C599D"/>
    <w:rsid w:val="009C5C0A"/>
    <w:rsid w:val="009C5F46"/>
    <w:rsid w:val="009C6321"/>
    <w:rsid w:val="009C6A98"/>
    <w:rsid w:val="009C6C23"/>
    <w:rsid w:val="009C6CF8"/>
    <w:rsid w:val="009C6DAD"/>
    <w:rsid w:val="009C6E26"/>
    <w:rsid w:val="009C7510"/>
    <w:rsid w:val="009C7714"/>
    <w:rsid w:val="009C79F2"/>
    <w:rsid w:val="009C7B11"/>
    <w:rsid w:val="009C7ED6"/>
    <w:rsid w:val="009D0850"/>
    <w:rsid w:val="009D0F8F"/>
    <w:rsid w:val="009D126A"/>
    <w:rsid w:val="009D1371"/>
    <w:rsid w:val="009D1706"/>
    <w:rsid w:val="009D1B16"/>
    <w:rsid w:val="009D1BF0"/>
    <w:rsid w:val="009D1C74"/>
    <w:rsid w:val="009D20F6"/>
    <w:rsid w:val="009D24C3"/>
    <w:rsid w:val="009D29C6"/>
    <w:rsid w:val="009D2E57"/>
    <w:rsid w:val="009D2ED2"/>
    <w:rsid w:val="009D4438"/>
    <w:rsid w:val="009D531C"/>
    <w:rsid w:val="009D5DDD"/>
    <w:rsid w:val="009D6750"/>
    <w:rsid w:val="009D6875"/>
    <w:rsid w:val="009D6ADD"/>
    <w:rsid w:val="009D6EB6"/>
    <w:rsid w:val="009E06DE"/>
    <w:rsid w:val="009E0967"/>
    <w:rsid w:val="009E0B54"/>
    <w:rsid w:val="009E2173"/>
    <w:rsid w:val="009E2476"/>
    <w:rsid w:val="009E2950"/>
    <w:rsid w:val="009E2F92"/>
    <w:rsid w:val="009E32E5"/>
    <w:rsid w:val="009E4571"/>
    <w:rsid w:val="009E46BD"/>
    <w:rsid w:val="009E477F"/>
    <w:rsid w:val="009E49F9"/>
    <w:rsid w:val="009E4B0C"/>
    <w:rsid w:val="009E5050"/>
    <w:rsid w:val="009E5209"/>
    <w:rsid w:val="009E5D1C"/>
    <w:rsid w:val="009E5F18"/>
    <w:rsid w:val="009E5F64"/>
    <w:rsid w:val="009E6289"/>
    <w:rsid w:val="009E6B52"/>
    <w:rsid w:val="009E6EBE"/>
    <w:rsid w:val="009E6FF3"/>
    <w:rsid w:val="009E74F7"/>
    <w:rsid w:val="009E787A"/>
    <w:rsid w:val="009E7F18"/>
    <w:rsid w:val="009F0113"/>
    <w:rsid w:val="009F014B"/>
    <w:rsid w:val="009F02F2"/>
    <w:rsid w:val="009F0571"/>
    <w:rsid w:val="009F0690"/>
    <w:rsid w:val="009F093B"/>
    <w:rsid w:val="009F0AEA"/>
    <w:rsid w:val="009F0E3A"/>
    <w:rsid w:val="009F14EA"/>
    <w:rsid w:val="009F152F"/>
    <w:rsid w:val="009F1552"/>
    <w:rsid w:val="009F1BF0"/>
    <w:rsid w:val="009F1ED8"/>
    <w:rsid w:val="009F22E0"/>
    <w:rsid w:val="009F23E9"/>
    <w:rsid w:val="009F2641"/>
    <w:rsid w:val="009F29A2"/>
    <w:rsid w:val="009F2DA2"/>
    <w:rsid w:val="009F2DA8"/>
    <w:rsid w:val="009F33E6"/>
    <w:rsid w:val="009F38B8"/>
    <w:rsid w:val="009F3FCA"/>
    <w:rsid w:val="009F40F5"/>
    <w:rsid w:val="009F4D12"/>
    <w:rsid w:val="009F56DA"/>
    <w:rsid w:val="009F5DCE"/>
    <w:rsid w:val="009F616B"/>
    <w:rsid w:val="009F7493"/>
    <w:rsid w:val="009F7A4F"/>
    <w:rsid w:val="009F7E8C"/>
    <w:rsid w:val="00A00F80"/>
    <w:rsid w:val="00A010FB"/>
    <w:rsid w:val="00A0166A"/>
    <w:rsid w:val="00A019B4"/>
    <w:rsid w:val="00A019CD"/>
    <w:rsid w:val="00A01BCD"/>
    <w:rsid w:val="00A01BDB"/>
    <w:rsid w:val="00A01FB6"/>
    <w:rsid w:val="00A02275"/>
    <w:rsid w:val="00A02712"/>
    <w:rsid w:val="00A03397"/>
    <w:rsid w:val="00A0385B"/>
    <w:rsid w:val="00A03E12"/>
    <w:rsid w:val="00A043FC"/>
    <w:rsid w:val="00A05316"/>
    <w:rsid w:val="00A056F6"/>
    <w:rsid w:val="00A062D0"/>
    <w:rsid w:val="00A06326"/>
    <w:rsid w:val="00A072C5"/>
    <w:rsid w:val="00A077EA"/>
    <w:rsid w:val="00A10887"/>
    <w:rsid w:val="00A11273"/>
    <w:rsid w:val="00A12174"/>
    <w:rsid w:val="00A1224A"/>
    <w:rsid w:val="00A1259D"/>
    <w:rsid w:val="00A12811"/>
    <w:rsid w:val="00A13007"/>
    <w:rsid w:val="00A13890"/>
    <w:rsid w:val="00A13A6F"/>
    <w:rsid w:val="00A13B9D"/>
    <w:rsid w:val="00A141E3"/>
    <w:rsid w:val="00A14224"/>
    <w:rsid w:val="00A146C0"/>
    <w:rsid w:val="00A146F5"/>
    <w:rsid w:val="00A14757"/>
    <w:rsid w:val="00A14D00"/>
    <w:rsid w:val="00A15255"/>
    <w:rsid w:val="00A15523"/>
    <w:rsid w:val="00A15669"/>
    <w:rsid w:val="00A157C9"/>
    <w:rsid w:val="00A15C0C"/>
    <w:rsid w:val="00A15C5A"/>
    <w:rsid w:val="00A15FC7"/>
    <w:rsid w:val="00A16BB6"/>
    <w:rsid w:val="00A2033A"/>
    <w:rsid w:val="00A20BAC"/>
    <w:rsid w:val="00A20F6F"/>
    <w:rsid w:val="00A21211"/>
    <w:rsid w:val="00A214F9"/>
    <w:rsid w:val="00A21805"/>
    <w:rsid w:val="00A219E4"/>
    <w:rsid w:val="00A21C47"/>
    <w:rsid w:val="00A22239"/>
    <w:rsid w:val="00A23160"/>
    <w:rsid w:val="00A23DEF"/>
    <w:rsid w:val="00A24946"/>
    <w:rsid w:val="00A24C5C"/>
    <w:rsid w:val="00A24CC6"/>
    <w:rsid w:val="00A24E3F"/>
    <w:rsid w:val="00A25179"/>
    <w:rsid w:val="00A25417"/>
    <w:rsid w:val="00A26534"/>
    <w:rsid w:val="00A26CAF"/>
    <w:rsid w:val="00A2717D"/>
    <w:rsid w:val="00A27381"/>
    <w:rsid w:val="00A27C75"/>
    <w:rsid w:val="00A302EF"/>
    <w:rsid w:val="00A30642"/>
    <w:rsid w:val="00A30F95"/>
    <w:rsid w:val="00A3165C"/>
    <w:rsid w:val="00A3197E"/>
    <w:rsid w:val="00A32B47"/>
    <w:rsid w:val="00A32D02"/>
    <w:rsid w:val="00A32D91"/>
    <w:rsid w:val="00A339BD"/>
    <w:rsid w:val="00A340B7"/>
    <w:rsid w:val="00A3427A"/>
    <w:rsid w:val="00A34308"/>
    <w:rsid w:val="00A34BD3"/>
    <w:rsid w:val="00A34C8E"/>
    <w:rsid w:val="00A350B3"/>
    <w:rsid w:val="00A353CD"/>
    <w:rsid w:val="00A355D0"/>
    <w:rsid w:val="00A35BBB"/>
    <w:rsid w:val="00A35E9F"/>
    <w:rsid w:val="00A36531"/>
    <w:rsid w:val="00A369C3"/>
    <w:rsid w:val="00A36AA8"/>
    <w:rsid w:val="00A36F54"/>
    <w:rsid w:val="00A3701C"/>
    <w:rsid w:val="00A3721F"/>
    <w:rsid w:val="00A372E9"/>
    <w:rsid w:val="00A37BFC"/>
    <w:rsid w:val="00A37F0C"/>
    <w:rsid w:val="00A40614"/>
    <w:rsid w:val="00A40960"/>
    <w:rsid w:val="00A40D46"/>
    <w:rsid w:val="00A40D80"/>
    <w:rsid w:val="00A40EC3"/>
    <w:rsid w:val="00A41336"/>
    <w:rsid w:val="00A414F2"/>
    <w:rsid w:val="00A4174A"/>
    <w:rsid w:val="00A41FE7"/>
    <w:rsid w:val="00A420C8"/>
    <w:rsid w:val="00A428A9"/>
    <w:rsid w:val="00A438C6"/>
    <w:rsid w:val="00A44372"/>
    <w:rsid w:val="00A44429"/>
    <w:rsid w:val="00A44CA7"/>
    <w:rsid w:val="00A44EBB"/>
    <w:rsid w:val="00A454E5"/>
    <w:rsid w:val="00A458EC"/>
    <w:rsid w:val="00A45CEF"/>
    <w:rsid w:val="00A45DE0"/>
    <w:rsid w:val="00A464C5"/>
    <w:rsid w:val="00A46ECE"/>
    <w:rsid w:val="00A4716A"/>
    <w:rsid w:val="00A47A11"/>
    <w:rsid w:val="00A47BC3"/>
    <w:rsid w:val="00A5027B"/>
    <w:rsid w:val="00A50A7E"/>
    <w:rsid w:val="00A50C4D"/>
    <w:rsid w:val="00A50DF5"/>
    <w:rsid w:val="00A50E4F"/>
    <w:rsid w:val="00A517F4"/>
    <w:rsid w:val="00A51C97"/>
    <w:rsid w:val="00A526AE"/>
    <w:rsid w:val="00A52DFE"/>
    <w:rsid w:val="00A531C1"/>
    <w:rsid w:val="00A533EF"/>
    <w:rsid w:val="00A536EC"/>
    <w:rsid w:val="00A53732"/>
    <w:rsid w:val="00A538C4"/>
    <w:rsid w:val="00A55A71"/>
    <w:rsid w:val="00A55B79"/>
    <w:rsid w:val="00A55D26"/>
    <w:rsid w:val="00A55EDD"/>
    <w:rsid w:val="00A564A7"/>
    <w:rsid w:val="00A56957"/>
    <w:rsid w:val="00A56F4C"/>
    <w:rsid w:val="00A572F5"/>
    <w:rsid w:val="00A5782E"/>
    <w:rsid w:val="00A601DA"/>
    <w:rsid w:val="00A604AE"/>
    <w:rsid w:val="00A60C99"/>
    <w:rsid w:val="00A61047"/>
    <w:rsid w:val="00A61528"/>
    <w:rsid w:val="00A61ADD"/>
    <w:rsid w:val="00A62185"/>
    <w:rsid w:val="00A62948"/>
    <w:rsid w:val="00A63EA1"/>
    <w:rsid w:val="00A642D2"/>
    <w:rsid w:val="00A64620"/>
    <w:rsid w:val="00A6465A"/>
    <w:rsid w:val="00A64752"/>
    <w:rsid w:val="00A64990"/>
    <w:rsid w:val="00A64D9A"/>
    <w:rsid w:val="00A6552B"/>
    <w:rsid w:val="00A65B27"/>
    <w:rsid w:val="00A65BDF"/>
    <w:rsid w:val="00A65BF3"/>
    <w:rsid w:val="00A660F6"/>
    <w:rsid w:val="00A666F3"/>
    <w:rsid w:val="00A6674F"/>
    <w:rsid w:val="00A66A4A"/>
    <w:rsid w:val="00A66A95"/>
    <w:rsid w:val="00A66ACB"/>
    <w:rsid w:val="00A670AB"/>
    <w:rsid w:val="00A671C1"/>
    <w:rsid w:val="00A67314"/>
    <w:rsid w:val="00A675D9"/>
    <w:rsid w:val="00A676C8"/>
    <w:rsid w:val="00A676E8"/>
    <w:rsid w:val="00A67A40"/>
    <w:rsid w:val="00A67DDB"/>
    <w:rsid w:val="00A7003F"/>
    <w:rsid w:val="00A707C1"/>
    <w:rsid w:val="00A70C3F"/>
    <w:rsid w:val="00A72023"/>
    <w:rsid w:val="00A723FE"/>
    <w:rsid w:val="00A725C6"/>
    <w:rsid w:val="00A7261E"/>
    <w:rsid w:val="00A73A3B"/>
    <w:rsid w:val="00A73B12"/>
    <w:rsid w:val="00A73B4E"/>
    <w:rsid w:val="00A755A6"/>
    <w:rsid w:val="00A75911"/>
    <w:rsid w:val="00A762E5"/>
    <w:rsid w:val="00A76369"/>
    <w:rsid w:val="00A766A7"/>
    <w:rsid w:val="00A76851"/>
    <w:rsid w:val="00A76BCE"/>
    <w:rsid w:val="00A76F2B"/>
    <w:rsid w:val="00A77172"/>
    <w:rsid w:val="00A77909"/>
    <w:rsid w:val="00A77C3C"/>
    <w:rsid w:val="00A80094"/>
    <w:rsid w:val="00A80253"/>
    <w:rsid w:val="00A80474"/>
    <w:rsid w:val="00A807B3"/>
    <w:rsid w:val="00A80FCC"/>
    <w:rsid w:val="00A81DC3"/>
    <w:rsid w:val="00A8214A"/>
    <w:rsid w:val="00A824FB"/>
    <w:rsid w:val="00A82B04"/>
    <w:rsid w:val="00A83104"/>
    <w:rsid w:val="00A83302"/>
    <w:rsid w:val="00A8335D"/>
    <w:rsid w:val="00A835CF"/>
    <w:rsid w:val="00A83946"/>
    <w:rsid w:val="00A841D1"/>
    <w:rsid w:val="00A84265"/>
    <w:rsid w:val="00A84E6B"/>
    <w:rsid w:val="00A852A6"/>
    <w:rsid w:val="00A856E2"/>
    <w:rsid w:val="00A85AB0"/>
    <w:rsid w:val="00A85B32"/>
    <w:rsid w:val="00A85C47"/>
    <w:rsid w:val="00A861C6"/>
    <w:rsid w:val="00A86C6E"/>
    <w:rsid w:val="00A87052"/>
    <w:rsid w:val="00A8713F"/>
    <w:rsid w:val="00A872A3"/>
    <w:rsid w:val="00A875D2"/>
    <w:rsid w:val="00A87BB9"/>
    <w:rsid w:val="00A87D48"/>
    <w:rsid w:val="00A90145"/>
    <w:rsid w:val="00A90725"/>
    <w:rsid w:val="00A90F27"/>
    <w:rsid w:val="00A91818"/>
    <w:rsid w:val="00A91BB6"/>
    <w:rsid w:val="00A92734"/>
    <w:rsid w:val="00A92A08"/>
    <w:rsid w:val="00A930F2"/>
    <w:rsid w:val="00A933D4"/>
    <w:rsid w:val="00A939F0"/>
    <w:rsid w:val="00A93B30"/>
    <w:rsid w:val="00A93C02"/>
    <w:rsid w:val="00A93CB4"/>
    <w:rsid w:val="00A93F7C"/>
    <w:rsid w:val="00A94135"/>
    <w:rsid w:val="00A942FE"/>
    <w:rsid w:val="00A94487"/>
    <w:rsid w:val="00A94F50"/>
    <w:rsid w:val="00A95035"/>
    <w:rsid w:val="00A9511E"/>
    <w:rsid w:val="00A95438"/>
    <w:rsid w:val="00A958BC"/>
    <w:rsid w:val="00A95BF6"/>
    <w:rsid w:val="00A95E7E"/>
    <w:rsid w:val="00A965ED"/>
    <w:rsid w:val="00A96A1C"/>
    <w:rsid w:val="00A96CC4"/>
    <w:rsid w:val="00A97339"/>
    <w:rsid w:val="00A97A1A"/>
    <w:rsid w:val="00AA1316"/>
    <w:rsid w:val="00AA183F"/>
    <w:rsid w:val="00AA1CBC"/>
    <w:rsid w:val="00AA1DDE"/>
    <w:rsid w:val="00AA23E6"/>
    <w:rsid w:val="00AA2646"/>
    <w:rsid w:val="00AA293E"/>
    <w:rsid w:val="00AA299F"/>
    <w:rsid w:val="00AA29E0"/>
    <w:rsid w:val="00AA3481"/>
    <w:rsid w:val="00AA383C"/>
    <w:rsid w:val="00AA3877"/>
    <w:rsid w:val="00AA3EA7"/>
    <w:rsid w:val="00AA432F"/>
    <w:rsid w:val="00AA43B2"/>
    <w:rsid w:val="00AA4A6B"/>
    <w:rsid w:val="00AA52CD"/>
    <w:rsid w:val="00AA58FC"/>
    <w:rsid w:val="00AA5930"/>
    <w:rsid w:val="00AA5B41"/>
    <w:rsid w:val="00AA7370"/>
    <w:rsid w:val="00AA78B5"/>
    <w:rsid w:val="00AB0716"/>
    <w:rsid w:val="00AB087B"/>
    <w:rsid w:val="00AB0A01"/>
    <w:rsid w:val="00AB15A3"/>
    <w:rsid w:val="00AB15BE"/>
    <w:rsid w:val="00AB1B3F"/>
    <w:rsid w:val="00AB1F40"/>
    <w:rsid w:val="00AB30E2"/>
    <w:rsid w:val="00AB32B2"/>
    <w:rsid w:val="00AB34CD"/>
    <w:rsid w:val="00AB39D9"/>
    <w:rsid w:val="00AB3B76"/>
    <w:rsid w:val="00AB45FF"/>
    <w:rsid w:val="00AB486F"/>
    <w:rsid w:val="00AB4E95"/>
    <w:rsid w:val="00AB511C"/>
    <w:rsid w:val="00AB5472"/>
    <w:rsid w:val="00AB5667"/>
    <w:rsid w:val="00AB5EB5"/>
    <w:rsid w:val="00AB606A"/>
    <w:rsid w:val="00AB697B"/>
    <w:rsid w:val="00AB6F20"/>
    <w:rsid w:val="00AB6F39"/>
    <w:rsid w:val="00AB72C7"/>
    <w:rsid w:val="00AB7563"/>
    <w:rsid w:val="00AC07A2"/>
    <w:rsid w:val="00AC0B70"/>
    <w:rsid w:val="00AC0DA9"/>
    <w:rsid w:val="00AC1092"/>
    <w:rsid w:val="00AC2295"/>
    <w:rsid w:val="00AC2569"/>
    <w:rsid w:val="00AC2920"/>
    <w:rsid w:val="00AC3648"/>
    <w:rsid w:val="00AC36DC"/>
    <w:rsid w:val="00AC3A92"/>
    <w:rsid w:val="00AC3FE7"/>
    <w:rsid w:val="00AC44C0"/>
    <w:rsid w:val="00AC553A"/>
    <w:rsid w:val="00AC5873"/>
    <w:rsid w:val="00AC5B9F"/>
    <w:rsid w:val="00AC6B7C"/>
    <w:rsid w:val="00AC70DE"/>
    <w:rsid w:val="00AC72ED"/>
    <w:rsid w:val="00AC7AAE"/>
    <w:rsid w:val="00AC7C4C"/>
    <w:rsid w:val="00AC7FBF"/>
    <w:rsid w:val="00AD005F"/>
    <w:rsid w:val="00AD07DD"/>
    <w:rsid w:val="00AD1795"/>
    <w:rsid w:val="00AD1859"/>
    <w:rsid w:val="00AD192E"/>
    <w:rsid w:val="00AD1E84"/>
    <w:rsid w:val="00AD1FCE"/>
    <w:rsid w:val="00AD2310"/>
    <w:rsid w:val="00AD25BD"/>
    <w:rsid w:val="00AD278D"/>
    <w:rsid w:val="00AD2D2C"/>
    <w:rsid w:val="00AD3CEC"/>
    <w:rsid w:val="00AD44B1"/>
    <w:rsid w:val="00AD4849"/>
    <w:rsid w:val="00AD4997"/>
    <w:rsid w:val="00AD4AED"/>
    <w:rsid w:val="00AD5B82"/>
    <w:rsid w:val="00AD66D2"/>
    <w:rsid w:val="00AD6AA6"/>
    <w:rsid w:val="00AD6D59"/>
    <w:rsid w:val="00AD6E03"/>
    <w:rsid w:val="00AD7163"/>
    <w:rsid w:val="00AD72A4"/>
    <w:rsid w:val="00AD781E"/>
    <w:rsid w:val="00AE02F5"/>
    <w:rsid w:val="00AE0676"/>
    <w:rsid w:val="00AE0A29"/>
    <w:rsid w:val="00AE1108"/>
    <w:rsid w:val="00AE125C"/>
    <w:rsid w:val="00AE12C3"/>
    <w:rsid w:val="00AE13C7"/>
    <w:rsid w:val="00AE1D75"/>
    <w:rsid w:val="00AE20D5"/>
    <w:rsid w:val="00AE21CD"/>
    <w:rsid w:val="00AE2C0A"/>
    <w:rsid w:val="00AE2F93"/>
    <w:rsid w:val="00AE32D4"/>
    <w:rsid w:val="00AE3557"/>
    <w:rsid w:val="00AE35E1"/>
    <w:rsid w:val="00AE4074"/>
    <w:rsid w:val="00AE4CD5"/>
    <w:rsid w:val="00AE5313"/>
    <w:rsid w:val="00AE5A4F"/>
    <w:rsid w:val="00AE5B7F"/>
    <w:rsid w:val="00AE5F68"/>
    <w:rsid w:val="00AE60A7"/>
    <w:rsid w:val="00AE615F"/>
    <w:rsid w:val="00AE6466"/>
    <w:rsid w:val="00AE65FB"/>
    <w:rsid w:val="00AE6664"/>
    <w:rsid w:val="00AE6850"/>
    <w:rsid w:val="00AE6AEB"/>
    <w:rsid w:val="00AE6CC1"/>
    <w:rsid w:val="00AF0B56"/>
    <w:rsid w:val="00AF12C6"/>
    <w:rsid w:val="00AF141E"/>
    <w:rsid w:val="00AF1A12"/>
    <w:rsid w:val="00AF1A83"/>
    <w:rsid w:val="00AF1AD3"/>
    <w:rsid w:val="00AF1AEB"/>
    <w:rsid w:val="00AF1B22"/>
    <w:rsid w:val="00AF1B79"/>
    <w:rsid w:val="00AF1F84"/>
    <w:rsid w:val="00AF2AFA"/>
    <w:rsid w:val="00AF2BD9"/>
    <w:rsid w:val="00AF2D98"/>
    <w:rsid w:val="00AF3B25"/>
    <w:rsid w:val="00AF465A"/>
    <w:rsid w:val="00AF4926"/>
    <w:rsid w:val="00AF4A51"/>
    <w:rsid w:val="00AF4E43"/>
    <w:rsid w:val="00AF4F22"/>
    <w:rsid w:val="00AF540F"/>
    <w:rsid w:val="00AF5616"/>
    <w:rsid w:val="00AF5EF5"/>
    <w:rsid w:val="00AF60B3"/>
    <w:rsid w:val="00AF6265"/>
    <w:rsid w:val="00AF6781"/>
    <w:rsid w:val="00AF6CE5"/>
    <w:rsid w:val="00AF6DFB"/>
    <w:rsid w:val="00AF707C"/>
    <w:rsid w:val="00AF724D"/>
    <w:rsid w:val="00AF727F"/>
    <w:rsid w:val="00AF764A"/>
    <w:rsid w:val="00AF7942"/>
    <w:rsid w:val="00AF7D09"/>
    <w:rsid w:val="00AF7EF1"/>
    <w:rsid w:val="00B002A2"/>
    <w:rsid w:val="00B004E5"/>
    <w:rsid w:val="00B007F5"/>
    <w:rsid w:val="00B0156E"/>
    <w:rsid w:val="00B017C3"/>
    <w:rsid w:val="00B01AB4"/>
    <w:rsid w:val="00B029EC"/>
    <w:rsid w:val="00B0345F"/>
    <w:rsid w:val="00B03AE6"/>
    <w:rsid w:val="00B0423A"/>
    <w:rsid w:val="00B04C01"/>
    <w:rsid w:val="00B04DCA"/>
    <w:rsid w:val="00B05043"/>
    <w:rsid w:val="00B05B7B"/>
    <w:rsid w:val="00B05C4F"/>
    <w:rsid w:val="00B05F5E"/>
    <w:rsid w:val="00B061FB"/>
    <w:rsid w:val="00B064ED"/>
    <w:rsid w:val="00B0699F"/>
    <w:rsid w:val="00B069EF"/>
    <w:rsid w:val="00B06FC5"/>
    <w:rsid w:val="00B0710B"/>
    <w:rsid w:val="00B079E1"/>
    <w:rsid w:val="00B07B77"/>
    <w:rsid w:val="00B10148"/>
    <w:rsid w:val="00B1044E"/>
    <w:rsid w:val="00B10582"/>
    <w:rsid w:val="00B108FB"/>
    <w:rsid w:val="00B10BF5"/>
    <w:rsid w:val="00B11002"/>
    <w:rsid w:val="00B11DA2"/>
    <w:rsid w:val="00B11FE2"/>
    <w:rsid w:val="00B1218C"/>
    <w:rsid w:val="00B1263C"/>
    <w:rsid w:val="00B126D5"/>
    <w:rsid w:val="00B129AE"/>
    <w:rsid w:val="00B12D07"/>
    <w:rsid w:val="00B1388F"/>
    <w:rsid w:val="00B13A56"/>
    <w:rsid w:val="00B1406B"/>
    <w:rsid w:val="00B14241"/>
    <w:rsid w:val="00B142FB"/>
    <w:rsid w:val="00B1459D"/>
    <w:rsid w:val="00B14752"/>
    <w:rsid w:val="00B149F4"/>
    <w:rsid w:val="00B14E70"/>
    <w:rsid w:val="00B14EE9"/>
    <w:rsid w:val="00B15A05"/>
    <w:rsid w:val="00B15B42"/>
    <w:rsid w:val="00B167A2"/>
    <w:rsid w:val="00B168C3"/>
    <w:rsid w:val="00B168E8"/>
    <w:rsid w:val="00B16A72"/>
    <w:rsid w:val="00B16F76"/>
    <w:rsid w:val="00B1715E"/>
    <w:rsid w:val="00B178BF"/>
    <w:rsid w:val="00B17CF5"/>
    <w:rsid w:val="00B203E2"/>
    <w:rsid w:val="00B20D6B"/>
    <w:rsid w:val="00B2141A"/>
    <w:rsid w:val="00B21B64"/>
    <w:rsid w:val="00B21E10"/>
    <w:rsid w:val="00B220C2"/>
    <w:rsid w:val="00B224B2"/>
    <w:rsid w:val="00B227EC"/>
    <w:rsid w:val="00B2327A"/>
    <w:rsid w:val="00B23577"/>
    <w:rsid w:val="00B23622"/>
    <w:rsid w:val="00B237A2"/>
    <w:rsid w:val="00B23E71"/>
    <w:rsid w:val="00B243B7"/>
    <w:rsid w:val="00B24D9A"/>
    <w:rsid w:val="00B24DD8"/>
    <w:rsid w:val="00B25046"/>
    <w:rsid w:val="00B25196"/>
    <w:rsid w:val="00B251A1"/>
    <w:rsid w:val="00B25AF5"/>
    <w:rsid w:val="00B25BB0"/>
    <w:rsid w:val="00B25E22"/>
    <w:rsid w:val="00B2643E"/>
    <w:rsid w:val="00B267AA"/>
    <w:rsid w:val="00B26DA5"/>
    <w:rsid w:val="00B27067"/>
    <w:rsid w:val="00B30D7E"/>
    <w:rsid w:val="00B31474"/>
    <w:rsid w:val="00B314B6"/>
    <w:rsid w:val="00B3157B"/>
    <w:rsid w:val="00B3200A"/>
    <w:rsid w:val="00B3226C"/>
    <w:rsid w:val="00B3338D"/>
    <w:rsid w:val="00B33D10"/>
    <w:rsid w:val="00B33E24"/>
    <w:rsid w:val="00B33EF9"/>
    <w:rsid w:val="00B3461A"/>
    <w:rsid w:val="00B347D9"/>
    <w:rsid w:val="00B34DA6"/>
    <w:rsid w:val="00B34F69"/>
    <w:rsid w:val="00B3501D"/>
    <w:rsid w:val="00B35159"/>
    <w:rsid w:val="00B353EA"/>
    <w:rsid w:val="00B3586B"/>
    <w:rsid w:val="00B359BB"/>
    <w:rsid w:val="00B35DEF"/>
    <w:rsid w:val="00B361DE"/>
    <w:rsid w:val="00B3636A"/>
    <w:rsid w:val="00B364CC"/>
    <w:rsid w:val="00B365DA"/>
    <w:rsid w:val="00B367A9"/>
    <w:rsid w:val="00B368B5"/>
    <w:rsid w:val="00B36F4C"/>
    <w:rsid w:val="00B37162"/>
    <w:rsid w:val="00B37954"/>
    <w:rsid w:val="00B37C8C"/>
    <w:rsid w:val="00B37F1B"/>
    <w:rsid w:val="00B41999"/>
    <w:rsid w:val="00B41A18"/>
    <w:rsid w:val="00B41A2E"/>
    <w:rsid w:val="00B4255E"/>
    <w:rsid w:val="00B43B0A"/>
    <w:rsid w:val="00B44095"/>
    <w:rsid w:val="00B44340"/>
    <w:rsid w:val="00B448D9"/>
    <w:rsid w:val="00B44CFD"/>
    <w:rsid w:val="00B44D69"/>
    <w:rsid w:val="00B45C9C"/>
    <w:rsid w:val="00B45DCA"/>
    <w:rsid w:val="00B461DF"/>
    <w:rsid w:val="00B4626F"/>
    <w:rsid w:val="00B465DB"/>
    <w:rsid w:val="00B4674F"/>
    <w:rsid w:val="00B468AF"/>
    <w:rsid w:val="00B46D8B"/>
    <w:rsid w:val="00B47060"/>
    <w:rsid w:val="00B4731D"/>
    <w:rsid w:val="00B475E7"/>
    <w:rsid w:val="00B47729"/>
    <w:rsid w:val="00B477E3"/>
    <w:rsid w:val="00B47898"/>
    <w:rsid w:val="00B47AED"/>
    <w:rsid w:val="00B47C27"/>
    <w:rsid w:val="00B47D2D"/>
    <w:rsid w:val="00B47FB8"/>
    <w:rsid w:val="00B50421"/>
    <w:rsid w:val="00B5045C"/>
    <w:rsid w:val="00B50531"/>
    <w:rsid w:val="00B505F9"/>
    <w:rsid w:val="00B508E2"/>
    <w:rsid w:val="00B5098B"/>
    <w:rsid w:val="00B5164A"/>
    <w:rsid w:val="00B51FD3"/>
    <w:rsid w:val="00B52AF4"/>
    <w:rsid w:val="00B52E51"/>
    <w:rsid w:val="00B537E7"/>
    <w:rsid w:val="00B53B79"/>
    <w:rsid w:val="00B53C70"/>
    <w:rsid w:val="00B53E1E"/>
    <w:rsid w:val="00B5651E"/>
    <w:rsid w:val="00B56CEE"/>
    <w:rsid w:val="00B56E72"/>
    <w:rsid w:val="00B574C6"/>
    <w:rsid w:val="00B60D4D"/>
    <w:rsid w:val="00B61243"/>
    <w:rsid w:val="00B612A9"/>
    <w:rsid w:val="00B63711"/>
    <w:rsid w:val="00B63B7C"/>
    <w:rsid w:val="00B63F0A"/>
    <w:rsid w:val="00B64006"/>
    <w:rsid w:val="00B6444F"/>
    <w:rsid w:val="00B64485"/>
    <w:rsid w:val="00B64CF1"/>
    <w:rsid w:val="00B64D68"/>
    <w:rsid w:val="00B65259"/>
    <w:rsid w:val="00B65B4C"/>
    <w:rsid w:val="00B65E5D"/>
    <w:rsid w:val="00B65E87"/>
    <w:rsid w:val="00B66804"/>
    <w:rsid w:val="00B669F8"/>
    <w:rsid w:val="00B67E74"/>
    <w:rsid w:val="00B708F5"/>
    <w:rsid w:val="00B70C8D"/>
    <w:rsid w:val="00B70EE2"/>
    <w:rsid w:val="00B71AC1"/>
    <w:rsid w:val="00B71F81"/>
    <w:rsid w:val="00B72360"/>
    <w:rsid w:val="00B72D0C"/>
    <w:rsid w:val="00B72E90"/>
    <w:rsid w:val="00B733A5"/>
    <w:rsid w:val="00B7395B"/>
    <w:rsid w:val="00B74070"/>
    <w:rsid w:val="00B74094"/>
    <w:rsid w:val="00B7432D"/>
    <w:rsid w:val="00B743D8"/>
    <w:rsid w:val="00B74403"/>
    <w:rsid w:val="00B749E5"/>
    <w:rsid w:val="00B74F97"/>
    <w:rsid w:val="00B75516"/>
    <w:rsid w:val="00B75C5C"/>
    <w:rsid w:val="00B75F17"/>
    <w:rsid w:val="00B760C2"/>
    <w:rsid w:val="00B760F4"/>
    <w:rsid w:val="00B76850"/>
    <w:rsid w:val="00B76CD6"/>
    <w:rsid w:val="00B76DE0"/>
    <w:rsid w:val="00B76EFD"/>
    <w:rsid w:val="00B77358"/>
    <w:rsid w:val="00B77415"/>
    <w:rsid w:val="00B7772B"/>
    <w:rsid w:val="00B77FCC"/>
    <w:rsid w:val="00B80259"/>
    <w:rsid w:val="00B80425"/>
    <w:rsid w:val="00B80641"/>
    <w:rsid w:val="00B80D01"/>
    <w:rsid w:val="00B80DC4"/>
    <w:rsid w:val="00B80E55"/>
    <w:rsid w:val="00B80F90"/>
    <w:rsid w:val="00B81023"/>
    <w:rsid w:val="00B814FD"/>
    <w:rsid w:val="00B8151C"/>
    <w:rsid w:val="00B8193A"/>
    <w:rsid w:val="00B81C3A"/>
    <w:rsid w:val="00B81D39"/>
    <w:rsid w:val="00B821AE"/>
    <w:rsid w:val="00B826BC"/>
    <w:rsid w:val="00B827E9"/>
    <w:rsid w:val="00B82A13"/>
    <w:rsid w:val="00B838B9"/>
    <w:rsid w:val="00B83C8F"/>
    <w:rsid w:val="00B849C5"/>
    <w:rsid w:val="00B84AFF"/>
    <w:rsid w:val="00B84B38"/>
    <w:rsid w:val="00B84F5F"/>
    <w:rsid w:val="00B857C2"/>
    <w:rsid w:val="00B858E0"/>
    <w:rsid w:val="00B861A4"/>
    <w:rsid w:val="00B86722"/>
    <w:rsid w:val="00B86DBD"/>
    <w:rsid w:val="00B87054"/>
    <w:rsid w:val="00B87297"/>
    <w:rsid w:val="00B87801"/>
    <w:rsid w:val="00B87B58"/>
    <w:rsid w:val="00B87B91"/>
    <w:rsid w:val="00B87DE5"/>
    <w:rsid w:val="00B87FF3"/>
    <w:rsid w:val="00B87FFD"/>
    <w:rsid w:val="00B905B7"/>
    <w:rsid w:val="00B905EF"/>
    <w:rsid w:val="00B906BE"/>
    <w:rsid w:val="00B906C7"/>
    <w:rsid w:val="00B9086E"/>
    <w:rsid w:val="00B90987"/>
    <w:rsid w:val="00B9204B"/>
    <w:rsid w:val="00B9222E"/>
    <w:rsid w:val="00B922F0"/>
    <w:rsid w:val="00B9254F"/>
    <w:rsid w:val="00B925E1"/>
    <w:rsid w:val="00B92C68"/>
    <w:rsid w:val="00B92CB8"/>
    <w:rsid w:val="00B92E6A"/>
    <w:rsid w:val="00B92E74"/>
    <w:rsid w:val="00B93C52"/>
    <w:rsid w:val="00B94862"/>
    <w:rsid w:val="00B94EBC"/>
    <w:rsid w:val="00B95084"/>
    <w:rsid w:val="00B95388"/>
    <w:rsid w:val="00B95496"/>
    <w:rsid w:val="00B95717"/>
    <w:rsid w:val="00B95910"/>
    <w:rsid w:val="00B959D0"/>
    <w:rsid w:val="00B95B47"/>
    <w:rsid w:val="00B971C5"/>
    <w:rsid w:val="00B97B59"/>
    <w:rsid w:val="00BA019A"/>
    <w:rsid w:val="00BA11ED"/>
    <w:rsid w:val="00BA1385"/>
    <w:rsid w:val="00BA142E"/>
    <w:rsid w:val="00BA18A0"/>
    <w:rsid w:val="00BA195D"/>
    <w:rsid w:val="00BA2178"/>
    <w:rsid w:val="00BA2233"/>
    <w:rsid w:val="00BA2512"/>
    <w:rsid w:val="00BA2CA4"/>
    <w:rsid w:val="00BA2F02"/>
    <w:rsid w:val="00BA364C"/>
    <w:rsid w:val="00BA3A24"/>
    <w:rsid w:val="00BA3AD5"/>
    <w:rsid w:val="00BA4394"/>
    <w:rsid w:val="00BA4648"/>
    <w:rsid w:val="00BA49AB"/>
    <w:rsid w:val="00BA4AFA"/>
    <w:rsid w:val="00BA4DC9"/>
    <w:rsid w:val="00BA524C"/>
    <w:rsid w:val="00BA630C"/>
    <w:rsid w:val="00BA67D2"/>
    <w:rsid w:val="00BA6804"/>
    <w:rsid w:val="00BA6A07"/>
    <w:rsid w:val="00BA6D87"/>
    <w:rsid w:val="00BA6ECA"/>
    <w:rsid w:val="00BA7007"/>
    <w:rsid w:val="00BA7374"/>
    <w:rsid w:val="00BA79F5"/>
    <w:rsid w:val="00BA7A9F"/>
    <w:rsid w:val="00BB0384"/>
    <w:rsid w:val="00BB09E7"/>
    <w:rsid w:val="00BB188F"/>
    <w:rsid w:val="00BB1B8D"/>
    <w:rsid w:val="00BB1BDE"/>
    <w:rsid w:val="00BB1E94"/>
    <w:rsid w:val="00BB1F5B"/>
    <w:rsid w:val="00BB23BA"/>
    <w:rsid w:val="00BB24A0"/>
    <w:rsid w:val="00BB3070"/>
    <w:rsid w:val="00BB3B16"/>
    <w:rsid w:val="00BB4760"/>
    <w:rsid w:val="00BB526A"/>
    <w:rsid w:val="00BB5AFE"/>
    <w:rsid w:val="00BB5C27"/>
    <w:rsid w:val="00BB5F58"/>
    <w:rsid w:val="00BB611E"/>
    <w:rsid w:val="00BB67D6"/>
    <w:rsid w:val="00BB6A0C"/>
    <w:rsid w:val="00BB6AFC"/>
    <w:rsid w:val="00BB6C08"/>
    <w:rsid w:val="00BB6CA4"/>
    <w:rsid w:val="00BB6EE6"/>
    <w:rsid w:val="00BB73B3"/>
    <w:rsid w:val="00BB7504"/>
    <w:rsid w:val="00BB7C50"/>
    <w:rsid w:val="00BB7CE2"/>
    <w:rsid w:val="00BB7D20"/>
    <w:rsid w:val="00BB7E37"/>
    <w:rsid w:val="00BC00B2"/>
    <w:rsid w:val="00BC0172"/>
    <w:rsid w:val="00BC04C2"/>
    <w:rsid w:val="00BC055F"/>
    <w:rsid w:val="00BC0610"/>
    <w:rsid w:val="00BC0927"/>
    <w:rsid w:val="00BC0A9A"/>
    <w:rsid w:val="00BC0DC3"/>
    <w:rsid w:val="00BC0DFD"/>
    <w:rsid w:val="00BC0F1C"/>
    <w:rsid w:val="00BC176C"/>
    <w:rsid w:val="00BC2076"/>
    <w:rsid w:val="00BC20B4"/>
    <w:rsid w:val="00BC2194"/>
    <w:rsid w:val="00BC2CD5"/>
    <w:rsid w:val="00BC2D90"/>
    <w:rsid w:val="00BC305C"/>
    <w:rsid w:val="00BC4CA1"/>
    <w:rsid w:val="00BC4D69"/>
    <w:rsid w:val="00BC4EC2"/>
    <w:rsid w:val="00BC50BA"/>
    <w:rsid w:val="00BC52D1"/>
    <w:rsid w:val="00BC54E6"/>
    <w:rsid w:val="00BC5AC7"/>
    <w:rsid w:val="00BC5C30"/>
    <w:rsid w:val="00BC6332"/>
    <w:rsid w:val="00BC6430"/>
    <w:rsid w:val="00BC67D9"/>
    <w:rsid w:val="00BC6913"/>
    <w:rsid w:val="00BC69FB"/>
    <w:rsid w:val="00BC6A15"/>
    <w:rsid w:val="00BC6A7C"/>
    <w:rsid w:val="00BC6AC5"/>
    <w:rsid w:val="00BC7405"/>
    <w:rsid w:val="00BC7DAC"/>
    <w:rsid w:val="00BD04BC"/>
    <w:rsid w:val="00BD053E"/>
    <w:rsid w:val="00BD0CBE"/>
    <w:rsid w:val="00BD1695"/>
    <w:rsid w:val="00BD19EC"/>
    <w:rsid w:val="00BD1CD5"/>
    <w:rsid w:val="00BD1FD6"/>
    <w:rsid w:val="00BD20B0"/>
    <w:rsid w:val="00BD20BA"/>
    <w:rsid w:val="00BD21E6"/>
    <w:rsid w:val="00BD23C3"/>
    <w:rsid w:val="00BD24C8"/>
    <w:rsid w:val="00BD250C"/>
    <w:rsid w:val="00BD262E"/>
    <w:rsid w:val="00BD2790"/>
    <w:rsid w:val="00BD2DDD"/>
    <w:rsid w:val="00BD3385"/>
    <w:rsid w:val="00BD34CB"/>
    <w:rsid w:val="00BD3510"/>
    <w:rsid w:val="00BD3576"/>
    <w:rsid w:val="00BD3A0A"/>
    <w:rsid w:val="00BD3A47"/>
    <w:rsid w:val="00BD3F88"/>
    <w:rsid w:val="00BD417C"/>
    <w:rsid w:val="00BD41B7"/>
    <w:rsid w:val="00BD41D5"/>
    <w:rsid w:val="00BD46C3"/>
    <w:rsid w:val="00BD4750"/>
    <w:rsid w:val="00BD4AC6"/>
    <w:rsid w:val="00BD4E99"/>
    <w:rsid w:val="00BD51F2"/>
    <w:rsid w:val="00BD5239"/>
    <w:rsid w:val="00BD53F8"/>
    <w:rsid w:val="00BD5459"/>
    <w:rsid w:val="00BD5B53"/>
    <w:rsid w:val="00BD605C"/>
    <w:rsid w:val="00BD6601"/>
    <w:rsid w:val="00BD6CED"/>
    <w:rsid w:val="00BD6ECF"/>
    <w:rsid w:val="00BD7255"/>
    <w:rsid w:val="00BD78CC"/>
    <w:rsid w:val="00BD7DB7"/>
    <w:rsid w:val="00BE050A"/>
    <w:rsid w:val="00BE0A98"/>
    <w:rsid w:val="00BE194B"/>
    <w:rsid w:val="00BE1E7D"/>
    <w:rsid w:val="00BE232E"/>
    <w:rsid w:val="00BE2628"/>
    <w:rsid w:val="00BE2A39"/>
    <w:rsid w:val="00BE2A62"/>
    <w:rsid w:val="00BE2D9E"/>
    <w:rsid w:val="00BE3284"/>
    <w:rsid w:val="00BE3572"/>
    <w:rsid w:val="00BE3AD6"/>
    <w:rsid w:val="00BE4954"/>
    <w:rsid w:val="00BE49A0"/>
    <w:rsid w:val="00BE4A5A"/>
    <w:rsid w:val="00BE540E"/>
    <w:rsid w:val="00BE555F"/>
    <w:rsid w:val="00BE58CF"/>
    <w:rsid w:val="00BE5B56"/>
    <w:rsid w:val="00BE5CFA"/>
    <w:rsid w:val="00BE689E"/>
    <w:rsid w:val="00BE6C47"/>
    <w:rsid w:val="00BE7D92"/>
    <w:rsid w:val="00BE7F7C"/>
    <w:rsid w:val="00BF103B"/>
    <w:rsid w:val="00BF134B"/>
    <w:rsid w:val="00BF1653"/>
    <w:rsid w:val="00BF1663"/>
    <w:rsid w:val="00BF1726"/>
    <w:rsid w:val="00BF177E"/>
    <w:rsid w:val="00BF1BFD"/>
    <w:rsid w:val="00BF1D97"/>
    <w:rsid w:val="00BF2090"/>
    <w:rsid w:val="00BF2777"/>
    <w:rsid w:val="00BF2BAA"/>
    <w:rsid w:val="00BF3391"/>
    <w:rsid w:val="00BF342A"/>
    <w:rsid w:val="00BF3DC4"/>
    <w:rsid w:val="00BF41A7"/>
    <w:rsid w:val="00BF435B"/>
    <w:rsid w:val="00BF4F5E"/>
    <w:rsid w:val="00BF4FE7"/>
    <w:rsid w:val="00BF5B6A"/>
    <w:rsid w:val="00BF5FC6"/>
    <w:rsid w:val="00BF6268"/>
    <w:rsid w:val="00BF678D"/>
    <w:rsid w:val="00BF68F1"/>
    <w:rsid w:val="00BF7CF9"/>
    <w:rsid w:val="00BF7D69"/>
    <w:rsid w:val="00BF7DBB"/>
    <w:rsid w:val="00C000FF"/>
    <w:rsid w:val="00C0091E"/>
    <w:rsid w:val="00C00DD7"/>
    <w:rsid w:val="00C01757"/>
    <w:rsid w:val="00C01C0C"/>
    <w:rsid w:val="00C02368"/>
    <w:rsid w:val="00C02415"/>
    <w:rsid w:val="00C02757"/>
    <w:rsid w:val="00C02B00"/>
    <w:rsid w:val="00C02D2B"/>
    <w:rsid w:val="00C02F43"/>
    <w:rsid w:val="00C03055"/>
    <w:rsid w:val="00C0314F"/>
    <w:rsid w:val="00C033C5"/>
    <w:rsid w:val="00C037F6"/>
    <w:rsid w:val="00C040CD"/>
    <w:rsid w:val="00C0426D"/>
    <w:rsid w:val="00C042B2"/>
    <w:rsid w:val="00C0442C"/>
    <w:rsid w:val="00C047B7"/>
    <w:rsid w:val="00C04BA1"/>
    <w:rsid w:val="00C05355"/>
    <w:rsid w:val="00C0552C"/>
    <w:rsid w:val="00C056DE"/>
    <w:rsid w:val="00C05CFE"/>
    <w:rsid w:val="00C0607B"/>
    <w:rsid w:val="00C066D7"/>
    <w:rsid w:val="00C06A70"/>
    <w:rsid w:val="00C06CA7"/>
    <w:rsid w:val="00C0747D"/>
    <w:rsid w:val="00C07A98"/>
    <w:rsid w:val="00C07B40"/>
    <w:rsid w:val="00C1068E"/>
    <w:rsid w:val="00C1102C"/>
    <w:rsid w:val="00C1164C"/>
    <w:rsid w:val="00C11A55"/>
    <w:rsid w:val="00C127D9"/>
    <w:rsid w:val="00C129FE"/>
    <w:rsid w:val="00C12E34"/>
    <w:rsid w:val="00C1456F"/>
    <w:rsid w:val="00C14608"/>
    <w:rsid w:val="00C14943"/>
    <w:rsid w:val="00C15B8F"/>
    <w:rsid w:val="00C15F5E"/>
    <w:rsid w:val="00C161E0"/>
    <w:rsid w:val="00C16376"/>
    <w:rsid w:val="00C16BB8"/>
    <w:rsid w:val="00C16F54"/>
    <w:rsid w:val="00C170CC"/>
    <w:rsid w:val="00C173EC"/>
    <w:rsid w:val="00C17400"/>
    <w:rsid w:val="00C17985"/>
    <w:rsid w:val="00C17A61"/>
    <w:rsid w:val="00C17ADE"/>
    <w:rsid w:val="00C17F1D"/>
    <w:rsid w:val="00C20439"/>
    <w:rsid w:val="00C20575"/>
    <w:rsid w:val="00C206DC"/>
    <w:rsid w:val="00C20F1F"/>
    <w:rsid w:val="00C210D3"/>
    <w:rsid w:val="00C2116C"/>
    <w:rsid w:val="00C21748"/>
    <w:rsid w:val="00C21A23"/>
    <w:rsid w:val="00C21E09"/>
    <w:rsid w:val="00C21FC5"/>
    <w:rsid w:val="00C22DD3"/>
    <w:rsid w:val="00C233BB"/>
    <w:rsid w:val="00C23584"/>
    <w:rsid w:val="00C2453B"/>
    <w:rsid w:val="00C245A5"/>
    <w:rsid w:val="00C24B89"/>
    <w:rsid w:val="00C24B92"/>
    <w:rsid w:val="00C24C72"/>
    <w:rsid w:val="00C25166"/>
    <w:rsid w:val="00C252D0"/>
    <w:rsid w:val="00C25310"/>
    <w:rsid w:val="00C26190"/>
    <w:rsid w:val="00C2685B"/>
    <w:rsid w:val="00C26A80"/>
    <w:rsid w:val="00C26E2A"/>
    <w:rsid w:val="00C277A7"/>
    <w:rsid w:val="00C30642"/>
    <w:rsid w:val="00C307E9"/>
    <w:rsid w:val="00C30931"/>
    <w:rsid w:val="00C30DF4"/>
    <w:rsid w:val="00C3122F"/>
    <w:rsid w:val="00C3157C"/>
    <w:rsid w:val="00C31B20"/>
    <w:rsid w:val="00C321ED"/>
    <w:rsid w:val="00C322F4"/>
    <w:rsid w:val="00C32685"/>
    <w:rsid w:val="00C32AC1"/>
    <w:rsid w:val="00C331D1"/>
    <w:rsid w:val="00C33306"/>
    <w:rsid w:val="00C3343A"/>
    <w:rsid w:val="00C33601"/>
    <w:rsid w:val="00C33990"/>
    <w:rsid w:val="00C33BBE"/>
    <w:rsid w:val="00C33BD2"/>
    <w:rsid w:val="00C34C8E"/>
    <w:rsid w:val="00C36189"/>
    <w:rsid w:val="00C36496"/>
    <w:rsid w:val="00C36549"/>
    <w:rsid w:val="00C3673F"/>
    <w:rsid w:val="00C369A8"/>
    <w:rsid w:val="00C36D44"/>
    <w:rsid w:val="00C379AD"/>
    <w:rsid w:val="00C40706"/>
    <w:rsid w:val="00C40CDA"/>
    <w:rsid w:val="00C410DF"/>
    <w:rsid w:val="00C41448"/>
    <w:rsid w:val="00C414F4"/>
    <w:rsid w:val="00C42157"/>
    <w:rsid w:val="00C4244B"/>
    <w:rsid w:val="00C42928"/>
    <w:rsid w:val="00C429FE"/>
    <w:rsid w:val="00C43153"/>
    <w:rsid w:val="00C439F5"/>
    <w:rsid w:val="00C43EA8"/>
    <w:rsid w:val="00C44141"/>
    <w:rsid w:val="00C4450F"/>
    <w:rsid w:val="00C44CED"/>
    <w:rsid w:val="00C460B1"/>
    <w:rsid w:val="00C46B7A"/>
    <w:rsid w:val="00C46EDA"/>
    <w:rsid w:val="00C470E3"/>
    <w:rsid w:val="00C47178"/>
    <w:rsid w:val="00C472C9"/>
    <w:rsid w:val="00C476E8"/>
    <w:rsid w:val="00C50033"/>
    <w:rsid w:val="00C50E9E"/>
    <w:rsid w:val="00C50F89"/>
    <w:rsid w:val="00C51651"/>
    <w:rsid w:val="00C51818"/>
    <w:rsid w:val="00C518CA"/>
    <w:rsid w:val="00C518FF"/>
    <w:rsid w:val="00C51A6F"/>
    <w:rsid w:val="00C51F6F"/>
    <w:rsid w:val="00C52689"/>
    <w:rsid w:val="00C52A25"/>
    <w:rsid w:val="00C52A8B"/>
    <w:rsid w:val="00C54706"/>
    <w:rsid w:val="00C553AF"/>
    <w:rsid w:val="00C55923"/>
    <w:rsid w:val="00C56801"/>
    <w:rsid w:val="00C56DD5"/>
    <w:rsid w:val="00C57033"/>
    <w:rsid w:val="00C57B5C"/>
    <w:rsid w:val="00C60427"/>
    <w:rsid w:val="00C60815"/>
    <w:rsid w:val="00C60C5C"/>
    <w:rsid w:val="00C6104A"/>
    <w:rsid w:val="00C6148B"/>
    <w:rsid w:val="00C61762"/>
    <w:rsid w:val="00C62BB6"/>
    <w:rsid w:val="00C62F63"/>
    <w:rsid w:val="00C63810"/>
    <w:rsid w:val="00C63908"/>
    <w:rsid w:val="00C63E09"/>
    <w:rsid w:val="00C64131"/>
    <w:rsid w:val="00C64599"/>
    <w:rsid w:val="00C645D7"/>
    <w:rsid w:val="00C64727"/>
    <w:rsid w:val="00C6481D"/>
    <w:rsid w:val="00C64E2C"/>
    <w:rsid w:val="00C651AD"/>
    <w:rsid w:val="00C65869"/>
    <w:rsid w:val="00C65E84"/>
    <w:rsid w:val="00C65F13"/>
    <w:rsid w:val="00C660B9"/>
    <w:rsid w:val="00C661F8"/>
    <w:rsid w:val="00C66213"/>
    <w:rsid w:val="00C66A7E"/>
    <w:rsid w:val="00C66E33"/>
    <w:rsid w:val="00C67551"/>
    <w:rsid w:val="00C67C2C"/>
    <w:rsid w:val="00C67C3B"/>
    <w:rsid w:val="00C67D52"/>
    <w:rsid w:val="00C70021"/>
    <w:rsid w:val="00C70882"/>
    <w:rsid w:val="00C70B18"/>
    <w:rsid w:val="00C70D49"/>
    <w:rsid w:val="00C70F7E"/>
    <w:rsid w:val="00C7178E"/>
    <w:rsid w:val="00C71EAA"/>
    <w:rsid w:val="00C71ECA"/>
    <w:rsid w:val="00C7269F"/>
    <w:rsid w:val="00C72CDA"/>
    <w:rsid w:val="00C72E1B"/>
    <w:rsid w:val="00C72F82"/>
    <w:rsid w:val="00C730E6"/>
    <w:rsid w:val="00C734A7"/>
    <w:rsid w:val="00C7368F"/>
    <w:rsid w:val="00C73A57"/>
    <w:rsid w:val="00C73C5D"/>
    <w:rsid w:val="00C74294"/>
    <w:rsid w:val="00C742D0"/>
    <w:rsid w:val="00C7432F"/>
    <w:rsid w:val="00C74597"/>
    <w:rsid w:val="00C748E6"/>
    <w:rsid w:val="00C74AEB"/>
    <w:rsid w:val="00C74E05"/>
    <w:rsid w:val="00C74ED5"/>
    <w:rsid w:val="00C7527F"/>
    <w:rsid w:val="00C754DC"/>
    <w:rsid w:val="00C75632"/>
    <w:rsid w:val="00C7616F"/>
    <w:rsid w:val="00C7620B"/>
    <w:rsid w:val="00C76981"/>
    <w:rsid w:val="00C77B44"/>
    <w:rsid w:val="00C77BC3"/>
    <w:rsid w:val="00C80299"/>
    <w:rsid w:val="00C82128"/>
    <w:rsid w:val="00C82716"/>
    <w:rsid w:val="00C834AC"/>
    <w:rsid w:val="00C8391E"/>
    <w:rsid w:val="00C83CCB"/>
    <w:rsid w:val="00C84219"/>
    <w:rsid w:val="00C847AA"/>
    <w:rsid w:val="00C8490C"/>
    <w:rsid w:val="00C849B4"/>
    <w:rsid w:val="00C852B2"/>
    <w:rsid w:val="00C8560A"/>
    <w:rsid w:val="00C85688"/>
    <w:rsid w:val="00C856A5"/>
    <w:rsid w:val="00C857A7"/>
    <w:rsid w:val="00C85840"/>
    <w:rsid w:val="00C85A97"/>
    <w:rsid w:val="00C85FA4"/>
    <w:rsid w:val="00C86514"/>
    <w:rsid w:val="00C86CA0"/>
    <w:rsid w:val="00C86F73"/>
    <w:rsid w:val="00C8797F"/>
    <w:rsid w:val="00C87C62"/>
    <w:rsid w:val="00C87F6E"/>
    <w:rsid w:val="00C901F5"/>
    <w:rsid w:val="00C90BED"/>
    <w:rsid w:val="00C9114F"/>
    <w:rsid w:val="00C91355"/>
    <w:rsid w:val="00C91585"/>
    <w:rsid w:val="00C91AF9"/>
    <w:rsid w:val="00C91C99"/>
    <w:rsid w:val="00C92194"/>
    <w:rsid w:val="00C924DD"/>
    <w:rsid w:val="00C926FA"/>
    <w:rsid w:val="00C92A3F"/>
    <w:rsid w:val="00C92A6F"/>
    <w:rsid w:val="00C93677"/>
    <w:rsid w:val="00C9387B"/>
    <w:rsid w:val="00C93893"/>
    <w:rsid w:val="00C947EB"/>
    <w:rsid w:val="00C951EA"/>
    <w:rsid w:val="00C95358"/>
    <w:rsid w:val="00C95886"/>
    <w:rsid w:val="00C95901"/>
    <w:rsid w:val="00C9594D"/>
    <w:rsid w:val="00C959CB"/>
    <w:rsid w:val="00C959D6"/>
    <w:rsid w:val="00C95E22"/>
    <w:rsid w:val="00C967D7"/>
    <w:rsid w:val="00C96809"/>
    <w:rsid w:val="00C96F7E"/>
    <w:rsid w:val="00C97769"/>
    <w:rsid w:val="00C97B1F"/>
    <w:rsid w:val="00C97F09"/>
    <w:rsid w:val="00CA0E75"/>
    <w:rsid w:val="00CA0E87"/>
    <w:rsid w:val="00CA0FC0"/>
    <w:rsid w:val="00CA1707"/>
    <w:rsid w:val="00CA17EB"/>
    <w:rsid w:val="00CA1F8D"/>
    <w:rsid w:val="00CA2A50"/>
    <w:rsid w:val="00CA32A4"/>
    <w:rsid w:val="00CA45F6"/>
    <w:rsid w:val="00CA4606"/>
    <w:rsid w:val="00CA4879"/>
    <w:rsid w:val="00CA4E63"/>
    <w:rsid w:val="00CA4E6B"/>
    <w:rsid w:val="00CA5291"/>
    <w:rsid w:val="00CA5820"/>
    <w:rsid w:val="00CA61AC"/>
    <w:rsid w:val="00CA63D3"/>
    <w:rsid w:val="00CA6B7B"/>
    <w:rsid w:val="00CA6BBA"/>
    <w:rsid w:val="00CA70D9"/>
    <w:rsid w:val="00CA74AA"/>
    <w:rsid w:val="00CA74B8"/>
    <w:rsid w:val="00CA7776"/>
    <w:rsid w:val="00CB101A"/>
    <w:rsid w:val="00CB10CB"/>
    <w:rsid w:val="00CB1D87"/>
    <w:rsid w:val="00CB238C"/>
    <w:rsid w:val="00CB28A4"/>
    <w:rsid w:val="00CB2A90"/>
    <w:rsid w:val="00CB2D87"/>
    <w:rsid w:val="00CB3062"/>
    <w:rsid w:val="00CB33B5"/>
    <w:rsid w:val="00CB3967"/>
    <w:rsid w:val="00CB3EF1"/>
    <w:rsid w:val="00CB442F"/>
    <w:rsid w:val="00CB4A5B"/>
    <w:rsid w:val="00CB5240"/>
    <w:rsid w:val="00CB55A0"/>
    <w:rsid w:val="00CB596B"/>
    <w:rsid w:val="00CB603D"/>
    <w:rsid w:val="00CB63EE"/>
    <w:rsid w:val="00CB6A11"/>
    <w:rsid w:val="00CB72DC"/>
    <w:rsid w:val="00CB734B"/>
    <w:rsid w:val="00CB73F9"/>
    <w:rsid w:val="00CB7A5C"/>
    <w:rsid w:val="00CB7ED8"/>
    <w:rsid w:val="00CB7F86"/>
    <w:rsid w:val="00CC0D36"/>
    <w:rsid w:val="00CC0DA4"/>
    <w:rsid w:val="00CC0FD9"/>
    <w:rsid w:val="00CC12F9"/>
    <w:rsid w:val="00CC38B6"/>
    <w:rsid w:val="00CC3CDA"/>
    <w:rsid w:val="00CC3DAE"/>
    <w:rsid w:val="00CC3DFC"/>
    <w:rsid w:val="00CC4861"/>
    <w:rsid w:val="00CC49B4"/>
    <w:rsid w:val="00CC4A52"/>
    <w:rsid w:val="00CC4CC2"/>
    <w:rsid w:val="00CC51CE"/>
    <w:rsid w:val="00CC549E"/>
    <w:rsid w:val="00CC5FCF"/>
    <w:rsid w:val="00CC6D83"/>
    <w:rsid w:val="00CC6FAB"/>
    <w:rsid w:val="00CC72B6"/>
    <w:rsid w:val="00CC7BAA"/>
    <w:rsid w:val="00CC7F67"/>
    <w:rsid w:val="00CC7FA0"/>
    <w:rsid w:val="00CD00AD"/>
    <w:rsid w:val="00CD012D"/>
    <w:rsid w:val="00CD02B3"/>
    <w:rsid w:val="00CD0B14"/>
    <w:rsid w:val="00CD0B3C"/>
    <w:rsid w:val="00CD10A5"/>
    <w:rsid w:val="00CD1DFB"/>
    <w:rsid w:val="00CD2115"/>
    <w:rsid w:val="00CD29DD"/>
    <w:rsid w:val="00CD2A1A"/>
    <w:rsid w:val="00CD2DD9"/>
    <w:rsid w:val="00CD30CE"/>
    <w:rsid w:val="00CD3198"/>
    <w:rsid w:val="00CD3858"/>
    <w:rsid w:val="00CD3BFB"/>
    <w:rsid w:val="00CD3D14"/>
    <w:rsid w:val="00CD41D4"/>
    <w:rsid w:val="00CD4693"/>
    <w:rsid w:val="00CD56F2"/>
    <w:rsid w:val="00CD5791"/>
    <w:rsid w:val="00CD5F51"/>
    <w:rsid w:val="00CD672D"/>
    <w:rsid w:val="00CD69F8"/>
    <w:rsid w:val="00CD6B58"/>
    <w:rsid w:val="00CD6C33"/>
    <w:rsid w:val="00CD73E4"/>
    <w:rsid w:val="00CE086D"/>
    <w:rsid w:val="00CE09C9"/>
    <w:rsid w:val="00CE0BB1"/>
    <w:rsid w:val="00CE0EAA"/>
    <w:rsid w:val="00CE122C"/>
    <w:rsid w:val="00CE1886"/>
    <w:rsid w:val="00CE1CFD"/>
    <w:rsid w:val="00CE20FE"/>
    <w:rsid w:val="00CE29FD"/>
    <w:rsid w:val="00CE316C"/>
    <w:rsid w:val="00CE318D"/>
    <w:rsid w:val="00CE31E7"/>
    <w:rsid w:val="00CE3A1C"/>
    <w:rsid w:val="00CE3EED"/>
    <w:rsid w:val="00CE4CA0"/>
    <w:rsid w:val="00CE51AD"/>
    <w:rsid w:val="00CE51DF"/>
    <w:rsid w:val="00CE54A9"/>
    <w:rsid w:val="00CE5CB8"/>
    <w:rsid w:val="00CE6326"/>
    <w:rsid w:val="00CE66E5"/>
    <w:rsid w:val="00CE71EE"/>
    <w:rsid w:val="00CE741E"/>
    <w:rsid w:val="00CE760C"/>
    <w:rsid w:val="00CE76E4"/>
    <w:rsid w:val="00CE7943"/>
    <w:rsid w:val="00CF0444"/>
    <w:rsid w:val="00CF0463"/>
    <w:rsid w:val="00CF0839"/>
    <w:rsid w:val="00CF142C"/>
    <w:rsid w:val="00CF1680"/>
    <w:rsid w:val="00CF1681"/>
    <w:rsid w:val="00CF2635"/>
    <w:rsid w:val="00CF36DD"/>
    <w:rsid w:val="00CF41CB"/>
    <w:rsid w:val="00CF455C"/>
    <w:rsid w:val="00CF47ED"/>
    <w:rsid w:val="00CF5745"/>
    <w:rsid w:val="00CF60BE"/>
    <w:rsid w:val="00CF7355"/>
    <w:rsid w:val="00CF74A8"/>
    <w:rsid w:val="00CF75C1"/>
    <w:rsid w:val="00CF7ACE"/>
    <w:rsid w:val="00CF7C42"/>
    <w:rsid w:val="00CF7F35"/>
    <w:rsid w:val="00D002C2"/>
    <w:rsid w:val="00D003EF"/>
    <w:rsid w:val="00D006BE"/>
    <w:rsid w:val="00D00827"/>
    <w:rsid w:val="00D00AC0"/>
    <w:rsid w:val="00D01289"/>
    <w:rsid w:val="00D01626"/>
    <w:rsid w:val="00D01A11"/>
    <w:rsid w:val="00D021AB"/>
    <w:rsid w:val="00D0264D"/>
    <w:rsid w:val="00D029D2"/>
    <w:rsid w:val="00D02B58"/>
    <w:rsid w:val="00D02D63"/>
    <w:rsid w:val="00D0346A"/>
    <w:rsid w:val="00D035CA"/>
    <w:rsid w:val="00D0392B"/>
    <w:rsid w:val="00D0407C"/>
    <w:rsid w:val="00D04292"/>
    <w:rsid w:val="00D04999"/>
    <w:rsid w:val="00D054EC"/>
    <w:rsid w:val="00D057B7"/>
    <w:rsid w:val="00D05B53"/>
    <w:rsid w:val="00D0644A"/>
    <w:rsid w:val="00D06585"/>
    <w:rsid w:val="00D0715D"/>
    <w:rsid w:val="00D07B62"/>
    <w:rsid w:val="00D07CB0"/>
    <w:rsid w:val="00D07DE2"/>
    <w:rsid w:val="00D108AA"/>
    <w:rsid w:val="00D10940"/>
    <w:rsid w:val="00D10F84"/>
    <w:rsid w:val="00D110D7"/>
    <w:rsid w:val="00D115B9"/>
    <w:rsid w:val="00D11CB5"/>
    <w:rsid w:val="00D12761"/>
    <w:rsid w:val="00D12CDF"/>
    <w:rsid w:val="00D12FBC"/>
    <w:rsid w:val="00D13FB1"/>
    <w:rsid w:val="00D14016"/>
    <w:rsid w:val="00D1428A"/>
    <w:rsid w:val="00D14AFD"/>
    <w:rsid w:val="00D14F17"/>
    <w:rsid w:val="00D153F5"/>
    <w:rsid w:val="00D1551D"/>
    <w:rsid w:val="00D1585C"/>
    <w:rsid w:val="00D1599F"/>
    <w:rsid w:val="00D1612B"/>
    <w:rsid w:val="00D16BBC"/>
    <w:rsid w:val="00D17A28"/>
    <w:rsid w:val="00D2022F"/>
    <w:rsid w:val="00D2083D"/>
    <w:rsid w:val="00D208E5"/>
    <w:rsid w:val="00D21080"/>
    <w:rsid w:val="00D21999"/>
    <w:rsid w:val="00D224DD"/>
    <w:rsid w:val="00D22EDA"/>
    <w:rsid w:val="00D234EE"/>
    <w:rsid w:val="00D235CE"/>
    <w:rsid w:val="00D23A3F"/>
    <w:rsid w:val="00D23CC8"/>
    <w:rsid w:val="00D23CFA"/>
    <w:rsid w:val="00D23F46"/>
    <w:rsid w:val="00D2420E"/>
    <w:rsid w:val="00D242BA"/>
    <w:rsid w:val="00D24F6F"/>
    <w:rsid w:val="00D25336"/>
    <w:rsid w:val="00D256CB"/>
    <w:rsid w:val="00D256E0"/>
    <w:rsid w:val="00D25BDF"/>
    <w:rsid w:val="00D260F0"/>
    <w:rsid w:val="00D2622E"/>
    <w:rsid w:val="00D2670D"/>
    <w:rsid w:val="00D26F3A"/>
    <w:rsid w:val="00D26F57"/>
    <w:rsid w:val="00D27075"/>
    <w:rsid w:val="00D27236"/>
    <w:rsid w:val="00D2743C"/>
    <w:rsid w:val="00D3047A"/>
    <w:rsid w:val="00D3056C"/>
    <w:rsid w:val="00D30FE9"/>
    <w:rsid w:val="00D314A9"/>
    <w:rsid w:val="00D31716"/>
    <w:rsid w:val="00D3177E"/>
    <w:rsid w:val="00D31F24"/>
    <w:rsid w:val="00D3218D"/>
    <w:rsid w:val="00D323DD"/>
    <w:rsid w:val="00D32928"/>
    <w:rsid w:val="00D32B5C"/>
    <w:rsid w:val="00D32DDD"/>
    <w:rsid w:val="00D33122"/>
    <w:rsid w:val="00D331D8"/>
    <w:rsid w:val="00D33976"/>
    <w:rsid w:val="00D33F68"/>
    <w:rsid w:val="00D344C9"/>
    <w:rsid w:val="00D34503"/>
    <w:rsid w:val="00D34519"/>
    <w:rsid w:val="00D345FE"/>
    <w:rsid w:val="00D348AA"/>
    <w:rsid w:val="00D34E28"/>
    <w:rsid w:val="00D34E4D"/>
    <w:rsid w:val="00D357A6"/>
    <w:rsid w:val="00D36D25"/>
    <w:rsid w:val="00D37288"/>
    <w:rsid w:val="00D37360"/>
    <w:rsid w:val="00D375AB"/>
    <w:rsid w:val="00D37605"/>
    <w:rsid w:val="00D376E3"/>
    <w:rsid w:val="00D37DDD"/>
    <w:rsid w:val="00D4084D"/>
    <w:rsid w:val="00D41913"/>
    <w:rsid w:val="00D41AC1"/>
    <w:rsid w:val="00D4230B"/>
    <w:rsid w:val="00D4256D"/>
    <w:rsid w:val="00D42C73"/>
    <w:rsid w:val="00D43489"/>
    <w:rsid w:val="00D438FD"/>
    <w:rsid w:val="00D43E3C"/>
    <w:rsid w:val="00D44070"/>
    <w:rsid w:val="00D44492"/>
    <w:rsid w:val="00D4468B"/>
    <w:rsid w:val="00D44802"/>
    <w:rsid w:val="00D4489A"/>
    <w:rsid w:val="00D44AB8"/>
    <w:rsid w:val="00D45157"/>
    <w:rsid w:val="00D45603"/>
    <w:rsid w:val="00D45742"/>
    <w:rsid w:val="00D45AA2"/>
    <w:rsid w:val="00D45E61"/>
    <w:rsid w:val="00D460A8"/>
    <w:rsid w:val="00D46319"/>
    <w:rsid w:val="00D46506"/>
    <w:rsid w:val="00D46669"/>
    <w:rsid w:val="00D4681B"/>
    <w:rsid w:val="00D46BBB"/>
    <w:rsid w:val="00D47047"/>
    <w:rsid w:val="00D47580"/>
    <w:rsid w:val="00D475FA"/>
    <w:rsid w:val="00D505F4"/>
    <w:rsid w:val="00D50AFA"/>
    <w:rsid w:val="00D51108"/>
    <w:rsid w:val="00D51DA1"/>
    <w:rsid w:val="00D51E38"/>
    <w:rsid w:val="00D51F38"/>
    <w:rsid w:val="00D5277C"/>
    <w:rsid w:val="00D5332B"/>
    <w:rsid w:val="00D53C8A"/>
    <w:rsid w:val="00D54065"/>
    <w:rsid w:val="00D54136"/>
    <w:rsid w:val="00D553DB"/>
    <w:rsid w:val="00D55568"/>
    <w:rsid w:val="00D55684"/>
    <w:rsid w:val="00D55711"/>
    <w:rsid w:val="00D558B6"/>
    <w:rsid w:val="00D55C8D"/>
    <w:rsid w:val="00D56C81"/>
    <w:rsid w:val="00D56E70"/>
    <w:rsid w:val="00D56FF1"/>
    <w:rsid w:val="00D5792D"/>
    <w:rsid w:val="00D57A46"/>
    <w:rsid w:val="00D60420"/>
    <w:rsid w:val="00D60773"/>
    <w:rsid w:val="00D6082E"/>
    <w:rsid w:val="00D608A6"/>
    <w:rsid w:val="00D6091D"/>
    <w:rsid w:val="00D60C1D"/>
    <w:rsid w:val="00D60DD2"/>
    <w:rsid w:val="00D60E94"/>
    <w:rsid w:val="00D6110D"/>
    <w:rsid w:val="00D612A8"/>
    <w:rsid w:val="00D619FF"/>
    <w:rsid w:val="00D6208F"/>
    <w:rsid w:val="00D629D1"/>
    <w:rsid w:val="00D646FE"/>
    <w:rsid w:val="00D658B3"/>
    <w:rsid w:val="00D65ABF"/>
    <w:rsid w:val="00D662AF"/>
    <w:rsid w:val="00D66DDE"/>
    <w:rsid w:val="00D6744B"/>
    <w:rsid w:val="00D67E78"/>
    <w:rsid w:val="00D67F1D"/>
    <w:rsid w:val="00D70038"/>
    <w:rsid w:val="00D700EA"/>
    <w:rsid w:val="00D7066F"/>
    <w:rsid w:val="00D7090F"/>
    <w:rsid w:val="00D70EC2"/>
    <w:rsid w:val="00D714F1"/>
    <w:rsid w:val="00D716EB"/>
    <w:rsid w:val="00D71ABA"/>
    <w:rsid w:val="00D71E27"/>
    <w:rsid w:val="00D72065"/>
    <w:rsid w:val="00D728DA"/>
    <w:rsid w:val="00D72985"/>
    <w:rsid w:val="00D72ECB"/>
    <w:rsid w:val="00D72ECE"/>
    <w:rsid w:val="00D72FF6"/>
    <w:rsid w:val="00D732F6"/>
    <w:rsid w:val="00D7331E"/>
    <w:rsid w:val="00D736CC"/>
    <w:rsid w:val="00D737BE"/>
    <w:rsid w:val="00D742F0"/>
    <w:rsid w:val="00D746E3"/>
    <w:rsid w:val="00D76C13"/>
    <w:rsid w:val="00D76C95"/>
    <w:rsid w:val="00D773E5"/>
    <w:rsid w:val="00D77561"/>
    <w:rsid w:val="00D77577"/>
    <w:rsid w:val="00D77B43"/>
    <w:rsid w:val="00D77BBF"/>
    <w:rsid w:val="00D77FE6"/>
    <w:rsid w:val="00D80573"/>
    <w:rsid w:val="00D810D1"/>
    <w:rsid w:val="00D81164"/>
    <w:rsid w:val="00D81582"/>
    <w:rsid w:val="00D81B6E"/>
    <w:rsid w:val="00D81C25"/>
    <w:rsid w:val="00D82A8C"/>
    <w:rsid w:val="00D834E6"/>
    <w:rsid w:val="00D84AB0"/>
    <w:rsid w:val="00D84EE9"/>
    <w:rsid w:val="00D850EE"/>
    <w:rsid w:val="00D85158"/>
    <w:rsid w:val="00D8531D"/>
    <w:rsid w:val="00D85C09"/>
    <w:rsid w:val="00D860CE"/>
    <w:rsid w:val="00D86118"/>
    <w:rsid w:val="00D867E0"/>
    <w:rsid w:val="00D86DD6"/>
    <w:rsid w:val="00D86EE9"/>
    <w:rsid w:val="00D8716F"/>
    <w:rsid w:val="00D874DB"/>
    <w:rsid w:val="00D879FB"/>
    <w:rsid w:val="00D90566"/>
    <w:rsid w:val="00D907D3"/>
    <w:rsid w:val="00D9083A"/>
    <w:rsid w:val="00D90DAC"/>
    <w:rsid w:val="00D91926"/>
    <w:rsid w:val="00D91C56"/>
    <w:rsid w:val="00D92F56"/>
    <w:rsid w:val="00D92F64"/>
    <w:rsid w:val="00D92FF0"/>
    <w:rsid w:val="00D93B86"/>
    <w:rsid w:val="00D941EF"/>
    <w:rsid w:val="00D94498"/>
    <w:rsid w:val="00D95E65"/>
    <w:rsid w:val="00D96877"/>
    <w:rsid w:val="00D96A0B"/>
    <w:rsid w:val="00D96F30"/>
    <w:rsid w:val="00D9707C"/>
    <w:rsid w:val="00D974C2"/>
    <w:rsid w:val="00D97A9D"/>
    <w:rsid w:val="00DA0448"/>
    <w:rsid w:val="00DA0534"/>
    <w:rsid w:val="00DA05AA"/>
    <w:rsid w:val="00DA10E1"/>
    <w:rsid w:val="00DA1708"/>
    <w:rsid w:val="00DA1D05"/>
    <w:rsid w:val="00DA209E"/>
    <w:rsid w:val="00DA2E5F"/>
    <w:rsid w:val="00DA3185"/>
    <w:rsid w:val="00DA3270"/>
    <w:rsid w:val="00DA3EA1"/>
    <w:rsid w:val="00DA3F64"/>
    <w:rsid w:val="00DA3F65"/>
    <w:rsid w:val="00DA4A02"/>
    <w:rsid w:val="00DA4DF4"/>
    <w:rsid w:val="00DA4F71"/>
    <w:rsid w:val="00DA5146"/>
    <w:rsid w:val="00DA531D"/>
    <w:rsid w:val="00DA5876"/>
    <w:rsid w:val="00DA5AF2"/>
    <w:rsid w:val="00DA5C43"/>
    <w:rsid w:val="00DA5CAB"/>
    <w:rsid w:val="00DA5E68"/>
    <w:rsid w:val="00DA5E8A"/>
    <w:rsid w:val="00DA6099"/>
    <w:rsid w:val="00DA66E1"/>
    <w:rsid w:val="00DA6C8E"/>
    <w:rsid w:val="00DA75BE"/>
    <w:rsid w:val="00DA7749"/>
    <w:rsid w:val="00DA7C98"/>
    <w:rsid w:val="00DB0A44"/>
    <w:rsid w:val="00DB13DE"/>
    <w:rsid w:val="00DB1577"/>
    <w:rsid w:val="00DB15F5"/>
    <w:rsid w:val="00DB190A"/>
    <w:rsid w:val="00DB1AC1"/>
    <w:rsid w:val="00DB2104"/>
    <w:rsid w:val="00DB21CE"/>
    <w:rsid w:val="00DB2415"/>
    <w:rsid w:val="00DB24E3"/>
    <w:rsid w:val="00DB2AEE"/>
    <w:rsid w:val="00DB3345"/>
    <w:rsid w:val="00DB377F"/>
    <w:rsid w:val="00DB3D86"/>
    <w:rsid w:val="00DB3E3D"/>
    <w:rsid w:val="00DB401C"/>
    <w:rsid w:val="00DB458C"/>
    <w:rsid w:val="00DB51B0"/>
    <w:rsid w:val="00DB5980"/>
    <w:rsid w:val="00DB5A4B"/>
    <w:rsid w:val="00DB5BE5"/>
    <w:rsid w:val="00DB64ED"/>
    <w:rsid w:val="00DB66EB"/>
    <w:rsid w:val="00DB68E9"/>
    <w:rsid w:val="00DB6D5E"/>
    <w:rsid w:val="00DB6F1E"/>
    <w:rsid w:val="00DB749E"/>
    <w:rsid w:val="00DB7585"/>
    <w:rsid w:val="00DC08DE"/>
    <w:rsid w:val="00DC0D6C"/>
    <w:rsid w:val="00DC146B"/>
    <w:rsid w:val="00DC187B"/>
    <w:rsid w:val="00DC212A"/>
    <w:rsid w:val="00DC24EA"/>
    <w:rsid w:val="00DC29D3"/>
    <w:rsid w:val="00DC314E"/>
    <w:rsid w:val="00DC3C20"/>
    <w:rsid w:val="00DC48ED"/>
    <w:rsid w:val="00DC51E9"/>
    <w:rsid w:val="00DC56E8"/>
    <w:rsid w:val="00DC5833"/>
    <w:rsid w:val="00DC5864"/>
    <w:rsid w:val="00DC59E0"/>
    <w:rsid w:val="00DC606C"/>
    <w:rsid w:val="00DC661F"/>
    <w:rsid w:val="00DC68AA"/>
    <w:rsid w:val="00DC6B4E"/>
    <w:rsid w:val="00DC7483"/>
    <w:rsid w:val="00DC7580"/>
    <w:rsid w:val="00DC77EA"/>
    <w:rsid w:val="00DC7E26"/>
    <w:rsid w:val="00DD05E3"/>
    <w:rsid w:val="00DD0780"/>
    <w:rsid w:val="00DD0E12"/>
    <w:rsid w:val="00DD0F38"/>
    <w:rsid w:val="00DD13D8"/>
    <w:rsid w:val="00DD18B9"/>
    <w:rsid w:val="00DD1B42"/>
    <w:rsid w:val="00DD1EF2"/>
    <w:rsid w:val="00DD23D9"/>
    <w:rsid w:val="00DD262E"/>
    <w:rsid w:val="00DD2B7B"/>
    <w:rsid w:val="00DD2BF8"/>
    <w:rsid w:val="00DD3697"/>
    <w:rsid w:val="00DD4099"/>
    <w:rsid w:val="00DD41FC"/>
    <w:rsid w:val="00DD47B0"/>
    <w:rsid w:val="00DD548A"/>
    <w:rsid w:val="00DD5575"/>
    <w:rsid w:val="00DD56EF"/>
    <w:rsid w:val="00DD6990"/>
    <w:rsid w:val="00DD6A0C"/>
    <w:rsid w:val="00DD6CFA"/>
    <w:rsid w:val="00DD6FBA"/>
    <w:rsid w:val="00DD7803"/>
    <w:rsid w:val="00DD7D34"/>
    <w:rsid w:val="00DD7DC1"/>
    <w:rsid w:val="00DE07AC"/>
    <w:rsid w:val="00DE0832"/>
    <w:rsid w:val="00DE0A8B"/>
    <w:rsid w:val="00DE1378"/>
    <w:rsid w:val="00DE13FA"/>
    <w:rsid w:val="00DE1488"/>
    <w:rsid w:val="00DE1DF0"/>
    <w:rsid w:val="00DE2B45"/>
    <w:rsid w:val="00DE2BE6"/>
    <w:rsid w:val="00DE2C45"/>
    <w:rsid w:val="00DE2F07"/>
    <w:rsid w:val="00DE362B"/>
    <w:rsid w:val="00DE3636"/>
    <w:rsid w:val="00DE458C"/>
    <w:rsid w:val="00DE487A"/>
    <w:rsid w:val="00DE4B8F"/>
    <w:rsid w:val="00DE4C96"/>
    <w:rsid w:val="00DE5438"/>
    <w:rsid w:val="00DE5932"/>
    <w:rsid w:val="00DE5B62"/>
    <w:rsid w:val="00DE6148"/>
    <w:rsid w:val="00DE61D9"/>
    <w:rsid w:val="00DE6396"/>
    <w:rsid w:val="00DE68D2"/>
    <w:rsid w:val="00DE6B05"/>
    <w:rsid w:val="00DE6D40"/>
    <w:rsid w:val="00DE72E5"/>
    <w:rsid w:val="00DE7526"/>
    <w:rsid w:val="00DE7717"/>
    <w:rsid w:val="00DE7A6C"/>
    <w:rsid w:val="00DE7B57"/>
    <w:rsid w:val="00DE7B8D"/>
    <w:rsid w:val="00DE7EAE"/>
    <w:rsid w:val="00DF04BF"/>
    <w:rsid w:val="00DF0587"/>
    <w:rsid w:val="00DF1963"/>
    <w:rsid w:val="00DF1D93"/>
    <w:rsid w:val="00DF1E86"/>
    <w:rsid w:val="00DF1E87"/>
    <w:rsid w:val="00DF2F09"/>
    <w:rsid w:val="00DF325D"/>
    <w:rsid w:val="00DF376E"/>
    <w:rsid w:val="00DF379D"/>
    <w:rsid w:val="00DF37DE"/>
    <w:rsid w:val="00DF3B28"/>
    <w:rsid w:val="00DF3CAB"/>
    <w:rsid w:val="00DF3EE9"/>
    <w:rsid w:val="00DF40BA"/>
    <w:rsid w:val="00DF432B"/>
    <w:rsid w:val="00DF44A6"/>
    <w:rsid w:val="00DF44D1"/>
    <w:rsid w:val="00DF4715"/>
    <w:rsid w:val="00DF473A"/>
    <w:rsid w:val="00DF5065"/>
    <w:rsid w:val="00DF5283"/>
    <w:rsid w:val="00DF5F2B"/>
    <w:rsid w:val="00DF5F2F"/>
    <w:rsid w:val="00DF623A"/>
    <w:rsid w:val="00DF6240"/>
    <w:rsid w:val="00DF659C"/>
    <w:rsid w:val="00DF67C2"/>
    <w:rsid w:val="00DF6BC9"/>
    <w:rsid w:val="00DF6C7F"/>
    <w:rsid w:val="00DF7106"/>
    <w:rsid w:val="00DF71D6"/>
    <w:rsid w:val="00E00961"/>
    <w:rsid w:val="00E009B8"/>
    <w:rsid w:val="00E00BED"/>
    <w:rsid w:val="00E00DFF"/>
    <w:rsid w:val="00E017FB"/>
    <w:rsid w:val="00E01911"/>
    <w:rsid w:val="00E01947"/>
    <w:rsid w:val="00E0277A"/>
    <w:rsid w:val="00E03210"/>
    <w:rsid w:val="00E03482"/>
    <w:rsid w:val="00E03831"/>
    <w:rsid w:val="00E03AAF"/>
    <w:rsid w:val="00E04588"/>
    <w:rsid w:val="00E04616"/>
    <w:rsid w:val="00E04EC2"/>
    <w:rsid w:val="00E04F0D"/>
    <w:rsid w:val="00E04FB2"/>
    <w:rsid w:val="00E05454"/>
    <w:rsid w:val="00E058A3"/>
    <w:rsid w:val="00E067C4"/>
    <w:rsid w:val="00E0686E"/>
    <w:rsid w:val="00E06973"/>
    <w:rsid w:val="00E06BFC"/>
    <w:rsid w:val="00E06E12"/>
    <w:rsid w:val="00E06FD3"/>
    <w:rsid w:val="00E079F3"/>
    <w:rsid w:val="00E07E53"/>
    <w:rsid w:val="00E07ED9"/>
    <w:rsid w:val="00E07EF6"/>
    <w:rsid w:val="00E10255"/>
    <w:rsid w:val="00E10534"/>
    <w:rsid w:val="00E106D0"/>
    <w:rsid w:val="00E10730"/>
    <w:rsid w:val="00E10A9F"/>
    <w:rsid w:val="00E114B4"/>
    <w:rsid w:val="00E116A1"/>
    <w:rsid w:val="00E1303E"/>
    <w:rsid w:val="00E13083"/>
    <w:rsid w:val="00E1330F"/>
    <w:rsid w:val="00E13609"/>
    <w:rsid w:val="00E139FB"/>
    <w:rsid w:val="00E13D16"/>
    <w:rsid w:val="00E14299"/>
    <w:rsid w:val="00E14700"/>
    <w:rsid w:val="00E14C94"/>
    <w:rsid w:val="00E15152"/>
    <w:rsid w:val="00E152B1"/>
    <w:rsid w:val="00E157B1"/>
    <w:rsid w:val="00E1646F"/>
    <w:rsid w:val="00E16786"/>
    <w:rsid w:val="00E169E4"/>
    <w:rsid w:val="00E16A72"/>
    <w:rsid w:val="00E16DAE"/>
    <w:rsid w:val="00E16FE1"/>
    <w:rsid w:val="00E1739A"/>
    <w:rsid w:val="00E174E3"/>
    <w:rsid w:val="00E21103"/>
    <w:rsid w:val="00E219F7"/>
    <w:rsid w:val="00E22785"/>
    <w:rsid w:val="00E227EA"/>
    <w:rsid w:val="00E228F2"/>
    <w:rsid w:val="00E23A43"/>
    <w:rsid w:val="00E23B27"/>
    <w:rsid w:val="00E240BB"/>
    <w:rsid w:val="00E2490F"/>
    <w:rsid w:val="00E24D41"/>
    <w:rsid w:val="00E25455"/>
    <w:rsid w:val="00E25B10"/>
    <w:rsid w:val="00E25B40"/>
    <w:rsid w:val="00E260C3"/>
    <w:rsid w:val="00E26157"/>
    <w:rsid w:val="00E26F4A"/>
    <w:rsid w:val="00E2703A"/>
    <w:rsid w:val="00E270B2"/>
    <w:rsid w:val="00E27244"/>
    <w:rsid w:val="00E272D1"/>
    <w:rsid w:val="00E27C6E"/>
    <w:rsid w:val="00E3056F"/>
    <w:rsid w:val="00E30ACC"/>
    <w:rsid w:val="00E30E7F"/>
    <w:rsid w:val="00E30FA2"/>
    <w:rsid w:val="00E3164F"/>
    <w:rsid w:val="00E321B5"/>
    <w:rsid w:val="00E323ED"/>
    <w:rsid w:val="00E3247C"/>
    <w:rsid w:val="00E325A6"/>
    <w:rsid w:val="00E3276F"/>
    <w:rsid w:val="00E33013"/>
    <w:rsid w:val="00E3312F"/>
    <w:rsid w:val="00E33215"/>
    <w:rsid w:val="00E335C3"/>
    <w:rsid w:val="00E3365F"/>
    <w:rsid w:val="00E33F3B"/>
    <w:rsid w:val="00E345F8"/>
    <w:rsid w:val="00E352B9"/>
    <w:rsid w:val="00E35768"/>
    <w:rsid w:val="00E35C0F"/>
    <w:rsid w:val="00E35D09"/>
    <w:rsid w:val="00E35F8C"/>
    <w:rsid w:val="00E35F98"/>
    <w:rsid w:val="00E36000"/>
    <w:rsid w:val="00E36948"/>
    <w:rsid w:val="00E36B1C"/>
    <w:rsid w:val="00E37096"/>
    <w:rsid w:val="00E3741D"/>
    <w:rsid w:val="00E37599"/>
    <w:rsid w:val="00E3769E"/>
    <w:rsid w:val="00E37828"/>
    <w:rsid w:val="00E37829"/>
    <w:rsid w:val="00E379CF"/>
    <w:rsid w:val="00E379EB"/>
    <w:rsid w:val="00E37B71"/>
    <w:rsid w:val="00E40253"/>
    <w:rsid w:val="00E40425"/>
    <w:rsid w:val="00E404E2"/>
    <w:rsid w:val="00E40973"/>
    <w:rsid w:val="00E40D2D"/>
    <w:rsid w:val="00E40DBD"/>
    <w:rsid w:val="00E414D5"/>
    <w:rsid w:val="00E415CF"/>
    <w:rsid w:val="00E417EA"/>
    <w:rsid w:val="00E4282A"/>
    <w:rsid w:val="00E42914"/>
    <w:rsid w:val="00E431B3"/>
    <w:rsid w:val="00E432BD"/>
    <w:rsid w:val="00E44A8F"/>
    <w:rsid w:val="00E44EA0"/>
    <w:rsid w:val="00E44EBD"/>
    <w:rsid w:val="00E44FA2"/>
    <w:rsid w:val="00E45A58"/>
    <w:rsid w:val="00E45AE3"/>
    <w:rsid w:val="00E463D8"/>
    <w:rsid w:val="00E4658B"/>
    <w:rsid w:val="00E46ADE"/>
    <w:rsid w:val="00E501B4"/>
    <w:rsid w:val="00E503E3"/>
    <w:rsid w:val="00E509DA"/>
    <w:rsid w:val="00E50CD8"/>
    <w:rsid w:val="00E50F3B"/>
    <w:rsid w:val="00E51A03"/>
    <w:rsid w:val="00E51B08"/>
    <w:rsid w:val="00E52227"/>
    <w:rsid w:val="00E52852"/>
    <w:rsid w:val="00E52E23"/>
    <w:rsid w:val="00E5349D"/>
    <w:rsid w:val="00E536D6"/>
    <w:rsid w:val="00E543B3"/>
    <w:rsid w:val="00E545B3"/>
    <w:rsid w:val="00E5469F"/>
    <w:rsid w:val="00E546E4"/>
    <w:rsid w:val="00E54CF4"/>
    <w:rsid w:val="00E552CC"/>
    <w:rsid w:val="00E554DF"/>
    <w:rsid w:val="00E55D44"/>
    <w:rsid w:val="00E55EC2"/>
    <w:rsid w:val="00E567C1"/>
    <w:rsid w:val="00E56E63"/>
    <w:rsid w:val="00E57348"/>
    <w:rsid w:val="00E57A75"/>
    <w:rsid w:val="00E57B5D"/>
    <w:rsid w:val="00E57B73"/>
    <w:rsid w:val="00E57C4F"/>
    <w:rsid w:val="00E57D75"/>
    <w:rsid w:val="00E57F83"/>
    <w:rsid w:val="00E60083"/>
    <w:rsid w:val="00E608B9"/>
    <w:rsid w:val="00E60ED6"/>
    <w:rsid w:val="00E61072"/>
    <w:rsid w:val="00E612C6"/>
    <w:rsid w:val="00E6193C"/>
    <w:rsid w:val="00E61947"/>
    <w:rsid w:val="00E61F08"/>
    <w:rsid w:val="00E6276C"/>
    <w:rsid w:val="00E6297D"/>
    <w:rsid w:val="00E63B21"/>
    <w:rsid w:val="00E63ECA"/>
    <w:rsid w:val="00E6455D"/>
    <w:rsid w:val="00E649A7"/>
    <w:rsid w:val="00E64AB5"/>
    <w:rsid w:val="00E64C3B"/>
    <w:rsid w:val="00E65231"/>
    <w:rsid w:val="00E652C6"/>
    <w:rsid w:val="00E65348"/>
    <w:rsid w:val="00E6572D"/>
    <w:rsid w:val="00E65BA9"/>
    <w:rsid w:val="00E660AA"/>
    <w:rsid w:val="00E6633A"/>
    <w:rsid w:val="00E663BB"/>
    <w:rsid w:val="00E663C7"/>
    <w:rsid w:val="00E66514"/>
    <w:rsid w:val="00E66AEC"/>
    <w:rsid w:val="00E66DB6"/>
    <w:rsid w:val="00E671F0"/>
    <w:rsid w:val="00E673DF"/>
    <w:rsid w:val="00E67494"/>
    <w:rsid w:val="00E67D51"/>
    <w:rsid w:val="00E67D55"/>
    <w:rsid w:val="00E704C9"/>
    <w:rsid w:val="00E70F13"/>
    <w:rsid w:val="00E71A75"/>
    <w:rsid w:val="00E71D43"/>
    <w:rsid w:val="00E71DA3"/>
    <w:rsid w:val="00E71EF0"/>
    <w:rsid w:val="00E71F0C"/>
    <w:rsid w:val="00E72AA0"/>
    <w:rsid w:val="00E72F23"/>
    <w:rsid w:val="00E734F6"/>
    <w:rsid w:val="00E739CF"/>
    <w:rsid w:val="00E73C34"/>
    <w:rsid w:val="00E73FDA"/>
    <w:rsid w:val="00E74B3B"/>
    <w:rsid w:val="00E75235"/>
    <w:rsid w:val="00E752C1"/>
    <w:rsid w:val="00E759F3"/>
    <w:rsid w:val="00E75AFE"/>
    <w:rsid w:val="00E75B33"/>
    <w:rsid w:val="00E75FF6"/>
    <w:rsid w:val="00E76026"/>
    <w:rsid w:val="00E760A0"/>
    <w:rsid w:val="00E76232"/>
    <w:rsid w:val="00E76473"/>
    <w:rsid w:val="00E76D68"/>
    <w:rsid w:val="00E770EB"/>
    <w:rsid w:val="00E77289"/>
    <w:rsid w:val="00E77362"/>
    <w:rsid w:val="00E778A9"/>
    <w:rsid w:val="00E77C94"/>
    <w:rsid w:val="00E77CA9"/>
    <w:rsid w:val="00E77E0E"/>
    <w:rsid w:val="00E77F52"/>
    <w:rsid w:val="00E77FF9"/>
    <w:rsid w:val="00E806CE"/>
    <w:rsid w:val="00E8079A"/>
    <w:rsid w:val="00E80806"/>
    <w:rsid w:val="00E809B4"/>
    <w:rsid w:val="00E8206F"/>
    <w:rsid w:val="00E82424"/>
    <w:rsid w:val="00E825DD"/>
    <w:rsid w:val="00E829CB"/>
    <w:rsid w:val="00E83099"/>
    <w:rsid w:val="00E83C58"/>
    <w:rsid w:val="00E83DD4"/>
    <w:rsid w:val="00E845B8"/>
    <w:rsid w:val="00E84B98"/>
    <w:rsid w:val="00E84BEB"/>
    <w:rsid w:val="00E84C15"/>
    <w:rsid w:val="00E852BB"/>
    <w:rsid w:val="00E85639"/>
    <w:rsid w:val="00E8597B"/>
    <w:rsid w:val="00E85DC9"/>
    <w:rsid w:val="00E86049"/>
    <w:rsid w:val="00E86062"/>
    <w:rsid w:val="00E862CD"/>
    <w:rsid w:val="00E86DA5"/>
    <w:rsid w:val="00E86EB0"/>
    <w:rsid w:val="00E86FB7"/>
    <w:rsid w:val="00E87960"/>
    <w:rsid w:val="00E87EFA"/>
    <w:rsid w:val="00E9009D"/>
    <w:rsid w:val="00E90811"/>
    <w:rsid w:val="00E90A18"/>
    <w:rsid w:val="00E91A49"/>
    <w:rsid w:val="00E92084"/>
    <w:rsid w:val="00E927D0"/>
    <w:rsid w:val="00E929C9"/>
    <w:rsid w:val="00E929EC"/>
    <w:rsid w:val="00E92D3F"/>
    <w:rsid w:val="00E92E6D"/>
    <w:rsid w:val="00E93018"/>
    <w:rsid w:val="00E936D5"/>
    <w:rsid w:val="00E93CA2"/>
    <w:rsid w:val="00E94327"/>
    <w:rsid w:val="00E9488D"/>
    <w:rsid w:val="00E94C59"/>
    <w:rsid w:val="00E94CFB"/>
    <w:rsid w:val="00E94EAF"/>
    <w:rsid w:val="00E950E8"/>
    <w:rsid w:val="00E952E3"/>
    <w:rsid w:val="00E95C74"/>
    <w:rsid w:val="00E95D64"/>
    <w:rsid w:val="00E961CA"/>
    <w:rsid w:val="00E96446"/>
    <w:rsid w:val="00E96454"/>
    <w:rsid w:val="00E9673E"/>
    <w:rsid w:val="00E968A4"/>
    <w:rsid w:val="00E96F8D"/>
    <w:rsid w:val="00EA05D9"/>
    <w:rsid w:val="00EA0719"/>
    <w:rsid w:val="00EA09C4"/>
    <w:rsid w:val="00EA0BD5"/>
    <w:rsid w:val="00EA0F58"/>
    <w:rsid w:val="00EA1465"/>
    <w:rsid w:val="00EA1564"/>
    <w:rsid w:val="00EA21B3"/>
    <w:rsid w:val="00EA2A0C"/>
    <w:rsid w:val="00EA2A78"/>
    <w:rsid w:val="00EA37A4"/>
    <w:rsid w:val="00EA4835"/>
    <w:rsid w:val="00EA5711"/>
    <w:rsid w:val="00EA5CAC"/>
    <w:rsid w:val="00EA6568"/>
    <w:rsid w:val="00EA75D4"/>
    <w:rsid w:val="00EA7ACC"/>
    <w:rsid w:val="00EA7EB8"/>
    <w:rsid w:val="00EB0190"/>
    <w:rsid w:val="00EB0429"/>
    <w:rsid w:val="00EB08ED"/>
    <w:rsid w:val="00EB0972"/>
    <w:rsid w:val="00EB0A5C"/>
    <w:rsid w:val="00EB11EA"/>
    <w:rsid w:val="00EB1D75"/>
    <w:rsid w:val="00EB20C8"/>
    <w:rsid w:val="00EB2239"/>
    <w:rsid w:val="00EB241C"/>
    <w:rsid w:val="00EB35C3"/>
    <w:rsid w:val="00EB3CD9"/>
    <w:rsid w:val="00EB3FD9"/>
    <w:rsid w:val="00EB4BA6"/>
    <w:rsid w:val="00EB4C63"/>
    <w:rsid w:val="00EB4FDD"/>
    <w:rsid w:val="00EB59D7"/>
    <w:rsid w:val="00EB5CBE"/>
    <w:rsid w:val="00EB6106"/>
    <w:rsid w:val="00EB6439"/>
    <w:rsid w:val="00EB65EA"/>
    <w:rsid w:val="00EB6F5D"/>
    <w:rsid w:val="00EB769C"/>
    <w:rsid w:val="00EB7C65"/>
    <w:rsid w:val="00EC01DD"/>
    <w:rsid w:val="00EC0AD5"/>
    <w:rsid w:val="00EC0C01"/>
    <w:rsid w:val="00EC0FA0"/>
    <w:rsid w:val="00EC162C"/>
    <w:rsid w:val="00EC16D0"/>
    <w:rsid w:val="00EC1F24"/>
    <w:rsid w:val="00EC25F6"/>
    <w:rsid w:val="00EC2C0E"/>
    <w:rsid w:val="00EC2D2C"/>
    <w:rsid w:val="00EC359C"/>
    <w:rsid w:val="00EC3685"/>
    <w:rsid w:val="00EC3BAE"/>
    <w:rsid w:val="00EC40D2"/>
    <w:rsid w:val="00EC4C8A"/>
    <w:rsid w:val="00EC4D95"/>
    <w:rsid w:val="00EC4EC4"/>
    <w:rsid w:val="00EC53A7"/>
    <w:rsid w:val="00EC56E3"/>
    <w:rsid w:val="00EC5DAA"/>
    <w:rsid w:val="00EC619D"/>
    <w:rsid w:val="00EC6230"/>
    <w:rsid w:val="00EC66A9"/>
    <w:rsid w:val="00EC7274"/>
    <w:rsid w:val="00EC73CB"/>
    <w:rsid w:val="00EC76D4"/>
    <w:rsid w:val="00ED0440"/>
    <w:rsid w:val="00ED06BD"/>
    <w:rsid w:val="00ED0840"/>
    <w:rsid w:val="00ED0BA6"/>
    <w:rsid w:val="00ED0E93"/>
    <w:rsid w:val="00ED1319"/>
    <w:rsid w:val="00ED1919"/>
    <w:rsid w:val="00ED1A8B"/>
    <w:rsid w:val="00ED2DDC"/>
    <w:rsid w:val="00ED32C2"/>
    <w:rsid w:val="00ED3957"/>
    <w:rsid w:val="00ED3F37"/>
    <w:rsid w:val="00ED44EF"/>
    <w:rsid w:val="00ED48E7"/>
    <w:rsid w:val="00ED498E"/>
    <w:rsid w:val="00ED5AF4"/>
    <w:rsid w:val="00ED5DE5"/>
    <w:rsid w:val="00ED6545"/>
    <w:rsid w:val="00ED6554"/>
    <w:rsid w:val="00ED68E1"/>
    <w:rsid w:val="00ED6CCA"/>
    <w:rsid w:val="00ED6CFB"/>
    <w:rsid w:val="00ED6E68"/>
    <w:rsid w:val="00ED78F1"/>
    <w:rsid w:val="00ED7B7D"/>
    <w:rsid w:val="00EE000A"/>
    <w:rsid w:val="00EE06BE"/>
    <w:rsid w:val="00EE0D8C"/>
    <w:rsid w:val="00EE0DAC"/>
    <w:rsid w:val="00EE0FDA"/>
    <w:rsid w:val="00EE1474"/>
    <w:rsid w:val="00EE17C6"/>
    <w:rsid w:val="00EE23D2"/>
    <w:rsid w:val="00EE26C6"/>
    <w:rsid w:val="00EE2EBD"/>
    <w:rsid w:val="00EE3011"/>
    <w:rsid w:val="00EE3C2B"/>
    <w:rsid w:val="00EE3D16"/>
    <w:rsid w:val="00EE3FA1"/>
    <w:rsid w:val="00EE46C5"/>
    <w:rsid w:val="00EE4EF7"/>
    <w:rsid w:val="00EE54A0"/>
    <w:rsid w:val="00EE60A0"/>
    <w:rsid w:val="00EE612C"/>
    <w:rsid w:val="00EE696E"/>
    <w:rsid w:val="00EE6D84"/>
    <w:rsid w:val="00EE6DAD"/>
    <w:rsid w:val="00EE7FC8"/>
    <w:rsid w:val="00EF082F"/>
    <w:rsid w:val="00EF0F64"/>
    <w:rsid w:val="00EF113E"/>
    <w:rsid w:val="00EF13DC"/>
    <w:rsid w:val="00EF18D4"/>
    <w:rsid w:val="00EF1DCC"/>
    <w:rsid w:val="00EF24C1"/>
    <w:rsid w:val="00EF2559"/>
    <w:rsid w:val="00EF26E5"/>
    <w:rsid w:val="00EF27AC"/>
    <w:rsid w:val="00EF2A79"/>
    <w:rsid w:val="00EF3BA3"/>
    <w:rsid w:val="00EF3D8C"/>
    <w:rsid w:val="00EF3F6D"/>
    <w:rsid w:val="00EF3FD2"/>
    <w:rsid w:val="00EF43B6"/>
    <w:rsid w:val="00EF45BA"/>
    <w:rsid w:val="00EF4831"/>
    <w:rsid w:val="00EF4F28"/>
    <w:rsid w:val="00EF59B4"/>
    <w:rsid w:val="00EF5F90"/>
    <w:rsid w:val="00EF6F54"/>
    <w:rsid w:val="00EF6F77"/>
    <w:rsid w:val="00EF7065"/>
    <w:rsid w:val="00EF7655"/>
    <w:rsid w:val="00F00201"/>
    <w:rsid w:val="00F00281"/>
    <w:rsid w:val="00F00D64"/>
    <w:rsid w:val="00F013C5"/>
    <w:rsid w:val="00F01947"/>
    <w:rsid w:val="00F01AA0"/>
    <w:rsid w:val="00F0261C"/>
    <w:rsid w:val="00F03283"/>
    <w:rsid w:val="00F035F0"/>
    <w:rsid w:val="00F038F0"/>
    <w:rsid w:val="00F03C1E"/>
    <w:rsid w:val="00F042B6"/>
    <w:rsid w:val="00F04739"/>
    <w:rsid w:val="00F0498F"/>
    <w:rsid w:val="00F04C72"/>
    <w:rsid w:val="00F052A4"/>
    <w:rsid w:val="00F0581E"/>
    <w:rsid w:val="00F05C6C"/>
    <w:rsid w:val="00F05E61"/>
    <w:rsid w:val="00F06FE7"/>
    <w:rsid w:val="00F07263"/>
    <w:rsid w:val="00F07321"/>
    <w:rsid w:val="00F0785B"/>
    <w:rsid w:val="00F0789D"/>
    <w:rsid w:val="00F07A84"/>
    <w:rsid w:val="00F07B58"/>
    <w:rsid w:val="00F1085E"/>
    <w:rsid w:val="00F10F03"/>
    <w:rsid w:val="00F110BF"/>
    <w:rsid w:val="00F1139F"/>
    <w:rsid w:val="00F11656"/>
    <w:rsid w:val="00F11BAB"/>
    <w:rsid w:val="00F11DBE"/>
    <w:rsid w:val="00F12423"/>
    <w:rsid w:val="00F13F91"/>
    <w:rsid w:val="00F144C0"/>
    <w:rsid w:val="00F14772"/>
    <w:rsid w:val="00F14A76"/>
    <w:rsid w:val="00F14D85"/>
    <w:rsid w:val="00F153A6"/>
    <w:rsid w:val="00F15933"/>
    <w:rsid w:val="00F15C38"/>
    <w:rsid w:val="00F16C8A"/>
    <w:rsid w:val="00F179C9"/>
    <w:rsid w:val="00F17E23"/>
    <w:rsid w:val="00F21174"/>
    <w:rsid w:val="00F212B1"/>
    <w:rsid w:val="00F214D0"/>
    <w:rsid w:val="00F21D27"/>
    <w:rsid w:val="00F21D44"/>
    <w:rsid w:val="00F21EF7"/>
    <w:rsid w:val="00F221A8"/>
    <w:rsid w:val="00F22648"/>
    <w:rsid w:val="00F226F8"/>
    <w:rsid w:val="00F22B27"/>
    <w:rsid w:val="00F22EFF"/>
    <w:rsid w:val="00F232BE"/>
    <w:rsid w:val="00F23D32"/>
    <w:rsid w:val="00F23EAA"/>
    <w:rsid w:val="00F24053"/>
    <w:rsid w:val="00F241AE"/>
    <w:rsid w:val="00F2487A"/>
    <w:rsid w:val="00F24ACB"/>
    <w:rsid w:val="00F25497"/>
    <w:rsid w:val="00F26604"/>
    <w:rsid w:val="00F26BF3"/>
    <w:rsid w:val="00F274A7"/>
    <w:rsid w:val="00F27CA7"/>
    <w:rsid w:val="00F30574"/>
    <w:rsid w:val="00F314B4"/>
    <w:rsid w:val="00F31CAB"/>
    <w:rsid w:val="00F321B6"/>
    <w:rsid w:val="00F323D8"/>
    <w:rsid w:val="00F32FCB"/>
    <w:rsid w:val="00F33081"/>
    <w:rsid w:val="00F332A3"/>
    <w:rsid w:val="00F332DC"/>
    <w:rsid w:val="00F33466"/>
    <w:rsid w:val="00F33B3E"/>
    <w:rsid w:val="00F33C3F"/>
    <w:rsid w:val="00F340DF"/>
    <w:rsid w:val="00F34457"/>
    <w:rsid w:val="00F34BD0"/>
    <w:rsid w:val="00F34CD6"/>
    <w:rsid w:val="00F350B4"/>
    <w:rsid w:val="00F35329"/>
    <w:rsid w:val="00F356C0"/>
    <w:rsid w:val="00F359F1"/>
    <w:rsid w:val="00F35A9D"/>
    <w:rsid w:val="00F35CFF"/>
    <w:rsid w:val="00F362CD"/>
    <w:rsid w:val="00F36544"/>
    <w:rsid w:val="00F3682E"/>
    <w:rsid w:val="00F368F8"/>
    <w:rsid w:val="00F36DE8"/>
    <w:rsid w:val="00F372A7"/>
    <w:rsid w:val="00F37C89"/>
    <w:rsid w:val="00F37E31"/>
    <w:rsid w:val="00F402DF"/>
    <w:rsid w:val="00F41151"/>
    <w:rsid w:val="00F41335"/>
    <w:rsid w:val="00F413A3"/>
    <w:rsid w:val="00F4256E"/>
    <w:rsid w:val="00F42A9E"/>
    <w:rsid w:val="00F42C72"/>
    <w:rsid w:val="00F437CC"/>
    <w:rsid w:val="00F43DF3"/>
    <w:rsid w:val="00F44023"/>
    <w:rsid w:val="00F442B3"/>
    <w:rsid w:val="00F44A41"/>
    <w:rsid w:val="00F44B0F"/>
    <w:rsid w:val="00F44C12"/>
    <w:rsid w:val="00F45381"/>
    <w:rsid w:val="00F45860"/>
    <w:rsid w:val="00F45877"/>
    <w:rsid w:val="00F45922"/>
    <w:rsid w:val="00F46723"/>
    <w:rsid w:val="00F469F7"/>
    <w:rsid w:val="00F46A0B"/>
    <w:rsid w:val="00F47298"/>
    <w:rsid w:val="00F472A0"/>
    <w:rsid w:val="00F476A6"/>
    <w:rsid w:val="00F4781A"/>
    <w:rsid w:val="00F47B4B"/>
    <w:rsid w:val="00F47C3D"/>
    <w:rsid w:val="00F5028E"/>
    <w:rsid w:val="00F506CD"/>
    <w:rsid w:val="00F50DA1"/>
    <w:rsid w:val="00F523CC"/>
    <w:rsid w:val="00F5253E"/>
    <w:rsid w:val="00F52C97"/>
    <w:rsid w:val="00F52D52"/>
    <w:rsid w:val="00F53A59"/>
    <w:rsid w:val="00F53F77"/>
    <w:rsid w:val="00F547E3"/>
    <w:rsid w:val="00F54A90"/>
    <w:rsid w:val="00F54D95"/>
    <w:rsid w:val="00F54DBF"/>
    <w:rsid w:val="00F54DD7"/>
    <w:rsid w:val="00F568EC"/>
    <w:rsid w:val="00F569A2"/>
    <w:rsid w:val="00F56AAA"/>
    <w:rsid w:val="00F56EAC"/>
    <w:rsid w:val="00F56EFD"/>
    <w:rsid w:val="00F57185"/>
    <w:rsid w:val="00F5729A"/>
    <w:rsid w:val="00F57BB4"/>
    <w:rsid w:val="00F60154"/>
    <w:rsid w:val="00F608E1"/>
    <w:rsid w:val="00F60AF1"/>
    <w:rsid w:val="00F60D20"/>
    <w:rsid w:val="00F61718"/>
    <w:rsid w:val="00F61A6F"/>
    <w:rsid w:val="00F61FD3"/>
    <w:rsid w:val="00F6248C"/>
    <w:rsid w:val="00F629D4"/>
    <w:rsid w:val="00F6318B"/>
    <w:rsid w:val="00F631F2"/>
    <w:rsid w:val="00F6346E"/>
    <w:rsid w:val="00F63926"/>
    <w:rsid w:val="00F640CD"/>
    <w:rsid w:val="00F644F2"/>
    <w:rsid w:val="00F645BC"/>
    <w:rsid w:val="00F64777"/>
    <w:rsid w:val="00F676F0"/>
    <w:rsid w:val="00F700A0"/>
    <w:rsid w:val="00F70219"/>
    <w:rsid w:val="00F70F90"/>
    <w:rsid w:val="00F71271"/>
    <w:rsid w:val="00F71939"/>
    <w:rsid w:val="00F71A3F"/>
    <w:rsid w:val="00F72003"/>
    <w:rsid w:val="00F72267"/>
    <w:rsid w:val="00F726D6"/>
    <w:rsid w:val="00F73676"/>
    <w:rsid w:val="00F739CC"/>
    <w:rsid w:val="00F73CCD"/>
    <w:rsid w:val="00F73F39"/>
    <w:rsid w:val="00F7469D"/>
    <w:rsid w:val="00F753D5"/>
    <w:rsid w:val="00F75D82"/>
    <w:rsid w:val="00F75F7B"/>
    <w:rsid w:val="00F7627E"/>
    <w:rsid w:val="00F763C4"/>
    <w:rsid w:val="00F76898"/>
    <w:rsid w:val="00F76F26"/>
    <w:rsid w:val="00F770F6"/>
    <w:rsid w:val="00F7727B"/>
    <w:rsid w:val="00F777DA"/>
    <w:rsid w:val="00F779F7"/>
    <w:rsid w:val="00F77B58"/>
    <w:rsid w:val="00F800AB"/>
    <w:rsid w:val="00F805C7"/>
    <w:rsid w:val="00F807B8"/>
    <w:rsid w:val="00F8152F"/>
    <w:rsid w:val="00F819F5"/>
    <w:rsid w:val="00F81C04"/>
    <w:rsid w:val="00F82064"/>
    <w:rsid w:val="00F8218B"/>
    <w:rsid w:val="00F8235E"/>
    <w:rsid w:val="00F82410"/>
    <w:rsid w:val="00F8266C"/>
    <w:rsid w:val="00F827FC"/>
    <w:rsid w:val="00F833AD"/>
    <w:rsid w:val="00F839CC"/>
    <w:rsid w:val="00F83A1A"/>
    <w:rsid w:val="00F8430B"/>
    <w:rsid w:val="00F84897"/>
    <w:rsid w:val="00F84AA2"/>
    <w:rsid w:val="00F8530A"/>
    <w:rsid w:val="00F854BE"/>
    <w:rsid w:val="00F867F1"/>
    <w:rsid w:val="00F86BC0"/>
    <w:rsid w:val="00F86DB8"/>
    <w:rsid w:val="00F87183"/>
    <w:rsid w:val="00F873CA"/>
    <w:rsid w:val="00F90849"/>
    <w:rsid w:val="00F90964"/>
    <w:rsid w:val="00F912FB"/>
    <w:rsid w:val="00F914D7"/>
    <w:rsid w:val="00F93018"/>
    <w:rsid w:val="00F9339E"/>
    <w:rsid w:val="00F9369E"/>
    <w:rsid w:val="00F936A3"/>
    <w:rsid w:val="00F936EB"/>
    <w:rsid w:val="00F93711"/>
    <w:rsid w:val="00F93832"/>
    <w:rsid w:val="00F9390E"/>
    <w:rsid w:val="00F94155"/>
    <w:rsid w:val="00F94156"/>
    <w:rsid w:val="00F945F9"/>
    <w:rsid w:val="00F94A7D"/>
    <w:rsid w:val="00F94BC7"/>
    <w:rsid w:val="00F94D60"/>
    <w:rsid w:val="00F96A42"/>
    <w:rsid w:val="00F96DAA"/>
    <w:rsid w:val="00F96F5E"/>
    <w:rsid w:val="00FA02D7"/>
    <w:rsid w:val="00FA0331"/>
    <w:rsid w:val="00FA0387"/>
    <w:rsid w:val="00FA0E50"/>
    <w:rsid w:val="00FA1303"/>
    <w:rsid w:val="00FA143B"/>
    <w:rsid w:val="00FA16BC"/>
    <w:rsid w:val="00FA1D6A"/>
    <w:rsid w:val="00FA2A1F"/>
    <w:rsid w:val="00FA2DEB"/>
    <w:rsid w:val="00FA3210"/>
    <w:rsid w:val="00FA414A"/>
    <w:rsid w:val="00FA47B2"/>
    <w:rsid w:val="00FA51EA"/>
    <w:rsid w:val="00FA5830"/>
    <w:rsid w:val="00FA5856"/>
    <w:rsid w:val="00FA6C1B"/>
    <w:rsid w:val="00FB046B"/>
    <w:rsid w:val="00FB0791"/>
    <w:rsid w:val="00FB089A"/>
    <w:rsid w:val="00FB0994"/>
    <w:rsid w:val="00FB0ADF"/>
    <w:rsid w:val="00FB0CCB"/>
    <w:rsid w:val="00FB0D5F"/>
    <w:rsid w:val="00FB0F02"/>
    <w:rsid w:val="00FB0F8C"/>
    <w:rsid w:val="00FB1052"/>
    <w:rsid w:val="00FB128F"/>
    <w:rsid w:val="00FB1AD6"/>
    <w:rsid w:val="00FB1F33"/>
    <w:rsid w:val="00FB315F"/>
    <w:rsid w:val="00FB3CD4"/>
    <w:rsid w:val="00FB3D4C"/>
    <w:rsid w:val="00FB5530"/>
    <w:rsid w:val="00FB5929"/>
    <w:rsid w:val="00FB5E08"/>
    <w:rsid w:val="00FB7009"/>
    <w:rsid w:val="00FB7610"/>
    <w:rsid w:val="00FB7D28"/>
    <w:rsid w:val="00FC016F"/>
    <w:rsid w:val="00FC01A3"/>
    <w:rsid w:val="00FC03B1"/>
    <w:rsid w:val="00FC09B6"/>
    <w:rsid w:val="00FC0CB8"/>
    <w:rsid w:val="00FC0E63"/>
    <w:rsid w:val="00FC0E67"/>
    <w:rsid w:val="00FC1082"/>
    <w:rsid w:val="00FC12DF"/>
    <w:rsid w:val="00FC168D"/>
    <w:rsid w:val="00FC176D"/>
    <w:rsid w:val="00FC18D3"/>
    <w:rsid w:val="00FC2088"/>
    <w:rsid w:val="00FC2776"/>
    <w:rsid w:val="00FC30DE"/>
    <w:rsid w:val="00FC32FA"/>
    <w:rsid w:val="00FC3852"/>
    <w:rsid w:val="00FC38A9"/>
    <w:rsid w:val="00FC3B28"/>
    <w:rsid w:val="00FC4034"/>
    <w:rsid w:val="00FC501F"/>
    <w:rsid w:val="00FC51F6"/>
    <w:rsid w:val="00FC5356"/>
    <w:rsid w:val="00FC639C"/>
    <w:rsid w:val="00FC6778"/>
    <w:rsid w:val="00FC6854"/>
    <w:rsid w:val="00FC6E39"/>
    <w:rsid w:val="00FC713F"/>
    <w:rsid w:val="00FC7519"/>
    <w:rsid w:val="00FC7AAA"/>
    <w:rsid w:val="00FD09AE"/>
    <w:rsid w:val="00FD0A10"/>
    <w:rsid w:val="00FD0AB6"/>
    <w:rsid w:val="00FD0CD9"/>
    <w:rsid w:val="00FD118D"/>
    <w:rsid w:val="00FD12A4"/>
    <w:rsid w:val="00FD13F8"/>
    <w:rsid w:val="00FD2303"/>
    <w:rsid w:val="00FD283C"/>
    <w:rsid w:val="00FD2993"/>
    <w:rsid w:val="00FD2EF4"/>
    <w:rsid w:val="00FD3C86"/>
    <w:rsid w:val="00FD45C7"/>
    <w:rsid w:val="00FD4699"/>
    <w:rsid w:val="00FD5086"/>
    <w:rsid w:val="00FD5247"/>
    <w:rsid w:val="00FD56B9"/>
    <w:rsid w:val="00FD57E6"/>
    <w:rsid w:val="00FD59D6"/>
    <w:rsid w:val="00FD6447"/>
    <w:rsid w:val="00FD645C"/>
    <w:rsid w:val="00FD6BFA"/>
    <w:rsid w:val="00FD6D51"/>
    <w:rsid w:val="00FD6DC8"/>
    <w:rsid w:val="00FD72FE"/>
    <w:rsid w:val="00FD7D68"/>
    <w:rsid w:val="00FE04CD"/>
    <w:rsid w:val="00FE0644"/>
    <w:rsid w:val="00FE0978"/>
    <w:rsid w:val="00FE0E79"/>
    <w:rsid w:val="00FE0ECB"/>
    <w:rsid w:val="00FE12A9"/>
    <w:rsid w:val="00FE1682"/>
    <w:rsid w:val="00FE1C3A"/>
    <w:rsid w:val="00FE1CAA"/>
    <w:rsid w:val="00FE21F0"/>
    <w:rsid w:val="00FE228C"/>
    <w:rsid w:val="00FE2338"/>
    <w:rsid w:val="00FE24F9"/>
    <w:rsid w:val="00FE2BD5"/>
    <w:rsid w:val="00FE2CF0"/>
    <w:rsid w:val="00FE2E14"/>
    <w:rsid w:val="00FE3D75"/>
    <w:rsid w:val="00FE437B"/>
    <w:rsid w:val="00FE472B"/>
    <w:rsid w:val="00FE4FCC"/>
    <w:rsid w:val="00FE504D"/>
    <w:rsid w:val="00FE5053"/>
    <w:rsid w:val="00FE51E6"/>
    <w:rsid w:val="00FE5398"/>
    <w:rsid w:val="00FE5DCF"/>
    <w:rsid w:val="00FE5E0D"/>
    <w:rsid w:val="00FE5F26"/>
    <w:rsid w:val="00FE617A"/>
    <w:rsid w:val="00FE6310"/>
    <w:rsid w:val="00FE6EFF"/>
    <w:rsid w:val="00FE71AC"/>
    <w:rsid w:val="00FE7673"/>
    <w:rsid w:val="00FE7E58"/>
    <w:rsid w:val="00FF010E"/>
    <w:rsid w:val="00FF0DE7"/>
    <w:rsid w:val="00FF1C86"/>
    <w:rsid w:val="00FF1FB0"/>
    <w:rsid w:val="00FF1FBE"/>
    <w:rsid w:val="00FF22E8"/>
    <w:rsid w:val="00FF245F"/>
    <w:rsid w:val="00FF2DC2"/>
    <w:rsid w:val="00FF38C2"/>
    <w:rsid w:val="00FF38DA"/>
    <w:rsid w:val="00FF41C9"/>
    <w:rsid w:val="00FF47AA"/>
    <w:rsid w:val="00FF4A7E"/>
    <w:rsid w:val="00FF4BBD"/>
    <w:rsid w:val="00FF4E69"/>
    <w:rsid w:val="00FF4FBC"/>
    <w:rsid w:val="00FF5EA8"/>
    <w:rsid w:val="00FF6856"/>
    <w:rsid w:val="00FF6E6F"/>
    <w:rsid w:val="00FF74C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D6C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4E94"/>
    <w:pPr>
      <w:spacing w:before="120" w:after="120"/>
      <w:jc w:val="both"/>
    </w:pPr>
    <w:rPr>
      <w:rFonts w:ascii="Times New Roman" w:hAnsi="Times New Roman"/>
      <w:sz w:val="24"/>
      <w:lang w:eastAsia="en-GB"/>
    </w:rPr>
  </w:style>
  <w:style w:type="paragraph" w:styleId="Heading1">
    <w:name w:val="heading 1"/>
    <w:basedOn w:val="Normal"/>
    <w:next w:val="Text1"/>
    <w:link w:val="Heading1Char"/>
    <w:uiPriority w:val="9"/>
    <w:qFormat/>
    <w:rsid w:val="0075503A"/>
    <w:pPr>
      <w:keepNext/>
      <w:numPr>
        <w:numId w:val="25"/>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25"/>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25"/>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25"/>
      </w:numPr>
      <w:outlineLvl w:val="3"/>
    </w:pPr>
    <w:rPr>
      <w:rFonts w:eastAsia="Times New Roman"/>
      <w:bCs/>
      <w:iCs/>
    </w:rPr>
  </w:style>
  <w:style w:type="paragraph" w:styleId="Heading5">
    <w:name w:val="heading 5"/>
    <w:basedOn w:val="Normal"/>
    <w:next w:val="Normal"/>
    <w:link w:val="Heading5Char"/>
    <w:qFormat/>
    <w:rsid w:val="00AD4AED"/>
    <w:pPr>
      <w:spacing w:before="240" w:after="60"/>
      <w:ind w:left="1008" w:hanging="1008"/>
      <w:outlineLvl w:val="4"/>
    </w:pPr>
    <w:rPr>
      <w:rFonts w:ascii="Arial" w:eastAsia="Times New Roman" w:hAnsi="Arial"/>
      <w:sz w:val="22"/>
    </w:rPr>
  </w:style>
  <w:style w:type="paragraph" w:styleId="Heading6">
    <w:name w:val="heading 6"/>
    <w:basedOn w:val="Normal"/>
    <w:next w:val="Normal"/>
    <w:link w:val="Heading6Char"/>
    <w:qFormat/>
    <w:rsid w:val="00AD4AED"/>
    <w:pPr>
      <w:spacing w:before="240" w:after="60"/>
      <w:ind w:left="1152" w:hanging="1152"/>
      <w:outlineLvl w:val="5"/>
    </w:pPr>
    <w:rPr>
      <w:rFonts w:ascii="Arial" w:eastAsia="Times New Roman" w:hAnsi="Arial"/>
      <w:i/>
      <w:sz w:val="22"/>
    </w:rPr>
  </w:style>
  <w:style w:type="paragraph" w:styleId="Heading7">
    <w:name w:val="heading 7"/>
    <w:basedOn w:val="Normal"/>
    <w:next w:val="Normal"/>
    <w:link w:val="Heading7Char"/>
    <w:qFormat/>
    <w:rsid w:val="00AD4AED"/>
    <w:pPr>
      <w:spacing w:before="240" w:after="60"/>
      <w:ind w:left="1296" w:hanging="1296"/>
      <w:outlineLvl w:val="6"/>
    </w:pPr>
    <w:rPr>
      <w:rFonts w:ascii="Arial" w:eastAsia="Times New Roman" w:hAnsi="Arial"/>
      <w:sz w:val="20"/>
    </w:rPr>
  </w:style>
  <w:style w:type="paragraph" w:styleId="Heading8">
    <w:name w:val="heading 8"/>
    <w:basedOn w:val="Normal"/>
    <w:next w:val="Normal"/>
    <w:link w:val="Heading8Char"/>
    <w:qFormat/>
    <w:rsid w:val="00AD4AED"/>
    <w:pPr>
      <w:spacing w:before="240" w:after="60"/>
      <w:ind w:left="1440" w:hanging="1440"/>
      <w:outlineLvl w:val="7"/>
    </w:pPr>
    <w:rPr>
      <w:rFonts w:ascii="Arial" w:eastAsia="Times New Roman" w:hAnsi="Arial"/>
      <w:i/>
      <w:sz w:val="20"/>
    </w:rPr>
  </w:style>
  <w:style w:type="paragraph" w:styleId="Heading9">
    <w:name w:val="heading 9"/>
    <w:basedOn w:val="Normal"/>
    <w:next w:val="Normal"/>
    <w:link w:val="Heading9Char"/>
    <w:qFormat/>
    <w:rsid w:val="00AD4AED"/>
    <w:pPr>
      <w:spacing w:before="240" w:after="60"/>
      <w:ind w:left="1584" w:hanging="1584"/>
      <w:outlineLvl w:val="8"/>
    </w:pPr>
    <w:rPr>
      <w:rFonts w:ascii="Arial" w:eastAsia="Times New Roman"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nhideWhenUsed/>
    <w:rsid w:val="00796970"/>
    <w:pPr>
      <w:numPr>
        <w:numId w:val="1"/>
      </w:numPr>
      <w:contextualSpacing/>
    </w:pPr>
  </w:style>
  <w:style w:type="paragraph" w:styleId="ListBullet2">
    <w:name w:val="List Bullet 2"/>
    <w:basedOn w:val="Normal"/>
    <w:unhideWhenUsed/>
    <w:rsid w:val="00796970"/>
    <w:pPr>
      <w:numPr>
        <w:numId w:val="2"/>
      </w:numPr>
      <w:contextualSpacing/>
    </w:pPr>
  </w:style>
  <w:style w:type="paragraph" w:styleId="ListBullet3">
    <w:name w:val="List Bullet 3"/>
    <w:basedOn w:val="Normal"/>
    <w:unhideWhenUsed/>
    <w:rsid w:val="00796970"/>
    <w:pPr>
      <w:numPr>
        <w:numId w:val="3"/>
      </w:numPr>
      <w:contextualSpacing/>
    </w:pPr>
  </w:style>
  <w:style w:type="paragraph" w:styleId="ListBullet4">
    <w:name w:val="List Bullet 4"/>
    <w:basedOn w:val="Normal"/>
    <w:unhideWhenUsed/>
    <w:rsid w:val="00796970"/>
    <w:pPr>
      <w:numPr>
        <w:numId w:val="4"/>
      </w:numPr>
      <w:contextualSpacing/>
    </w:pPr>
  </w:style>
  <w:style w:type="character" w:customStyle="1" w:styleId="Heading5Char">
    <w:name w:val="Heading 5 Char"/>
    <w:link w:val="Heading5"/>
    <w:rsid w:val="00AD4AED"/>
    <w:rPr>
      <w:rFonts w:ascii="Arial" w:eastAsia="Times New Roman" w:hAnsi="Arial"/>
      <w:sz w:val="22"/>
      <w:lang w:eastAsia="bg-BG"/>
    </w:rPr>
  </w:style>
  <w:style w:type="character" w:customStyle="1" w:styleId="Heading6Char">
    <w:name w:val="Heading 6 Char"/>
    <w:link w:val="Heading6"/>
    <w:rsid w:val="00AD4AED"/>
    <w:rPr>
      <w:rFonts w:ascii="Arial" w:eastAsia="Times New Roman" w:hAnsi="Arial"/>
      <w:i/>
      <w:sz w:val="22"/>
      <w:lang w:eastAsia="bg-BG"/>
    </w:rPr>
  </w:style>
  <w:style w:type="character" w:customStyle="1" w:styleId="Heading7Char">
    <w:name w:val="Heading 7 Char"/>
    <w:link w:val="Heading7"/>
    <w:rsid w:val="00AD4AED"/>
    <w:rPr>
      <w:rFonts w:ascii="Arial" w:eastAsia="Times New Roman" w:hAnsi="Arial"/>
      <w:lang w:eastAsia="bg-BG"/>
    </w:rPr>
  </w:style>
  <w:style w:type="character" w:customStyle="1" w:styleId="Heading8Char">
    <w:name w:val="Heading 8 Char"/>
    <w:link w:val="Heading8"/>
    <w:rsid w:val="00AD4AED"/>
    <w:rPr>
      <w:rFonts w:ascii="Arial" w:eastAsia="Times New Roman" w:hAnsi="Arial"/>
      <w:i/>
      <w:lang w:eastAsia="bg-BG"/>
    </w:rPr>
  </w:style>
  <w:style w:type="character" w:customStyle="1" w:styleId="Heading9Char">
    <w:name w:val="Heading 9 Char"/>
    <w:link w:val="Heading9"/>
    <w:rsid w:val="00AD4AED"/>
    <w:rPr>
      <w:rFonts w:ascii="Arial" w:eastAsia="Times New Roman" w:hAnsi="Arial"/>
      <w:i/>
      <w:sz w:val="18"/>
      <w:lang w:eastAsia="bg-BG"/>
    </w:rPr>
  </w:style>
  <w:style w:type="paragraph" w:customStyle="1" w:styleId="AddressTL">
    <w:name w:val="AddressTL"/>
    <w:basedOn w:val="Normal"/>
    <w:next w:val="Normal"/>
    <w:rsid w:val="00AD4AED"/>
    <w:pPr>
      <w:spacing w:before="0" w:after="720"/>
      <w:jc w:val="left"/>
    </w:pPr>
    <w:rPr>
      <w:rFonts w:eastAsia="Times New Roman"/>
    </w:rPr>
  </w:style>
  <w:style w:type="paragraph" w:customStyle="1" w:styleId="AddressTR">
    <w:name w:val="AddressTR"/>
    <w:basedOn w:val="Normal"/>
    <w:next w:val="Normal"/>
    <w:rsid w:val="00AD4AED"/>
    <w:pPr>
      <w:spacing w:before="0" w:after="720"/>
      <w:ind w:left="5103"/>
      <w:jc w:val="left"/>
    </w:pPr>
    <w:rPr>
      <w:rFonts w:eastAsia="Times New Roman"/>
    </w:rPr>
  </w:style>
  <w:style w:type="paragraph" w:styleId="BlockText">
    <w:name w:val="Block Text"/>
    <w:basedOn w:val="Normal"/>
    <w:rsid w:val="00AD4AED"/>
    <w:pPr>
      <w:spacing w:before="0"/>
      <w:ind w:left="1440" w:right="1440"/>
    </w:pPr>
    <w:rPr>
      <w:rFonts w:eastAsia="Times New Roman"/>
    </w:rPr>
  </w:style>
  <w:style w:type="paragraph" w:styleId="BodyText">
    <w:name w:val="Body Text"/>
    <w:basedOn w:val="Normal"/>
    <w:link w:val="BodyTextChar"/>
    <w:rsid w:val="00AD4AED"/>
    <w:pPr>
      <w:spacing w:before="0"/>
    </w:pPr>
    <w:rPr>
      <w:rFonts w:eastAsia="Times New Roman"/>
    </w:rPr>
  </w:style>
  <w:style w:type="character" w:customStyle="1" w:styleId="BodyTextChar">
    <w:name w:val="Body Text Char"/>
    <w:link w:val="BodyText"/>
    <w:rsid w:val="00AD4AED"/>
    <w:rPr>
      <w:rFonts w:ascii="Times New Roman" w:eastAsia="Times New Roman" w:hAnsi="Times New Roman"/>
      <w:sz w:val="24"/>
      <w:lang w:eastAsia="bg-BG"/>
    </w:rPr>
  </w:style>
  <w:style w:type="paragraph" w:styleId="BodyText2">
    <w:name w:val="Body Text 2"/>
    <w:basedOn w:val="Normal"/>
    <w:link w:val="BodyText2Char"/>
    <w:rsid w:val="00AD4AED"/>
    <w:pPr>
      <w:spacing w:before="0" w:line="480" w:lineRule="auto"/>
    </w:pPr>
    <w:rPr>
      <w:rFonts w:eastAsia="Times New Roman"/>
    </w:rPr>
  </w:style>
  <w:style w:type="character" w:customStyle="1" w:styleId="BodyText2Char">
    <w:name w:val="Body Text 2 Char"/>
    <w:link w:val="BodyText2"/>
    <w:rsid w:val="00AD4AED"/>
    <w:rPr>
      <w:rFonts w:ascii="Times New Roman" w:eastAsia="Times New Roman" w:hAnsi="Times New Roman"/>
      <w:sz w:val="24"/>
      <w:lang w:eastAsia="bg-BG"/>
    </w:rPr>
  </w:style>
  <w:style w:type="paragraph" w:styleId="BodyText3">
    <w:name w:val="Body Text 3"/>
    <w:basedOn w:val="Normal"/>
    <w:link w:val="BodyText3Char"/>
    <w:rsid w:val="00AD4AED"/>
    <w:pPr>
      <w:spacing w:before="0"/>
    </w:pPr>
    <w:rPr>
      <w:rFonts w:eastAsia="Times New Roman"/>
      <w:sz w:val="16"/>
    </w:rPr>
  </w:style>
  <w:style w:type="character" w:customStyle="1" w:styleId="BodyText3Char">
    <w:name w:val="Body Text 3 Char"/>
    <w:link w:val="BodyText3"/>
    <w:rsid w:val="00AD4AED"/>
    <w:rPr>
      <w:rFonts w:ascii="Times New Roman" w:eastAsia="Times New Roman" w:hAnsi="Times New Roman"/>
      <w:sz w:val="16"/>
      <w:lang w:eastAsia="bg-BG"/>
    </w:rPr>
  </w:style>
  <w:style w:type="paragraph" w:styleId="BodyTextFirstIndent">
    <w:name w:val="Body Text First Indent"/>
    <w:basedOn w:val="BodyText"/>
    <w:link w:val="BodyTextFirstIndentChar"/>
    <w:rsid w:val="00AD4AED"/>
    <w:pPr>
      <w:ind w:firstLine="210"/>
    </w:pPr>
  </w:style>
  <w:style w:type="character" w:customStyle="1" w:styleId="BodyTextFirstIndentChar">
    <w:name w:val="Body Text First Indent Char"/>
    <w:link w:val="BodyTextFirstIndent"/>
    <w:rsid w:val="00AD4AED"/>
    <w:rPr>
      <w:rFonts w:ascii="Times New Roman" w:eastAsia="Times New Roman" w:hAnsi="Times New Roman"/>
      <w:sz w:val="24"/>
      <w:lang w:eastAsia="bg-BG"/>
    </w:rPr>
  </w:style>
  <w:style w:type="paragraph" w:styleId="BodyTextIndent">
    <w:name w:val="Body Text Indent"/>
    <w:basedOn w:val="Normal"/>
    <w:link w:val="BodyTextIndentChar"/>
    <w:rsid w:val="00AD4AED"/>
    <w:pPr>
      <w:spacing w:before="0"/>
      <w:ind w:left="283"/>
    </w:pPr>
    <w:rPr>
      <w:rFonts w:eastAsia="Times New Roman"/>
    </w:rPr>
  </w:style>
  <w:style w:type="character" w:customStyle="1" w:styleId="BodyTextIndentChar">
    <w:name w:val="Body Text Indent Char"/>
    <w:link w:val="BodyTextIndent"/>
    <w:rsid w:val="00AD4AED"/>
    <w:rPr>
      <w:rFonts w:ascii="Times New Roman" w:eastAsia="Times New Roman" w:hAnsi="Times New Roman"/>
      <w:sz w:val="24"/>
      <w:lang w:eastAsia="bg-BG"/>
    </w:rPr>
  </w:style>
  <w:style w:type="paragraph" w:styleId="BodyTextFirstIndent2">
    <w:name w:val="Body Text First Indent 2"/>
    <w:basedOn w:val="BodyTextIndent"/>
    <w:link w:val="BodyTextFirstIndent2Char"/>
    <w:rsid w:val="00AD4AED"/>
    <w:pPr>
      <w:ind w:firstLine="210"/>
    </w:pPr>
  </w:style>
  <w:style w:type="character" w:customStyle="1" w:styleId="BodyTextFirstIndent2Char">
    <w:name w:val="Body Text First Indent 2 Char"/>
    <w:link w:val="BodyTextFirstIndent2"/>
    <w:rsid w:val="00AD4AED"/>
    <w:rPr>
      <w:rFonts w:ascii="Times New Roman" w:eastAsia="Times New Roman" w:hAnsi="Times New Roman"/>
      <w:sz w:val="24"/>
      <w:lang w:eastAsia="bg-BG"/>
    </w:rPr>
  </w:style>
  <w:style w:type="paragraph" w:styleId="BodyTextIndent2">
    <w:name w:val="Body Text Indent 2"/>
    <w:basedOn w:val="Normal"/>
    <w:link w:val="BodyTextIndent2Char"/>
    <w:rsid w:val="00AD4AED"/>
    <w:pPr>
      <w:spacing w:before="0" w:line="480" w:lineRule="auto"/>
      <w:ind w:left="283"/>
    </w:pPr>
    <w:rPr>
      <w:rFonts w:eastAsia="Times New Roman"/>
    </w:rPr>
  </w:style>
  <w:style w:type="character" w:customStyle="1" w:styleId="BodyTextIndent2Char">
    <w:name w:val="Body Text Indent 2 Char"/>
    <w:link w:val="BodyTextIndent2"/>
    <w:rsid w:val="00AD4AED"/>
    <w:rPr>
      <w:rFonts w:ascii="Times New Roman" w:eastAsia="Times New Roman" w:hAnsi="Times New Roman"/>
      <w:sz w:val="24"/>
      <w:lang w:eastAsia="bg-BG"/>
    </w:rPr>
  </w:style>
  <w:style w:type="paragraph" w:styleId="BodyTextIndent3">
    <w:name w:val="Body Text Indent 3"/>
    <w:basedOn w:val="Normal"/>
    <w:link w:val="BodyTextIndent3Char"/>
    <w:rsid w:val="00AD4AED"/>
    <w:pPr>
      <w:spacing w:before="0"/>
      <w:ind w:left="283"/>
    </w:pPr>
    <w:rPr>
      <w:rFonts w:eastAsia="Times New Roman"/>
      <w:sz w:val="16"/>
    </w:rPr>
  </w:style>
  <w:style w:type="character" w:customStyle="1" w:styleId="BodyTextIndent3Char">
    <w:name w:val="Body Text Indent 3 Char"/>
    <w:link w:val="BodyTextIndent3"/>
    <w:rsid w:val="00AD4AED"/>
    <w:rPr>
      <w:rFonts w:ascii="Times New Roman" w:eastAsia="Times New Roman" w:hAnsi="Times New Roman"/>
      <w:sz w:val="16"/>
      <w:lang w:eastAsia="bg-BG"/>
    </w:rPr>
  </w:style>
  <w:style w:type="paragraph" w:styleId="Caption">
    <w:name w:val="caption"/>
    <w:basedOn w:val="Normal"/>
    <w:next w:val="Normal"/>
    <w:qFormat/>
    <w:rsid w:val="00AD4AED"/>
    <w:rPr>
      <w:rFonts w:eastAsia="Times New Roman"/>
      <w:b/>
    </w:rPr>
  </w:style>
  <w:style w:type="paragraph" w:styleId="Closing">
    <w:name w:val="Closing"/>
    <w:basedOn w:val="Normal"/>
    <w:next w:val="Signature"/>
    <w:link w:val="ClosingChar"/>
    <w:rsid w:val="00AD4AED"/>
    <w:pPr>
      <w:tabs>
        <w:tab w:val="left" w:pos="5103"/>
      </w:tabs>
      <w:spacing w:before="240" w:after="240"/>
      <w:ind w:left="5103"/>
      <w:jc w:val="left"/>
    </w:pPr>
    <w:rPr>
      <w:rFonts w:eastAsia="Times New Roman"/>
    </w:rPr>
  </w:style>
  <w:style w:type="character" w:customStyle="1" w:styleId="ClosingChar">
    <w:name w:val="Closing Char"/>
    <w:link w:val="Closing"/>
    <w:rsid w:val="00AD4AED"/>
    <w:rPr>
      <w:rFonts w:ascii="Times New Roman" w:eastAsia="Times New Roman" w:hAnsi="Times New Roman"/>
      <w:sz w:val="24"/>
      <w:lang w:eastAsia="bg-BG"/>
    </w:rPr>
  </w:style>
  <w:style w:type="paragraph" w:styleId="Signature">
    <w:name w:val="Signature"/>
    <w:basedOn w:val="Normal"/>
    <w:next w:val="Contact"/>
    <w:link w:val="SignatureChar"/>
    <w:uiPriority w:val="99"/>
    <w:rsid w:val="00AD4AED"/>
    <w:pPr>
      <w:tabs>
        <w:tab w:val="left" w:pos="5103"/>
      </w:tabs>
      <w:spacing w:before="1200" w:after="0"/>
      <w:ind w:left="5103"/>
      <w:jc w:val="center"/>
    </w:pPr>
    <w:rPr>
      <w:rFonts w:eastAsia="Times New Roman"/>
    </w:rPr>
  </w:style>
  <w:style w:type="character" w:customStyle="1" w:styleId="SignatureChar">
    <w:name w:val="Signature Char"/>
    <w:link w:val="Signature"/>
    <w:uiPriority w:val="99"/>
    <w:rsid w:val="00AD4AED"/>
    <w:rPr>
      <w:rFonts w:ascii="Times New Roman" w:eastAsia="Times New Roman" w:hAnsi="Times New Roman"/>
      <w:sz w:val="24"/>
      <w:lang w:eastAsia="bg-BG"/>
    </w:rPr>
  </w:style>
  <w:style w:type="paragraph" w:customStyle="1" w:styleId="Enclosures">
    <w:name w:val="Enclosures"/>
    <w:basedOn w:val="Normal"/>
    <w:next w:val="Participants"/>
    <w:rsid w:val="00AD4AED"/>
    <w:pPr>
      <w:keepNext/>
      <w:keepLines/>
      <w:tabs>
        <w:tab w:val="left" w:pos="5670"/>
      </w:tabs>
      <w:spacing w:before="480" w:after="0"/>
      <w:ind w:left="1985" w:hanging="1985"/>
      <w:jc w:val="left"/>
    </w:pPr>
    <w:rPr>
      <w:rFonts w:eastAsia="Times New Roman"/>
    </w:rPr>
  </w:style>
  <w:style w:type="paragraph" w:customStyle="1" w:styleId="Participants">
    <w:name w:val="Participants"/>
    <w:basedOn w:val="Normal"/>
    <w:next w:val="Copies"/>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customStyle="1" w:styleId="Copies">
    <w:name w:val="Copies"/>
    <w:basedOn w:val="Normal"/>
    <w:next w:val="Normal"/>
    <w:rsid w:val="00AD4AED"/>
    <w:pPr>
      <w:tabs>
        <w:tab w:val="left" w:pos="2552"/>
        <w:tab w:val="left" w:pos="2835"/>
        <w:tab w:val="left" w:pos="5670"/>
        <w:tab w:val="left" w:pos="6379"/>
        <w:tab w:val="left" w:pos="6804"/>
      </w:tabs>
      <w:spacing w:before="480" w:after="0"/>
      <w:ind w:left="1985" w:hanging="1985"/>
      <w:jc w:val="left"/>
    </w:pPr>
    <w:rPr>
      <w:rFonts w:eastAsia="Times New Roman"/>
    </w:rPr>
  </w:style>
  <w:style w:type="paragraph" w:styleId="CommentText">
    <w:name w:val="annotation text"/>
    <w:basedOn w:val="Normal"/>
    <w:link w:val="CommentTextChar"/>
    <w:rsid w:val="00AD4AED"/>
    <w:pPr>
      <w:spacing w:before="0" w:after="240"/>
    </w:pPr>
    <w:rPr>
      <w:rFonts w:eastAsia="Times New Roman"/>
      <w:sz w:val="20"/>
    </w:rPr>
  </w:style>
  <w:style w:type="character" w:customStyle="1" w:styleId="CommentTextChar">
    <w:name w:val="Comment Text Char"/>
    <w:link w:val="CommentText"/>
    <w:rsid w:val="00AD4AED"/>
    <w:rPr>
      <w:rFonts w:ascii="Times New Roman" w:eastAsia="Times New Roman" w:hAnsi="Times New Roman"/>
      <w:lang w:eastAsia="bg-BG"/>
    </w:rPr>
  </w:style>
  <w:style w:type="paragraph" w:styleId="Date">
    <w:name w:val="Date"/>
    <w:basedOn w:val="Normal"/>
    <w:next w:val="References"/>
    <w:link w:val="DateChar"/>
    <w:rsid w:val="00AD4AED"/>
    <w:pPr>
      <w:spacing w:before="0" w:after="0"/>
      <w:ind w:left="5103" w:right="-567"/>
      <w:jc w:val="left"/>
    </w:pPr>
    <w:rPr>
      <w:rFonts w:eastAsia="Times New Roman"/>
    </w:rPr>
  </w:style>
  <w:style w:type="character" w:customStyle="1" w:styleId="DateChar">
    <w:name w:val="Date Char"/>
    <w:link w:val="Date"/>
    <w:rsid w:val="00AD4AED"/>
    <w:rPr>
      <w:rFonts w:ascii="Times New Roman" w:eastAsia="Times New Roman" w:hAnsi="Times New Roman"/>
      <w:sz w:val="24"/>
      <w:lang w:eastAsia="bg-BG"/>
    </w:rPr>
  </w:style>
  <w:style w:type="paragraph" w:customStyle="1" w:styleId="References">
    <w:name w:val="References"/>
    <w:basedOn w:val="Normal"/>
    <w:next w:val="AddressTR"/>
    <w:rsid w:val="00AD4AED"/>
    <w:pPr>
      <w:spacing w:before="0" w:after="240"/>
      <w:ind w:left="5103"/>
      <w:jc w:val="left"/>
    </w:pPr>
    <w:rPr>
      <w:rFonts w:eastAsia="Times New Roman"/>
      <w:sz w:val="20"/>
    </w:rPr>
  </w:style>
  <w:style w:type="paragraph" w:styleId="DocumentMap">
    <w:name w:val="Document Map"/>
    <w:basedOn w:val="Normal"/>
    <w:link w:val="DocumentMapChar"/>
    <w:semiHidden/>
    <w:rsid w:val="00AD4AED"/>
    <w:pPr>
      <w:shd w:val="clear" w:color="auto" w:fill="000080"/>
      <w:spacing w:before="0" w:after="240"/>
    </w:pPr>
    <w:rPr>
      <w:rFonts w:ascii="Tahoma" w:eastAsia="Times New Roman" w:hAnsi="Tahoma"/>
    </w:rPr>
  </w:style>
  <w:style w:type="character" w:customStyle="1" w:styleId="DocumentMapChar">
    <w:name w:val="Document Map Char"/>
    <w:link w:val="DocumentMap"/>
    <w:semiHidden/>
    <w:rsid w:val="00AD4AED"/>
    <w:rPr>
      <w:rFonts w:ascii="Tahoma" w:eastAsia="Times New Roman" w:hAnsi="Tahoma"/>
      <w:sz w:val="24"/>
      <w:shd w:val="clear" w:color="auto" w:fill="000080"/>
      <w:lang w:eastAsia="bg-BG"/>
    </w:rPr>
  </w:style>
  <w:style w:type="paragraph" w:customStyle="1" w:styleId="DoubSign">
    <w:name w:val="DoubSign"/>
    <w:basedOn w:val="Normal"/>
    <w:next w:val="Contact"/>
    <w:rsid w:val="00AD4AED"/>
    <w:pPr>
      <w:tabs>
        <w:tab w:val="left" w:pos="5103"/>
      </w:tabs>
      <w:spacing w:before="1200" w:after="0"/>
      <w:jc w:val="left"/>
    </w:pPr>
    <w:rPr>
      <w:rFonts w:eastAsia="Times New Roman"/>
    </w:rPr>
  </w:style>
  <w:style w:type="paragraph" w:styleId="EndnoteText">
    <w:name w:val="endnote text"/>
    <w:basedOn w:val="Normal"/>
    <w:link w:val="EndnoteTextChar"/>
    <w:semiHidden/>
    <w:rsid w:val="00AD4AED"/>
    <w:pPr>
      <w:spacing w:before="0" w:after="240"/>
    </w:pPr>
    <w:rPr>
      <w:rFonts w:eastAsia="Times New Roman"/>
      <w:sz w:val="20"/>
    </w:rPr>
  </w:style>
  <w:style w:type="character" w:customStyle="1" w:styleId="EndnoteTextChar">
    <w:name w:val="Endnote Text Char"/>
    <w:link w:val="EndnoteText"/>
    <w:semiHidden/>
    <w:rsid w:val="00AD4AED"/>
    <w:rPr>
      <w:rFonts w:ascii="Times New Roman" w:eastAsia="Times New Roman" w:hAnsi="Times New Roman"/>
      <w:lang w:eastAsia="bg-BG"/>
    </w:rPr>
  </w:style>
  <w:style w:type="paragraph" w:styleId="EnvelopeAddress">
    <w:name w:val="envelope address"/>
    <w:basedOn w:val="Normal"/>
    <w:rsid w:val="00AD4AED"/>
    <w:pPr>
      <w:framePr w:w="7920" w:h="1980" w:hRule="exact" w:hSpace="180" w:wrap="auto" w:hAnchor="page" w:xAlign="center" w:yAlign="bottom"/>
      <w:spacing w:before="0" w:after="0"/>
    </w:pPr>
    <w:rPr>
      <w:rFonts w:eastAsia="Times New Roman"/>
    </w:rPr>
  </w:style>
  <w:style w:type="paragraph" w:styleId="EnvelopeReturn">
    <w:name w:val="envelope return"/>
    <w:basedOn w:val="Normal"/>
    <w:rsid w:val="00AD4AED"/>
    <w:pPr>
      <w:spacing w:before="0" w:after="0"/>
    </w:pPr>
    <w:rPr>
      <w:rFonts w:eastAsia="Times New Roman"/>
      <w:sz w:val="20"/>
    </w:rPr>
  </w:style>
  <w:style w:type="paragraph" w:styleId="Index1">
    <w:name w:val="index 1"/>
    <w:basedOn w:val="Normal"/>
    <w:next w:val="Normal"/>
    <w:autoRedefine/>
    <w:semiHidden/>
    <w:rsid w:val="00AD4AED"/>
    <w:pPr>
      <w:spacing w:before="0" w:after="240"/>
      <w:ind w:left="240" w:hanging="240"/>
    </w:pPr>
    <w:rPr>
      <w:rFonts w:eastAsia="Times New Roman"/>
    </w:rPr>
  </w:style>
  <w:style w:type="paragraph" w:styleId="Index2">
    <w:name w:val="index 2"/>
    <w:basedOn w:val="Normal"/>
    <w:next w:val="Normal"/>
    <w:autoRedefine/>
    <w:semiHidden/>
    <w:rsid w:val="00AD4AED"/>
    <w:pPr>
      <w:spacing w:before="0" w:after="240"/>
      <w:ind w:left="480" w:hanging="240"/>
    </w:pPr>
    <w:rPr>
      <w:rFonts w:eastAsia="Times New Roman"/>
    </w:rPr>
  </w:style>
  <w:style w:type="paragraph" w:styleId="Index3">
    <w:name w:val="index 3"/>
    <w:basedOn w:val="Normal"/>
    <w:next w:val="Normal"/>
    <w:autoRedefine/>
    <w:semiHidden/>
    <w:rsid w:val="00AD4AED"/>
    <w:pPr>
      <w:spacing w:before="0" w:after="240"/>
      <w:ind w:left="720" w:hanging="240"/>
    </w:pPr>
    <w:rPr>
      <w:rFonts w:eastAsia="Times New Roman"/>
    </w:rPr>
  </w:style>
  <w:style w:type="paragraph" w:styleId="Index4">
    <w:name w:val="index 4"/>
    <w:basedOn w:val="Normal"/>
    <w:next w:val="Normal"/>
    <w:autoRedefine/>
    <w:semiHidden/>
    <w:rsid w:val="00AD4AED"/>
    <w:pPr>
      <w:spacing w:before="0" w:after="240"/>
      <w:ind w:left="960" w:hanging="240"/>
    </w:pPr>
    <w:rPr>
      <w:rFonts w:eastAsia="Times New Roman"/>
    </w:rPr>
  </w:style>
  <w:style w:type="paragraph" w:styleId="Index5">
    <w:name w:val="index 5"/>
    <w:basedOn w:val="Normal"/>
    <w:next w:val="Normal"/>
    <w:autoRedefine/>
    <w:semiHidden/>
    <w:rsid w:val="00AD4AED"/>
    <w:pPr>
      <w:spacing w:before="0" w:after="240"/>
      <w:ind w:left="1200" w:hanging="240"/>
    </w:pPr>
    <w:rPr>
      <w:rFonts w:eastAsia="Times New Roman"/>
    </w:rPr>
  </w:style>
  <w:style w:type="paragraph" w:styleId="Index6">
    <w:name w:val="index 6"/>
    <w:basedOn w:val="Normal"/>
    <w:next w:val="Normal"/>
    <w:autoRedefine/>
    <w:semiHidden/>
    <w:rsid w:val="00AD4AED"/>
    <w:pPr>
      <w:spacing w:before="0" w:after="240"/>
      <w:ind w:left="1440" w:hanging="240"/>
    </w:pPr>
    <w:rPr>
      <w:rFonts w:eastAsia="Times New Roman"/>
    </w:rPr>
  </w:style>
  <w:style w:type="paragraph" w:styleId="Index7">
    <w:name w:val="index 7"/>
    <w:basedOn w:val="Normal"/>
    <w:next w:val="Normal"/>
    <w:autoRedefine/>
    <w:semiHidden/>
    <w:rsid w:val="00AD4AED"/>
    <w:pPr>
      <w:spacing w:before="0" w:after="240"/>
      <w:ind w:left="1680" w:hanging="240"/>
    </w:pPr>
    <w:rPr>
      <w:rFonts w:eastAsia="Times New Roman"/>
    </w:rPr>
  </w:style>
  <w:style w:type="paragraph" w:styleId="Index8">
    <w:name w:val="index 8"/>
    <w:basedOn w:val="Normal"/>
    <w:next w:val="Normal"/>
    <w:autoRedefine/>
    <w:semiHidden/>
    <w:rsid w:val="00AD4AED"/>
    <w:pPr>
      <w:spacing w:before="0" w:after="240"/>
      <w:ind w:left="1920" w:hanging="240"/>
    </w:pPr>
    <w:rPr>
      <w:rFonts w:eastAsia="Times New Roman"/>
    </w:rPr>
  </w:style>
  <w:style w:type="paragraph" w:styleId="Index9">
    <w:name w:val="index 9"/>
    <w:basedOn w:val="Normal"/>
    <w:next w:val="Normal"/>
    <w:autoRedefine/>
    <w:semiHidden/>
    <w:rsid w:val="00AD4AED"/>
    <w:pPr>
      <w:spacing w:before="0" w:after="240"/>
      <w:ind w:left="2160" w:hanging="240"/>
    </w:pPr>
    <w:rPr>
      <w:rFonts w:eastAsia="Times New Roman"/>
    </w:rPr>
  </w:style>
  <w:style w:type="paragraph" w:styleId="IndexHeading">
    <w:name w:val="index heading"/>
    <w:basedOn w:val="Normal"/>
    <w:next w:val="Index1"/>
    <w:semiHidden/>
    <w:rsid w:val="00AD4AED"/>
    <w:pPr>
      <w:spacing w:before="0" w:after="240"/>
    </w:pPr>
    <w:rPr>
      <w:rFonts w:ascii="Arial" w:eastAsia="Times New Roman" w:hAnsi="Arial"/>
      <w:b/>
    </w:rPr>
  </w:style>
  <w:style w:type="paragraph" w:styleId="List">
    <w:name w:val="List"/>
    <w:basedOn w:val="Normal"/>
    <w:rsid w:val="00AD4AED"/>
    <w:pPr>
      <w:spacing w:before="0" w:after="240"/>
      <w:ind w:left="283" w:hanging="283"/>
    </w:pPr>
    <w:rPr>
      <w:rFonts w:eastAsia="Times New Roman"/>
    </w:rPr>
  </w:style>
  <w:style w:type="paragraph" w:styleId="List2">
    <w:name w:val="List 2"/>
    <w:basedOn w:val="Normal"/>
    <w:rsid w:val="00AD4AED"/>
    <w:pPr>
      <w:spacing w:before="0" w:after="240"/>
      <w:ind w:left="566" w:hanging="283"/>
    </w:pPr>
    <w:rPr>
      <w:rFonts w:eastAsia="Times New Roman"/>
    </w:rPr>
  </w:style>
  <w:style w:type="paragraph" w:styleId="List3">
    <w:name w:val="List 3"/>
    <w:basedOn w:val="Normal"/>
    <w:rsid w:val="00AD4AED"/>
    <w:pPr>
      <w:spacing w:before="0" w:after="240"/>
      <w:ind w:left="849" w:hanging="283"/>
    </w:pPr>
    <w:rPr>
      <w:rFonts w:eastAsia="Times New Roman"/>
    </w:rPr>
  </w:style>
  <w:style w:type="paragraph" w:styleId="List4">
    <w:name w:val="List 4"/>
    <w:basedOn w:val="Normal"/>
    <w:rsid w:val="00AD4AED"/>
    <w:pPr>
      <w:spacing w:before="0" w:after="240"/>
      <w:ind w:left="1132" w:hanging="283"/>
    </w:pPr>
    <w:rPr>
      <w:rFonts w:eastAsia="Times New Roman"/>
    </w:rPr>
  </w:style>
  <w:style w:type="paragraph" w:styleId="List5">
    <w:name w:val="List 5"/>
    <w:basedOn w:val="Normal"/>
    <w:rsid w:val="00AD4AED"/>
    <w:pPr>
      <w:spacing w:before="0" w:after="240"/>
      <w:ind w:left="1415" w:hanging="283"/>
    </w:pPr>
    <w:rPr>
      <w:rFonts w:eastAsia="Times New Roman"/>
    </w:rPr>
  </w:style>
  <w:style w:type="paragraph" w:styleId="ListBullet5">
    <w:name w:val="List Bullet 5"/>
    <w:basedOn w:val="Normal"/>
    <w:autoRedefine/>
    <w:rsid w:val="00AD4AED"/>
    <w:pPr>
      <w:numPr>
        <w:numId w:val="5"/>
      </w:numPr>
      <w:spacing w:before="0" w:after="240"/>
    </w:pPr>
    <w:rPr>
      <w:rFonts w:eastAsia="Times New Roman"/>
    </w:rPr>
  </w:style>
  <w:style w:type="paragraph" w:styleId="ListContinue">
    <w:name w:val="List Continue"/>
    <w:basedOn w:val="Normal"/>
    <w:rsid w:val="00AD4AED"/>
    <w:pPr>
      <w:spacing w:before="0"/>
      <w:ind w:left="283"/>
    </w:pPr>
    <w:rPr>
      <w:rFonts w:eastAsia="Times New Roman"/>
    </w:rPr>
  </w:style>
  <w:style w:type="paragraph" w:styleId="ListContinue2">
    <w:name w:val="List Continue 2"/>
    <w:basedOn w:val="Normal"/>
    <w:rsid w:val="00AD4AED"/>
    <w:pPr>
      <w:spacing w:before="0"/>
      <w:ind w:left="566"/>
    </w:pPr>
    <w:rPr>
      <w:rFonts w:eastAsia="Times New Roman"/>
    </w:rPr>
  </w:style>
  <w:style w:type="paragraph" w:styleId="ListContinue3">
    <w:name w:val="List Continue 3"/>
    <w:basedOn w:val="Normal"/>
    <w:rsid w:val="00AD4AED"/>
    <w:pPr>
      <w:spacing w:before="0"/>
      <w:ind w:left="849"/>
    </w:pPr>
    <w:rPr>
      <w:rFonts w:eastAsia="Times New Roman"/>
    </w:rPr>
  </w:style>
  <w:style w:type="paragraph" w:styleId="ListContinue4">
    <w:name w:val="List Continue 4"/>
    <w:basedOn w:val="Normal"/>
    <w:rsid w:val="00AD4AED"/>
    <w:pPr>
      <w:spacing w:before="0"/>
      <w:ind w:left="1132"/>
    </w:pPr>
    <w:rPr>
      <w:rFonts w:eastAsia="Times New Roman"/>
    </w:rPr>
  </w:style>
  <w:style w:type="paragraph" w:styleId="ListContinue5">
    <w:name w:val="List Continue 5"/>
    <w:basedOn w:val="Normal"/>
    <w:rsid w:val="00AD4AED"/>
    <w:pPr>
      <w:spacing w:before="0"/>
      <w:ind w:left="1415"/>
    </w:pPr>
    <w:rPr>
      <w:rFonts w:eastAsia="Times New Roman"/>
    </w:rPr>
  </w:style>
  <w:style w:type="paragraph" w:styleId="ListNumber">
    <w:name w:val="List Number"/>
    <w:basedOn w:val="Normal"/>
    <w:rsid w:val="00AD4AED"/>
    <w:pPr>
      <w:numPr>
        <w:numId w:val="12"/>
      </w:numPr>
      <w:spacing w:before="0" w:after="240"/>
    </w:pPr>
    <w:rPr>
      <w:rFonts w:eastAsia="Times New Roman"/>
    </w:rPr>
  </w:style>
  <w:style w:type="paragraph" w:styleId="ListNumber2">
    <w:name w:val="List Number 2"/>
    <w:basedOn w:val="Text2"/>
    <w:rsid w:val="00AD4AED"/>
    <w:pPr>
      <w:numPr>
        <w:numId w:val="14"/>
      </w:numPr>
      <w:spacing w:before="0" w:after="240"/>
    </w:pPr>
    <w:rPr>
      <w:rFonts w:eastAsia="Times New Roman"/>
    </w:rPr>
  </w:style>
  <w:style w:type="paragraph" w:styleId="ListNumber3">
    <w:name w:val="List Number 3"/>
    <w:basedOn w:val="Text3"/>
    <w:rsid w:val="00AD4AED"/>
    <w:pPr>
      <w:numPr>
        <w:numId w:val="15"/>
      </w:numPr>
      <w:spacing w:before="0" w:after="240"/>
    </w:pPr>
    <w:rPr>
      <w:rFonts w:eastAsia="Times New Roman"/>
    </w:rPr>
  </w:style>
  <w:style w:type="paragraph" w:styleId="ListNumber4">
    <w:name w:val="List Number 4"/>
    <w:basedOn w:val="Text4"/>
    <w:rsid w:val="00AD4AED"/>
    <w:pPr>
      <w:numPr>
        <w:numId w:val="16"/>
      </w:numPr>
      <w:spacing w:before="0" w:after="240"/>
    </w:pPr>
    <w:rPr>
      <w:rFonts w:eastAsia="Times New Roman"/>
    </w:rPr>
  </w:style>
  <w:style w:type="paragraph" w:styleId="ListNumber5">
    <w:name w:val="List Number 5"/>
    <w:basedOn w:val="Normal"/>
    <w:rsid w:val="00AD4AED"/>
    <w:pPr>
      <w:numPr>
        <w:numId w:val="6"/>
      </w:numPr>
      <w:spacing w:before="0" w:after="240"/>
    </w:pPr>
    <w:rPr>
      <w:rFonts w:eastAsia="Times New Roman"/>
    </w:rPr>
  </w:style>
  <w:style w:type="paragraph" w:styleId="MacroText">
    <w:name w:val="macro"/>
    <w:link w:val="MacroTextChar"/>
    <w:semiHidden/>
    <w:rsid w:val="00AD4AED"/>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lang w:bidi="bg-BG"/>
    </w:rPr>
  </w:style>
  <w:style w:type="character" w:customStyle="1" w:styleId="MacroTextChar">
    <w:name w:val="Macro Text Char"/>
    <w:link w:val="MacroText"/>
    <w:semiHidden/>
    <w:rsid w:val="00AD4AED"/>
    <w:rPr>
      <w:rFonts w:ascii="Courier New" w:eastAsia="Times New Roman" w:hAnsi="Courier New"/>
      <w:lang w:eastAsia="bg-BG"/>
    </w:rPr>
  </w:style>
  <w:style w:type="paragraph" w:styleId="MessageHeader">
    <w:name w:val="Message Header"/>
    <w:basedOn w:val="Normal"/>
    <w:link w:val="MessageHeaderChar"/>
    <w:rsid w:val="00AD4AED"/>
    <w:pPr>
      <w:pBdr>
        <w:top w:val="single" w:sz="6" w:space="1" w:color="auto"/>
        <w:left w:val="single" w:sz="6" w:space="1" w:color="auto"/>
        <w:bottom w:val="single" w:sz="6" w:space="1" w:color="auto"/>
        <w:right w:val="single" w:sz="6" w:space="1" w:color="auto"/>
      </w:pBdr>
      <w:shd w:val="pct20" w:color="auto" w:fill="auto"/>
      <w:spacing w:before="0" w:after="240"/>
      <w:ind w:left="1134" w:hanging="1134"/>
    </w:pPr>
    <w:rPr>
      <w:rFonts w:ascii="Arial" w:eastAsia="Times New Roman" w:hAnsi="Arial"/>
    </w:rPr>
  </w:style>
  <w:style w:type="character" w:customStyle="1" w:styleId="MessageHeaderChar">
    <w:name w:val="Message Header Char"/>
    <w:link w:val="MessageHeader"/>
    <w:rsid w:val="00AD4AED"/>
    <w:rPr>
      <w:rFonts w:ascii="Arial" w:eastAsia="Times New Roman" w:hAnsi="Arial"/>
      <w:sz w:val="24"/>
      <w:shd w:val="pct20" w:color="auto" w:fill="auto"/>
      <w:lang w:eastAsia="bg-BG"/>
    </w:rPr>
  </w:style>
  <w:style w:type="paragraph" w:styleId="NormalIndent">
    <w:name w:val="Normal Indent"/>
    <w:basedOn w:val="Normal"/>
    <w:rsid w:val="00AD4AED"/>
    <w:pPr>
      <w:spacing w:before="0" w:after="240"/>
      <w:ind w:left="720"/>
    </w:pPr>
    <w:rPr>
      <w:rFonts w:eastAsia="Times New Roman"/>
    </w:rPr>
  </w:style>
  <w:style w:type="paragraph" w:styleId="NoteHeading">
    <w:name w:val="Note Heading"/>
    <w:basedOn w:val="Normal"/>
    <w:next w:val="Normal"/>
    <w:link w:val="NoteHeadingChar"/>
    <w:rsid w:val="00AD4AED"/>
    <w:pPr>
      <w:spacing w:before="0" w:after="240"/>
    </w:pPr>
    <w:rPr>
      <w:rFonts w:eastAsia="Times New Roman"/>
    </w:rPr>
  </w:style>
  <w:style w:type="character" w:customStyle="1" w:styleId="NoteHeadingChar">
    <w:name w:val="Note Heading Char"/>
    <w:link w:val="NoteHeading"/>
    <w:rsid w:val="00AD4AED"/>
    <w:rPr>
      <w:rFonts w:ascii="Times New Roman" w:eastAsia="Times New Roman" w:hAnsi="Times New Roman"/>
      <w:sz w:val="24"/>
      <w:lang w:eastAsia="bg-BG"/>
    </w:rPr>
  </w:style>
  <w:style w:type="paragraph" w:customStyle="1" w:styleId="NoteHead">
    <w:name w:val="NoteHead"/>
    <w:basedOn w:val="Normal"/>
    <w:next w:val="Subject"/>
    <w:rsid w:val="00AD4AED"/>
    <w:pPr>
      <w:spacing w:before="720" w:after="720"/>
      <w:jc w:val="center"/>
    </w:pPr>
    <w:rPr>
      <w:rFonts w:eastAsia="Times New Roman"/>
      <w:b/>
      <w:smallCaps/>
    </w:rPr>
  </w:style>
  <w:style w:type="paragraph" w:customStyle="1" w:styleId="Subject">
    <w:name w:val="Subject"/>
    <w:basedOn w:val="Normal"/>
    <w:next w:val="Normal"/>
    <w:rsid w:val="00AD4AED"/>
    <w:pPr>
      <w:spacing w:before="0" w:after="480"/>
      <w:ind w:left="1531" w:hanging="1531"/>
      <w:jc w:val="left"/>
    </w:pPr>
    <w:rPr>
      <w:rFonts w:eastAsia="Times New Roman"/>
      <w:b/>
    </w:rPr>
  </w:style>
  <w:style w:type="paragraph" w:customStyle="1" w:styleId="NoteList">
    <w:name w:val="NoteList"/>
    <w:basedOn w:val="Normal"/>
    <w:next w:val="Subject"/>
    <w:rsid w:val="00AD4AED"/>
    <w:pPr>
      <w:tabs>
        <w:tab w:val="left" w:pos="5823"/>
      </w:tabs>
      <w:spacing w:before="720" w:after="720"/>
      <w:ind w:left="5104" w:hanging="3119"/>
      <w:jc w:val="left"/>
    </w:pPr>
    <w:rPr>
      <w:rFonts w:eastAsia="Times New Roman"/>
      <w:b/>
      <w:smallCaps/>
    </w:rPr>
  </w:style>
  <w:style w:type="paragraph" w:styleId="PlainText">
    <w:name w:val="Plain Text"/>
    <w:basedOn w:val="Normal"/>
    <w:link w:val="PlainTextChar"/>
    <w:rsid w:val="00AD4AED"/>
    <w:pPr>
      <w:spacing w:before="0" w:after="240"/>
    </w:pPr>
    <w:rPr>
      <w:rFonts w:ascii="Courier New" w:eastAsia="Times New Roman" w:hAnsi="Courier New"/>
      <w:sz w:val="20"/>
    </w:rPr>
  </w:style>
  <w:style w:type="character" w:customStyle="1" w:styleId="PlainTextChar">
    <w:name w:val="Plain Text Char"/>
    <w:link w:val="PlainText"/>
    <w:rsid w:val="00AD4AED"/>
    <w:rPr>
      <w:rFonts w:ascii="Courier New" w:eastAsia="Times New Roman" w:hAnsi="Courier New"/>
      <w:lang w:eastAsia="bg-BG"/>
    </w:rPr>
  </w:style>
  <w:style w:type="paragraph" w:styleId="Salutation">
    <w:name w:val="Salutation"/>
    <w:basedOn w:val="Normal"/>
    <w:next w:val="Normal"/>
    <w:link w:val="SalutationChar"/>
    <w:rsid w:val="00AD4AED"/>
    <w:pPr>
      <w:spacing w:before="0" w:after="240"/>
    </w:pPr>
    <w:rPr>
      <w:rFonts w:eastAsia="Times New Roman"/>
    </w:rPr>
  </w:style>
  <w:style w:type="character" w:customStyle="1" w:styleId="SalutationChar">
    <w:name w:val="Salutation Char"/>
    <w:link w:val="Salutation"/>
    <w:rsid w:val="00AD4AED"/>
    <w:rPr>
      <w:rFonts w:ascii="Times New Roman" w:eastAsia="Times New Roman" w:hAnsi="Times New Roman"/>
      <w:sz w:val="24"/>
      <w:lang w:eastAsia="bg-BG"/>
    </w:rPr>
  </w:style>
  <w:style w:type="paragraph" w:styleId="Subtitle">
    <w:name w:val="Subtitle"/>
    <w:basedOn w:val="Normal"/>
    <w:link w:val="SubtitleChar"/>
    <w:qFormat/>
    <w:rsid w:val="00AD4AED"/>
    <w:pPr>
      <w:spacing w:before="0" w:after="60"/>
      <w:jc w:val="center"/>
      <w:outlineLvl w:val="1"/>
    </w:pPr>
    <w:rPr>
      <w:rFonts w:ascii="Arial" w:eastAsia="Times New Roman" w:hAnsi="Arial"/>
    </w:rPr>
  </w:style>
  <w:style w:type="character" w:customStyle="1" w:styleId="SubtitleChar">
    <w:name w:val="Subtitle Char"/>
    <w:link w:val="Subtitle"/>
    <w:rsid w:val="00AD4AED"/>
    <w:rPr>
      <w:rFonts w:ascii="Arial" w:eastAsia="Times New Roman" w:hAnsi="Arial"/>
      <w:sz w:val="24"/>
      <w:lang w:eastAsia="bg-BG"/>
    </w:rPr>
  </w:style>
  <w:style w:type="paragraph" w:styleId="TableofAuthorities">
    <w:name w:val="table of authorities"/>
    <w:basedOn w:val="Normal"/>
    <w:next w:val="Normal"/>
    <w:semiHidden/>
    <w:rsid w:val="00AD4AED"/>
    <w:pPr>
      <w:spacing w:before="0" w:after="240"/>
      <w:ind w:left="240" w:hanging="240"/>
    </w:pPr>
    <w:rPr>
      <w:rFonts w:eastAsia="Times New Roman"/>
    </w:rPr>
  </w:style>
  <w:style w:type="paragraph" w:styleId="TableofFigures">
    <w:name w:val="table of figures"/>
    <w:basedOn w:val="Normal"/>
    <w:next w:val="Normal"/>
    <w:semiHidden/>
    <w:rsid w:val="00AD4AED"/>
    <w:pPr>
      <w:spacing w:before="0" w:after="240"/>
      <w:ind w:left="480" w:hanging="480"/>
    </w:pPr>
    <w:rPr>
      <w:rFonts w:eastAsia="Times New Roman"/>
    </w:rPr>
  </w:style>
  <w:style w:type="paragraph" w:styleId="Title">
    <w:name w:val="Title"/>
    <w:basedOn w:val="Normal"/>
    <w:link w:val="TitleChar"/>
    <w:qFormat/>
    <w:rsid w:val="00AD4AED"/>
    <w:pPr>
      <w:spacing w:before="240" w:after="60"/>
      <w:jc w:val="center"/>
      <w:outlineLvl w:val="0"/>
    </w:pPr>
    <w:rPr>
      <w:rFonts w:ascii="Arial" w:eastAsia="Times New Roman" w:hAnsi="Arial"/>
      <w:b/>
      <w:kern w:val="28"/>
      <w:sz w:val="32"/>
    </w:rPr>
  </w:style>
  <w:style w:type="character" w:customStyle="1" w:styleId="TitleChar">
    <w:name w:val="Title Char"/>
    <w:link w:val="Title"/>
    <w:rsid w:val="00AD4AED"/>
    <w:rPr>
      <w:rFonts w:ascii="Arial" w:eastAsia="Times New Roman" w:hAnsi="Arial"/>
      <w:b/>
      <w:kern w:val="28"/>
      <w:sz w:val="32"/>
      <w:lang w:eastAsia="bg-BG"/>
    </w:rPr>
  </w:style>
  <w:style w:type="paragraph" w:styleId="TOAHeading">
    <w:name w:val="toa heading"/>
    <w:basedOn w:val="Normal"/>
    <w:next w:val="Normal"/>
    <w:semiHidden/>
    <w:rsid w:val="00AD4AED"/>
    <w:pPr>
      <w:spacing w:after="240"/>
    </w:pPr>
    <w:rPr>
      <w:rFonts w:ascii="Arial" w:eastAsia="Times New Roman" w:hAnsi="Arial"/>
      <w:b/>
    </w:rPr>
  </w:style>
  <w:style w:type="paragraph" w:customStyle="1" w:styleId="YReferences">
    <w:name w:val="YReferences"/>
    <w:basedOn w:val="Normal"/>
    <w:next w:val="Normal"/>
    <w:rsid w:val="00AD4AED"/>
    <w:pPr>
      <w:spacing w:before="0" w:after="480"/>
      <w:ind w:left="1531" w:hanging="1531"/>
    </w:pPr>
    <w:rPr>
      <w:rFonts w:eastAsia="Times New Roman"/>
    </w:rPr>
  </w:style>
  <w:style w:type="paragraph" w:customStyle="1" w:styleId="ListBullet1">
    <w:name w:val="List Bullet 1"/>
    <w:basedOn w:val="Text1"/>
    <w:rsid w:val="00AD4AED"/>
    <w:pPr>
      <w:tabs>
        <w:tab w:val="num" w:pos="765"/>
      </w:tabs>
      <w:spacing w:before="0" w:after="240"/>
      <w:ind w:left="765" w:hanging="283"/>
    </w:pPr>
    <w:rPr>
      <w:rFonts w:eastAsia="Times New Roman"/>
    </w:rPr>
  </w:style>
  <w:style w:type="paragraph" w:customStyle="1" w:styleId="ListDash">
    <w:name w:val="List Dash"/>
    <w:basedOn w:val="Normal"/>
    <w:rsid w:val="00AD4AED"/>
    <w:pPr>
      <w:numPr>
        <w:numId w:val="7"/>
      </w:numPr>
      <w:spacing w:before="0" w:after="240"/>
    </w:pPr>
    <w:rPr>
      <w:rFonts w:eastAsia="Times New Roman"/>
    </w:rPr>
  </w:style>
  <w:style w:type="paragraph" w:customStyle="1" w:styleId="ListDash1">
    <w:name w:val="List Dash 1"/>
    <w:basedOn w:val="Text1"/>
    <w:rsid w:val="00AD4AED"/>
    <w:pPr>
      <w:numPr>
        <w:numId w:val="8"/>
      </w:numPr>
      <w:spacing w:before="0" w:after="240"/>
    </w:pPr>
    <w:rPr>
      <w:rFonts w:eastAsia="Times New Roman"/>
    </w:rPr>
  </w:style>
  <w:style w:type="paragraph" w:customStyle="1" w:styleId="ListDash2">
    <w:name w:val="List Dash 2"/>
    <w:basedOn w:val="Text2"/>
    <w:rsid w:val="00AD4AED"/>
    <w:pPr>
      <w:numPr>
        <w:numId w:val="9"/>
      </w:numPr>
      <w:spacing w:before="0" w:after="240"/>
    </w:pPr>
    <w:rPr>
      <w:rFonts w:eastAsia="Times New Roman"/>
    </w:rPr>
  </w:style>
  <w:style w:type="paragraph" w:customStyle="1" w:styleId="ListDash3">
    <w:name w:val="List Dash 3"/>
    <w:basedOn w:val="Text3"/>
    <w:rsid w:val="00AD4AED"/>
    <w:pPr>
      <w:numPr>
        <w:numId w:val="10"/>
      </w:numPr>
      <w:spacing w:before="0" w:after="240"/>
    </w:pPr>
    <w:rPr>
      <w:rFonts w:eastAsia="Times New Roman"/>
    </w:rPr>
  </w:style>
  <w:style w:type="paragraph" w:customStyle="1" w:styleId="ListDash4">
    <w:name w:val="List Dash 4"/>
    <w:basedOn w:val="Text4"/>
    <w:rsid w:val="00AD4AED"/>
    <w:pPr>
      <w:numPr>
        <w:numId w:val="11"/>
      </w:numPr>
      <w:spacing w:before="0" w:after="240"/>
    </w:pPr>
    <w:rPr>
      <w:rFonts w:eastAsia="Times New Roman"/>
    </w:rPr>
  </w:style>
  <w:style w:type="paragraph" w:customStyle="1" w:styleId="ListNumberLevel2">
    <w:name w:val="List Number (Level 2)"/>
    <w:basedOn w:val="Normal"/>
    <w:rsid w:val="00AD4AED"/>
    <w:pPr>
      <w:numPr>
        <w:ilvl w:val="1"/>
        <w:numId w:val="12"/>
      </w:numPr>
      <w:spacing w:before="0" w:after="240"/>
    </w:pPr>
    <w:rPr>
      <w:rFonts w:eastAsia="Times New Roman"/>
    </w:rPr>
  </w:style>
  <w:style w:type="paragraph" w:customStyle="1" w:styleId="ListNumberLevel3">
    <w:name w:val="List Number (Level 3)"/>
    <w:basedOn w:val="Normal"/>
    <w:rsid w:val="00AD4AED"/>
    <w:pPr>
      <w:numPr>
        <w:ilvl w:val="2"/>
        <w:numId w:val="12"/>
      </w:numPr>
      <w:spacing w:before="0" w:after="240"/>
    </w:pPr>
    <w:rPr>
      <w:rFonts w:eastAsia="Times New Roman"/>
    </w:rPr>
  </w:style>
  <w:style w:type="paragraph" w:customStyle="1" w:styleId="ListNumberLevel4">
    <w:name w:val="List Number (Level 4)"/>
    <w:basedOn w:val="Normal"/>
    <w:rsid w:val="00AD4AED"/>
    <w:pPr>
      <w:numPr>
        <w:ilvl w:val="3"/>
        <w:numId w:val="12"/>
      </w:numPr>
      <w:spacing w:before="0" w:after="240"/>
    </w:pPr>
    <w:rPr>
      <w:rFonts w:eastAsia="Times New Roman"/>
    </w:rPr>
  </w:style>
  <w:style w:type="paragraph" w:customStyle="1" w:styleId="ListNumber1">
    <w:name w:val="List Number 1"/>
    <w:basedOn w:val="Text1"/>
    <w:rsid w:val="00AD4AED"/>
    <w:pPr>
      <w:numPr>
        <w:numId w:val="13"/>
      </w:numPr>
      <w:spacing w:before="0" w:after="240"/>
    </w:pPr>
    <w:rPr>
      <w:rFonts w:eastAsia="Times New Roman"/>
    </w:rPr>
  </w:style>
  <w:style w:type="paragraph" w:customStyle="1" w:styleId="ListNumber1Level2">
    <w:name w:val="List Number 1 (Level 2)"/>
    <w:basedOn w:val="Text1"/>
    <w:rsid w:val="00AD4AED"/>
    <w:pPr>
      <w:numPr>
        <w:ilvl w:val="1"/>
        <w:numId w:val="13"/>
      </w:numPr>
      <w:spacing w:before="0" w:after="240"/>
    </w:pPr>
    <w:rPr>
      <w:rFonts w:eastAsia="Times New Roman"/>
    </w:rPr>
  </w:style>
  <w:style w:type="paragraph" w:customStyle="1" w:styleId="ListNumber1Level3">
    <w:name w:val="List Number 1 (Level 3)"/>
    <w:basedOn w:val="Text1"/>
    <w:rsid w:val="00AD4AED"/>
    <w:pPr>
      <w:numPr>
        <w:ilvl w:val="2"/>
        <w:numId w:val="13"/>
      </w:numPr>
      <w:spacing w:before="0" w:after="240"/>
    </w:pPr>
    <w:rPr>
      <w:rFonts w:eastAsia="Times New Roman"/>
    </w:rPr>
  </w:style>
  <w:style w:type="paragraph" w:customStyle="1" w:styleId="ListNumber1Level4">
    <w:name w:val="List Number 1 (Level 4)"/>
    <w:basedOn w:val="Text1"/>
    <w:rsid w:val="00AD4AED"/>
    <w:pPr>
      <w:numPr>
        <w:ilvl w:val="3"/>
        <w:numId w:val="13"/>
      </w:numPr>
      <w:spacing w:before="0" w:after="240"/>
    </w:pPr>
    <w:rPr>
      <w:rFonts w:eastAsia="Times New Roman"/>
    </w:rPr>
  </w:style>
  <w:style w:type="paragraph" w:customStyle="1" w:styleId="ListNumber2Level2">
    <w:name w:val="List Number 2 (Level 2)"/>
    <w:basedOn w:val="Text2"/>
    <w:rsid w:val="00AD4AED"/>
    <w:pPr>
      <w:numPr>
        <w:ilvl w:val="1"/>
        <w:numId w:val="14"/>
      </w:numPr>
      <w:spacing w:before="0" w:after="240"/>
    </w:pPr>
    <w:rPr>
      <w:rFonts w:eastAsia="Times New Roman"/>
    </w:rPr>
  </w:style>
  <w:style w:type="paragraph" w:customStyle="1" w:styleId="ListNumber2Level3">
    <w:name w:val="List Number 2 (Level 3)"/>
    <w:basedOn w:val="Text2"/>
    <w:rsid w:val="00AD4AED"/>
    <w:pPr>
      <w:numPr>
        <w:ilvl w:val="2"/>
        <w:numId w:val="14"/>
      </w:numPr>
      <w:spacing w:before="0" w:after="240"/>
    </w:pPr>
    <w:rPr>
      <w:rFonts w:eastAsia="Times New Roman"/>
    </w:rPr>
  </w:style>
  <w:style w:type="paragraph" w:customStyle="1" w:styleId="ListNumber2Level4">
    <w:name w:val="List Number 2 (Level 4)"/>
    <w:basedOn w:val="Text2"/>
    <w:rsid w:val="00AD4AED"/>
    <w:pPr>
      <w:numPr>
        <w:ilvl w:val="3"/>
        <w:numId w:val="14"/>
      </w:numPr>
      <w:spacing w:before="0" w:after="240"/>
      <w:ind w:left="3901" w:hanging="703"/>
    </w:pPr>
    <w:rPr>
      <w:rFonts w:eastAsia="Times New Roman"/>
    </w:rPr>
  </w:style>
  <w:style w:type="paragraph" w:customStyle="1" w:styleId="ListNumber3Level2">
    <w:name w:val="List Number 3 (Level 2)"/>
    <w:basedOn w:val="Text3"/>
    <w:rsid w:val="00AD4AED"/>
    <w:pPr>
      <w:numPr>
        <w:ilvl w:val="1"/>
        <w:numId w:val="15"/>
      </w:numPr>
      <w:spacing w:before="0" w:after="240"/>
    </w:pPr>
    <w:rPr>
      <w:rFonts w:eastAsia="Times New Roman"/>
    </w:rPr>
  </w:style>
  <w:style w:type="paragraph" w:customStyle="1" w:styleId="ListNumber3Level3">
    <w:name w:val="List Number 3 (Level 3)"/>
    <w:basedOn w:val="Text3"/>
    <w:rsid w:val="00AD4AED"/>
    <w:pPr>
      <w:numPr>
        <w:ilvl w:val="2"/>
        <w:numId w:val="15"/>
      </w:numPr>
      <w:spacing w:before="0" w:after="240"/>
    </w:pPr>
    <w:rPr>
      <w:rFonts w:eastAsia="Times New Roman"/>
    </w:rPr>
  </w:style>
  <w:style w:type="paragraph" w:customStyle="1" w:styleId="ListNumber3Level4">
    <w:name w:val="List Number 3 (Level 4)"/>
    <w:basedOn w:val="Text3"/>
    <w:rsid w:val="00AD4AED"/>
    <w:pPr>
      <w:numPr>
        <w:ilvl w:val="3"/>
        <w:numId w:val="15"/>
      </w:numPr>
      <w:spacing w:before="0" w:after="240"/>
    </w:pPr>
    <w:rPr>
      <w:rFonts w:eastAsia="Times New Roman"/>
    </w:rPr>
  </w:style>
  <w:style w:type="paragraph" w:customStyle="1" w:styleId="ListNumber4Level2">
    <w:name w:val="List Number 4 (Level 2)"/>
    <w:basedOn w:val="Text4"/>
    <w:rsid w:val="00AD4AED"/>
    <w:pPr>
      <w:numPr>
        <w:ilvl w:val="1"/>
        <w:numId w:val="16"/>
      </w:numPr>
      <w:spacing w:before="0" w:after="240"/>
    </w:pPr>
    <w:rPr>
      <w:rFonts w:eastAsia="Times New Roman"/>
    </w:rPr>
  </w:style>
  <w:style w:type="paragraph" w:customStyle="1" w:styleId="ListNumber4Level3">
    <w:name w:val="List Number 4 (Level 3)"/>
    <w:basedOn w:val="Text4"/>
    <w:rsid w:val="00AD4AED"/>
    <w:pPr>
      <w:numPr>
        <w:ilvl w:val="2"/>
        <w:numId w:val="16"/>
      </w:numPr>
      <w:spacing w:before="0" w:after="240"/>
    </w:pPr>
    <w:rPr>
      <w:rFonts w:eastAsia="Times New Roman"/>
    </w:rPr>
  </w:style>
  <w:style w:type="paragraph" w:customStyle="1" w:styleId="ListNumber4Level4">
    <w:name w:val="List Number 4 (Level 4)"/>
    <w:basedOn w:val="Text4"/>
    <w:rsid w:val="00AD4AED"/>
    <w:pPr>
      <w:numPr>
        <w:ilvl w:val="3"/>
        <w:numId w:val="16"/>
      </w:numPr>
      <w:spacing w:before="0" w:after="240"/>
    </w:pPr>
    <w:rPr>
      <w:rFonts w:eastAsia="Times New Roman"/>
    </w:rPr>
  </w:style>
  <w:style w:type="paragraph" w:customStyle="1" w:styleId="Contact">
    <w:name w:val="Contact"/>
    <w:basedOn w:val="Normal"/>
    <w:next w:val="Enclosures"/>
    <w:rsid w:val="00AD4AED"/>
    <w:pPr>
      <w:spacing w:before="480" w:after="0"/>
      <w:ind w:left="567" w:hanging="567"/>
      <w:jc w:val="left"/>
    </w:pPr>
    <w:rPr>
      <w:rFonts w:eastAsia="Times New Roman"/>
    </w:rPr>
  </w:style>
  <w:style w:type="paragraph" w:customStyle="1" w:styleId="DisclaimerNotice">
    <w:name w:val="Disclaimer Notice"/>
    <w:basedOn w:val="Normal"/>
    <w:next w:val="AddressTR"/>
    <w:rsid w:val="00AD4AED"/>
    <w:pPr>
      <w:spacing w:before="0" w:after="240"/>
      <w:ind w:left="5103"/>
      <w:jc w:val="left"/>
    </w:pPr>
    <w:rPr>
      <w:rFonts w:eastAsia="Times New Roman"/>
      <w:i/>
      <w:sz w:val="20"/>
    </w:rPr>
  </w:style>
  <w:style w:type="paragraph" w:customStyle="1" w:styleId="Disclaimer">
    <w:name w:val="Disclaimer"/>
    <w:basedOn w:val="Normal"/>
    <w:rsid w:val="00AD4AED"/>
    <w:pPr>
      <w:keepLines/>
      <w:pBdr>
        <w:top w:val="single" w:sz="4" w:space="1" w:color="auto"/>
      </w:pBdr>
      <w:spacing w:before="480" w:after="0"/>
    </w:pPr>
    <w:rPr>
      <w:rFonts w:eastAsia="Times New Roman"/>
      <w:i/>
    </w:rPr>
  </w:style>
  <w:style w:type="character" w:styleId="FollowedHyperlink">
    <w:name w:val="FollowedHyperlink"/>
    <w:rsid w:val="00AD4AED"/>
    <w:rPr>
      <w:color w:val="800080"/>
      <w:u w:val="single"/>
    </w:rPr>
  </w:style>
  <w:style w:type="paragraph" w:customStyle="1" w:styleId="DisclaimerSJ">
    <w:name w:val="Disclaimer_SJ"/>
    <w:basedOn w:val="Normal"/>
    <w:next w:val="Normal"/>
    <w:rsid w:val="00AD4AED"/>
    <w:pPr>
      <w:spacing w:before="0" w:after="0"/>
    </w:pPr>
    <w:rPr>
      <w:rFonts w:ascii="Arial" w:eastAsia="Times New Roman" w:hAnsi="Arial"/>
      <w:b/>
      <w:sz w:val="16"/>
    </w:rPr>
  </w:style>
  <w:style w:type="paragraph" w:styleId="NormalWeb">
    <w:name w:val="Normal (Web)"/>
    <w:basedOn w:val="Normal"/>
    <w:uiPriority w:val="99"/>
    <w:rsid w:val="00AD4AED"/>
    <w:pPr>
      <w:suppressAutoHyphens/>
      <w:spacing w:before="100" w:after="100"/>
      <w:jc w:val="left"/>
    </w:pPr>
    <w:rPr>
      <w:rFonts w:eastAsia="Times New Roman"/>
      <w:szCs w:val="24"/>
    </w:rPr>
  </w:style>
  <w:style w:type="character" w:customStyle="1" w:styleId="Text1Char">
    <w:name w:val="Text 1 Char"/>
    <w:link w:val="Text1"/>
    <w:uiPriority w:val="99"/>
    <w:locked/>
    <w:rsid w:val="00AD4AED"/>
    <w:rPr>
      <w:rFonts w:ascii="Times New Roman" w:hAnsi="Times New Roman"/>
      <w:sz w:val="24"/>
      <w:szCs w:val="22"/>
      <w:lang w:eastAsia="bg-BG"/>
    </w:rPr>
  </w:style>
  <w:style w:type="table" w:styleId="TableGrid">
    <w:name w:val="Table Grid"/>
    <w:basedOn w:val="TableNormal"/>
    <w:uiPriority w:val="59"/>
    <w:rsid w:val="00AD4AE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AD4AED"/>
    <w:rPr>
      <w:rFonts w:ascii="Times New Roman" w:hAnsi="Times New Roman"/>
      <w:sz w:val="24"/>
      <w:szCs w:val="22"/>
      <w:lang w:eastAsia="bg-BG"/>
    </w:rPr>
  </w:style>
  <w:style w:type="character" w:styleId="PageNumber">
    <w:name w:val="page number"/>
    <w:basedOn w:val="DefaultParagraphFont"/>
    <w:rsid w:val="00AD4AED"/>
  </w:style>
  <w:style w:type="paragraph" w:styleId="BalloonText">
    <w:name w:val="Balloon Text"/>
    <w:basedOn w:val="Normal"/>
    <w:link w:val="BalloonTextChar"/>
    <w:semiHidden/>
    <w:rsid w:val="00AD4AED"/>
    <w:pPr>
      <w:spacing w:before="0" w:after="240"/>
    </w:pPr>
    <w:rPr>
      <w:rFonts w:ascii="Tahoma" w:eastAsia="Times New Roman" w:hAnsi="Tahoma" w:cs="Tahoma"/>
      <w:sz w:val="16"/>
      <w:szCs w:val="16"/>
    </w:rPr>
  </w:style>
  <w:style w:type="character" w:customStyle="1" w:styleId="BalloonTextChar">
    <w:name w:val="Balloon Text Char"/>
    <w:link w:val="BalloonText"/>
    <w:semiHidden/>
    <w:rsid w:val="00AD4AED"/>
    <w:rPr>
      <w:rFonts w:ascii="Tahoma" w:eastAsia="Times New Roman" w:hAnsi="Tahoma" w:cs="Tahoma"/>
      <w:sz w:val="16"/>
      <w:szCs w:val="16"/>
      <w:lang w:eastAsia="bg-BG"/>
    </w:rPr>
  </w:style>
  <w:style w:type="paragraph" w:customStyle="1" w:styleId="StyleHeading3BoldNotItalic">
    <w:name w:val="Style Heading 3 + Bold Not Italic"/>
    <w:basedOn w:val="Heading3"/>
    <w:autoRedefine/>
    <w:rsid w:val="00AD4AED"/>
    <w:pPr>
      <w:spacing w:before="0" w:after="240"/>
      <w:ind w:left="720" w:hanging="720"/>
    </w:pPr>
    <w:rPr>
      <w:rFonts w:ascii="Times New Roman Bold" w:hAnsi="Times New Roman Bold"/>
    </w:rPr>
  </w:style>
  <w:style w:type="character" w:styleId="CommentReference">
    <w:name w:val="annotation reference"/>
    <w:aliases w:val="Heading 4 Char2 Char1,Heading 4 Char1 Char Char1"/>
    <w:semiHidden/>
    <w:rsid w:val="00AD4AED"/>
    <w:rPr>
      <w:sz w:val="16"/>
      <w:szCs w:val="16"/>
    </w:rPr>
  </w:style>
  <w:style w:type="paragraph" w:styleId="CommentSubject">
    <w:name w:val="annotation subject"/>
    <w:basedOn w:val="CommentText"/>
    <w:next w:val="CommentText"/>
    <w:link w:val="CommentSubjectChar"/>
    <w:semiHidden/>
    <w:rsid w:val="00AD4AED"/>
    <w:rPr>
      <w:b/>
      <w:bCs/>
    </w:rPr>
  </w:style>
  <w:style w:type="character" w:customStyle="1" w:styleId="CommentSubjectChar">
    <w:name w:val="Comment Subject Char"/>
    <w:link w:val="CommentSubject"/>
    <w:semiHidden/>
    <w:rsid w:val="00AD4AED"/>
    <w:rPr>
      <w:rFonts w:ascii="Times New Roman" w:eastAsia="Times New Roman" w:hAnsi="Times New Roman"/>
      <w:b/>
      <w:bCs/>
      <w:lang w:eastAsia="bg-BG"/>
    </w:rPr>
  </w:style>
  <w:style w:type="paragraph" w:customStyle="1" w:styleId="Annextitle">
    <w:name w:val="Annex title"/>
    <w:basedOn w:val="Normal"/>
    <w:autoRedefine/>
    <w:rsid w:val="00AD4AED"/>
    <w:pPr>
      <w:spacing w:after="240"/>
      <w:jc w:val="left"/>
    </w:pPr>
    <w:rPr>
      <w:rFonts w:ascii="Times New Roman Bold" w:eastAsia="Times New Roman" w:hAnsi="Times New Roman Bold"/>
      <w:iCs/>
      <w:smallCaps/>
      <w:szCs w:val="24"/>
    </w:rPr>
  </w:style>
  <w:style w:type="paragraph" w:styleId="Revision">
    <w:name w:val="Revision"/>
    <w:hidden/>
    <w:uiPriority w:val="99"/>
    <w:semiHidden/>
    <w:rsid w:val="00AD4AED"/>
    <w:rPr>
      <w:rFonts w:ascii="Times New Roman" w:eastAsia="Times New Roman" w:hAnsi="Times New Roman"/>
      <w:sz w:val="24"/>
      <w:lang w:bidi="bg-BG"/>
    </w:rPr>
  </w:style>
  <w:style w:type="character" w:styleId="EndnoteReference">
    <w:name w:val="endnote reference"/>
    <w:rsid w:val="00AD4AED"/>
    <w:rPr>
      <w:vertAlign w:val="superscript"/>
    </w:rPr>
  </w:style>
  <w:style w:type="paragraph" w:styleId="ListParagraph">
    <w:name w:val="List Paragraph"/>
    <w:basedOn w:val="Normal"/>
    <w:uiPriority w:val="34"/>
    <w:qFormat/>
    <w:rsid w:val="00AD4AED"/>
    <w:pPr>
      <w:spacing w:before="0" w:after="240"/>
      <w:ind w:left="720"/>
    </w:pPr>
    <w:rPr>
      <w:rFonts w:eastAsia="Times New Roman"/>
    </w:rPr>
  </w:style>
  <w:style w:type="paragraph" w:customStyle="1" w:styleId="StyleHeading1Hanging085cm">
    <w:name w:val="Style Heading 1 + Hanging:  0.85 cm"/>
    <w:basedOn w:val="Heading1"/>
    <w:autoRedefine/>
    <w:rsid w:val="00AD4AED"/>
    <w:pPr>
      <w:numPr>
        <w:numId w:val="0"/>
      </w:numPr>
      <w:spacing w:after="240"/>
    </w:pPr>
    <w:rPr>
      <w:bCs w:val="0"/>
      <w:szCs w:val="24"/>
    </w:rPr>
  </w:style>
  <w:style w:type="paragraph" w:customStyle="1" w:styleId="StyleHeading1Left0cm">
    <w:name w:val="Style Heading 1 + Left:  0 cm"/>
    <w:basedOn w:val="Heading1"/>
    <w:autoRedefine/>
    <w:rsid w:val="00AD4AED"/>
    <w:pPr>
      <w:numPr>
        <w:numId w:val="17"/>
      </w:numPr>
      <w:spacing w:after="240"/>
    </w:pPr>
    <w:rPr>
      <w:rFonts w:ascii="Times New Roman Bold" w:hAnsi="Times New Roman Bold"/>
      <w:bCs w:val="0"/>
      <w:szCs w:val="24"/>
    </w:rPr>
  </w:style>
  <w:style w:type="character" w:customStyle="1" w:styleId="CharacterStyle2">
    <w:name w:val="Character Style 2"/>
    <w:uiPriority w:val="99"/>
    <w:rsid w:val="00AD4AED"/>
    <w:rPr>
      <w:sz w:val="20"/>
      <w:szCs w:val="20"/>
    </w:rPr>
  </w:style>
  <w:style w:type="character" w:styleId="Hyperlink">
    <w:name w:val="Hyperlink"/>
    <w:uiPriority w:val="99"/>
    <w:unhideWhenUsed/>
    <w:rsid w:val="00B27067"/>
    <w:rPr>
      <w:color w:val="0000FF"/>
      <w:u w:val="single"/>
    </w:rPr>
  </w:style>
  <w:style w:type="paragraph" w:customStyle="1" w:styleId="Docume">
    <w:name w:val="Docume"/>
    <w:basedOn w:val="Titreobjet"/>
    <w:rsid w:val="00FC38A9"/>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Podrozdział"/>
    <w:basedOn w:val="Normal"/>
    <w:link w:val="FootnoteTextChar"/>
    <w:uiPriority w:val="99"/>
    <w:unhideWhenUsed/>
    <w:qFormat/>
    <w:rsid w:val="0075503A"/>
    <w:pPr>
      <w:spacing w:before="0" w:after="0"/>
      <w:ind w:left="720" w:hanging="720"/>
    </w:pPr>
    <w:rPr>
      <w:sz w:val="20"/>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link w:val="FootnoteText"/>
    <w:uiPriority w:val="99"/>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b/>
      <w:bCs/>
      <w:smallCaps/>
      <w:sz w:val="24"/>
      <w:szCs w:val="28"/>
      <w:lang w:eastAsia="en-GB"/>
    </w:rPr>
  </w:style>
  <w:style w:type="character" w:customStyle="1" w:styleId="Heading2Char">
    <w:name w:val="Heading 2 Char"/>
    <w:link w:val="Heading2"/>
    <w:uiPriority w:val="9"/>
    <w:semiHidden/>
    <w:rsid w:val="0075503A"/>
    <w:rPr>
      <w:rFonts w:ascii="Times New Roman" w:eastAsia="Times New Roman" w:hAnsi="Times New Roman"/>
      <w:b/>
      <w:bCs/>
      <w:sz w:val="24"/>
      <w:szCs w:val="26"/>
      <w:lang w:eastAsia="en-GB"/>
    </w:rPr>
  </w:style>
  <w:style w:type="character" w:customStyle="1" w:styleId="Heading3Char">
    <w:name w:val="Heading 3 Char"/>
    <w:link w:val="Heading3"/>
    <w:uiPriority w:val="9"/>
    <w:semiHidden/>
    <w:rsid w:val="0075503A"/>
    <w:rPr>
      <w:rFonts w:ascii="Times New Roman" w:eastAsia="Times New Roman" w:hAnsi="Times New Roman"/>
      <w:bCs/>
      <w:i/>
      <w:sz w:val="24"/>
      <w:lang w:eastAsia="en-GB"/>
    </w:rPr>
  </w:style>
  <w:style w:type="character" w:customStyle="1" w:styleId="Heading4Char">
    <w:name w:val="Heading 4 Char"/>
    <w:link w:val="Heading4"/>
    <w:uiPriority w:val="9"/>
    <w:semiHidden/>
    <w:rsid w:val="0075503A"/>
    <w:rPr>
      <w:rFonts w:ascii="Times New Roman" w:eastAsia="Times New Roman" w:hAnsi="Times New Roman"/>
      <w:bCs/>
      <w:iCs/>
      <w:sz w:val="24"/>
      <w:lang w:eastAsia="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aliases w:val="Footnote symbol,Footnote Reference Superscript,BVI fnr,Lábjegyzet-hivatkozás,L?bjegyzet-hivatkoz?s,Footnote,Char1 Char Char Char Char,SUPERS,Appel note de bas de p,Nota,(NECG) Footnote Reference,Voetnootverwijzing,ftref"/>
    <w:uiPriority w:val="99"/>
    <w:unhideWhenUsed/>
    <w:rsid w:val="0075503A"/>
    <w:rPr>
      <w:shd w:val="clear" w:color="auto" w:fill="auto"/>
      <w:vertAlign w:val="superscript"/>
    </w:rPr>
  </w:style>
  <w:style w:type="paragraph" w:customStyle="1" w:styleId="Text1">
    <w:name w:val="Text 1"/>
    <w:basedOn w:val="Normal"/>
    <w:link w:val="Text1Char"/>
    <w:uiPriority w:val="99"/>
    <w:rsid w:val="0075503A"/>
    <w:pPr>
      <w:ind w:left="850"/>
    </w:pPr>
  </w:style>
  <w:style w:type="paragraph" w:customStyle="1" w:styleId="Text2">
    <w:name w:val="Text 2"/>
    <w:basedOn w:val="Normal"/>
    <w:link w:val="Text2Char"/>
    <w:uiPriority w:val="99"/>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19"/>
      </w:numPr>
    </w:pPr>
  </w:style>
  <w:style w:type="paragraph" w:customStyle="1" w:styleId="Tiret1">
    <w:name w:val="Tiret 1"/>
    <w:basedOn w:val="Point1"/>
    <w:rsid w:val="0075503A"/>
    <w:pPr>
      <w:numPr>
        <w:numId w:val="20"/>
      </w:numPr>
    </w:pPr>
  </w:style>
  <w:style w:type="paragraph" w:customStyle="1" w:styleId="Tiret2">
    <w:name w:val="Tiret 2"/>
    <w:basedOn w:val="Point2"/>
    <w:rsid w:val="0075503A"/>
    <w:pPr>
      <w:numPr>
        <w:numId w:val="21"/>
      </w:numPr>
    </w:pPr>
  </w:style>
  <w:style w:type="paragraph" w:customStyle="1" w:styleId="Tiret3">
    <w:name w:val="Tiret 3"/>
    <w:basedOn w:val="Point3"/>
    <w:rsid w:val="0075503A"/>
    <w:pPr>
      <w:numPr>
        <w:numId w:val="22"/>
      </w:numPr>
    </w:pPr>
  </w:style>
  <w:style w:type="paragraph" w:customStyle="1" w:styleId="Tiret4">
    <w:name w:val="Tiret 4"/>
    <w:basedOn w:val="Point4"/>
    <w:rsid w:val="0075503A"/>
    <w:pPr>
      <w:numPr>
        <w:numId w:val="2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24"/>
      </w:numPr>
    </w:pPr>
  </w:style>
  <w:style w:type="paragraph" w:customStyle="1" w:styleId="NumPar2">
    <w:name w:val="NumPar 2"/>
    <w:basedOn w:val="Normal"/>
    <w:next w:val="Text1"/>
    <w:rsid w:val="0075503A"/>
    <w:pPr>
      <w:numPr>
        <w:ilvl w:val="1"/>
        <w:numId w:val="24"/>
      </w:numPr>
    </w:pPr>
  </w:style>
  <w:style w:type="paragraph" w:customStyle="1" w:styleId="NumPar3">
    <w:name w:val="NumPar 3"/>
    <w:basedOn w:val="Normal"/>
    <w:next w:val="Text1"/>
    <w:rsid w:val="0075503A"/>
    <w:pPr>
      <w:numPr>
        <w:ilvl w:val="2"/>
        <w:numId w:val="24"/>
      </w:numPr>
    </w:pPr>
  </w:style>
  <w:style w:type="paragraph" w:customStyle="1" w:styleId="NumPar4">
    <w:name w:val="NumPar 4"/>
    <w:basedOn w:val="Normal"/>
    <w:next w:val="Text1"/>
    <w:rsid w:val="0075503A"/>
    <w:pPr>
      <w:numPr>
        <w:ilvl w:val="3"/>
        <w:numId w:val="24"/>
      </w:numPr>
    </w:pPr>
  </w:style>
  <w:style w:type="paragraph" w:customStyle="1" w:styleId="ManualNumPar1">
    <w:name w:val="Manual NumPar 1"/>
    <w:basedOn w:val="Normal"/>
    <w:next w:val="Text1"/>
    <w:link w:val="ManualNumPar1Char"/>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26"/>
      </w:numPr>
    </w:pPr>
  </w:style>
  <w:style w:type="paragraph" w:customStyle="1" w:styleId="Point1number">
    <w:name w:val="Point 1 (number)"/>
    <w:basedOn w:val="Normal"/>
    <w:rsid w:val="0075503A"/>
    <w:pPr>
      <w:numPr>
        <w:ilvl w:val="2"/>
        <w:numId w:val="26"/>
      </w:numPr>
    </w:pPr>
  </w:style>
  <w:style w:type="paragraph" w:customStyle="1" w:styleId="Point2number">
    <w:name w:val="Point 2 (number)"/>
    <w:basedOn w:val="Normal"/>
    <w:rsid w:val="0075503A"/>
    <w:pPr>
      <w:numPr>
        <w:ilvl w:val="4"/>
        <w:numId w:val="26"/>
      </w:numPr>
    </w:pPr>
  </w:style>
  <w:style w:type="paragraph" w:customStyle="1" w:styleId="Point3number">
    <w:name w:val="Point 3 (number)"/>
    <w:basedOn w:val="Normal"/>
    <w:rsid w:val="0075503A"/>
    <w:pPr>
      <w:numPr>
        <w:ilvl w:val="6"/>
        <w:numId w:val="26"/>
      </w:numPr>
    </w:pPr>
  </w:style>
  <w:style w:type="paragraph" w:customStyle="1" w:styleId="Point0letter">
    <w:name w:val="Point 0 (letter)"/>
    <w:basedOn w:val="Normal"/>
    <w:rsid w:val="0075503A"/>
    <w:pPr>
      <w:numPr>
        <w:ilvl w:val="1"/>
        <w:numId w:val="26"/>
      </w:numPr>
    </w:pPr>
  </w:style>
  <w:style w:type="paragraph" w:customStyle="1" w:styleId="Point1letter">
    <w:name w:val="Point 1 (letter)"/>
    <w:basedOn w:val="Normal"/>
    <w:rsid w:val="0075503A"/>
    <w:pPr>
      <w:numPr>
        <w:ilvl w:val="3"/>
        <w:numId w:val="26"/>
      </w:numPr>
    </w:pPr>
  </w:style>
  <w:style w:type="paragraph" w:customStyle="1" w:styleId="Point2letter">
    <w:name w:val="Point 2 (letter)"/>
    <w:basedOn w:val="Normal"/>
    <w:rsid w:val="0075503A"/>
    <w:pPr>
      <w:numPr>
        <w:ilvl w:val="5"/>
        <w:numId w:val="26"/>
      </w:numPr>
    </w:pPr>
  </w:style>
  <w:style w:type="paragraph" w:customStyle="1" w:styleId="Point3letter">
    <w:name w:val="Point 3 (letter)"/>
    <w:basedOn w:val="Normal"/>
    <w:rsid w:val="0075503A"/>
    <w:pPr>
      <w:numPr>
        <w:ilvl w:val="7"/>
        <w:numId w:val="26"/>
      </w:numPr>
    </w:pPr>
  </w:style>
  <w:style w:type="paragraph" w:customStyle="1" w:styleId="Point4letter">
    <w:name w:val="Point 4 (letter)"/>
    <w:basedOn w:val="Normal"/>
    <w:rsid w:val="0075503A"/>
    <w:pPr>
      <w:numPr>
        <w:ilvl w:val="8"/>
        <w:numId w:val="26"/>
      </w:numPr>
    </w:pPr>
  </w:style>
  <w:style w:type="paragraph" w:customStyle="1" w:styleId="Bullet0">
    <w:name w:val="Bullet 0"/>
    <w:basedOn w:val="Normal"/>
    <w:rsid w:val="0075503A"/>
    <w:pPr>
      <w:numPr>
        <w:numId w:val="27"/>
      </w:numPr>
    </w:pPr>
  </w:style>
  <w:style w:type="paragraph" w:customStyle="1" w:styleId="Bullet1">
    <w:name w:val="Bullet 1"/>
    <w:basedOn w:val="Normal"/>
    <w:rsid w:val="0075503A"/>
    <w:pPr>
      <w:numPr>
        <w:numId w:val="28"/>
      </w:numPr>
    </w:pPr>
  </w:style>
  <w:style w:type="paragraph" w:customStyle="1" w:styleId="Bullet2">
    <w:name w:val="Bullet 2"/>
    <w:basedOn w:val="Normal"/>
    <w:rsid w:val="0075503A"/>
    <w:pPr>
      <w:numPr>
        <w:numId w:val="29"/>
      </w:numPr>
    </w:pPr>
  </w:style>
  <w:style w:type="paragraph" w:customStyle="1" w:styleId="Bullet3">
    <w:name w:val="Bullet 3"/>
    <w:basedOn w:val="Normal"/>
    <w:rsid w:val="0075503A"/>
    <w:pPr>
      <w:numPr>
        <w:numId w:val="30"/>
      </w:numPr>
    </w:pPr>
  </w:style>
  <w:style w:type="paragraph" w:customStyle="1" w:styleId="Bullet4">
    <w:name w:val="Bullet 4"/>
    <w:basedOn w:val="Normal"/>
    <w:rsid w:val="0075503A"/>
    <w:pPr>
      <w:numPr>
        <w:numId w:val="3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3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paragraph" w:customStyle="1" w:styleId="Default">
    <w:name w:val="Default"/>
    <w:rsid w:val="00E90811"/>
    <w:pPr>
      <w:autoSpaceDE w:val="0"/>
      <w:autoSpaceDN w:val="0"/>
      <w:adjustRightInd w:val="0"/>
    </w:pPr>
    <w:rPr>
      <w:rFonts w:ascii="EUAlbertina" w:eastAsia="Times New Roman" w:hAnsi="EUAlbertina" w:cs="EUAlbertina"/>
      <w:color w:val="000000"/>
      <w:sz w:val="24"/>
      <w:szCs w:val="24"/>
      <w:lang w:val="en-GB" w:eastAsia="en-GB"/>
    </w:rPr>
  </w:style>
  <w:style w:type="character" w:customStyle="1" w:styleId="at1">
    <w:name w:val="a__t1"/>
    <w:uiPriority w:val="99"/>
    <w:rsid w:val="00E90811"/>
  </w:style>
  <w:style w:type="paragraph" w:customStyle="1" w:styleId="TableParagraph">
    <w:name w:val="Table Paragraph"/>
    <w:basedOn w:val="Normal"/>
    <w:uiPriority w:val="1"/>
    <w:qFormat/>
    <w:rsid w:val="00696491"/>
    <w:pPr>
      <w:widowControl w:val="0"/>
      <w:spacing w:before="0" w:after="0"/>
      <w:jc w:val="left"/>
    </w:pPr>
    <w:rPr>
      <w:rFonts w:ascii="Calibri" w:hAnsi="Calibri"/>
      <w:sz w:val="22"/>
      <w:szCs w:val="22"/>
      <w:lang w:val="en-US" w:eastAsia="en-US"/>
    </w:rPr>
  </w:style>
  <w:style w:type="paragraph" w:customStyle="1" w:styleId="CharChar1CharCharCharCharCharCharCharCharChar">
    <w:name w:val="Char Char1 Char Char Char Char Char Char Char Char Char"/>
    <w:basedOn w:val="Normal"/>
    <w:rsid w:val="00D86118"/>
    <w:pPr>
      <w:tabs>
        <w:tab w:val="left" w:pos="709"/>
      </w:tabs>
      <w:spacing w:before="0" w:after="0"/>
      <w:jc w:val="left"/>
    </w:pPr>
    <w:rPr>
      <w:rFonts w:ascii="Tahoma" w:eastAsia="Times New Roman" w:hAnsi="Tahoma"/>
      <w:sz w:val="20"/>
      <w:lang w:val="pl-PL" w:eastAsia="pl-PL"/>
    </w:rPr>
  </w:style>
  <w:style w:type="paragraph" w:customStyle="1" w:styleId="Style">
    <w:name w:val="Style"/>
    <w:rsid w:val="00B029EC"/>
    <w:pPr>
      <w:widowControl w:val="0"/>
      <w:autoSpaceDE w:val="0"/>
      <w:autoSpaceDN w:val="0"/>
      <w:adjustRightInd w:val="0"/>
    </w:pPr>
    <w:rPr>
      <w:rFonts w:ascii="Times New Roman" w:eastAsia="Times New Roman" w:hAnsi="Times New Roman"/>
      <w:sz w:val="24"/>
      <w:szCs w:val="24"/>
      <w:lang w:val="en-US" w:eastAsia="en-US"/>
    </w:rPr>
  </w:style>
  <w:style w:type="character" w:customStyle="1" w:styleId="hps">
    <w:name w:val="hps"/>
    <w:basedOn w:val="DefaultParagraphFont"/>
    <w:rsid w:val="00812BEB"/>
  </w:style>
  <w:style w:type="character" w:customStyle="1" w:styleId="Text2Char">
    <w:name w:val="Text 2 Char"/>
    <w:link w:val="Text2"/>
    <w:uiPriority w:val="99"/>
    <w:locked/>
    <w:rsid w:val="00662430"/>
    <w:rPr>
      <w:rFonts w:ascii="Times New Roman" w:hAnsi="Times New Roman"/>
      <w:sz w:val="24"/>
      <w:lang w:eastAsia="en-GB"/>
    </w:rPr>
  </w:style>
  <w:style w:type="paragraph" w:customStyle="1" w:styleId="CM1">
    <w:name w:val="CM1"/>
    <w:basedOn w:val="Default"/>
    <w:next w:val="Default"/>
    <w:uiPriority w:val="99"/>
    <w:rsid w:val="003653BA"/>
    <w:rPr>
      <w:rFonts w:eastAsia="Calibri" w:cs="Times New Roman"/>
      <w:color w:val="auto"/>
      <w:lang w:val="en-US" w:eastAsia="bg-BG"/>
    </w:rPr>
  </w:style>
  <w:style w:type="paragraph" w:customStyle="1" w:styleId="CM3">
    <w:name w:val="CM3"/>
    <w:basedOn w:val="Default"/>
    <w:next w:val="Default"/>
    <w:uiPriority w:val="99"/>
    <w:rsid w:val="003653BA"/>
    <w:rPr>
      <w:rFonts w:eastAsia="Calibri" w:cs="Times New Roman"/>
      <w:color w:val="auto"/>
      <w:lang w:val="en-US" w:eastAsia="bg-BG"/>
    </w:rPr>
  </w:style>
  <w:style w:type="character" w:customStyle="1" w:styleId="st">
    <w:name w:val="st"/>
    <w:basedOn w:val="DefaultParagraphFont"/>
    <w:rsid w:val="003A4EEC"/>
  </w:style>
  <w:style w:type="paragraph" w:customStyle="1" w:styleId="CharChar">
    <w:name w:val="Char Char"/>
    <w:basedOn w:val="Normal"/>
    <w:rsid w:val="000468CA"/>
    <w:pPr>
      <w:tabs>
        <w:tab w:val="left" w:pos="709"/>
      </w:tabs>
      <w:spacing w:before="0" w:after="0"/>
      <w:jc w:val="left"/>
    </w:pPr>
    <w:rPr>
      <w:rFonts w:eastAsia="Times New Roman"/>
      <w:szCs w:val="24"/>
      <w:lang w:val="en-US" w:eastAsia="pl-PL"/>
    </w:rPr>
  </w:style>
  <w:style w:type="paragraph" w:customStyle="1" w:styleId="Normal1">
    <w:name w:val="Normal1"/>
    <w:basedOn w:val="Normal"/>
    <w:rsid w:val="00123114"/>
    <w:pPr>
      <w:spacing w:before="100" w:beforeAutospacing="1" w:after="100" w:afterAutospacing="1"/>
      <w:jc w:val="left"/>
    </w:pPr>
    <w:rPr>
      <w:rFonts w:eastAsia="Times New Roman"/>
      <w:szCs w:val="24"/>
      <w:lang w:val="en-US" w:eastAsia="en-US"/>
    </w:rPr>
  </w:style>
  <w:style w:type="character" w:styleId="Strong">
    <w:name w:val="Strong"/>
    <w:basedOn w:val="DefaultParagraphFont"/>
    <w:uiPriority w:val="22"/>
    <w:qFormat/>
    <w:rsid w:val="009239DC"/>
    <w:rPr>
      <w:b/>
      <w:bCs/>
    </w:rPr>
  </w:style>
  <w:style w:type="paragraph" w:customStyle="1" w:styleId="listdash20">
    <w:name w:val="listdash2"/>
    <w:basedOn w:val="Normal"/>
    <w:rsid w:val="001F2342"/>
    <w:pPr>
      <w:spacing w:before="100" w:beforeAutospacing="1" w:after="100" w:afterAutospacing="1"/>
      <w:jc w:val="left"/>
    </w:pPr>
    <w:rPr>
      <w:rFonts w:eastAsia="Times New Roman"/>
      <w:szCs w:val="24"/>
      <w:lang w:val="en-US" w:eastAsia="en-US"/>
    </w:rPr>
  </w:style>
  <w:style w:type="paragraph" w:customStyle="1" w:styleId="CharChar2">
    <w:name w:val="Char Char2"/>
    <w:basedOn w:val="Normal"/>
    <w:rsid w:val="004A71E9"/>
    <w:pPr>
      <w:tabs>
        <w:tab w:val="left" w:pos="709"/>
      </w:tabs>
      <w:spacing w:before="0" w:after="0"/>
      <w:jc w:val="left"/>
    </w:pPr>
    <w:rPr>
      <w:rFonts w:ascii="Tahoma" w:eastAsia="Times New Roman" w:hAnsi="Tahoma"/>
      <w:szCs w:val="24"/>
      <w:lang w:val="pl-PL" w:eastAsia="pl-PL"/>
    </w:rPr>
  </w:style>
  <w:style w:type="paragraph" w:customStyle="1" w:styleId="Style13">
    <w:name w:val="Style13"/>
    <w:basedOn w:val="Normal"/>
    <w:rsid w:val="00F2487A"/>
    <w:pPr>
      <w:widowControl w:val="0"/>
      <w:autoSpaceDE w:val="0"/>
      <w:autoSpaceDN w:val="0"/>
      <w:adjustRightInd w:val="0"/>
      <w:spacing w:before="0" w:after="0" w:line="319" w:lineRule="exact"/>
      <w:ind w:firstLine="629"/>
      <w:jc w:val="left"/>
    </w:pPr>
    <w:rPr>
      <w:rFonts w:eastAsia="Times New Roman"/>
      <w:szCs w:val="24"/>
      <w:lang w:eastAsia="bg-BG"/>
    </w:rPr>
  </w:style>
  <w:style w:type="character" w:customStyle="1" w:styleId="Char27">
    <w:name w:val="Char27"/>
    <w:uiPriority w:val="99"/>
    <w:semiHidden/>
    <w:rsid w:val="008F050B"/>
    <w:rPr>
      <w:rFonts w:eastAsia="Times New Roman"/>
      <w:b/>
      <w:sz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74017">
      <w:bodyDiv w:val="1"/>
      <w:marLeft w:val="0"/>
      <w:marRight w:val="0"/>
      <w:marTop w:val="0"/>
      <w:marBottom w:val="0"/>
      <w:divBdr>
        <w:top w:val="none" w:sz="0" w:space="0" w:color="auto"/>
        <w:left w:val="none" w:sz="0" w:space="0" w:color="auto"/>
        <w:bottom w:val="none" w:sz="0" w:space="0" w:color="auto"/>
        <w:right w:val="none" w:sz="0" w:space="0" w:color="auto"/>
      </w:divBdr>
    </w:div>
    <w:div w:id="47146160">
      <w:bodyDiv w:val="1"/>
      <w:marLeft w:val="0"/>
      <w:marRight w:val="0"/>
      <w:marTop w:val="0"/>
      <w:marBottom w:val="0"/>
      <w:divBdr>
        <w:top w:val="none" w:sz="0" w:space="0" w:color="auto"/>
        <w:left w:val="none" w:sz="0" w:space="0" w:color="auto"/>
        <w:bottom w:val="none" w:sz="0" w:space="0" w:color="auto"/>
        <w:right w:val="none" w:sz="0" w:space="0" w:color="auto"/>
      </w:divBdr>
    </w:div>
    <w:div w:id="86118585">
      <w:bodyDiv w:val="1"/>
      <w:marLeft w:val="0"/>
      <w:marRight w:val="0"/>
      <w:marTop w:val="0"/>
      <w:marBottom w:val="0"/>
      <w:divBdr>
        <w:top w:val="none" w:sz="0" w:space="0" w:color="auto"/>
        <w:left w:val="none" w:sz="0" w:space="0" w:color="auto"/>
        <w:bottom w:val="none" w:sz="0" w:space="0" w:color="auto"/>
        <w:right w:val="none" w:sz="0" w:space="0" w:color="auto"/>
      </w:divBdr>
    </w:div>
    <w:div w:id="88744522">
      <w:bodyDiv w:val="1"/>
      <w:marLeft w:val="0"/>
      <w:marRight w:val="0"/>
      <w:marTop w:val="0"/>
      <w:marBottom w:val="0"/>
      <w:divBdr>
        <w:top w:val="none" w:sz="0" w:space="0" w:color="auto"/>
        <w:left w:val="none" w:sz="0" w:space="0" w:color="auto"/>
        <w:bottom w:val="none" w:sz="0" w:space="0" w:color="auto"/>
        <w:right w:val="none" w:sz="0" w:space="0" w:color="auto"/>
      </w:divBdr>
    </w:div>
    <w:div w:id="120541985">
      <w:bodyDiv w:val="1"/>
      <w:marLeft w:val="0"/>
      <w:marRight w:val="0"/>
      <w:marTop w:val="0"/>
      <w:marBottom w:val="0"/>
      <w:divBdr>
        <w:top w:val="none" w:sz="0" w:space="0" w:color="auto"/>
        <w:left w:val="none" w:sz="0" w:space="0" w:color="auto"/>
        <w:bottom w:val="none" w:sz="0" w:space="0" w:color="auto"/>
        <w:right w:val="none" w:sz="0" w:space="0" w:color="auto"/>
      </w:divBdr>
    </w:div>
    <w:div w:id="134418505">
      <w:bodyDiv w:val="1"/>
      <w:marLeft w:val="0"/>
      <w:marRight w:val="0"/>
      <w:marTop w:val="0"/>
      <w:marBottom w:val="0"/>
      <w:divBdr>
        <w:top w:val="none" w:sz="0" w:space="0" w:color="auto"/>
        <w:left w:val="none" w:sz="0" w:space="0" w:color="auto"/>
        <w:bottom w:val="none" w:sz="0" w:space="0" w:color="auto"/>
        <w:right w:val="none" w:sz="0" w:space="0" w:color="auto"/>
      </w:divBdr>
    </w:div>
    <w:div w:id="200288398">
      <w:bodyDiv w:val="1"/>
      <w:marLeft w:val="0"/>
      <w:marRight w:val="0"/>
      <w:marTop w:val="0"/>
      <w:marBottom w:val="0"/>
      <w:divBdr>
        <w:top w:val="none" w:sz="0" w:space="0" w:color="auto"/>
        <w:left w:val="none" w:sz="0" w:space="0" w:color="auto"/>
        <w:bottom w:val="none" w:sz="0" w:space="0" w:color="auto"/>
        <w:right w:val="none" w:sz="0" w:space="0" w:color="auto"/>
      </w:divBdr>
    </w:div>
    <w:div w:id="217785252">
      <w:bodyDiv w:val="1"/>
      <w:marLeft w:val="0"/>
      <w:marRight w:val="0"/>
      <w:marTop w:val="0"/>
      <w:marBottom w:val="0"/>
      <w:divBdr>
        <w:top w:val="none" w:sz="0" w:space="0" w:color="auto"/>
        <w:left w:val="none" w:sz="0" w:space="0" w:color="auto"/>
        <w:bottom w:val="none" w:sz="0" w:space="0" w:color="auto"/>
        <w:right w:val="none" w:sz="0" w:space="0" w:color="auto"/>
      </w:divBdr>
    </w:div>
    <w:div w:id="240675335">
      <w:bodyDiv w:val="1"/>
      <w:marLeft w:val="0"/>
      <w:marRight w:val="0"/>
      <w:marTop w:val="0"/>
      <w:marBottom w:val="0"/>
      <w:divBdr>
        <w:top w:val="none" w:sz="0" w:space="0" w:color="auto"/>
        <w:left w:val="none" w:sz="0" w:space="0" w:color="auto"/>
        <w:bottom w:val="none" w:sz="0" w:space="0" w:color="auto"/>
        <w:right w:val="none" w:sz="0" w:space="0" w:color="auto"/>
      </w:divBdr>
    </w:div>
    <w:div w:id="254023245">
      <w:bodyDiv w:val="1"/>
      <w:marLeft w:val="0"/>
      <w:marRight w:val="0"/>
      <w:marTop w:val="0"/>
      <w:marBottom w:val="0"/>
      <w:divBdr>
        <w:top w:val="none" w:sz="0" w:space="0" w:color="auto"/>
        <w:left w:val="none" w:sz="0" w:space="0" w:color="auto"/>
        <w:bottom w:val="none" w:sz="0" w:space="0" w:color="auto"/>
        <w:right w:val="none" w:sz="0" w:space="0" w:color="auto"/>
      </w:divBdr>
    </w:div>
    <w:div w:id="303394632">
      <w:bodyDiv w:val="1"/>
      <w:marLeft w:val="0"/>
      <w:marRight w:val="0"/>
      <w:marTop w:val="0"/>
      <w:marBottom w:val="0"/>
      <w:divBdr>
        <w:top w:val="none" w:sz="0" w:space="0" w:color="auto"/>
        <w:left w:val="none" w:sz="0" w:space="0" w:color="auto"/>
        <w:bottom w:val="none" w:sz="0" w:space="0" w:color="auto"/>
        <w:right w:val="none" w:sz="0" w:space="0" w:color="auto"/>
      </w:divBdr>
    </w:div>
    <w:div w:id="331034657">
      <w:bodyDiv w:val="1"/>
      <w:marLeft w:val="0"/>
      <w:marRight w:val="0"/>
      <w:marTop w:val="0"/>
      <w:marBottom w:val="0"/>
      <w:divBdr>
        <w:top w:val="none" w:sz="0" w:space="0" w:color="auto"/>
        <w:left w:val="none" w:sz="0" w:space="0" w:color="auto"/>
        <w:bottom w:val="none" w:sz="0" w:space="0" w:color="auto"/>
        <w:right w:val="none" w:sz="0" w:space="0" w:color="auto"/>
      </w:divBdr>
    </w:div>
    <w:div w:id="383260563">
      <w:bodyDiv w:val="1"/>
      <w:marLeft w:val="0"/>
      <w:marRight w:val="0"/>
      <w:marTop w:val="0"/>
      <w:marBottom w:val="0"/>
      <w:divBdr>
        <w:top w:val="none" w:sz="0" w:space="0" w:color="auto"/>
        <w:left w:val="none" w:sz="0" w:space="0" w:color="auto"/>
        <w:bottom w:val="none" w:sz="0" w:space="0" w:color="auto"/>
        <w:right w:val="none" w:sz="0" w:space="0" w:color="auto"/>
      </w:divBdr>
    </w:div>
    <w:div w:id="398944980">
      <w:bodyDiv w:val="1"/>
      <w:marLeft w:val="0"/>
      <w:marRight w:val="0"/>
      <w:marTop w:val="0"/>
      <w:marBottom w:val="0"/>
      <w:divBdr>
        <w:top w:val="none" w:sz="0" w:space="0" w:color="auto"/>
        <w:left w:val="none" w:sz="0" w:space="0" w:color="auto"/>
        <w:bottom w:val="none" w:sz="0" w:space="0" w:color="auto"/>
        <w:right w:val="none" w:sz="0" w:space="0" w:color="auto"/>
      </w:divBdr>
    </w:div>
    <w:div w:id="456458982">
      <w:bodyDiv w:val="1"/>
      <w:marLeft w:val="0"/>
      <w:marRight w:val="0"/>
      <w:marTop w:val="0"/>
      <w:marBottom w:val="0"/>
      <w:divBdr>
        <w:top w:val="none" w:sz="0" w:space="0" w:color="auto"/>
        <w:left w:val="none" w:sz="0" w:space="0" w:color="auto"/>
        <w:bottom w:val="none" w:sz="0" w:space="0" w:color="auto"/>
        <w:right w:val="none" w:sz="0" w:space="0" w:color="auto"/>
      </w:divBdr>
    </w:div>
    <w:div w:id="463040499">
      <w:bodyDiv w:val="1"/>
      <w:marLeft w:val="0"/>
      <w:marRight w:val="0"/>
      <w:marTop w:val="0"/>
      <w:marBottom w:val="0"/>
      <w:divBdr>
        <w:top w:val="none" w:sz="0" w:space="0" w:color="auto"/>
        <w:left w:val="none" w:sz="0" w:space="0" w:color="auto"/>
        <w:bottom w:val="none" w:sz="0" w:space="0" w:color="auto"/>
        <w:right w:val="none" w:sz="0" w:space="0" w:color="auto"/>
      </w:divBdr>
    </w:div>
    <w:div w:id="469053978">
      <w:bodyDiv w:val="1"/>
      <w:marLeft w:val="0"/>
      <w:marRight w:val="0"/>
      <w:marTop w:val="0"/>
      <w:marBottom w:val="0"/>
      <w:divBdr>
        <w:top w:val="none" w:sz="0" w:space="0" w:color="auto"/>
        <w:left w:val="none" w:sz="0" w:space="0" w:color="auto"/>
        <w:bottom w:val="none" w:sz="0" w:space="0" w:color="auto"/>
        <w:right w:val="none" w:sz="0" w:space="0" w:color="auto"/>
      </w:divBdr>
    </w:div>
    <w:div w:id="478770420">
      <w:bodyDiv w:val="1"/>
      <w:marLeft w:val="0"/>
      <w:marRight w:val="0"/>
      <w:marTop w:val="0"/>
      <w:marBottom w:val="0"/>
      <w:divBdr>
        <w:top w:val="none" w:sz="0" w:space="0" w:color="auto"/>
        <w:left w:val="none" w:sz="0" w:space="0" w:color="auto"/>
        <w:bottom w:val="none" w:sz="0" w:space="0" w:color="auto"/>
        <w:right w:val="none" w:sz="0" w:space="0" w:color="auto"/>
      </w:divBdr>
    </w:div>
    <w:div w:id="482083564">
      <w:bodyDiv w:val="1"/>
      <w:marLeft w:val="0"/>
      <w:marRight w:val="0"/>
      <w:marTop w:val="0"/>
      <w:marBottom w:val="0"/>
      <w:divBdr>
        <w:top w:val="none" w:sz="0" w:space="0" w:color="auto"/>
        <w:left w:val="none" w:sz="0" w:space="0" w:color="auto"/>
        <w:bottom w:val="none" w:sz="0" w:space="0" w:color="auto"/>
        <w:right w:val="none" w:sz="0" w:space="0" w:color="auto"/>
      </w:divBdr>
    </w:div>
    <w:div w:id="486635311">
      <w:bodyDiv w:val="1"/>
      <w:marLeft w:val="0"/>
      <w:marRight w:val="0"/>
      <w:marTop w:val="0"/>
      <w:marBottom w:val="0"/>
      <w:divBdr>
        <w:top w:val="none" w:sz="0" w:space="0" w:color="auto"/>
        <w:left w:val="none" w:sz="0" w:space="0" w:color="auto"/>
        <w:bottom w:val="none" w:sz="0" w:space="0" w:color="auto"/>
        <w:right w:val="none" w:sz="0" w:space="0" w:color="auto"/>
      </w:divBdr>
    </w:div>
    <w:div w:id="534998313">
      <w:bodyDiv w:val="1"/>
      <w:marLeft w:val="0"/>
      <w:marRight w:val="0"/>
      <w:marTop w:val="0"/>
      <w:marBottom w:val="0"/>
      <w:divBdr>
        <w:top w:val="none" w:sz="0" w:space="0" w:color="auto"/>
        <w:left w:val="none" w:sz="0" w:space="0" w:color="auto"/>
        <w:bottom w:val="none" w:sz="0" w:space="0" w:color="auto"/>
        <w:right w:val="none" w:sz="0" w:space="0" w:color="auto"/>
      </w:divBdr>
    </w:div>
    <w:div w:id="539317154">
      <w:bodyDiv w:val="1"/>
      <w:marLeft w:val="0"/>
      <w:marRight w:val="0"/>
      <w:marTop w:val="0"/>
      <w:marBottom w:val="0"/>
      <w:divBdr>
        <w:top w:val="none" w:sz="0" w:space="0" w:color="auto"/>
        <w:left w:val="none" w:sz="0" w:space="0" w:color="auto"/>
        <w:bottom w:val="none" w:sz="0" w:space="0" w:color="auto"/>
        <w:right w:val="none" w:sz="0" w:space="0" w:color="auto"/>
      </w:divBdr>
    </w:div>
    <w:div w:id="624507990">
      <w:bodyDiv w:val="1"/>
      <w:marLeft w:val="0"/>
      <w:marRight w:val="0"/>
      <w:marTop w:val="0"/>
      <w:marBottom w:val="0"/>
      <w:divBdr>
        <w:top w:val="none" w:sz="0" w:space="0" w:color="auto"/>
        <w:left w:val="none" w:sz="0" w:space="0" w:color="auto"/>
        <w:bottom w:val="none" w:sz="0" w:space="0" w:color="auto"/>
        <w:right w:val="none" w:sz="0" w:space="0" w:color="auto"/>
      </w:divBdr>
      <w:divsChild>
        <w:div w:id="516358181">
          <w:marLeft w:val="0"/>
          <w:marRight w:val="0"/>
          <w:marTop w:val="0"/>
          <w:marBottom w:val="0"/>
          <w:divBdr>
            <w:top w:val="none" w:sz="0" w:space="0" w:color="auto"/>
            <w:left w:val="none" w:sz="0" w:space="0" w:color="auto"/>
            <w:bottom w:val="none" w:sz="0" w:space="0" w:color="auto"/>
            <w:right w:val="none" w:sz="0" w:space="0" w:color="auto"/>
          </w:divBdr>
        </w:div>
        <w:div w:id="700939863">
          <w:marLeft w:val="0"/>
          <w:marRight w:val="0"/>
          <w:marTop w:val="0"/>
          <w:marBottom w:val="0"/>
          <w:divBdr>
            <w:top w:val="none" w:sz="0" w:space="0" w:color="auto"/>
            <w:left w:val="none" w:sz="0" w:space="0" w:color="auto"/>
            <w:bottom w:val="none" w:sz="0" w:space="0" w:color="auto"/>
            <w:right w:val="none" w:sz="0" w:space="0" w:color="auto"/>
          </w:divBdr>
        </w:div>
        <w:div w:id="965350349">
          <w:marLeft w:val="0"/>
          <w:marRight w:val="0"/>
          <w:marTop w:val="0"/>
          <w:marBottom w:val="0"/>
          <w:divBdr>
            <w:top w:val="none" w:sz="0" w:space="0" w:color="auto"/>
            <w:left w:val="none" w:sz="0" w:space="0" w:color="auto"/>
            <w:bottom w:val="none" w:sz="0" w:space="0" w:color="auto"/>
            <w:right w:val="none" w:sz="0" w:space="0" w:color="auto"/>
          </w:divBdr>
        </w:div>
        <w:div w:id="1132597916">
          <w:marLeft w:val="0"/>
          <w:marRight w:val="0"/>
          <w:marTop w:val="0"/>
          <w:marBottom w:val="0"/>
          <w:divBdr>
            <w:top w:val="none" w:sz="0" w:space="0" w:color="auto"/>
            <w:left w:val="none" w:sz="0" w:space="0" w:color="auto"/>
            <w:bottom w:val="none" w:sz="0" w:space="0" w:color="auto"/>
            <w:right w:val="none" w:sz="0" w:space="0" w:color="auto"/>
          </w:divBdr>
        </w:div>
        <w:div w:id="1172767415">
          <w:marLeft w:val="0"/>
          <w:marRight w:val="0"/>
          <w:marTop w:val="0"/>
          <w:marBottom w:val="0"/>
          <w:divBdr>
            <w:top w:val="none" w:sz="0" w:space="0" w:color="auto"/>
            <w:left w:val="none" w:sz="0" w:space="0" w:color="auto"/>
            <w:bottom w:val="none" w:sz="0" w:space="0" w:color="auto"/>
            <w:right w:val="none" w:sz="0" w:space="0" w:color="auto"/>
          </w:divBdr>
        </w:div>
        <w:div w:id="1864634996">
          <w:marLeft w:val="0"/>
          <w:marRight w:val="0"/>
          <w:marTop w:val="0"/>
          <w:marBottom w:val="0"/>
          <w:divBdr>
            <w:top w:val="none" w:sz="0" w:space="0" w:color="auto"/>
            <w:left w:val="none" w:sz="0" w:space="0" w:color="auto"/>
            <w:bottom w:val="none" w:sz="0" w:space="0" w:color="auto"/>
            <w:right w:val="none" w:sz="0" w:space="0" w:color="auto"/>
          </w:divBdr>
        </w:div>
        <w:div w:id="1911117678">
          <w:marLeft w:val="0"/>
          <w:marRight w:val="0"/>
          <w:marTop w:val="0"/>
          <w:marBottom w:val="0"/>
          <w:divBdr>
            <w:top w:val="none" w:sz="0" w:space="0" w:color="auto"/>
            <w:left w:val="none" w:sz="0" w:space="0" w:color="auto"/>
            <w:bottom w:val="none" w:sz="0" w:space="0" w:color="auto"/>
            <w:right w:val="none" w:sz="0" w:space="0" w:color="auto"/>
          </w:divBdr>
        </w:div>
        <w:div w:id="1992362814">
          <w:marLeft w:val="0"/>
          <w:marRight w:val="0"/>
          <w:marTop w:val="0"/>
          <w:marBottom w:val="0"/>
          <w:divBdr>
            <w:top w:val="none" w:sz="0" w:space="0" w:color="auto"/>
            <w:left w:val="none" w:sz="0" w:space="0" w:color="auto"/>
            <w:bottom w:val="none" w:sz="0" w:space="0" w:color="auto"/>
            <w:right w:val="none" w:sz="0" w:space="0" w:color="auto"/>
          </w:divBdr>
        </w:div>
      </w:divsChild>
    </w:div>
    <w:div w:id="632902029">
      <w:bodyDiv w:val="1"/>
      <w:marLeft w:val="0"/>
      <w:marRight w:val="0"/>
      <w:marTop w:val="0"/>
      <w:marBottom w:val="0"/>
      <w:divBdr>
        <w:top w:val="none" w:sz="0" w:space="0" w:color="auto"/>
        <w:left w:val="none" w:sz="0" w:space="0" w:color="auto"/>
        <w:bottom w:val="none" w:sz="0" w:space="0" w:color="auto"/>
        <w:right w:val="none" w:sz="0" w:space="0" w:color="auto"/>
      </w:divBdr>
    </w:div>
    <w:div w:id="647629226">
      <w:bodyDiv w:val="1"/>
      <w:marLeft w:val="0"/>
      <w:marRight w:val="0"/>
      <w:marTop w:val="0"/>
      <w:marBottom w:val="0"/>
      <w:divBdr>
        <w:top w:val="none" w:sz="0" w:space="0" w:color="auto"/>
        <w:left w:val="none" w:sz="0" w:space="0" w:color="auto"/>
        <w:bottom w:val="none" w:sz="0" w:space="0" w:color="auto"/>
        <w:right w:val="none" w:sz="0" w:space="0" w:color="auto"/>
      </w:divBdr>
    </w:div>
    <w:div w:id="675351864">
      <w:bodyDiv w:val="1"/>
      <w:marLeft w:val="0"/>
      <w:marRight w:val="0"/>
      <w:marTop w:val="0"/>
      <w:marBottom w:val="0"/>
      <w:divBdr>
        <w:top w:val="none" w:sz="0" w:space="0" w:color="auto"/>
        <w:left w:val="none" w:sz="0" w:space="0" w:color="auto"/>
        <w:bottom w:val="none" w:sz="0" w:space="0" w:color="auto"/>
        <w:right w:val="none" w:sz="0" w:space="0" w:color="auto"/>
      </w:divBdr>
    </w:div>
    <w:div w:id="726800904">
      <w:bodyDiv w:val="1"/>
      <w:marLeft w:val="0"/>
      <w:marRight w:val="0"/>
      <w:marTop w:val="0"/>
      <w:marBottom w:val="0"/>
      <w:divBdr>
        <w:top w:val="none" w:sz="0" w:space="0" w:color="auto"/>
        <w:left w:val="none" w:sz="0" w:space="0" w:color="auto"/>
        <w:bottom w:val="none" w:sz="0" w:space="0" w:color="auto"/>
        <w:right w:val="none" w:sz="0" w:space="0" w:color="auto"/>
      </w:divBdr>
    </w:div>
    <w:div w:id="727843520">
      <w:bodyDiv w:val="1"/>
      <w:marLeft w:val="0"/>
      <w:marRight w:val="0"/>
      <w:marTop w:val="0"/>
      <w:marBottom w:val="0"/>
      <w:divBdr>
        <w:top w:val="none" w:sz="0" w:space="0" w:color="auto"/>
        <w:left w:val="none" w:sz="0" w:space="0" w:color="auto"/>
        <w:bottom w:val="none" w:sz="0" w:space="0" w:color="auto"/>
        <w:right w:val="none" w:sz="0" w:space="0" w:color="auto"/>
      </w:divBdr>
    </w:div>
    <w:div w:id="836530440">
      <w:bodyDiv w:val="1"/>
      <w:marLeft w:val="0"/>
      <w:marRight w:val="0"/>
      <w:marTop w:val="0"/>
      <w:marBottom w:val="0"/>
      <w:divBdr>
        <w:top w:val="none" w:sz="0" w:space="0" w:color="auto"/>
        <w:left w:val="none" w:sz="0" w:space="0" w:color="auto"/>
        <w:bottom w:val="none" w:sz="0" w:space="0" w:color="auto"/>
        <w:right w:val="none" w:sz="0" w:space="0" w:color="auto"/>
      </w:divBdr>
    </w:div>
    <w:div w:id="841746020">
      <w:bodyDiv w:val="1"/>
      <w:marLeft w:val="0"/>
      <w:marRight w:val="0"/>
      <w:marTop w:val="0"/>
      <w:marBottom w:val="0"/>
      <w:divBdr>
        <w:top w:val="none" w:sz="0" w:space="0" w:color="auto"/>
        <w:left w:val="none" w:sz="0" w:space="0" w:color="auto"/>
        <w:bottom w:val="none" w:sz="0" w:space="0" w:color="auto"/>
        <w:right w:val="none" w:sz="0" w:space="0" w:color="auto"/>
      </w:divBdr>
    </w:div>
    <w:div w:id="878201238">
      <w:bodyDiv w:val="1"/>
      <w:marLeft w:val="0"/>
      <w:marRight w:val="0"/>
      <w:marTop w:val="0"/>
      <w:marBottom w:val="0"/>
      <w:divBdr>
        <w:top w:val="none" w:sz="0" w:space="0" w:color="auto"/>
        <w:left w:val="none" w:sz="0" w:space="0" w:color="auto"/>
        <w:bottom w:val="none" w:sz="0" w:space="0" w:color="auto"/>
        <w:right w:val="none" w:sz="0" w:space="0" w:color="auto"/>
      </w:divBdr>
    </w:div>
    <w:div w:id="1002661075">
      <w:bodyDiv w:val="1"/>
      <w:marLeft w:val="0"/>
      <w:marRight w:val="0"/>
      <w:marTop w:val="0"/>
      <w:marBottom w:val="0"/>
      <w:divBdr>
        <w:top w:val="none" w:sz="0" w:space="0" w:color="auto"/>
        <w:left w:val="none" w:sz="0" w:space="0" w:color="auto"/>
        <w:bottom w:val="none" w:sz="0" w:space="0" w:color="auto"/>
        <w:right w:val="none" w:sz="0" w:space="0" w:color="auto"/>
      </w:divBdr>
    </w:div>
    <w:div w:id="1107428924">
      <w:bodyDiv w:val="1"/>
      <w:marLeft w:val="0"/>
      <w:marRight w:val="0"/>
      <w:marTop w:val="0"/>
      <w:marBottom w:val="0"/>
      <w:divBdr>
        <w:top w:val="none" w:sz="0" w:space="0" w:color="auto"/>
        <w:left w:val="none" w:sz="0" w:space="0" w:color="auto"/>
        <w:bottom w:val="none" w:sz="0" w:space="0" w:color="auto"/>
        <w:right w:val="none" w:sz="0" w:space="0" w:color="auto"/>
      </w:divBdr>
    </w:div>
    <w:div w:id="1129321971">
      <w:bodyDiv w:val="1"/>
      <w:marLeft w:val="0"/>
      <w:marRight w:val="0"/>
      <w:marTop w:val="0"/>
      <w:marBottom w:val="0"/>
      <w:divBdr>
        <w:top w:val="none" w:sz="0" w:space="0" w:color="auto"/>
        <w:left w:val="none" w:sz="0" w:space="0" w:color="auto"/>
        <w:bottom w:val="none" w:sz="0" w:space="0" w:color="auto"/>
        <w:right w:val="none" w:sz="0" w:space="0" w:color="auto"/>
      </w:divBdr>
      <w:divsChild>
        <w:div w:id="62458688">
          <w:marLeft w:val="0"/>
          <w:marRight w:val="0"/>
          <w:marTop w:val="0"/>
          <w:marBottom w:val="0"/>
          <w:divBdr>
            <w:top w:val="none" w:sz="0" w:space="0" w:color="auto"/>
            <w:left w:val="none" w:sz="0" w:space="0" w:color="auto"/>
            <w:bottom w:val="none" w:sz="0" w:space="0" w:color="auto"/>
            <w:right w:val="none" w:sz="0" w:space="0" w:color="auto"/>
          </w:divBdr>
        </w:div>
        <w:div w:id="611713274">
          <w:marLeft w:val="0"/>
          <w:marRight w:val="0"/>
          <w:marTop w:val="0"/>
          <w:marBottom w:val="0"/>
          <w:divBdr>
            <w:top w:val="none" w:sz="0" w:space="0" w:color="auto"/>
            <w:left w:val="none" w:sz="0" w:space="0" w:color="auto"/>
            <w:bottom w:val="none" w:sz="0" w:space="0" w:color="auto"/>
            <w:right w:val="none" w:sz="0" w:space="0" w:color="auto"/>
          </w:divBdr>
        </w:div>
        <w:div w:id="880896409">
          <w:marLeft w:val="0"/>
          <w:marRight w:val="0"/>
          <w:marTop w:val="0"/>
          <w:marBottom w:val="0"/>
          <w:divBdr>
            <w:top w:val="none" w:sz="0" w:space="0" w:color="auto"/>
            <w:left w:val="none" w:sz="0" w:space="0" w:color="auto"/>
            <w:bottom w:val="none" w:sz="0" w:space="0" w:color="auto"/>
            <w:right w:val="none" w:sz="0" w:space="0" w:color="auto"/>
          </w:divBdr>
        </w:div>
        <w:div w:id="1265073227">
          <w:marLeft w:val="0"/>
          <w:marRight w:val="0"/>
          <w:marTop w:val="0"/>
          <w:marBottom w:val="0"/>
          <w:divBdr>
            <w:top w:val="none" w:sz="0" w:space="0" w:color="auto"/>
            <w:left w:val="none" w:sz="0" w:space="0" w:color="auto"/>
            <w:bottom w:val="none" w:sz="0" w:space="0" w:color="auto"/>
            <w:right w:val="none" w:sz="0" w:space="0" w:color="auto"/>
          </w:divBdr>
        </w:div>
        <w:div w:id="1665279237">
          <w:marLeft w:val="0"/>
          <w:marRight w:val="0"/>
          <w:marTop w:val="0"/>
          <w:marBottom w:val="0"/>
          <w:divBdr>
            <w:top w:val="none" w:sz="0" w:space="0" w:color="auto"/>
            <w:left w:val="none" w:sz="0" w:space="0" w:color="auto"/>
            <w:bottom w:val="none" w:sz="0" w:space="0" w:color="auto"/>
            <w:right w:val="none" w:sz="0" w:space="0" w:color="auto"/>
          </w:divBdr>
        </w:div>
        <w:div w:id="1888762156">
          <w:marLeft w:val="0"/>
          <w:marRight w:val="0"/>
          <w:marTop w:val="0"/>
          <w:marBottom w:val="0"/>
          <w:divBdr>
            <w:top w:val="none" w:sz="0" w:space="0" w:color="auto"/>
            <w:left w:val="none" w:sz="0" w:space="0" w:color="auto"/>
            <w:bottom w:val="none" w:sz="0" w:space="0" w:color="auto"/>
            <w:right w:val="none" w:sz="0" w:space="0" w:color="auto"/>
          </w:divBdr>
        </w:div>
        <w:div w:id="1976058077">
          <w:marLeft w:val="0"/>
          <w:marRight w:val="0"/>
          <w:marTop w:val="0"/>
          <w:marBottom w:val="0"/>
          <w:divBdr>
            <w:top w:val="none" w:sz="0" w:space="0" w:color="auto"/>
            <w:left w:val="none" w:sz="0" w:space="0" w:color="auto"/>
            <w:bottom w:val="none" w:sz="0" w:space="0" w:color="auto"/>
            <w:right w:val="none" w:sz="0" w:space="0" w:color="auto"/>
          </w:divBdr>
        </w:div>
        <w:div w:id="2001032598">
          <w:marLeft w:val="0"/>
          <w:marRight w:val="0"/>
          <w:marTop w:val="0"/>
          <w:marBottom w:val="0"/>
          <w:divBdr>
            <w:top w:val="none" w:sz="0" w:space="0" w:color="auto"/>
            <w:left w:val="none" w:sz="0" w:space="0" w:color="auto"/>
            <w:bottom w:val="none" w:sz="0" w:space="0" w:color="auto"/>
            <w:right w:val="none" w:sz="0" w:space="0" w:color="auto"/>
          </w:divBdr>
        </w:div>
      </w:divsChild>
    </w:div>
    <w:div w:id="1155679052">
      <w:bodyDiv w:val="1"/>
      <w:marLeft w:val="0"/>
      <w:marRight w:val="0"/>
      <w:marTop w:val="0"/>
      <w:marBottom w:val="0"/>
      <w:divBdr>
        <w:top w:val="none" w:sz="0" w:space="0" w:color="auto"/>
        <w:left w:val="none" w:sz="0" w:space="0" w:color="auto"/>
        <w:bottom w:val="none" w:sz="0" w:space="0" w:color="auto"/>
        <w:right w:val="none" w:sz="0" w:space="0" w:color="auto"/>
      </w:divBdr>
    </w:div>
    <w:div w:id="1211040315">
      <w:bodyDiv w:val="1"/>
      <w:marLeft w:val="0"/>
      <w:marRight w:val="0"/>
      <w:marTop w:val="0"/>
      <w:marBottom w:val="0"/>
      <w:divBdr>
        <w:top w:val="none" w:sz="0" w:space="0" w:color="auto"/>
        <w:left w:val="none" w:sz="0" w:space="0" w:color="auto"/>
        <w:bottom w:val="none" w:sz="0" w:space="0" w:color="auto"/>
        <w:right w:val="none" w:sz="0" w:space="0" w:color="auto"/>
      </w:divBdr>
      <w:divsChild>
        <w:div w:id="1608540552">
          <w:marLeft w:val="0"/>
          <w:marRight w:val="0"/>
          <w:marTop w:val="0"/>
          <w:marBottom w:val="0"/>
          <w:divBdr>
            <w:top w:val="none" w:sz="0" w:space="0" w:color="auto"/>
            <w:left w:val="none" w:sz="0" w:space="0" w:color="auto"/>
            <w:bottom w:val="none" w:sz="0" w:space="0" w:color="auto"/>
            <w:right w:val="none" w:sz="0" w:space="0" w:color="auto"/>
          </w:divBdr>
        </w:div>
        <w:div w:id="1652055132">
          <w:marLeft w:val="0"/>
          <w:marRight w:val="0"/>
          <w:marTop w:val="0"/>
          <w:marBottom w:val="0"/>
          <w:divBdr>
            <w:top w:val="none" w:sz="0" w:space="0" w:color="auto"/>
            <w:left w:val="none" w:sz="0" w:space="0" w:color="auto"/>
            <w:bottom w:val="none" w:sz="0" w:space="0" w:color="auto"/>
            <w:right w:val="none" w:sz="0" w:space="0" w:color="auto"/>
          </w:divBdr>
        </w:div>
      </w:divsChild>
    </w:div>
    <w:div w:id="1216696682">
      <w:bodyDiv w:val="1"/>
      <w:marLeft w:val="0"/>
      <w:marRight w:val="0"/>
      <w:marTop w:val="0"/>
      <w:marBottom w:val="0"/>
      <w:divBdr>
        <w:top w:val="none" w:sz="0" w:space="0" w:color="auto"/>
        <w:left w:val="none" w:sz="0" w:space="0" w:color="auto"/>
        <w:bottom w:val="none" w:sz="0" w:space="0" w:color="auto"/>
        <w:right w:val="none" w:sz="0" w:space="0" w:color="auto"/>
      </w:divBdr>
    </w:div>
    <w:div w:id="1217931699">
      <w:bodyDiv w:val="1"/>
      <w:marLeft w:val="0"/>
      <w:marRight w:val="0"/>
      <w:marTop w:val="0"/>
      <w:marBottom w:val="0"/>
      <w:divBdr>
        <w:top w:val="none" w:sz="0" w:space="0" w:color="auto"/>
        <w:left w:val="none" w:sz="0" w:space="0" w:color="auto"/>
        <w:bottom w:val="none" w:sz="0" w:space="0" w:color="auto"/>
        <w:right w:val="none" w:sz="0" w:space="0" w:color="auto"/>
      </w:divBdr>
    </w:div>
    <w:div w:id="1234775256">
      <w:bodyDiv w:val="1"/>
      <w:marLeft w:val="0"/>
      <w:marRight w:val="0"/>
      <w:marTop w:val="0"/>
      <w:marBottom w:val="0"/>
      <w:divBdr>
        <w:top w:val="none" w:sz="0" w:space="0" w:color="auto"/>
        <w:left w:val="none" w:sz="0" w:space="0" w:color="auto"/>
        <w:bottom w:val="none" w:sz="0" w:space="0" w:color="auto"/>
        <w:right w:val="none" w:sz="0" w:space="0" w:color="auto"/>
      </w:divBdr>
    </w:div>
    <w:div w:id="1293631212">
      <w:bodyDiv w:val="1"/>
      <w:marLeft w:val="0"/>
      <w:marRight w:val="0"/>
      <w:marTop w:val="0"/>
      <w:marBottom w:val="0"/>
      <w:divBdr>
        <w:top w:val="none" w:sz="0" w:space="0" w:color="auto"/>
        <w:left w:val="none" w:sz="0" w:space="0" w:color="auto"/>
        <w:bottom w:val="none" w:sz="0" w:space="0" w:color="auto"/>
        <w:right w:val="none" w:sz="0" w:space="0" w:color="auto"/>
      </w:divBdr>
    </w:div>
    <w:div w:id="1371959467">
      <w:bodyDiv w:val="1"/>
      <w:marLeft w:val="0"/>
      <w:marRight w:val="0"/>
      <w:marTop w:val="0"/>
      <w:marBottom w:val="0"/>
      <w:divBdr>
        <w:top w:val="none" w:sz="0" w:space="0" w:color="auto"/>
        <w:left w:val="none" w:sz="0" w:space="0" w:color="auto"/>
        <w:bottom w:val="none" w:sz="0" w:space="0" w:color="auto"/>
        <w:right w:val="none" w:sz="0" w:space="0" w:color="auto"/>
      </w:divBdr>
    </w:div>
    <w:div w:id="1387679068">
      <w:bodyDiv w:val="1"/>
      <w:marLeft w:val="0"/>
      <w:marRight w:val="0"/>
      <w:marTop w:val="0"/>
      <w:marBottom w:val="0"/>
      <w:divBdr>
        <w:top w:val="none" w:sz="0" w:space="0" w:color="auto"/>
        <w:left w:val="none" w:sz="0" w:space="0" w:color="auto"/>
        <w:bottom w:val="none" w:sz="0" w:space="0" w:color="auto"/>
        <w:right w:val="none" w:sz="0" w:space="0" w:color="auto"/>
      </w:divBdr>
    </w:div>
    <w:div w:id="1422798997">
      <w:bodyDiv w:val="1"/>
      <w:marLeft w:val="0"/>
      <w:marRight w:val="0"/>
      <w:marTop w:val="0"/>
      <w:marBottom w:val="0"/>
      <w:divBdr>
        <w:top w:val="none" w:sz="0" w:space="0" w:color="auto"/>
        <w:left w:val="none" w:sz="0" w:space="0" w:color="auto"/>
        <w:bottom w:val="none" w:sz="0" w:space="0" w:color="auto"/>
        <w:right w:val="none" w:sz="0" w:space="0" w:color="auto"/>
      </w:divBdr>
    </w:div>
    <w:div w:id="1434548044">
      <w:bodyDiv w:val="1"/>
      <w:marLeft w:val="0"/>
      <w:marRight w:val="0"/>
      <w:marTop w:val="0"/>
      <w:marBottom w:val="0"/>
      <w:divBdr>
        <w:top w:val="none" w:sz="0" w:space="0" w:color="auto"/>
        <w:left w:val="none" w:sz="0" w:space="0" w:color="auto"/>
        <w:bottom w:val="none" w:sz="0" w:space="0" w:color="auto"/>
        <w:right w:val="none" w:sz="0" w:space="0" w:color="auto"/>
      </w:divBdr>
    </w:div>
    <w:div w:id="1475561329">
      <w:bodyDiv w:val="1"/>
      <w:marLeft w:val="0"/>
      <w:marRight w:val="0"/>
      <w:marTop w:val="0"/>
      <w:marBottom w:val="0"/>
      <w:divBdr>
        <w:top w:val="none" w:sz="0" w:space="0" w:color="auto"/>
        <w:left w:val="none" w:sz="0" w:space="0" w:color="auto"/>
        <w:bottom w:val="none" w:sz="0" w:space="0" w:color="auto"/>
        <w:right w:val="none" w:sz="0" w:space="0" w:color="auto"/>
      </w:divBdr>
    </w:div>
    <w:div w:id="1545170544">
      <w:bodyDiv w:val="1"/>
      <w:marLeft w:val="0"/>
      <w:marRight w:val="0"/>
      <w:marTop w:val="0"/>
      <w:marBottom w:val="0"/>
      <w:divBdr>
        <w:top w:val="none" w:sz="0" w:space="0" w:color="auto"/>
        <w:left w:val="none" w:sz="0" w:space="0" w:color="auto"/>
        <w:bottom w:val="none" w:sz="0" w:space="0" w:color="auto"/>
        <w:right w:val="none" w:sz="0" w:space="0" w:color="auto"/>
      </w:divBdr>
    </w:div>
    <w:div w:id="1562013858">
      <w:bodyDiv w:val="1"/>
      <w:marLeft w:val="0"/>
      <w:marRight w:val="0"/>
      <w:marTop w:val="0"/>
      <w:marBottom w:val="0"/>
      <w:divBdr>
        <w:top w:val="none" w:sz="0" w:space="0" w:color="auto"/>
        <w:left w:val="none" w:sz="0" w:space="0" w:color="auto"/>
        <w:bottom w:val="none" w:sz="0" w:space="0" w:color="auto"/>
        <w:right w:val="none" w:sz="0" w:space="0" w:color="auto"/>
      </w:divBdr>
    </w:div>
    <w:div w:id="1619143893">
      <w:bodyDiv w:val="1"/>
      <w:marLeft w:val="0"/>
      <w:marRight w:val="0"/>
      <w:marTop w:val="0"/>
      <w:marBottom w:val="0"/>
      <w:divBdr>
        <w:top w:val="none" w:sz="0" w:space="0" w:color="auto"/>
        <w:left w:val="none" w:sz="0" w:space="0" w:color="auto"/>
        <w:bottom w:val="none" w:sz="0" w:space="0" w:color="auto"/>
        <w:right w:val="none" w:sz="0" w:space="0" w:color="auto"/>
      </w:divBdr>
      <w:divsChild>
        <w:div w:id="257449850">
          <w:marLeft w:val="0"/>
          <w:marRight w:val="0"/>
          <w:marTop w:val="0"/>
          <w:marBottom w:val="0"/>
          <w:divBdr>
            <w:top w:val="none" w:sz="0" w:space="0" w:color="auto"/>
            <w:left w:val="none" w:sz="0" w:space="0" w:color="auto"/>
            <w:bottom w:val="none" w:sz="0" w:space="0" w:color="auto"/>
            <w:right w:val="none" w:sz="0" w:space="0" w:color="auto"/>
          </w:divBdr>
        </w:div>
        <w:div w:id="1589148370">
          <w:marLeft w:val="0"/>
          <w:marRight w:val="0"/>
          <w:marTop w:val="0"/>
          <w:marBottom w:val="0"/>
          <w:divBdr>
            <w:top w:val="none" w:sz="0" w:space="0" w:color="auto"/>
            <w:left w:val="none" w:sz="0" w:space="0" w:color="auto"/>
            <w:bottom w:val="none" w:sz="0" w:space="0" w:color="auto"/>
            <w:right w:val="none" w:sz="0" w:space="0" w:color="auto"/>
          </w:divBdr>
        </w:div>
        <w:div w:id="1719041794">
          <w:marLeft w:val="0"/>
          <w:marRight w:val="0"/>
          <w:marTop w:val="0"/>
          <w:marBottom w:val="0"/>
          <w:divBdr>
            <w:top w:val="none" w:sz="0" w:space="0" w:color="auto"/>
            <w:left w:val="none" w:sz="0" w:space="0" w:color="auto"/>
            <w:bottom w:val="none" w:sz="0" w:space="0" w:color="auto"/>
            <w:right w:val="none" w:sz="0" w:space="0" w:color="auto"/>
          </w:divBdr>
        </w:div>
        <w:div w:id="2067949684">
          <w:marLeft w:val="0"/>
          <w:marRight w:val="0"/>
          <w:marTop w:val="0"/>
          <w:marBottom w:val="0"/>
          <w:divBdr>
            <w:top w:val="none" w:sz="0" w:space="0" w:color="auto"/>
            <w:left w:val="none" w:sz="0" w:space="0" w:color="auto"/>
            <w:bottom w:val="none" w:sz="0" w:space="0" w:color="auto"/>
            <w:right w:val="none" w:sz="0" w:space="0" w:color="auto"/>
          </w:divBdr>
        </w:div>
      </w:divsChild>
    </w:div>
    <w:div w:id="1683627555">
      <w:bodyDiv w:val="1"/>
      <w:marLeft w:val="0"/>
      <w:marRight w:val="0"/>
      <w:marTop w:val="0"/>
      <w:marBottom w:val="0"/>
      <w:divBdr>
        <w:top w:val="none" w:sz="0" w:space="0" w:color="auto"/>
        <w:left w:val="none" w:sz="0" w:space="0" w:color="auto"/>
        <w:bottom w:val="none" w:sz="0" w:space="0" w:color="auto"/>
        <w:right w:val="none" w:sz="0" w:space="0" w:color="auto"/>
      </w:divBdr>
    </w:div>
    <w:div w:id="1785073725">
      <w:bodyDiv w:val="1"/>
      <w:marLeft w:val="0"/>
      <w:marRight w:val="0"/>
      <w:marTop w:val="0"/>
      <w:marBottom w:val="0"/>
      <w:divBdr>
        <w:top w:val="none" w:sz="0" w:space="0" w:color="auto"/>
        <w:left w:val="none" w:sz="0" w:space="0" w:color="auto"/>
        <w:bottom w:val="none" w:sz="0" w:space="0" w:color="auto"/>
        <w:right w:val="none" w:sz="0" w:space="0" w:color="auto"/>
      </w:divBdr>
    </w:div>
    <w:div w:id="1800224590">
      <w:bodyDiv w:val="1"/>
      <w:marLeft w:val="0"/>
      <w:marRight w:val="0"/>
      <w:marTop w:val="0"/>
      <w:marBottom w:val="0"/>
      <w:divBdr>
        <w:top w:val="none" w:sz="0" w:space="0" w:color="auto"/>
        <w:left w:val="none" w:sz="0" w:space="0" w:color="auto"/>
        <w:bottom w:val="none" w:sz="0" w:space="0" w:color="auto"/>
        <w:right w:val="none" w:sz="0" w:space="0" w:color="auto"/>
      </w:divBdr>
    </w:div>
    <w:div w:id="1843814254">
      <w:bodyDiv w:val="1"/>
      <w:marLeft w:val="0"/>
      <w:marRight w:val="0"/>
      <w:marTop w:val="0"/>
      <w:marBottom w:val="0"/>
      <w:divBdr>
        <w:top w:val="none" w:sz="0" w:space="0" w:color="auto"/>
        <w:left w:val="none" w:sz="0" w:space="0" w:color="auto"/>
        <w:bottom w:val="none" w:sz="0" w:space="0" w:color="auto"/>
        <w:right w:val="none" w:sz="0" w:space="0" w:color="auto"/>
      </w:divBdr>
    </w:div>
    <w:div w:id="1863283628">
      <w:bodyDiv w:val="1"/>
      <w:marLeft w:val="0"/>
      <w:marRight w:val="0"/>
      <w:marTop w:val="0"/>
      <w:marBottom w:val="0"/>
      <w:divBdr>
        <w:top w:val="none" w:sz="0" w:space="0" w:color="auto"/>
        <w:left w:val="none" w:sz="0" w:space="0" w:color="auto"/>
        <w:bottom w:val="none" w:sz="0" w:space="0" w:color="auto"/>
        <w:right w:val="none" w:sz="0" w:space="0" w:color="auto"/>
      </w:divBdr>
    </w:div>
    <w:div w:id="1950158285">
      <w:bodyDiv w:val="1"/>
      <w:marLeft w:val="0"/>
      <w:marRight w:val="0"/>
      <w:marTop w:val="0"/>
      <w:marBottom w:val="0"/>
      <w:divBdr>
        <w:top w:val="none" w:sz="0" w:space="0" w:color="auto"/>
        <w:left w:val="none" w:sz="0" w:space="0" w:color="auto"/>
        <w:bottom w:val="none" w:sz="0" w:space="0" w:color="auto"/>
        <w:right w:val="none" w:sz="0" w:space="0" w:color="auto"/>
      </w:divBdr>
    </w:div>
    <w:div w:id="2013137939">
      <w:bodyDiv w:val="1"/>
      <w:marLeft w:val="0"/>
      <w:marRight w:val="0"/>
      <w:marTop w:val="0"/>
      <w:marBottom w:val="0"/>
      <w:divBdr>
        <w:top w:val="none" w:sz="0" w:space="0" w:color="auto"/>
        <w:left w:val="none" w:sz="0" w:space="0" w:color="auto"/>
        <w:bottom w:val="none" w:sz="0" w:space="0" w:color="auto"/>
        <w:right w:val="none" w:sz="0" w:space="0" w:color="auto"/>
      </w:divBdr>
    </w:div>
    <w:div w:id="2033801030">
      <w:bodyDiv w:val="1"/>
      <w:marLeft w:val="0"/>
      <w:marRight w:val="0"/>
      <w:marTop w:val="0"/>
      <w:marBottom w:val="0"/>
      <w:divBdr>
        <w:top w:val="none" w:sz="0" w:space="0" w:color="auto"/>
        <w:left w:val="none" w:sz="0" w:space="0" w:color="auto"/>
        <w:bottom w:val="none" w:sz="0" w:space="0" w:color="auto"/>
        <w:right w:val="none" w:sz="0" w:space="0" w:color="auto"/>
      </w:divBdr>
    </w:div>
    <w:div w:id="2117823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117" Type="http://schemas.openxmlformats.org/officeDocument/2006/relationships/hyperlink" Target="http://www.moew.government.bg/?show=top&amp;cid=233&amp;lang=en" TargetMode="External"/><Relationship Id="rId21" Type="http://schemas.openxmlformats.org/officeDocument/2006/relationships/header" Target="header5.xml"/><Relationship Id="rId42" Type="http://schemas.openxmlformats.org/officeDocument/2006/relationships/footer" Target="footer16.xml"/><Relationship Id="rId47" Type="http://schemas.openxmlformats.org/officeDocument/2006/relationships/header" Target="header18.xml"/><Relationship Id="rId63" Type="http://schemas.openxmlformats.org/officeDocument/2006/relationships/footer" Target="footer26.xml"/><Relationship Id="rId68" Type="http://schemas.openxmlformats.org/officeDocument/2006/relationships/header" Target="header28.xml"/><Relationship Id="rId84" Type="http://schemas.openxmlformats.org/officeDocument/2006/relationships/header" Target="header36.xml"/><Relationship Id="rId89" Type="http://schemas.openxmlformats.org/officeDocument/2006/relationships/footer" Target="footer39.xml"/><Relationship Id="rId112" Type="http://schemas.openxmlformats.org/officeDocument/2006/relationships/hyperlink" Target="http://www.moew.government.bg/files/file/Waste/NACIONALEN_PLAN/_/NPUO_2014-2020.pdf" TargetMode="External"/><Relationship Id="rId16" Type="http://schemas.openxmlformats.org/officeDocument/2006/relationships/footer" Target="footer3.xml"/><Relationship Id="rId107" Type="http://schemas.openxmlformats.org/officeDocument/2006/relationships/hyperlink" Target="http://www3.moew.government.bg/files/file/Water/Legislation/tarifi/Ttaksi_vodovz_polzv_zamyrs.pdf" TargetMode="External"/><Relationship Id="rId11" Type="http://schemas.openxmlformats.org/officeDocument/2006/relationships/hyperlink" Target="http://ope.moew.government.bg/bg/pages/programirane-2014-2020/18" TargetMode="External"/><Relationship Id="rId32" Type="http://schemas.openxmlformats.org/officeDocument/2006/relationships/footer" Target="footer11.xml"/><Relationship Id="rId37" Type="http://schemas.openxmlformats.org/officeDocument/2006/relationships/header" Target="header13.xml"/><Relationship Id="rId53" Type="http://schemas.openxmlformats.org/officeDocument/2006/relationships/footer" Target="footer21.xml"/><Relationship Id="rId58" Type="http://schemas.openxmlformats.org/officeDocument/2006/relationships/header" Target="header23.xml"/><Relationship Id="rId74" Type="http://schemas.openxmlformats.org/officeDocument/2006/relationships/header" Target="header31.xml"/><Relationship Id="rId79" Type="http://schemas.openxmlformats.org/officeDocument/2006/relationships/footer" Target="footer34.xml"/><Relationship Id="rId102" Type="http://schemas.openxmlformats.org/officeDocument/2006/relationships/hyperlink" Target="http://eur-lex.europa.eu/LexUriServ/LexUriServ.do?uri=CONSLEG:2006R1828:20091013:BG:HTML" TargetMode="External"/><Relationship Id="rId123"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footer" Target="footer25.xml"/><Relationship Id="rId82" Type="http://schemas.openxmlformats.org/officeDocument/2006/relationships/header" Target="header35.xml"/><Relationship Id="rId90" Type="http://schemas.openxmlformats.org/officeDocument/2006/relationships/header" Target="header39.xml"/><Relationship Id="rId95" Type="http://schemas.openxmlformats.org/officeDocument/2006/relationships/footer" Target="footer42.xml"/><Relationship Id="rId19" Type="http://schemas.openxmlformats.org/officeDocument/2006/relationships/header" Target="header4.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8.xml"/><Relationship Id="rId30" Type="http://schemas.openxmlformats.org/officeDocument/2006/relationships/footer" Target="footer10.xml"/><Relationship Id="rId35" Type="http://schemas.openxmlformats.org/officeDocument/2006/relationships/header" Target="header12.xml"/><Relationship Id="rId43" Type="http://schemas.openxmlformats.org/officeDocument/2006/relationships/header" Target="header16.xml"/><Relationship Id="rId48" Type="http://schemas.openxmlformats.org/officeDocument/2006/relationships/footer" Target="footer19.xml"/><Relationship Id="rId56" Type="http://schemas.openxmlformats.org/officeDocument/2006/relationships/header" Target="header22.xml"/><Relationship Id="rId64" Type="http://schemas.openxmlformats.org/officeDocument/2006/relationships/header" Target="header26.xml"/><Relationship Id="rId69" Type="http://schemas.openxmlformats.org/officeDocument/2006/relationships/footer" Target="footer29.xml"/><Relationship Id="rId77" Type="http://schemas.openxmlformats.org/officeDocument/2006/relationships/footer" Target="footer33.xml"/><Relationship Id="rId100" Type="http://schemas.openxmlformats.org/officeDocument/2006/relationships/header" Target="header44.xml"/><Relationship Id="rId105" Type="http://schemas.openxmlformats.org/officeDocument/2006/relationships/hyperlink" Target="http://www3.moew.government.bg/?show=top&amp;cid=66&amp;lang=bg" TargetMode="External"/><Relationship Id="rId113" Type="http://schemas.openxmlformats.org/officeDocument/2006/relationships/hyperlink" Target="http://www3.moew.government.bg/files/file/Waste/Legislation/Zakoni/ZUO.pdf" TargetMode="External"/><Relationship Id="rId118" Type="http://schemas.openxmlformats.org/officeDocument/2006/relationships/hyperlink" Target="http://www.moew.government.bg/?show=164" TargetMode="External"/><Relationship Id="rId8" Type="http://schemas.openxmlformats.org/officeDocument/2006/relationships/hyperlink" Target="http://ec.europa.eu/environment/nature/biodiversity/comm2006/pdf/2020/1_EN_ACT_part1_v7%5b1%5d.pdf" TargetMode="External"/><Relationship Id="rId51" Type="http://schemas.openxmlformats.org/officeDocument/2006/relationships/footer" Target="footer20.xml"/><Relationship Id="rId72" Type="http://schemas.openxmlformats.org/officeDocument/2006/relationships/header" Target="header30.xml"/><Relationship Id="rId80" Type="http://schemas.openxmlformats.org/officeDocument/2006/relationships/header" Target="header34.xml"/><Relationship Id="rId85" Type="http://schemas.openxmlformats.org/officeDocument/2006/relationships/footer" Target="footer37.xml"/><Relationship Id="rId93" Type="http://schemas.openxmlformats.org/officeDocument/2006/relationships/footer" Target="footer41.xml"/><Relationship Id="rId98" Type="http://schemas.openxmlformats.org/officeDocument/2006/relationships/header" Target="header43.xml"/><Relationship Id="rId121" Type="http://schemas.openxmlformats.org/officeDocument/2006/relationships/header" Target="header46.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footer" Target="footer24.xml"/><Relationship Id="rId67" Type="http://schemas.openxmlformats.org/officeDocument/2006/relationships/footer" Target="footer28.xml"/><Relationship Id="rId103" Type="http://schemas.openxmlformats.org/officeDocument/2006/relationships/hyperlink" Target="http://www.eufunds.bg" TargetMode="External"/><Relationship Id="rId108" Type="http://schemas.openxmlformats.org/officeDocument/2006/relationships/hyperlink" Target="http://www.moew.government.bg/?show=top&amp;cid=40" TargetMode="External"/><Relationship Id="rId116" Type="http://schemas.openxmlformats.org/officeDocument/2006/relationships/hyperlink" Target="http://stateaid.minfin.bg/" TargetMode="External"/><Relationship Id="rId124" Type="http://schemas.openxmlformats.org/officeDocument/2006/relationships/theme" Target="theme/theme1.xml"/><Relationship Id="rId20" Type="http://schemas.openxmlformats.org/officeDocument/2006/relationships/footer" Target="footer5.xml"/><Relationship Id="rId41" Type="http://schemas.openxmlformats.org/officeDocument/2006/relationships/header" Target="header15.xml"/><Relationship Id="rId54" Type="http://schemas.openxmlformats.org/officeDocument/2006/relationships/header" Target="header21.xml"/><Relationship Id="rId62" Type="http://schemas.openxmlformats.org/officeDocument/2006/relationships/header" Target="header25.xml"/><Relationship Id="rId70" Type="http://schemas.openxmlformats.org/officeDocument/2006/relationships/header" Target="header29.xml"/><Relationship Id="rId75" Type="http://schemas.openxmlformats.org/officeDocument/2006/relationships/footer" Target="footer32.xml"/><Relationship Id="rId83" Type="http://schemas.openxmlformats.org/officeDocument/2006/relationships/footer" Target="footer36.xml"/><Relationship Id="rId88" Type="http://schemas.openxmlformats.org/officeDocument/2006/relationships/header" Target="header38.xml"/><Relationship Id="rId91" Type="http://schemas.openxmlformats.org/officeDocument/2006/relationships/footer" Target="footer40.xml"/><Relationship Id="rId96" Type="http://schemas.openxmlformats.org/officeDocument/2006/relationships/header" Target="header42.xml"/><Relationship Id="rId111" Type="http://schemas.openxmlformats.org/officeDocument/2006/relationships/hyperlink" Target="http://www.moew.government.bg/files/file/Waste/NACIONALEN_PLAN/_/NPUO_2014-2020.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yperlink" Target="http://ec.europa.eu/environment/nature/biodiversity/comm2006/pdf/2020/1_EN_ACT_part1_v7%5b1%5d.pdf" TargetMode="External"/><Relationship Id="rId57" Type="http://schemas.openxmlformats.org/officeDocument/2006/relationships/footer" Target="footer23.xml"/><Relationship Id="rId106" Type="http://schemas.openxmlformats.org/officeDocument/2006/relationships/hyperlink" Target="http://www3.moew.government.bg/files/file/Water/Legislation/Zakoni/ZAKON_za_vodite.pdf" TargetMode="External"/><Relationship Id="rId114" Type="http://schemas.openxmlformats.org/officeDocument/2006/relationships/hyperlink" Target="http://www.government.bg/cgi-bin/e-cms/vis/vis.pl?s=001&amp;p=0211&amp;n=99&amp;g" TargetMode="External"/><Relationship Id="rId119" Type="http://schemas.openxmlformats.org/officeDocument/2006/relationships/header" Target="header45.xml"/><Relationship Id="rId10" Type="http://schemas.openxmlformats.org/officeDocument/2006/relationships/hyperlink" Target="http://ope.moew.government.bg/bg/pages/programirane-2014-2020/18" TargetMode="External"/><Relationship Id="rId31" Type="http://schemas.openxmlformats.org/officeDocument/2006/relationships/header" Target="header10.xml"/><Relationship Id="rId44" Type="http://schemas.openxmlformats.org/officeDocument/2006/relationships/footer" Target="footer17.xml"/><Relationship Id="rId52" Type="http://schemas.openxmlformats.org/officeDocument/2006/relationships/header" Target="header20.xml"/><Relationship Id="rId60" Type="http://schemas.openxmlformats.org/officeDocument/2006/relationships/header" Target="header24.xml"/><Relationship Id="rId65" Type="http://schemas.openxmlformats.org/officeDocument/2006/relationships/footer" Target="footer27.xml"/><Relationship Id="rId73" Type="http://schemas.openxmlformats.org/officeDocument/2006/relationships/footer" Target="footer31.xml"/><Relationship Id="rId78" Type="http://schemas.openxmlformats.org/officeDocument/2006/relationships/header" Target="header33.xml"/><Relationship Id="rId81" Type="http://schemas.openxmlformats.org/officeDocument/2006/relationships/footer" Target="footer35.xml"/><Relationship Id="rId86" Type="http://schemas.openxmlformats.org/officeDocument/2006/relationships/header" Target="header37.xml"/><Relationship Id="rId94" Type="http://schemas.openxmlformats.org/officeDocument/2006/relationships/header" Target="header41.xml"/><Relationship Id="rId99" Type="http://schemas.openxmlformats.org/officeDocument/2006/relationships/footer" Target="footer44.xml"/><Relationship Id="rId101" Type="http://schemas.openxmlformats.org/officeDocument/2006/relationships/footer" Target="footer45.xml"/><Relationship Id="rId122" Type="http://schemas.openxmlformats.org/officeDocument/2006/relationships/footer" Target="footer47.xml"/><Relationship Id="rId4" Type="http://schemas.openxmlformats.org/officeDocument/2006/relationships/settings" Target="settings.xml"/><Relationship Id="rId9" Type="http://schemas.openxmlformats.org/officeDocument/2006/relationships/hyperlink" Target="http://ope.moew.government.bg/files/useruploads/files/Programirane/2013_02__22_guidelines_mainstreaming_bg_t_ms.pdf" TargetMode="External"/><Relationship Id="rId13" Type="http://schemas.openxmlformats.org/officeDocument/2006/relationships/header" Target="header1.xml"/><Relationship Id="rId18" Type="http://schemas.openxmlformats.org/officeDocument/2006/relationships/footer" Target="footer4.xml"/><Relationship Id="rId39" Type="http://schemas.openxmlformats.org/officeDocument/2006/relationships/header" Target="header14.xml"/><Relationship Id="rId109" Type="http://schemas.openxmlformats.org/officeDocument/2006/relationships/hyperlink" Target="http://www3.moew.government.bg/?show=top&amp;cid=66&amp;lang=bg" TargetMode="External"/><Relationship Id="rId34" Type="http://schemas.openxmlformats.org/officeDocument/2006/relationships/footer" Target="footer12.xml"/><Relationship Id="rId50" Type="http://schemas.openxmlformats.org/officeDocument/2006/relationships/header" Target="header19.xml"/><Relationship Id="rId55" Type="http://schemas.openxmlformats.org/officeDocument/2006/relationships/footer" Target="footer22.xml"/><Relationship Id="rId76" Type="http://schemas.openxmlformats.org/officeDocument/2006/relationships/header" Target="header32.xml"/><Relationship Id="rId97" Type="http://schemas.openxmlformats.org/officeDocument/2006/relationships/footer" Target="footer43.xml"/><Relationship Id="rId104" Type="http://schemas.openxmlformats.org/officeDocument/2006/relationships/hyperlink" Target="http://ope.moew.government.bg/bg" TargetMode="External"/><Relationship Id="rId120" Type="http://schemas.openxmlformats.org/officeDocument/2006/relationships/footer" Target="footer46.xml"/><Relationship Id="rId7" Type="http://schemas.openxmlformats.org/officeDocument/2006/relationships/endnotes" Target="endnotes.xml"/><Relationship Id="rId71" Type="http://schemas.openxmlformats.org/officeDocument/2006/relationships/footer" Target="footer30.xml"/><Relationship Id="rId92" Type="http://schemas.openxmlformats.org/officeDocument/2006/relationships/header" Target="header40.xml"/><Relationship Id="rId2" Type="http://schemas.openxmlformats.org/officeDocument/2006/relationships/numbering" Target="numbering.xml"/><Relationship Id="rId29" Type="http://schemas.openxmlformats.org/officeDocument/2006/relationships/header" Target="header9.xml"/><Relationship Id="rId24" Type="http://schemas.openxmlformats.org/officeDocument/2006/relationships/footer" Target="footer7.xml"/><Relationship Id="rId40" Type="http://schemas.openxmlformats.org/officeDocument/2006/relationships/footer" Target="footer15.xml"/><Relationship Id="rId45" Type="http://schemas.openxmlformats.org/officeDocument/2006/relationships/header" Target="header17.xml"/><Relationship Id="rId66" Type="http://schemas.openxmlformats.org/officeDocument/2006/relationships/header" Target="header27.xml"/><Relationship Id="rId87" Type="http://schemas.openxmlformats.org/officeDocument/2006/relationships/footer" Target="footer38.xml"/><Relationship Id="rId110" Type="http://schemas.openxmlformats.org/officeDocument/2006/relationships/hyperlink" Target="http://www.moew.government.bg/files/file/Waste/NACIONALEN_PLAN/_/NPUO_2014-2020.pdf" TargetMode="External"/><Relationship Id="rId115" Type="http://schemas.openxmlformats.org/officeDocument/2006/relationships/hyperlink" Target="http://stateaid.minfin.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375E2-23E7-4A3D-8EBC-D8D3EE294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196</Pages>
  <Words>53101</Words>
  <Characters>317015</Characters>
  <Application>Microsoft Office Word</Application>
  <DocSecurity>0</DocSecurity>
  <Lines>14409</Lines>
  <Paragraphs>5442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364674</CharactersWithSpaces>
  <SharedDoc>false</SharedDoc>
  <HLinks>
    <vt:vector size="6" baseType="variant">
      <vt:variant>
        <vt:i4>1245186</vt:i4>
      </vt:variant>
      <vt:variant>
        <vt:i4>12</vt:i4>
      </vt:variant>
      <vt:variant>
        <vt:i4>0</vt:i4>
      </vt:variant>
      <vt:variant>
        <vt:i4>5</vt:i4>
      </vt:variant>
      <vt:variant>
        <vt:lpwstr>http://eur-lex.europa.eu/LexUriServ/LexUriServ.do?uri=CONSLEG:2006R1828:20091013:BG:HTML</vt:lpwstr>
      </vt:variant>
      <vt:variant>
        <vt:lpwstr>E0078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2022-04-21T07:13:00Z</dcterms:created>
  <dcterms:modified xsi:type="dcterms:W3CDTF">2022-04-29T09:21:00Z</dcterms:modified>
</cp:coreProperties>
</file>