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EC28C" w14:textId="4CD10870" w:rsidR="008029BB" w:rsidRDefault="008029BB" w:rsidP="008029BB">
      <w:pPr>
        <w:shd w:val="clear" w:color="auto" w:fill="FFFFFF"/>
        <w:spacing w:before="60" w:after="120" w:line="312" w:lineRule="atLeast"/>
        <w:jc w:val="right"/>
        <w:rPr>
          <w:b/>
          <w:bCs/>
          <w:color w:val="333333"/>
        </w:rPr>
      </w:pPr>
      <w:r>
        <w:rPr>
          <w:b/>
          <w:bCs/>
          <w:color w:val="333333"/>
        </w:rPr>
        <w:t>Приложение №6</w:t>
      </w:r>
    </w:p>
    <w:p w14:paraId="3747B31A" w14:textId="0E70DA2E" w:rsidR="00F939FA" w:rsidRDefault="00C03357" w:rsidP="00554D31">
      <w:pPr>
        <w:shd w:val="clear" w:color="auto" w:fill="FFFFFF"/>
        <w:spacing w:before="60" w:after="120" w:line="312" w:lineRule="atLeast"/>
        <w:jc w:val="center"/>
        <w:rPr>
          <w:b/>
          <w:bCs/>
          <w:color w:val="333333"/>
        </w:rPr>
      </w:pPr>
      <w:r w:rsidRPr="00190680">
        <w:rPr>
          <w:b/>
          <w:bCs/>
          <w:color w:val="333333"/>
        </w:rPr>
        <w:t xml:space="preserve">Методика и критерии за подбор </w:t>
      </w:r>
      <w:r w:rsidR="001C0EFE">
        <w:rPr>
          <w:b/>
          <w:bCs/>
          <w:color w:val="333333"/>
        </w:rPr>
        <w:t xml:space="preserve">и оценка </w:t>
      </w:r>
      <w:r w:rsidRPr="00190680">
        <w:rPr>
          <w:b/>
          <w:bCs/>
          <w:color w:val="333333"/>
        </w:rPr>
        <w:t xml:space="preserve">на </w:t>
      </w:r>
      <w:r w:rsidR="00F939FA">
        <w:rPr>
          <w:b/>
          <w:bCs/>
          <w:color w:val="333333"/>
        </w:rPr>
        <w:t xml:space="preserve">проектни предложения </w:t>
      </w:r>
      <w:r w:rsidRPr="00190680">
        <w:rPr>
          <w:b/>
          <w:bCs/>
          <w:color w:val="333333"/>
        </w:rPr>
        <w:t xml:space="preserve"> </w:t>
      </w:r>
      <w:r w:rsidR="00554D31" w:rsidRPr="00190680">
        <w:rPr>
          <w:b/>
          <w:bCs/>
          <w:color w:val="333333"/>
        </w:rPr>
        <w:t xml:space="preserve">по </w:t>
      </w:r>
    </w:p>
    <w:p w14:paraId="26475C5E" w14:textId="3700C33A" w:rsidR="003767E5" w:rsidRDefault="00F939FA" w:rsidP="00554D31">
      <w:pPr>
        <w:shd w:val="clear" w:color="auto" w:fill="FFFFFF"/>
        <w:spacing w:before="60" w:after="120" w:line="312" w:lineRule="atLeast"/>
        <w:jc w:val="center"/>
        <w:rPr>
          <w:b/>
          <w:bCs/>
          <w:color w:val="333333"/>
        </w:rPr>
      </w:pPr>
      <w:r w:rsidRPr="00F939FA">
        <w:rPr>
          <w:b/>
          <w:bCs/>
          <w:color w:val="333333"/>
        </w:rPr>
        <w:t>Процедура №</w:t>
      </w:r>
      <w:r w:rsidR="00B83643" w:rsidRPr="00B83643">
        <w:rPr>
          <w:b/>
          <w:bCs/>
          <w:color w:val="333333"/>
        </w:rPr>
        <w:t xml:space="preserve">2021BG16FFPR001-3.002 </w:t>
      </w:r>
      <w:r w:rsidRPr="00F939FA">
        <w:rPr>
          <w:b/>
          <w:bCs/>
          <w:color w:val="333333"/>
        </w:rPr>
        <w:t xml:space="preserve"> „Подпомагане на интермодални оператори, включително развитие на съществуващи терминали“</w:t>
      </w:r>
      <w:r>
        <w:rPr>
          <w:b/>
          <w:bCs/>
          <w:color w:val="333333"/>
        </w:rPr>
        <w:t xml:space="preserve"> </w:t>
      </w:r>
    </w:p>
    <w:p w14:paraId="40960305" w14:textId="16A72BC8" w:rsidR="00C03357" w:rsidRPr="00594B33" w:rsidRDefault="00F939FA" w:rsidP="00554D31">
      <w:pPr>
        <w:shd w:val="clear" w:color="auto" w:fill="FFFFFF"/>
        <w:spacing w:before="60" w:after="120" w:line="312" w:lineRule="atLeast"/>
        <w:jc w:val="center"/>
        <w:rPr>
          <w:b/>
        </w:rPr>
      </w:pPr>
      <w:r>
        <w:rPr>
          <w:b/>
          <w:bCs/>
          <w:color w:val="333333"/>
        </w:rPr>
        <w:t xml:space="preserve">за финансиране от </w:t>
      </w:r>
      <w:r w:rsidRPr="00190680">
        <w:rPr>
          <w:b/>
          <w:bCs/>
          <w:color w:val="333333"/>
        </w:rPr>
        <w:t>Програма „Транспортна свързаност“ 2021-2027 г.</w:t>
      </w:r>
    </w:p>
    <w:p w14:paraId="398BE1BA" w14:textId="3B135DC1" w:rsidR="003C35F7" w:rsidRDefault="003C35F7">
      <w:pPr>
        <w:spacing w:after="160" w:line="259" w:lineRule="auto"/>
      </w:pPr>
      <w:r>
        <w:br w:type="page"/>
      </w:r>
    </w:p>
    <w:p w14:paraId="465F6B65" w14:textId="6BB587FA" w:rsidR="00C03357" w:rsidRPr="00F939FA" w:rsidRDefault="00F939FA" w:rsidP="00616EA7">
      <w:pPr>
        <w:pStyle w:val="Heading1"/>
        <w:numPr>
          <w:ilvl w:val="0"/>
          <w:numId w:val="2"/>
        </w:numPr>
        <w:tabs>
          <w:tab w:val="left" w:pos="851"/>
        </w:tabs>
        <w:spacing w:before="0" w:after="120"/>
        <w:ind w:left="0" w:firstLine="567"/>
        <w:rPr>
          <w:rFonts w:ascii="Times New Roman" w:hAnsi="Times New Roman" w:cs="Times New Roman"/>
          <w:iCs/>
          <w:color w:val="auto"/>
          <w:sz w:val="24"/>
          <w:szCs w:val="24"/>
        </w:rPr>
      </w:pPr>
      <w:r>
        <w:rPr>
          <w:rFonts w:ascii="Times New Roman" w:hAnsi="Times New Roman" w:cs="Times New Roman"/>
          <w:color w:val="auto"/>
          <w:sz w:val="24"/>
          <w:szCs w:val="24"/>
        </w:rPr>
        <w:lastRenderedPageBreak/>
        <w:t>Обхват</w:t>
      </w:r>
      <w:r w:rsidR="00C03357" w:rsidRPr="00F939FA">
        <w:rPr>
          <w:rFonts w:ascii="Times New Roman" w:hAnsi="Times New Roman" w:cs="Times New Roman"/>
          <w:iCs/>
          <w:color w:val="auto"/>
          <w:sz w:val="24"/>
          <w:szCs w:val="24"/>
        </w:rPr>
        <w:t xml:space="preserve"> на финансираните дейности </w:t>
      </w:r>
    </w:p>
    <w:p w14:paraId="55A7DED4" w14:textId="2E48341D" w:rsidR="00C03357" w:rsidRPr="00E22AA7" w:rsidRDefault="00C03357" w:rsidP="00616EA7">
      <w:pPr>
        <w:tabs>
          <w:tab w:val="left" w:pos="851"/>
        </w:tabs>
        <w:spacing w:after="120"/>
        <w:ind w:firstLine="567"/>
        <w:jc w:val="both"/>
      </w:pPr>
      <w:r w:rsidRPr="00E22AA7">
        <w:t xml:space="preserve">В </w:t>
      </w:r>
      <w:r w:rsidR="003767E5">
        <w:t>Условията за кандидатстване е посочен обхватът на финансираните дейности, които е определен за постигане на целта на политиката (ЦП 3): „По-добре свързана Европа чрез подобряване на мобилността и регионалната свързаност на ИКТ“ по Приоритет по ЦП 3: „Подобряване на интермодалността“.</w:t>
      </w:r>
    </w:p>
    <w:p w14:paraId="6A4585D8" w14:textId="2ABEE4E0" w:rsidR="00C03357" w:rsidRPr="00E22AA7" w:rsidRDefault="00C03357" w:rsidP="00616EA7">
      <w:pPr>
        <w:pStyle w:val="Heading1"/>
        <w:numPr>
          <w:ilvl w:val="0"/>
          <w:numId w:val="2"/>
        </w:numPr>
        <w:tabs>
          <w:tab w:val="left" w:pos="851"/>
        </w:tabs>
        <w:spacing w:before="0" w:after="120"/>
        <w:ind w:left="0" w:firstLine="567"/>
        <w:rPr>
          <w:rFonts w:ascii="Times New Roman" w:hAnsi="Times New Roman" w:cs="Times New Roman"/>
          <w:color w:val="auto"/>
          <w:sz w:val="24"/>
          <w:szCs w:val="24"/>
        </w:rPr>
      </w:pPr>
      <w:r w:rsidRPr="00E22AA7">
        <w:rPr>
          <w:rFonts w:ascii="Times New Roman" w:hAnsi="Times New Roman" w:cs="Times New Roman"/>
          <w:color w:val="auto"/>
          <w:sz w:val="24"/>
          <w:szCs w:val="24"/>
        </w:rPr>
        <w:t>Процедура и етапи на оценка</w:t>
      </w:r>
      <w:r w:rsidR="00F939FA">
        <w:rPr>
          <w:rFonts w:ascii="Times New Roman" w:hAnsi="Times New Roman" w:cs="Times New Roman"/>
          <w:color w:val="auto"/>
          <w:sz w:val="24"/>
          <w:szCs w:val="24"/>
        </w:rPr>
        <w:t xml:space="preserve"> и класиране</w:t>
      </w:r>
    </w:p>
    <w:p w14:paraId="082C8E2F" w14:textId="7B833742" w:rsidR="00C03357" w:rsidRPr="00594B33" w:rsidRDefault="00C03357" w:rsidP="00616EA7">
      <w:pPr>
        <w:tabs>
          <w:tab w:val="left" w:pos="851"/>
        </w:tabs>
        <w:spacing w:after="120"/>
        <w:ind w:firstLine="567"/>
        <w:jc w:val="both"/>
      </w:pPr>
      <w:r w:rsidRPr="00E22AA7">
        <w:t>Предвидено е безвъзмездна</w:t>
      </w:r>
      <w:r w:rsidR="002334AA" w:rsidRPr="00E22AA7">
        <w:t>та</w:t>
      </w:r>
      <w:r w:rsidRPr="00E22AA7">
        <w:t xml:space="preserve"> финансова помощ (БФП) по </w:t>
      </w:r>
      <w:r w:rsidR="002334AA" w:rsidRPr="00E22AA7">
        <w:t>ПТС</w:t>
      </w:r>
      <w:r w:rsidRPr="00E22AA7">
        <w:t xml:space="preserve"> </w:t>
      </w:r>
      <w:r w:rsidR="00616EA7">
        <w:t xml:space="preserve">по настоящата процедура </w:t>
      </w:r>
      <w:r w:rsidRPr="00E22AA7">
        <w:t xml:space="preserve">да се предоставя </w:t>
      </w:r>
      <w:r w:rsidR="00616EA7">
        <w:t xml:space="preserve">на </w:t>
      </w:r>
      <w:r w:rsidR="00BB771B">
        <w:t>чрез подбор на проектни предложения</w:t>
      </w:r>
      <w:r w:rsidRPr="00E22AA7">
        <w:t xml:space="preserve"> Процедурите, правилата и указанията за подготовката и оценката на проектните предложения за предоставяне на безвъзмездна финансова помощ са разписани в </w:t>
      </w:r>
      <w:r w:rsidR="00BB771B">
        <w:t>Насоките по процедурата</w:t>
      </w:r>
      <w:r w:rsidRPr="00594B33">
        <w:t>.</w:t>
      </w:r>
    </w:p>
    <w:p w14:paraId="090F2969" w14:textId="3FC90CA4" w:rsidR="00616EA7" w:rsidRDefault="00C03357" w:rsidP="00616EA7">
      <w:pPr>
        <w:tabs>
          <w:tab w:val="left" w:pos="851"/>
        </w:tabs>
        <w:spacing w:after="120"/>
        <w:ind w:firstLine="567"/>
        <w:jc w:val="both"/>
      </w:pPr>
      <w:r w:rsidRPr="00594B33">
        <w:t>Процесът на оценка на проектните предложения протича на следните етапи – „проверка</w:t>
      </w:r>
      <w:r w:rsidRPr="00E22AA7">
        <w:t xml:space="preserve"> за административно съответствие</w:t>
      </w:r>
      <w:r w:rsidR="00F70E52">
        <w:t>“, „проверка</w:t>
      </w:r>
      <w:r w:rsidRPr="00E22AA7">
        <w:t xml:space="preserve"> </w:t>
      </w:r>
      <w:r w:rsidR="00F70E52">
        <w:t xml:space="preserve">за </w:t>
      </w:r>
      <w:r w:rsidRPr="00E22AA7">
        <w:t>допустимост“</w:t>
      </w:r>
      <w:r w:rsidR="00F939FA">
        <w:t>, „</w:t>
      </w:r>
      <w:r w:rsidR="00594B33">
        <w:t xml:space="preserve">техническа и финансова </w:t>
      </w:r>
      <w:r w:rsidRPr="00E22AA7">
        <w:t>оценка“</w:t>
      </w:r>
      <w:r w:rsidR="00F70E52">
        <w:t>.</w:t>
      </w:r>
    </w:p>
    <w:p w14:paraId="536D466A" w14:textId="33581291" w:rsidR="00F70E52" w:rsidRPr="00026876" w:rsidRDefault="00F70E52" w:rsidP="00F70E52">
      <w:pPr>
        <w:spacing w:before="120"/>
        <w:ind w:firstLine="567"/>
        <w:jc w:val="both"/>
      </w:pPr>
      <w:r w:rsidRPr="00026876">
        <w:t>Работата на оценителната комисия започва след изтичане на крайния срок за подаване на проектни предложения.</w:t>
      </w:r>
    </w:p>
    <w:p w14:paraId="22333D4F" w14:textId="77777777" w:rsidR="00F70E52" w:rsidRDefault="00F70E52" w:rsidP="00F70E52">
      <w:pPr>
        <w:spacing w:before="120"/>
        <w:ind w:firstLine="567"/>
        <w:jc w:val="both"/>
        <w:rPr>
          <w:rFonts w:eastAsia="Calibri"/>
        </w:rPr>
      </w:pPr>
      <w:r w:rsidRPr="00026876">
        <w:rPr>
          <w:rFonts w:eastAsia="Calibri"/>
        </w:rPr>
        <w:t xml:space="preserve">Всеки оценител извършва последователно административна проверка, проверка на допустимост и </w:t>
      </w:r>
      <w:r>
        <w:rPr>
          <w:rFonts w:eastAsia="Calibri"/>
        </w:rPr>
        <w:t xml:space="preserve">техническа и финансова </w:t>
      </w:r>
      <w:r w:rsidRPr="00026876">
        <w:rPr>
          <w:rFonts w:eastAsia="Calibri"/>
        </w:rPr>
        <w:t xml:space="preserve">оценка, като резултатите отразява в оценителна таблица.  </w:t>
      </w:r>
    </w:p>
    <w:p w14:paraId="45932A51" w14:textId="77777777" w:rsidR="00F70E52" w:rsidRDefault="00F70E52" w:rsidP="00F70E52">
      <w:pPr>
        <w:tabs>
          <w:tab w:val="left" w:pos="851"/>
        </w:tabs>
        <w:spacing w:after="120"/>
        <w:ind w:firstLine="567"/>
        <w:jc w:val="both"/>
        <w:rPr>
          <w:rFonts w:eastAsia="Calibri"/>
        </w:rPr>
      </w:pPr>
      <w:r w:rsidRPr="00026876">
        <w:rPr>
          <w:rFonts w:eastAsia="Calibri"/>
        </w:rPr>
        <w:t>Преминаването от един в друг етап на оценка се осъществява след решение на оценителната комисия, взето с мнозинство.</w:t>
      </w:r>
    </w:p>
    <w:p w14:paraId="1EFD91CC" w14:textId="7B5B76E5" w:rsidR="00C03357" w:rsidRDefault="00F939FA" w:rsidP="00F70E52">
      <w:pPr>
        <w:tabs>
          <w:tab w:val="left" w:pos="851"/>
        </w:tabs>
        <w:spacing w:after="120"/>
        <w:ind w:firstLine="567"/>
        <w:jc w:val="both"/>
      </w:pPr>
      <w:r>
        <w:t>Класиране на проектните предложения се извършва след приключване на етапа „оценка“ на всички проектни предложения</w:t>
      </w:r>
      <w:r w:rsidR="00594B33">
        <w:t>,</w:t>
      </w:r>
      <w:r>
        <w:t xml:space="preserve"> преминали етап</w:t>
      </w:r>
      <w:r w:rsidR="00F70E52">
        <w:t>ите за</w:t>
      </w:r>
      <w:r>
        <w:t xml:space="preserve"> </w:t>
      </w:r>
      <w:r w:rsidRPr="00F939FA">
        <w:t>проверка за административно съответствие и допустимост</w:t>
      </w:r>
      <w:r>
        <w:t xml:space="preserve">. Класирането на </w:t>
      </w:r>
      <w:r w:rsidRPr="00F939FA">
        <w:t>проектните предложения се осъществява с решение на оценителната комисия, взето с мнозинство.</w:t>
      </w:r>
    </w:p>
    <w:p w14:paraId="00CEFF54" w14:textId="3B3D264E" w:rsidR="00C03357" w:rsidRPr="00E22AA7" w:rsidRDefault="00C03357" w:rsidP="00616EA7">
      <w:pPr>
        <w:pStyle w:val="Heading1"/>
        <w:numPr>
          <w:ilvl w:val="0"/>
          <w:numId w:val="2"/>
        </w:numPr>
        <w:tabs>
          <w:tab w:val="left" w:pos="851"/>
        </w:tabs>
        <w:spacing w:before="0" w:after="120"/>
        <w:ind w:left="0" w:firstLine="567"/>
        <w:rPr>
          <w:rFonts w:ascii="Times New Roman" w:hAnsi="Times New Roman" w:cs="Times New Roman"/>
          <w:color w:val="auto"/>
          <w:sz w:val="24"/>
          <w:szCs w:val="24"/>
        </w:rPr>
      </w:pPr>
      <w:bookmarkStart w:id="0" w:name="_Toc417898298"/>
      <w:r w:rsidRPr="00E22AA7">
        <w:rPr>
          <w:rFonts w:ascii="Times New Roman" w:hAnsi="Times New Roman" w:cs="Times New Roman"/>
          <w:color w:val="auto"/>
          <w:sz w:val="24"/>
          <w:szCs w:val="24"/>
        </w:rPr>
        <w:t xml:space="preserve">Метод за оценка </w:t>
      </w:r>
      <w:r w:rsidR="00E34B3A">
        <w:rPr>
          <w:rFonts w:ascii="Times New Roman" w:hAnsi="Times New Roman" w:cs="Times New Roman"/>
          <w:color w:val="auto"/>
          <w:sz w:val="24"/>
          <w:szCs w:val="24"/>
        </w:rPr>
        <w:t xml:space="preserve">и класиране </w:t>
      </w:r>
      <w:r w:rsidRPr="00E22AA7">
        <w:rPr>
          <w:rFonts w:ascii="Times New Roman" w:hAnsi="Times New Roman" w:cs="Times New Roman"/>
          <w:color w:val="auto"/>
          <w:sz w:val="24"/>
          <w:szCs w:val="24"/>
        </w:rPr>
        <w:t>на проектните предложения</w:t>
      </w:r>
      <w:bookmarkEnd w:id="0"/>
    </w:p>
    <w:p w14:paraId="320C7681" w14:textId="77777777" w:rsidR="00C03357" w:rsidRPr="00E22AA7" w:rsidRDefault="00C03357" w:rsidP="00616EA7">
      <w:pPr>
        <w:pStyle w:val="Heading1"/>
        <w:numPr>
          <w:ilvl w:val="1"/>
          <w:numId w:val="2"/>
        </w:numPr>
        <w:tabs>
          <w:tab w:val="left" w:pos="851"/>
        </w:tabs>
        <w:spacing w:before="0" w:after="120"/>
        <w:rPr>
          <w:rFonts w:ascii="Times New Roman" w:hAnsi="Times New Roman" w:cs="Times New Roman"/>
          <w:color w:val="000000" w:themeColor="text1"/>
          <w:sz w:val="24"/>
          <w:szCs w:val="24"/>
        </w:rPr>
      </w:pPr>
      <w:bookmarkStart w:id="1" w:name="_Toc417898299"/>
      <w:bookmarkStart w:id="2" w:name="_Toc414036218"/>
      <w:r w:rsidRPr="00E22AA7">
        <w:rPr>
          <w:rFonts w:ascii="Times New Roman" w:hAnsi="Times New Roman" w:cs="Times New Roman"/>
          <w:color w:val="000000" w:themeColor="text1"/>
          <w:sz w:val="24"/>
          <w:szCs w:val="24"/>
        </w:rPr>
        <w:t>Проверка за административно съответствие и допустимост</w:t>
      </w:r>
      <w:bookmarkEnd w:id="1"/>
    </w:p>
    <w:p w14:paraId="422C2E40" w14:textId="77777777" w:rsidR="00C03357" w:rsidRPr="00E22AA7" w:rsidRDefault="00C03357" w:rsidP="00616EA7">
      <w:pPr>
        <w:spacing w:after="120"/>
        <w:ind w:right="141" w:firstLine="851"/>
        <w:jc w:val="both"/>
        <w:rPr>
          <w:b/>
          <w:i/>
          <w:u w:val="single"/>
        </w:rPr>
      </w:pPr>
      <w:r w:rsidRPr="00E22AA7">
        <w:rPr>
          <w:b/>
          <w:i/>
          <w:u w:val="single"/>
        </w:rPr>
        <w:t>Проверка за административно съответствие</w:t>
      </w:r>
    </w:p>
    <w:p w14:paraId="007C35F5" w14:textId="77777777" w:rsidR="00F70E52" w:rsidRPr="00026876" w:rsidRDefault="00F70E52" w:rsidP="00F70E52">
      <w:pPr>
        <w:spacing w:before="120"/>
        <w:jc w:val="both"/>
      </w:pPr>
      <w:bookmarkStart w:id="3" w:name="_Toc414036219"/>
      <w:bookmarkEnd w:id="2"/>
      <w:r w:rsidRPr="00CD66B6">
        <w:rPr>
          <w:i/>
          <w:iCs/>
        </w:rPr>
        <w:t>Проверка за административно съответствие</w:t>
      </w:r>
      <w:r w:rsidRPr="00026876">
        <w:t xml:space="preserve"> на проектното предложение се прилага при оценката на всички подадени проектни предложения. Членовете на Оценителната комисия проверяват за административното съответствие на проектното </w:t>
      </w:r>
      <w:r w:rsidRPr="00026876">
        <w:lastRenderedPageBreak/>
        <w:t>предложение за съответствие с административните критерии. Проверките за административно съответствие включват основно коректното попълване  на формуляра за кандидатстване (ФК) и представянето на изисканите документи към него.</w:t>
      </w:r>
    </w:p>
    <w:p w14:paraId="382EAD21" w14:textId="7A712F75" w:rsidR="00F70E52" w:rsidRPr="00026876" w:rsidRDefault="00F70E52" w:rsidP="00F70E52">
      <w:pPr>
        <w:spacing w:before="120"/>
        <w:jc w:val="both"/>
      </w:pPr>
      <w:r w:rsidRPr="00026876">
        <w:t>Всички критерии за оценка на административното съответствие се оценяват с отговор „</w:t>
      </w:r>
      <w:r>
        <w:t>да</w:t>
      </w:r>
      <w:r w:rsidRPr="00026876">
        <w:t>“ или „</w:t>
      </w:r>
      <w:r>
        <w:t>не</w:t>
      </w:r>
      <w:r w:rsidRPr="00026876">
        <w:t>“, което се отразява в оценителни таблици.</w:t>
      </w:r>
    </w:p>
    <w:p w14:paraId="06F29389" w14:textId="77777777" w:rsidR="00B42E5C" w:rsidRDefault="00F70E52" w:rsidP="00F70E52">
      <w:pPr>
        <w:spacing w:before="120"/>
        <w:jc w:val="both"/>
      </w:pPr>
      <w:r w:rsidRPr="00026876">
        <w:t xml:space="preserve">За да се премине на следващия етап  на оценка по всички критерии трябва да е получена положителна оценка. </w:t>
      </w:r>
      <w:r w:rsidR="0079536D" w:rsidRPr="0079536D">
        <w:t xml:space="preserve">Когато при проверката се установи </w:t>
      </w:r>
      <w:r w:rsidR="0079536D" w:rsidRPr="00FC3C26">
        <w:rPr>
          <w:b/>
          <w:bCs/>
        </w:rPr>
        <w:t>липса на документи и/или друга нередовност</w:t>
      </w:r>
      <w:r w:rsidR="0079536D" w:rsidRPr="0079536D">
        <w:t>,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Pr="00026876">
        <w:t xml:space="preserve"> </w:t>
      </w:r>
    </w:p>
    <w:p w14:paraId="71B49C82" w14:textId="16A9B0DC" w:rsidR="00F70E52" w:rsidRDefault="00F70E52" w:rsidP="00F70E52">
      <w:pPr>
        <w:spacing w:before="120"/>
        <w:jc w:val="both"/>
      </w:pPr>
      <w:r w:rsidRPr="00CD66B6">
        <w:t>При несъответствие с някое от посочените изисквания проектното предложение се отхвърля.</w:t>
      </w:r>
    </w:p>
    <w:p w14:paraId="2ED9B6FF" w14:textId="43EFFDD9" w:rsidR="00C03357" w:rsidRPr="00E22AA7" w:rsidRDefault="00C03357" w:rsidP="00616EA7">
      <w:pPr>
        <w:spacing w:after="120"/>
        <w:ind w:right="141" w:firstLine="851"/>
        <w:jc w:val="both"/>
        <w:rPr>
          <w:b/>
          <w:i/>
          <w:u w:val="single"/>
        </w:rPr>
      </w:pPr>
      <w:r w:rsidRPr="00E22AA7">
        <w:rPr>
          <w:b/>
          <w:i/>
          <w:u w:val="single"/>
        </w:rPr>
        <w:t>Проверка за допустимост</w:t>
      </w:r>
      <w:bookmarkEnd w:id="3"/>
    </w:p>
    <w:p w14:paraId="714E1705" w14:textId="2FCA18B0" w:rsidR="00C03357" w:rsidRPr="00E22AA7" w:rsidRDefault="00C03357" w:rsidP="00616EA7">
      <w:pPr>
        <w:spacing w:after="120"/>
        <w:ind w:right="141" w:firstLine="851"/>
        <w:jc w:val="both"/>
      </w:pPr>
      <w:r w:rsidRPr="00E22AA7">
        <w:t>След проверката за административното съответствие на проектното предложение, оценителната комисия извършва проверка за допустимост</w:t>
      </w:r>
      <w:r w:rsidR="00783DA4">
        <w:t xml:space="preserve"> на кандидата и на проекта</w:t>
      </w:r>
      <w:r w:rsidR="009B5BB4">
        <w:t>.</w:t>
      </w:r>
      <w:r w:rsidRPr="00E22AA7">
        <w:t xml:space="preserve"> </w:t>
      </w:r>
    </w:p>
    <w:p w14:paraId="45354835" w14:textId="40070961" w:rsidR="00783DA4" w:rsidRPr="00783DA4" w:rsidRDefault="00783DA4" w:rsidP="00616EA7">
      <w:pPr>
        <w:spacing w:after="120"/>
        <w:ind w:right="141" w:firstLine="851"/>
        <w:jc w:val="both"/>
        <w:rPr>
          <w:bCs/>
        </w:rPr>
      </w:pPr>
      <w:r>
        <w:t xml:space="preserve">Първо се пристъпва към проверката за допустимост на кандидата. </w:t>
      </w:r>
      <w:r w:rsidRPr="008D02E1">
        <w:rPr>
          <w:bCs/>
          <w:sz w:val="22"/>
          <w:szCs w:val="22"/>
        </w:rPr>
        <w:t>При несъответствие с някое от посочените изисквания проектното предложение се отхвърля.</w:t>
      </w:r>
    </w:p>
    <w:p w14:paraId="3F75A4F6" w14:textId="7F5B0841" w:rsidR="00C03357" w:rsidRPr="00E22AA7" w:rsidRDefault="00783DA4" w:rsidP="00B42E5C">
      <w:pPr>
        <w:spacing w:after="120"/>
        <w:ind w:right="141" w:firstLine="851"/>
        <w:jc w:val="both"/>
        <w:rPr>
          <w:b/>
        </w:rPr>
      </w:pPr>
      <w:r>
        <w:t>Проектните предложения преминали успешно проверката за допустимост на кандидата преминават към п</w:t>
      </w:r>
      <w:r w:rsidR="00C03357" w:rsidRPr="00E22AA7">
        <w:t>роверка за допустимост на проектното предложение</w:t>
      </w:r>
      <w:r w:rsidR="00F70E52">
        <w:t>.</w:t>
      </w:r>
      <w:r w:rsidR="00C03357" w:rsidRPr="00E22AA7">
        <w:t xml:space="preserve"> Проверката за допустимост е важен етап от оценката на проекта. Отговорите на въпросите за допустимост са или „</w:t>
      </w:r>
      <w:r w:rsidR="00F70E52">
        <w:t>да</w:t>
      </w:r>
      <w:r w:rsidR="00C03357" w:rsidRPr="00E22AA7">
        <w:t>”</w:t>
      </w:r>
      <w:r w:rsidR="00DC589C">
        <w:t>,</w:t>
      </w:r>
      <w:r w:rsidR="00C03357" w:rsidRPr="00E22AA7">
        <w:t xml:space="preserve"> или „</w:t>
      </w:r>
      <w:r w:rsidR="00F70E52">
        <w:t>не</w:t>
      </w:r>
      <w:r w:rsidR="00C03357" w:rsidRPr="00E22AA7">
        <w:t xml:space="preserve">”. </w:t>
      </w:r>
      <w:r w:rsidR="00B42E5C" w:rsidRPr="00B42E5C">
        <w:t>Когато при проверката по ал. 1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00C03357" w:rsidRPr="00E22AA7">
        <w:t>В случай, че всички изисквания са изцяло удовлетворени, се преминава към следващия втори етап –</w:t>
      </w:r>
      <w:r w:rsidR="003767E5">
        <w:t xml:space="preserve"> </w:t>
      </w:r>
      <w:r>
        <w:t xml:space="preserve">техническа и финансова </w:t>
      </w:r>
      <w:r w:rsidR="00C03357" w:rsidRPr="00E22AA7">
        <w:t>оценка.</w:t>
      </w:r>
      <w:r w:rsidR="00C03357" w:rsidRPr="00E22AA7">
        <w:rPr>
          <w:b/>
        </w:rPr>
        <w:t xml:space="preserve"> </w:t>
      </w:r>
      <w:r w:rsidR="00C03357" w:rsidRPr="00E22AA7">
        <w:t>За да се премине на следващия етап на оценка</w:t>
      </w:r>
      <w:r w:rsidR="002334AA" w:rsidRPr="00E22AA7">
        <w:t>,</w:t>
      </w:r>
      <w:r w:rsidR="00C03357" w:rsidRPr="00E22AA7">
        <w:t xml:space="preserve"> по всички критерии трябва да е получена положителна оценка „</w:t>
      </w:r>
      <w:r w:rsidR="00F70E52">
        <w:t>да</w:t>
      </w:r>
      <w:r w:rsidR="00C03357" w:rsidRPr="00E22AA7">
        <w:t xml:space="preserve">“.  </w:t>
      </w:r>
    </w:p>
    <w:p w14:paraId="1F464464" w14:textId="62588F43" w:rsidR="00C03357" w:rsidRPr="00E22AA7" w:rsidRDefault="00C03357" w:rsidP="00616EA7">
      <w:pPr>
        <w:spacing w:after="120"/>
        <w:ind w:right="141" w:firstLine="851"/>
        <w:contextualSpacing/>
        <w:jc w:val="both"/>
      </w:pPr>
      <w:r w:rsidRPr="00E22AA7">
        <w:lastRenderedPageBreak/>
        <w:t>В случай, че по някой от критериите е получен</w:t>
      </w:r>
      <w:r w:rsidR="002334AA" w:rsidRPr="00E22AA7">
        <w:t>а</w:t>
      </w:r>
      <w:r w:rsidRPr="00E22AA7">
        <w:t xml:space="preserve"> отрицателна оценка „</w:t>
      </w:r>
      <w:r w:rsidR="00F70E52">
        <w:t>не</w:t>
      </w:r>
      <w:r w:rsidRPr="00E22AA7">
        <w:t xml:space="preserve">“ ФК </w:t>
      </w:r>
      <w:r w:rsidR="00247C4F">
        <w:t>се отхвърля</w:t>
      </w:r>
      <w:r w:rsidRPr="00E22AA7">
        <w:t>.  Ако проектното предложение (всички дейности, включени в него</w:t>
      </w:r>
      <w:r w:rsidR="002334AA" w:rsidRPr="00E22AA7">
        <w:t>)</w:t>
      </w:r>
      <w:r w:rsidRPr="00E22AA7">
        <w:t xml:space="preserve"> е/са недопустимо/и, то проектното предложение не се процедира за по-нататъшна оценка (не преминава).</w:t>
      </w:r>
    </w:p>
    <w:p w14:paraId="3C0F1670" w14:textId="6B2536FF" w:rsidR="00C03357" w:rsidRPr="00E22AA7" w:rsidRDefault="00E22AA7" w:rsidP="00616EA7">
      <w:pPr>
        <w:pStyle w:val="Heading1"/>
        <w:numPr>
          <w:ilvl w:val="1"/>
          <w:numId w:val="2"/>
        </w:numPr>
        <w:tabs>
          <w:tab w:val="left" w:pos="851"/>
        </w:tabs>
        <w:spacing w:before="0" w:after="1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Оценка на проектните предложения</w:t>
      </w:r>
    </w:p>
    <w:p w14:paraId="65A09548" w14:textId="0C85471C" w:rsidR="004703F4" w:rsidRDefault="00C03357" w:rsidP="00616EA7">
      <w:pPr>
        <w:spacing w:after="120"/>
        <w:ind w:right="141" w:firstLine="851"/>
        <w:contextualSpacing/>
        <w:jc w:val="both"/>
      </w:pPr>
      <w:r w:rsidRPr="00E22AA7">
        <w:t>Този етап включва</w:t>
      </w:r>
      <w:r w:rsidR="00247C4F">
        <w:t xml:space="preserve"> финансова и техническа</w:t>
      </w:r>
      <w:r w:rsidRPr="00E22AA7">
        <w:t xml:space="preserve"> оценка на проектното предложени</w:t>
      </w:r>
      <w:r w:rsidR="00E22AA7">
        <w:t xml:space="preserve">е въз основа на критерии </w:t>
      </w:r>
      <w:r w:rsidR="00F70E52">
        <w:t xml:space="preserve">посочени в раздел 3.4. </w:t>
      </w:r>
      <w:r w:rsidR="00E34B3A">
        <w:t>Проверката за наличие/</w:t>
      </w:r>
      <w:r w:rsidR="00247C4F">
        <w:t>съответствие</w:t>
      </w:r>
      <w:r w:rsidR="00E34B3A">
        <w:t xml:space="preserve"> </w:t>
      </w:r>
      <w:r w:rsidR="00247C4F">
        <w:t>с</w:t>
      </w:r>
      <w:r w:rsidR="00E34B3A">
        <w:t xml:space="preserve"> всеки </w:t>
      </w:r>
      <w:r w:rsidR="004703F4">
        <w:t xml:space="preserve">критерии и под-критерии </w:t>
      </w:r>
      <w:r w:rsidR="00E34B3A">
        <w:t>се определя с „</w:t>
      </w:r>
      <w:r w:rsidR="00F70E52">
        <w:t>да</w:t>
      </w:r>
      <w:r w:rsidR="00E34B3A">
        <w:t>“ или „</w:t>
      </w:r>
      <w:r w:rsidR="00F70E52">
        <w:t>не</w:t>
      </w:r>
      <w:r w:rsidR="00E34B3A">
        <w:t>“, като при отговор „</w:t>
      </w:r>
      <w:r w:rsidR="00F70E52">
        <w:t>да</w:t>
      </w:r>
      <w:r w:rsidR="00E34B3A">
        <w:t>“</w:t>
      </w:r>
      <w:r w:rsidR="00334768">
        <w:t xml:space="preserve"> съответния критерий</w:t>
      </w:r>
      <w:r w:rsidR="00E34B3A">
        <w:t xml:space="preserve"> носи определени в таблицата в т.3.3 точки, които отговарят на тежестта на критери</w:t>
      </w:r>
      <w:r w:rsidR="00334768">
        <w:t>я</w:t>
      </w:r>
      <w:r w:rsidR="00E34B3A">
        <w:t xml:space="preserve"> в общата оценка.</w:t>
      </w:r>
      <w:r w:rsidR="00334768" w:rsidRPr="00334768">
        <w:t xml:space="preserve"> </w:t>
      </w:r>
      <w:r w:rsidR="00334768">
        <w:t xml:space="preserve">Максималният брой точки е </w:t>
      </w:r>
      <w:r w:rsidR="00A34069">
        <w:t>9</w:t>
      </w:r>
      <w:r w:rsidR="00334768">
        <w:t>0.</w:t>
      </w:r>
    </w:p>
    <w:p w14:paraId="1F30B3B7" w14:textId="7A7CDBAC" w:rsidR="00E34B3A" w:rsidRDefault="00E34B3A" w:rsidP="00616EA7">
      <w:pPr>
        <w:spacing w:after="120"/>
        <w:ind w:right="141" w:firstLine="851"/>
        <w:contextualSpacing/>
        <w:jc w:val="both"/>
      </w:pPr>
      <w:r w:rsidRPr="00E22AA7">
        <w:t xml:space="preserve">За </w:t>
      </w:r>
      <w:r>
        <w:t xml:space="preserve">оценка по </w:t>
      </w:r>
      <w:r w:rsidRPr="00E22AA7">
        <w:t>критериите</w:t>
      </w:r>
      <w:r>
        <w:t xml:space="preserve"> </w:t>
      </w:r>
      <w:r w:rsidRPr="00E22AA7">
        <w:t xml:space="preserve">се изисква от бенефициента осигуряване на подробна информация, като изискванията </w:t>
      </w:r>
      <w:r>
        <w:t xml:space="preserve">към нея са посочени </w:t>
      </w:r>
      <w:r w:rsidR="00247C4F">
        <w:t>в</w:t>
      </w:r>
      <w:r>
        <w:t xml:space="preserve"> </w:t>
      </w:r>
      <w:r w:rsidRPr="00E22AA7">
        <w:t xml:space="preserve">Насоките </w:t>
      </w:r>
      <w:r>
        <w:t xml:space="preserve">по </w:t>
      </w:r>
      <w:r w:rsidR="0079536D">
        <w:t xml:space="preserve">настоящата процедура </w:t>
      </w:r>
      <w:r>
        <w:t>и приложени</w:t>
      </w:r>
      <w:r w:rsidR="00F70E52">
        <w:t>я</w:t>
      </w:r>
      <w:r>
        <w:t xml:space="preserve"> към Формуляра за кандидатстване.</w:t>
      </w:r>
    </w:p>
    <w:p w14:paraId="75DF9093" w14:textId="6BBD3EF1" w:rsidR="00E34B3A" w:rsidRPr="00E34B3A" w:rsidRDefault="00E34B3A" w:rsidP="00616EA7">
      <w:pPr>
        <w:pStyle w:val="ListParagraph"/>
        <w:numPr>
          <w:ilvl w:val="1"/>
          <w:numId w:val="2"/>
        </w:numPr>
        <w:spacing w:after="120"/>
        <w:ind w:right="141"/>
        <w:jc w:val="both"/>
        <w:rPr>
          <w:b/>
          <w:bCs/>
        </w:rPr>
      </w:pPr>
      <w:r w:rsidRPr="00E34B3A">
        <w:rPr>
          <w:b/>
          <w:bCs/>
        </w:rPr>
        <w:t xml:space="preserve">Класиране на проектните предложения </w:t>
      </w:r>
    </w:p>
    <w:p w14:paraId="3C3A9456" w14:textId="77777777" w:rsidR="00B57673" w:rsidRDefault="00E34B3A" w:rsidP="00B57673">
      <w:pPr>
        <w:spacing w:before="120"/>
        <w:ind w:right="141" w:firstLine="851"/>
        <w:contextualSpacing/>
        <w:jc w:val="both"/>
      </w:pPr>
      <w:r>
        <w:t>След етап</w:t>
      </w:r>
      <w:r w:rsidR="00334768">
        <w:t>ите</w:t>
      </w:r>
      <w:r>
        <w:t xml:space="preserve"> на проверката за допустимост и оценка</w:t>
      </w:r>
      <w:r w:rsidR="00247C4F">
        <w:t>,</w:t>
      </w:r>
      <w:r>
        <w:t xml:space="preserve"> проектните предложения ще бъдат класирани по низходящ ред, </w:t>
      </w:r>
      <w:r w:rsidR="00334768">
        <w:t xml:space="preserve">като </w:t>
      </w:r>
      <w:r>
        <w:t>на първо място ще бъдат класиран</w:t>
      </w:r>
      <w:r w:rsidR="00334768">
        <w:t>и</w:t>
      </w:r>
      <w:r>
        <w:t xml:space="preserve"> проектните предложения получили най-много точки</w:t>
      </w:r>
      <w:r w:rsidRPr="00616EA7">
        <w:t xml:space="preserve">. </w:t>
      </w:r>
    </w:p>
    <w:p w14:paraId="2E59813C" w14:textId="77777777" w:rsidR="00B57673" w:rsidRDefault="00B57673" w:rsidP="00B57673">
      <w:pPr>
        <w:spacing w:before="120"/>
        <w:ind w:right="141" w:firstLine="851"/>
        <w:contextualSpacing/>
        <w:jc w:val="both"/>
      </w:pPr>
      <w:r w:rsidRPr="00C551E6">
        <w:t>За проектни предложения, които са получили еднакъв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w:t>
      </w:r>
      <w:r w:rsidRPr="00593556">
        <w:t>Икономическа и финансова стабилност на кандидата и капацитет на кандидата в инвестиционни проекти и управление</w:t>
      </w:r>
      <w:r w:rsidRPr="00C551E6">
        <w:t>“. В случай, че проектните предложения имат равен брой точки по посочения раздел, същите ще бъдат класирани съобразно получения брой точки по раздел „Приоритизиране на прое</w:t>
      </w:r>
      <w:r>
        <w:t>кта</w:t>
      </w:r>
      <w:r w:rsidRPr="00C551E6">
        <w:t>“. В случай, че проектните предложения имат равен брой точки и по този раздел същите ще бъдат класирани съобразно получения брой точки по раздел „Ефект от изпълнението на проекта“.</w:t>
      </w:r>
    </w:p>
    <w:p w14:paraId="1A6E8E73" w14:textId="77777777" w:rsidR="003C35F7" w:rsidRDefault="003C35F7" w:rsidP="00616EA7">
      <w:pPr>
        <w:spacing w:after="120"/>
        <w:ind w:right="141" w:firstLine="851"/>
        <w:contextualSpacing/>
        <w:jc w:val="both"/>
        <w:rPr>
          <w:highlight w:val="yellow"/>
        </w:rPr>
        <w:sectPr w:rsidR="003C35F7" w:rsidSect="003C35F7">
          <w:headerReference w:type="default" r:id="rId8"/>
          <w:footerReference w:type="default" r:id="rId9"/>
          <w:pgSz w:w="16838" w:h="11906" w:orient="landscape"/>
          <w:pgMar w:top="1276" w:right="2268" w:bottom="992" w:left="1418" w:header="425" w:footer="1021" w:gutter="0"/>
          <w:cols w:space="708"/>
          <w:docGrid w:linePitch="360"/>
        </w:sectPr>
      </w:pPr>
    </w:p>
    <w:p w14:paraId="5CF8200B" w14:textId="52F055FC" w:rsidR="003767E5" w:rsidRDefault="003767E5" w:rsidP="00616EA7">
      <w:pPr>
        <w:pStyle w:val="ListParagraph"/>
        <w:numPr>
          <w:ilvl w:val="1"/>
          <w:numId w:val="2"/>
        </w:numPr>
        <w:spacing w:after="120"/>
        <w:ind w:right="141"/>
        <w:jc w:val="both"/>
        <w:rPr>
          <w:b/>
          <w:bCs/>
        </w:rPr>
      </w:pPr>
      <w:r w:rsidRPr="003767E5">
        <w:rPr>
          <w:b/>
          <w:bCs/>
        </w:rPr>
        <w:lastRenderedPageBreak/>
        <w:t>Критерии за проверка за административно съответствие и допустимост</w:t>
      </w:r>
    </w:p>
    <w:p w14:paraId="0538D5DF" w14:textId="77777777" w:rsidR="00D4585C" w:rsidRDefault="00D4585C" w:rsidP="00A51B2E">
      <w:pPr>
        <w:pStyle w:val="ListParagraph"/>
        <w:spacing w:after="120"/>
        <w:ind w:left="1076" w:right="141"/>
        <w:jc w:val="both"/>
        <w:rPr>
          <w:b/>
          <w:bCs/>
        </w:rPr>
      </w:pPr>
    </w:p>
    <w:p w14:paraId="2FE58DCA" w14:textId="029A7842" w:rsidR="00D4585C" w:rsidRDefault="00D4585C" w:rsidP="00A51B2E">
      <w:pPr>
        <w:pStyle w:val="ListParagraph"/>
        <w:spacing w:after="120"/>
        <w:ind w:left="1076" w:right="141"/>
        <w:jc w:val="both"/>
        <w:rPr>
          <w:b/>
          <w:bCs/>
        </w:rPr>
      </w:pPr>
      <w:r>
        <w:rPr>
          <w:b/>
          <w:bCs/>
          <w:color w:val="333333"/>
          <w:sz w:val="20"/>
          <w:szCs w:val="20"/>
        </w:rPr>
        <w:t>КРИТЕРИИ</w:t>
      </w:r>
      <w:r w:rsidRPr="00247C4F">
        <w:rPr>
          <w:b/>
          <w:bCs/>
          <w:color w:val="333333"/>
          <w:sz w:val="20"/>
          <w:szCs w:val="20"/>
        </w:rPr>
        <w:t xml:space="preserve"> ЗА АДМИНИСТРАТИВНО СЪОТВЕТСТВИЕ</w:t>
      </w:r>
    </w:p>
    <w:tbl>
      <w:tblPr>
        <w:tblW w:w="1417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5"/>
        <w:gridCol w:w="9569"/>
        <w:gridCol w:w="560"/>
        <w:gridCol w:w="561"/>
        <w:gridCol w:w="3132"/>
      </w:tblGrid>
      <w:tr w:rsidR="004C2853" w:rsidRPr="003C35F7" w14:paraId="2ADEA34D" w14:textId="36B98C02" w:rsidTr="008531A0">
        <w:trPr>
          <w:trHeight w:val="240"/>
        </w:trPr>
        <w:tc>
          <w:tcPr>
            <w:tcW w:w="355" w:type="dxa"/>
            <w:shd w:val="clear" w:color="auto" w:fill="D9D9D9"/>
            <w:vAlign w:val="center"/>
          </w:tcPr>
          <w:p w14:paraId="47E27B1E" w14:textId="77777777" w:rsidR="004C2853" w:rsidRPr="003C35F7" w:rsidRDefault="004C2853" w:rsidP="00B969AB">
            <w:pPr>
              <w:rPr>
                <w:b/>
                <w:i/>
                <w:sz w:val="20"/>
                <w:szCs w:val="20"/>
              </w:rPr>
            </w:pPr>
            <w:r w:rsidRPr="003C35F7">
              <w:rPr>
                <w:b/>
                <w:i/>
                <w:sz w:val="20"/>
                <w:szCs w:val="20"/>
              </w:rPr>
              <w:t>№</w:t>
            </w:r>
          </w:p>
        </w:tc>
        <w:tc>
          <w:tcPr>
            <w:tcW w:w="9569" w:type="dxa"/>
            <w:shd w:val="clear" w:color="auto" w:fill="D9D9D9"/>
          </w:tcPr>
          <w:p w14:paraId="569A08A3" w14:textId="77777777" w:rsidR="004C2853" w:rsidRPr="003C35F7" w:rsidRDefault="004C2853" w:rsidP="00B969AB">
            <w:pPr>
              <w:rPr>
                <w:b/>
                <w:i/>
                <w:sz w:val="20"/>
                <w:szCs w:val="20"/>
                <w:u w:val="single"/>
              </w:rPr>
            </w:pPr>
            <w:r w:rsidRPr="003C35F7">
              <w:rPr>
                <w:b/>
                <w:i/>
                <w:sz w:val="20"/>
                <w:szCs w:val="20"/>
                <w:u w:val="single"/>
              </w:rPr>
              <w:t>Критерии:</w:t>
            </w:r>
          </w:p>
        </w:tc>
        <w:tc>
          <w:tcPr>
            <w:tcW w:w="560" w:type="dxa"/>
            <w:shd w:val="clear" w:color="auto" w:fill="D9D9D9"/>
            <w:vAlign w:val="center"/>
          </w:tcPr>
          <w:p w14:paraId="6E4A2DC7" w14:textId="77777777" w:rsidR="004C2853" w:rsidRPr="003C35F7" w:rsidRDefault="004C2853" w:rsidP="00B969AB">
            <w:pPr>
              <w:jc w:val="center"/>
              <w:rPr>
                <w:b/>
                <w:sz w:val="20"/>
                <w:szCs w:val="20"/>
              </w:rPr>
            </w:pPr>
            <w:r w:rsidRPr="003C35F7">
              <w:rPr>
                <w:b/>
                <w:sz w:val="20"/>
                <w:szCs w:val="20"/>
              </w:rPr>
              <w:t>ДА</w:t>
            </w:r>
          </w:p>
        </w:tc>
        <w:tc>
          <w:tcPr>
            <w:tcW w:w="561" w:type="dxa"/>
            <w:shd w:val="clear" w:color="auto" w:fill="D9D9D9"/>
            <w:vAlign w:val="center"/>
          </w:tcPr>
          <w:p w14:paraId="2ECB1FF5" w14:textId="77777777" w:rsidR="004C2853" w:rsidRPr="003C35F7" w:rsidRDefault="004C2853" w:rsidP="00B969AB">
            <w:pPr>
              <w:jc w:val="center"/>
              <w:rPr>
                <w:b/>
                <w:sz w:val="20"/>
                <w:szCs w:val="20"/>
              </w:rPr>
            </w:pPr>
            <w:r w:rsidRPr="003C35F7">
              <w:rPr>
                <w:b/>
                <w:sz w:val="20"/>
                <w:szCs w:val="20"/>
              </w:rPr>
              <w:t>НЕ</w:t>
            </w:r>
          </w:p>
        </w:tc>
        <w:tc>
          <w:tcPr>
            <w:tcW w:w="3132" w:type="dxa"/>
            <w:shd w:val="clear" w:color="auto" w:fill="D9D9D9"/>
          </w:tcPr>
          <w:p w14:paraId="073CF3CF" w14:textId="34C22564" w:rsidR="004C2853" w:rsidRPr="003C35F7" w:rsidRDefault="004C2853" w:rsidP="00B969AB">
            <w:pPr>
              <w:jc w:val="center"/>
              <w:rPr>
                <w:b/>
                <w:sz w:val="20"/>
                <w:szCs w:val="20"/>
              </w:rPr>
            </w:pPr>
            <w:r>
              <w:rPr>
                <w:b/>
                <w:sz w:val="20"/>
                <w:szCs w:val="20"/>
              </w:rPr>
              <w:t>Източник на информация</w:t>
            </w:r>
          </w:p>
        </w:tc>
      </w:tr>
      <w:tr w:rsidR="004C2853" w:rsidRPr="003C35F7" w14:paraId="6BD8B75A" w14:textId="4861FFD3" w:rsidTr="008531A0">
        <w:trPr>
          <w:trHeight w:val="165"/>
        </w:trPr>
        <w:tc>
          <w:tcPr>
            <w:tcW w:w="355" w:type="dxa"/>
            <w:vAlign w:val="center"/>
          </w:tcPr>
          <w:p w14:paraId="3A2B77BF" w14:textId="77777777" w:rsidR="004C2853" w:rsidRPr="003C35F7" w:rsidRDefault="004C2853" w:rsidP="00DD4892">
            <w:pPr>
              <w:numPr>
                <w:ilvl w:val="0"/>
                <w:numId w:val="8"/>
              </w:numPr>
              <w:ind w:left="0" w:firstLine="0"/>
              <w:jc w:val="both"/>
              <w:rPr>
                <w:sz w:val="20"/>
                <w:szCs w:val="20"/>
              </w:rPr>
            </w:pPr>
          </w:p>
        </w:tc>
        <w:tc>
          <w:tcPr>
            <w:tcW w:w="9569" w:type="dxa"/>
            <w:vAlign w:val="center"/>
          </w:tcPr>
          <w:p w14:paraId="309DABC3" w14:textId="77777777" w:rsidR="004C2853" w:rsidRPr="003C35F7" w:rsidRDefault="004C2853" w:rsidP="00DD4892">
            <w:pPr>
              <w:spacing w:before="60" w:after="60"/>
              <w:jc w:val="both"/>
              <w:rPr>
                <w:sz w:val="20"/>
                <w:szCs w:val="20"/>
              </w:rPr>
            </w:pPr>
            <w:r w:rsidRPr="003C35F7">
              <w:rPr>
                <w:sz w:val="20"/>
                <w:szCs w:val="20"/>
              </w:rPr>
              <w:t>Проектното предложение е изготвено в правилния Формуляр за кандидатстване, одобрен по настоящата процедура, с попълнени всички раздели</w:t>
            </w:r>
            <w:r w:rsidRPr="008029BB">
              <w:rPr>
                <w:sz w:val="20"/>
                <w:szCs w:val="20"/>
              </w:rPr>
              <w:t xml:space="preserve">, </w:t>
            </w:r>
            <w:r w:rsidRPr="003C35F7">
              <w:rPr>
                <w:sz w:val="20"/>
                <w:szCs w:val="20"/>
              </w:rPr>
              <w:t>за които е указано, че са задължителни.</w:t>
            </w:r>
          </w:p>
        </w:tc>
        <w:tc>
          <w:tcPr>
            <w:tcW w:w="560" w:type="dxa"/>
            <w:vAlign w:val="center"/>
          </w:tcPr>
          <w:p w14:paraId="2BD3155C"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5BE722C4"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72A02142" w14:textId="7619CABC" w:rsidR="004C2853" w:rsidRPr="008531A0" w:rsidRDefault="004C2853" w:rsidP="00DD4892">
            <w:pPr>
              <w:jc w:val="center"/>
              <w:rPr>
                <w:i/>
                <w:iCs/>
                <w:sz w:val="20"/>
                <w:szCs w:val="20"/>
              </w:rPr>
            </w:pPr>
            <w:r w:rsidRPr="008531A0">
              <w:rPr>
                <w:i/>
                <w:iCs/>
                <w:sz w:val="20"/>
                <w:szCs w:val="20"/>
              </w:rPr>
              <w:t>ИСУН</w:t>
            </w:r>
          </w:p>
        </w:tc>
      </w:tr>
      <w:tr w:rsidR="004C2853" w:rsidRPr="003C35F7" w14:paraId="34182294" w14:textId="0428D87E" w:rsidTr="008531A0">
        <w:trPr>
          <w:trHeight w:val="240"/>
        </w:trPr>
        <w:tc>
          <w:tcPr>
            <w:tcW w:w="355" w:type="dxa"/>
            <w:vAlign w:val="center"/>
          </w:tcPr>
          <w:p w14:paraId="73FEDE45" w14:textId="77777777" w:rsidR="004C2853" w:rsidRPr="003C35F7" w:rsidRDefault="004C2853" w:rsidP="00DD4892">
            <w:pPr>
              <w:numPr>
                <w:ilvl w:val="0"/>
                <w:numId w:val="8"/>
              </w:numPr>
              <w:ind w:left="0" w:firstLine="0"/>
              <w:rPr>
                <w:sz w:val="20"/>
                <w:szCs w:val="20"/>
              </w:rPr>
            </w:pPr>
          </w:p>
        </w:tc>
        <w:tc>
          <w:tcPr>
            <w:tcW w:w="9569" w:type="dxa"/>
            <w:vAlign w:val="center"/>
          </w:tcPr>
          <w:p w14:paraId="13A1F089" w14:textId="39194B28" w:rsidR="004C2853" w:rsidRPr="003C35F7" w:rsidRDefault="004C2853" w:rsidP="00DD4892">
            <w:pPr>
              <w:spacing w:before="60" w:after="60"/>
              <w:jc w:val="both"/>
              <w:rPr>
                <w:sz w:val="20"/>
                <w:szCs w:val="20"/>
              </w:rPr>
            </w:pPr>
            <w:r w:rsidRPr="003C35F7">
              <w:rPr>
                <w:sz w:val="20"/>
                <w:szCs w:val="20"/>
              </w:rPr>
              <w:t>Формулярът за кандидатстване е подаден по електронен път чрез системата ИСУН 2020 и е на български език, с изключение на т. 1 полета „Наименование на проектното предложение на английски език“ и „Кратко описание на проектното предложение на английски език“, които следва да са попълнени на английски език</w:t>
            </w:r>
            <w:r w:rsidRPr="003C35F7">
              <w:rPr>
                <w:rStyle w:val="FootnoteReference"/>
                <w:rFonts w:eastAsiaTheme="majorEastAsia"/>
                <w:sz w:val="20"/>
                <w:szCs w:val="20"/>
              </w:rPr>
              <w:footnoteReference w:id="1"/>
            </w:r>
            <w:r w:rsidRPr="003C35F7">
              <w:rPr>
                <w:sz w:val="20"/>
                <w:szCs w:val="20"/>
              </w:rPr>
              <w:t>.</w:t>
            </w:r>
          </w:p>
        </w:tc>
        <w:tc>
          <w:tcPr>
            <w:tcW w:w="560" w:type="dxa"/>
            <w:vAlign w:val="center"/>
          </w:tcPr>
          <w:p w14:paraId="469567CC"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6CBBE781"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2E060276" w14:textId="2F92881F" w:rsidR="004C2853" w:rsidRPr="008531A0" w:rsidRDefault="004C2853" w:rsidP="00DD4892">
            <w:pPr>
              <w:jc w:val="center"/>
              <w:rPr>
                <w:i/>
                <w:iCs/>
                <w:sz w:val="20"/>
                <w:szCs w:val="20"/>
              </w:rPr>
            </w:pPr>
            <w:r w:rsidRPr="008531A0">
              <w:rPr>
                <w:i/>
                <w:iCs/>
                <w:sz w:val="20"/>
                <w:szCs w:val="20"/>
              </w:rPr>
              <w:t>ИСУН</w:t>
            </w:r>
          </w:p>
        </w:tc>
      </w:tr>
      <w:tr w:rsidR="004C2853" w:rsidRPr="003C35F7" w14:paraId="69E21A19" w14:textId="3799348C" w:rsidTr="008531A0">
        <w:trPr>
          <w:trHeight w:val="240"/>
        </w:trPr>
        <w:tc>
          <w:tcPr>
            <w:tcW w:w="355" w:type="dxa"/>
            <w:vAlign w:val="center"/>
          </w:tcPr>
          <w:p w14:paraId="160B8379" w14:textId="77777777" w:rsidR="004C2853" w:rsidRPr="003C35F7" w:rsidRDefault="004C2853" w:rsidP="00DD4892">
            <w:pPr>
              <w:numPr>
                <w:ilvl w:val="0"/>
                <w:numId w:val="8"/>
              </w:numPr>
              <w:ind w:left="0" w:firstLine="0"/>
              <w:rPr>
                <w:sz w:val="20"/>
                <w:szCs w:val="20"/>
              </w:rPr>
            </w:pPr>
          </w:p>
        </w:tc>
        <w:tc>
          <w:tcPr>
            <w:tcW w:w="9569" w:type="dxa"/>
            <w:vAlign w:val="center"/>
          </w:tcPr>
          <w:p w14:paraId="52BF8695" w14:textId="3401E064" w:rsidR="004C2853" w:rsidRPr="003C35F7" w:rsidRDefault="004C2853" w:rsidP="00DD4892">
            <w:pPr>
              <w:spacing w:before="60" w:after="60"/>
              <w:jc w:val="both"/>
              <w:rPr>
                <w:sz w:val="20"/>
                <w:szCs w:val="20"/>
              </w:rPr>
            </w:pPr>
            <w:r w:rsidRPr="003C35F7">
              <w:rPr>
                <w:sz w:val="20"/>
                <w:szCs w:val="20"/>
              </w:rPr>
              <w:t xml:space="preserve">Декларация, че кандидатът е запознат с условията за кандидатстване – попълнена по образец (Приложение </w:t>
            </w:r>
            <w:r>
              <w:rPr>
                <w:sz w:val="20"/>
                <w:szCs w:val="20"/>
              </w:rPr>
              <w:t>1</w:t>
            </w:r>
            <w:r w:rsidRPr="003C35F7">
              <w:rPr>
                <w:sz w:val="20"/>
                <w:szCs w:val="20"/>
              </w:rPr>
              <w:t>) –</w:t>
            </w:r>
            <w:r w:rsidRPr="003C35F7">
              <w:rPr>
                <w:b/>
                <w:sz w:val="20"/>
                <w:szCs w:val="20"/>
              </w:rPr>
              <w:t xml:space="preserve"> </w:t>
            </w:r>
            <w:r w:rsidRPr="003C35F7">
              <w:rPr>
                <w:sz w:val="20"/>
                <w:szCs w:val="20"/>
              </w:rPr>
              <w:t>оригинал.</w:t>
            </w:r>
          </w:p>
        </w:tc>
        <w:tc>
          <w:tcPr>
            <w:tcW w:w="560" w:type="dxa"/>
            <w:vAlign w:val="center"/>
          </w:tcPr>
          <w:p w14:paraId="189AE2DD"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08FDFEDF" w14:textId="77777777" w:rsidR="004C2853" w:rsidRPr="003C35F7" w:rsidRDefault="004C2853" w:rsidP="00DD4892">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0B81A3DF" w14:textId="4B8F308E" w:rsidR="004C2853" w:rsidRPr="008531A0" w:rsidRDefault="004C2853" w:rsidP="00DD4892">
            <w:pPr>
              <w:jc w:val="center"/>
              <w:rPr>
                <w:i/>
                <w:iCs/>
                <w:sz w:val="20"/>
                <w:szCs w:val="20"/>
              </w:rPr>
            </w:pPr>
            <w:r w:rsidRPr="008531A0">
              <w:rPr>
                <w:i/>
                <w:iCs/>
                <w:sz w:val="20"/>
                <w:szCs w:val="20"/>
              </w:rPr>
              <w:t>Приложения към ФК в ИСУН</w:t>
            </w:r>
          </w:p>
        </w:tc>
      </w:tr>
      <w:tr w:rsidR="004C2853" w:rsidRPr="003C35F7" w14:paraId="461E5F40" w14:textId="077860A8" w:rsidTr="008531A0">
        <w:trPr>
          <w:trHeight w:val="465"/>
        </w:trPr>
        <w:tc>
          <w:tcPr>
            <w:tcW w:w="355" w:type="dxa"/>
            <w:vAlign w:val="center"/>
          </w:tcPr>
          <w:p w14:paraId="0E1A45A2" w14:textId="77777777" w:rsidR="004C2853" w:rsidRPr="003C35F7" w:rsidRDefault="004C2853" w:rsidP="00DD4892">
            <w:pPr>
              <w:numPr>
                <w:ilvl w:val="0"/>
                <w:numId w:val="8"/>
              </w:numPr>
              <w:spacing w:line="320" w:lineRule="atLeast"/>
              <w:ind w:left="0" w:firstLine="0"/>
              <w:rPr>
                <w:sz w:val="20"/>
                <w:szCs w:val="20"/>
              </w:rPr>
            </w:pPr>
          </w:p>
        </w:tc>
        <w:tc>
          <w:tcPr>
            <w:tcW w:w="9569" w:type="dxa"/>
            <w:vAlign w:val="center"/>
          </w:tcPr>
          <w:p w14:paraId="20EE1CCA" w14:textId="0C26898F" w:rsidR="004C2853" w:rsidRPr="003C35F7" w:rsidRDefault="004C2853" w:rsidP="00DD4892">
            <w:pPr>
              <w:spacing w:before="60" w:after="60"/>
              <w:jc w:val="both"/>
              <w:rPr>
                <w:sz w:val="20"/>
                <w:szCs w:val="20"/>
              </w:rPr>
            </w:pPr>
            <w:r w:rsidRPr="00F51DF1">
              <w:rPr>
                <w:sz w:val="20"/>
                <w:szCs w:val="20"/>
              </w:rPr>
              <w:t>Документ за оправомощаване на лицето, което подписва с КЕП от името на кандидата на документите за кандидатстване в ИСУН 2020 (в случай че е приложимо)</w:t>
            </w:r>
          </w:p>
        </w:tc>
        <w:tc>
          <w:tcPr>
            <w:tcW w:w="560" w:type="dxa"/>
            <w:vAlign w:val="center"/>
          </w:tcPr>
          <w:p w14:paraId="69D3290D" w14:textId="77777777" w:rsidR="004C2853" w:rsidRPr="003C35F7" w:rsidRDefault="004C2853" w:rsidP="00DD4892">
            <w:pPr>
              <w:jc w:val="center"/>
              <w:rPr>
                <w:sz w:val="20"/>
                <w:szCs w:val="20"/>
              </w:rPr>
            </w:pPr>
          </w:p>
        </w:tc>
        <w:tc>
          <w:tcPr>
            <w:tcW w:w="561" w:type="dxa"/>
            <w:vAlign w:val="center"/>
          </w:tcPr>
          <w:p w14:paraId="64DAD659" w14:textId="77777777" w:rsidR="004C2853" w:rsidRPr="003C35F7" w:rsidRDefault="004C2853" w:rsidP="00DD4892">
            <w:pPr>
              <w:jc w:val="center"/>
              <w:rPr>
                <w:sz w:val="20"/>
                <w:szCs w:val="20"/>
              </w:rPr>
            </w:pPr>
          </w:p>
        </w:tc>
        <w:tc>
          <w:tcPr>
            <w:tcW w:w="3132" w:type="dxa"/>
          </w:tcPr>
          <w:p w14:paraId="3020BAD0" w14:textId="47CAFFE5" w:rsidR="004C2853" w:rsidRPr="008531A0" w:rsidRDefault="004C2853" w:rsidP="00DD4892">
            <w:pPr>
              <w:jc w:val="center"/>
              <w:rPr>
                <w:i/>
                <w:iCs/>
                <w:sz w:val="20"/>
                <w:szCs w:val="20"/>
              </w:rPr>
            </w:pPr>
            <w:r w:rsidRPr="008531A0">
              <w:rPr>
                <w:i/>
                <w:iCs/>
                <w:sz w:val="20"/>
                <w:szCs w:val="20"/>
              </w:rPr>
              <w:t>Приложения към ФК в ИСУН</w:t>
            </w:r>
          </w:p>
        </w:tc>
      </w:tr>
      <w:tr w:rsidR="004A24F4" w:rsidRPr="003C35F7" w14:paraId="655200E4" w14:textId="72AB96B9" w:rsidTr="008531A0">
        <w:trPr>
          <w:trHeight w:val="465"/>
        </w:trPr>
        <w:tc>
          <w:tcPr>
            <w:tcW w:w="355" w:type="dxa"/>
            <w:vAlign w:val="center"/>
          </w:tcPr>
          <w:p w14:paraId="3FDBE437" w14:textId="77777777" w:rsidR="004A24F4" w:rsidRPr="003C35F7" w:rsidRDefault="004A24F4" w:rsidP="004A24F4">
            <w:pPr>
              <w:numPr>
                <w:ilvl w:val="0"/>
                <w:numId w:val="8"/>
              </w:numPr>
              <w:ind w:left="0" w:firstLine="0"/>
              <w:rPr>
                <w:sz w:val="20"/>
                <w:szCs w:val="20"/>
              </w:rPr>
            </w:pPr>
          </w:p>
        </w:tc>
        <w:tc>
          <w:tcPr>
            <w:tcW w:w="9569" w:type="dxa"/>
            <w:vAlign w:val="center"/>
          </w:tcPr>
          <w:p w14:paraId="71CED916" w14:textId="6BFB363E" w:rsidR="004A24F4" w:rsidRPr="003C35F7" w:rsidRDefault="004A24F4" w:rsidP="004A24F4">
            <w:pPr>
              <w:spacing w:before="60" w:after="60"/>
              <w:jc w:val="both"/>
              <w:rPr>
                <w:sz w:val="20"/>
                <w:szCs w:val="20"/>
              </w:rPr>
            </w:pPr>
            <w:r>
              <w:rPr>
                <w:sz w:val="20"/>
                <w:szCs w:val="20"/>
              </w:rPr>
              <w:t>Анализ разходи ползи</w:t>
            </w:r>
            <w:r w:rsidRPr="003C35F7">
              <w:rPr>
                <w:sz w:val="20"/>
                <w:szCs w:val="20"/>
              </w:rPr>
              <w:t xml:space="preserve">, изготвен </w:t>
            </w:r>
            <w:r>
              <w:rPr>
                <w:sz w:val="20"/>
                <w:szCs w:val="20"/>
              </w:rPr>
              <w:t xml:space="preserve">съгласно </w:t>
            </w:r>
            <w:r w:rsidRPr="00F51DF1">
              <w:rPr>
                <w:sz w:val="20"/>
                <w:szCs w:val="20"/>
              </w:rPr>
              <w:t>Критерии за осигуряване на информация за инвестиционни проекти</w:t>
            </w:r>
            <w:r>
              <w:rPr>
                <w:sz w:val="20"/>
                <w:szCs w:val="20"/>
              </w:rPr>
              <w:t xml:space="preserve"> (Приложение 5) и </w:t>
            </w:r>
            <w:r w:rsidRPr="00F51DF1">
              <w:rPr>
                <w:sz w:val="20"/>
                <w:szCs w:val="20"/>
              </w:rPr>
              <w:t xml:space="preserve">Методология за подготовка на Анализ разходи-ползи </w:t>
            </w:r>
            <w:r>
              <w:rPr>
                <w:sz w:val="20"/>
                <w:szCs w:val="20"/>
              </w:rPr>
              <w:t xml:space="preserve">(Приложение 4) </w:t>
            </w:r>
            <w:r w:rsidRPr="003C35F7">
              <w:rPr>
                <w:sz w:val="20"/>
                <w:szCs w:val="20"/>
              </w:rPr>
              <w:t xml:space="preserve">– подписан от лице с право да представлява кандидата </w:t>
            </w:r>
            <w:r w:rsidRPr="003C35F7">
              <w:rPr>
                <w:b/>
                <w:sz w:val="20"/>
                <w:szCs w:val="20"/>
              </w:rPr>
              <w:t xml:space="preserve">– </w:t>
            </w:r>
            <w:r w:rsidRPr="003C35F7">
              <w:rPr>
                <w:sz w:val="20"/>
                <w:szCs w:val="20"/>
              </w:rPr>
              <w:t>оригинал.</w:t>
            </w:r>
          </w:p>
        </w:tc>
        <w:tc>
          <w:tcPr>
            <w:tcW w:w="560" w:type="dxa"/>
            <w:vAlign w:val="center"/>
          </w:tcPr>
          <w:p w14:paraId="276B094B" w14:textId="2F347921"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50505617" w14:textId="0B17C62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3BC23D41" w14:textId="00AA9576" w:rsidR="004A24F4" w:rsidRPr="008531A0" w:rsidRDefault="004A24F4" w:rsidP="004A24F4">
            <w:pPr>
              <w:jc w:val="center"/>
              <w:rPr>
                <w:i/>
                <w:iCs/>
                <w:sz w:val="20"/>
                <w:szCs w:val="20"/>
              </w:rPr>
            </w:pPr>
            <w:r w:rsidRPr="008531A0">
              <w:rPr>
                <w:i/>
                <w:iCs/>
                <w:sz w:val="20"/>
                <w:szCs w:val="20"/>
              </w:rPr>
              <w:t>Приложения към ФК в ИСУН</w:t>
            </w:r>
          </w:p>
        </w:tc>
      </w:tr>
      <w:tr w:rsidR="004A24F4" w:rsidRPr="003C35F7" w14:paraId="766DBE6C" w14:textId="25B4BECE" w:rsidTr="008531A0">
        <w:trPr>
          <w:trHeight w:val="465"/>
        </w:trPr>
        <w:tc>
          <w:tcPr>
            <w:tcW w:w="355" w:type="dxa"/>
            <w:vAlign w:val="center"/>
          </w:tcPr>
          <w:p w14:paraId="4EB667FD" w14:textId="77777777" w:rsidR="004A24F4" w:rsidRPr="003C35F7" w:rsidRDefault="004A24F4" w:rsidP="004A24F4">
            <w:pPr>
              <w:numPr>
                <w:ilvl w:val="0"/>
                <w:numId w:val="8"/>
              </w:numPr>
              <w:ind w:left="0" w:firstLine="0"/>
              <w:rPr>
                <w:sz w:val="20"/>
                <w:szCs w:val="20"/>
              </w:rPr>
            </w:pPr>
          </w:p>
        </w:tc>
        <w:tc>
          <w:tcPr>
            <w:tcW w:w="9569" w:type="dxa"/>
            <w:vAlign w:val="center"/>
          </w:tcPr>
          <w:p w14:paraId="46C04035" w14:textId="5C41C49B" w:rsidR="004A24F4" w:rsidRPr="00F51DF1" w:rsidRDefault="004A24F4" w:rsidP="004A24F4">
            <w:pPr>
              <w:spacing w:before="60" w:after="60"/>
              <w:jc w:val="both"/>
              <w:rPr>
                <w:sz w:val="20"/>
                <w:szCs w:val="20"/>
              </w:rPr>
            </w:pPr>
            <w:r>
              <w:rPr>
                <w:sz w:val="20"/>
                <w:szCs w:val="20"/>
              </w:rPr>
              <w:t xml:space="preserve">Финансов модел към Анализ разходи-ползи приложен във формат </w:t>
            </w:r>
            <w:r>
              <w:rPr>
                <w:sz w:val="20"/>
                <w:szCs w:val="20"/>
                <w:lang w:val="en-US"/>
              </w:rPr>
              <w:t>excel</w:t>
            </w:r>
            <w:r w:rsidRPr="008029BB">
              <w:rPr>
                <w:sz w:val="20"/>
                <w:szCs w:val="20"/>
              </w:rPr>
              <w:t xml:space="preserve"> </w:t>
            </w:r>
            <w:r>
              <w:rPr>
                <w:sz w:val="20"/>
                <w:szCs w:val="20"/>
              </w:rPr>
              <w:t>с открити формули и връзки, позволяващ проверка</w:t>
            </w:r>
          </w:p>
        </w:tc>
        <w:tc>
          <w:tcPr>
            <w:tcW w:w="560" w:type="dxa"/>
            <w:vAlign w:val="center"/>
          </w:tcPr>
          <w:p w14:paraId="586C0F4A" w14:textId="2D882B28"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44936226" w14:textId="5BEC7B7D"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2208B6A9" w14:textId="3E636EA6" w:rsidR="004A24F4" w:rsidRPr="008531A0" w:rsidRDefault="004A24F4" w:rsidP="004A24F4">
            <w:pPr>
              <w:jc w:val="center"/>
              <w:rPr>
                <w:i/>
                <w:iCs/>
                <w:sz w:val="20"/>
                <w:szCs w:val="20"/>
              </w:rPr>
            </w:pPr>
            <w:r w:rsidRPr="008531A0">
              <w:rPr>
                <w:i/>
                <w:iCs/>
                <w:sz w:val="20"/>
                <w:szCs w:val="20"/>
              </w:rPr>
              <w:t>Приложения към ФК в ИСУН</w:t>
            </w:r>
          </w:p>
        </w:tc>
      </w:tr>
      <w:tr w:rsidR="004A24F4" w:rsidRPr="003C35F7" w14:paraId="13381C11" w14:textId="4354325C" w:rsidTr="008531A0">
        <w:trPr>
          <w:trHeight w:val="465"/>
        </w:trPr>
        <w:tc>
          <w:tcPr>
            <w:tcW w:w="355" w:type="dxa"/>
            <w:vAlign w:val="center"/>
          </w:tcPr>
          <w:p w14:paraId="3ED6FC3F" w14:textId="77777777" w:rsidR="004A24F4" w:rsidRPr="003C35F7" w:rsidRDefault="004A24F4" w:rsidP="004A24F4">
            <w:pPr>
              <w:numPr>
                <w:ilvl w:val="0"/>
                <w:numId w:val="8"/>
              </w:numPr>
              <w:ind w:left="0" w:firstLine="0"/>
              <w:rPr>
                <w:sz w:val="20"/>
                <w:szCs w:val="20"/>
              </w:rPr>
            </w:pPr>
          </w:p>
        </w:tc>
        <w:tc>
          <w:tcPr>
            <w:tcW w:w="9569" w:type="dxa"/>
            <w:vAlign w:val="center"/>
          </w:tcPr>
          <w:p w14:paraId="5897C0B2" w14:textId="058B7E78" w:rsidR="004A24F4" w:rsidRPr="00DD4892" w:rsidRDefault="004A24F4" w:rsidP="004A24F4">
            <w:pPr>
              <w:jc w:val="both"/>
              <w:textAlignment w:val="baseline"/>
              <w:rPr>
                <w:color w:val="000000"/>
                <w:sz w:val="20"/>
                <w:szCs w:val="20"/>
              </w:rPr>
            </w:pPr>
            <w:r>
              <w:rPr>
                <w:color w:val="000000"/>
              </w:rPr>
              <w:t xml:space="preserve"> </w:t>
            </w:r>
            <w:r w:rsidRPr="00DD4892">
              <w:rPr>
                <w:color w:val="000000"/>
                <w:sz w:val="20"/>
                <w:szCs w:val="20"/>
              </w:rPr>
              <w:t>Картен материал, определящ местонахождението на обекта</w:t>
            </w:r>
          </w:p>
        </w:tc>
        <w:tc>
          <w:tcPr>
            <w:tcW w:w="560" w:type="dxa"/>
            <w:vAlign w:val="center"/>
          </w:tcPr>
          <w:p w14:paraId="50C85543" w14:textId="173B79B5"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307BDB0F" w14:textId="5FB8D890"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101CB968" w14:textId="755AEAE8" w:rsidR="004A24F4" w:rsidRPr="008531A0" w:rsidRDefault="004A24F4" w:rsidP="004A24F4">
            <w:pPr>
              <w:jc w:val="center"/>
              <w:rPr>
                <w:i/>
                <w:iCs/>
                <w:sz w:val="20"/>
                <w:szCs w:val="20"/>
              </w:rPr>
            </w:pPr>
            <w:r w:rsidRPr="008531A0">
              <w:rPr>
                <w:i/>
                <w:iCs/>
                <w:sz w:val="20"/>
                <w:szCs w:val="20"/>
              </w:rPr>
              <w:t>Приложения към ФК в ИСУН</w:t>
            </w:r>
          </w:p>
        </w:tc>
      </w:tr>
      <w:tr w:rsidR="004A24F4" w:rsidRPr="003C35F7" w14:paraId="60B45973" w14:textId="39019749" w:rsidTr="008531A0">
        <w:trPr>
          <w:trHeight w:val="465"/>
        </w:trPr>
        <w:tc>
          <w:tcPr>
            <w:tcW w:w="355" w:type="dxa"/>
            <w:vAlign w:val="center"/>
          </w:tcPr>
          <w:p w14:paraId="37E31352" w14:textId="77777777" w:rsidR="004A24F4" w:rsidRPr="003C35F7" w:rsidRDefault="004A24F4" w:rsidP="004A24F4">
            <w:pPr>
              <w:numPr>
                <w:ilvl w:val="0"/>
                <w:numId w:val="8"/>
              </w:numPr>
              <w:ind w:left="0" w:firstLine="0"/>
              <w:rPr>
                <w:sz w:val="20"/>
                <w:szCs w:val="20"/>
              </w:rPr>
            </w:pPr>
          </w:p>
        </w:tc>
        <w:tc>
          <w:tcPr>
            <w:tcW w:w="9569" w:type="dxa"/>
            <w:vAlign w:val="center"/>
          </w:tcPr>
          <w:p w14:paraId="1D6909E2" w14:textId="1F5CD15A" w:rsidR="004A24F4" w:rsidRPr="003C35F7" w:rsidRDefault="004A24F4" w:rsidP="004A24F4">
            <w:pPr>
              <w:spacing w:before="60" w:after="60"/>
              <w:jc w:val="both"/>
              <w:rPr>
                <w:sz w:val="20"/>
                <w:szCs w:val="20"/>
              </w:rPr>
            </w:pPr>
            <w:r w:rsidRPr="00DD4892">
              <w:rPr>
                <w:sz w:val="20"/>
                <w:szCs w:val="20"/>
              </w:rPr>
              <w:t>Проучван</w:t>
            </w:r>
            <w:r>
              <w:rPr>
                <w:sz w:val="20"/>
                <w:szCs w:val="20"/>
              </w:rPr>
              <w:t>е</w:t>
            </w:r>
            <w:r w:rsidRPr="00DD4892">
              <w:rPr>
                <w:sz w:val="20"/>
                <w:szCs w:val="20"/>
              </w:rPr>
              <w:t xml:space="preserve"> за осъществимост/Предпроект</w:t>
            </w:r>
            <w:r>
              <w:rPr>
                <w:sz w:val="20"/>
                <w:szCs w:val="20"/>
              </w:rPr>
              <w:t>но</w:t>
            </w:r>
            <w:r w:rsidRPr="00DD4892">
              <w:rPr>
                <w:sz w:val="20"/>
                <w:szCs w:val="20"/>
              </w:rPr>
              <w:t xml:space="preserve"> проучван</w:t>
            </w:r>
            <w:r>
              <w:rPr>
                <w:sz w:val="20"/>
                <w:szCs w:val="20"/>
              </w:rPr>
              <w:t>е</w:t>
            </w:r>
            <w:r w:rsidRPr="00DD4892">
              <w:rPr>
                <w:sz w:val="20"/>
                <w:szCs w:val="20"/>
              </w:rPr>
              <w:t>, включ</w:t>
            </w:r>
            <w:r>
              <w:rPr>
                <w:sz w:val="20"/>
                <w:szCs w:val="20"/>
              </w:rPr>
              <w:t>ително</w:t>
            </w:r>
            <w:r w:rsidRPr="00DD4892">
              <w:rPr>
                <w:sz w:val="20"/>
                <w:szCs w:val="20"/>
              </w:rPr>
              <w:t xml:space="preserve"> Анализ на търсенето</w:t>
            </w:r>
            <w:r>
              <w:rPr>
                <w:sz w:val="20"/>
                <w:szCs w:val="20"/>
              </w:rPr>
              <w:t xml:space="preserve">, </w:t>
            </w:r>
            <w:r w:rsidRPr="003C35F7">
              <w:rPr>
                <w:sz w:val="20"/>
                <w:szCs w:val="20"/>
              </w:rPr>
              <w:t>изготвен</w:t>
            </w:r>
            <w:r>
              <w:rPr>
                <w:sz w:val="20"/>
                <w:szCs w:val="20"/>
              </w:rPr>
              <w:t>о</w:t>
            </w:r>
            <w:r w:rsidRPr="003C35F7">
              <w:rPr>
                <w:sz w:val="20"/>
                <w:szCs w:val="20"/>
              </w:rPr>
              <w:t xml:space="preserve"> </w:t>
            </w:r>
            <w:r>
              <w:rPr>
                <w:sz w:val="20"/>
                <w:szCs w:val="20"/>
              </w:rPr>
              <w:t xml:space="preserve">съгласно </w:t>
            </w:r>
            <w:r w:rsidRPr="00F51DF1">
              <w:rPr>
                <w:sz w:val="20"/>
                <w:szCs w:val="20"/>
              </w:rPr>
              <w:t>Критерии за осигуряване на информация за инвестиционни проекти</w:t>
            </w:r>
            <w:r>
              <w:rPr>
                <w:sz w:val="20"/>
                <w:szCs w:val="20"/>
              </w:rPr>
              <w:t xml:space="preserve"> (Приложение 5)</w:t>
            </w:r>
          </w:p>
        </w:tc>
        <w:tc>
          <w:tcPr>
            <w:tcW w:w="560" w:type="dxa"/>
            <w:vAlign w:val="center"/>
          </w:tcPr>
          <w:p w14:paraId="61ACD574" w14:textId="5CB87E5C"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3E859F61" w14:textId="2CD488F5"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0D159075" w14:textId="1A373276" w:rsidR="004A24F4" w:rsidRPr="008531A0" w:rsidRDefault="004A24F4" w:rsidP="004A24F4">
            <w:pPr>
              <w:jc w:val="center"/>
              <w:rPr>
                <w:i/>
                <w:iCs/>
                <w:sz w:val="20"/>
                <w:szCs w:val="20"/>
              </w:rPr>
            </w:pPr>
            <w:r w:rsidRPr="008531A0">
              <w:rPr>
                <w:i/>
                <w:iCs/>
                <w:sz w:val="20"/>
                <w:szCs w:val="20"/>
              </w:rPr>
              <w:t>Приложения към ФК в ИСУН</w:t>
            </w:r>
          </w:p>
        </w:tc>
      </w:tr>
      <w:tr w:rsidR="004A24F4" w:rsidRPr="003C35F7" w14:paraId="5B29A4BD" w14:textId="0F53902E" w:rsidTr="008531A0">
        <w:trPr>
          <w:trHeight w:val="465"/>
        </w:trPr>
        <w:tc>
          <w:tcPr>
            <w:tcW w:w="355" w:type="dxa"/>
            <w:vAlign w:val="center"/>
          </w:tcPr>
          <w:p w14:paraId="0957B49D" w14:textId="77777777" w:rsidR="004A24F4" w:rsidRPr="003C35F7" w:rsidRDefault="004A24F4" w:rsidP="004A24F4">
            <w:pPr>
              <w:numPr>
                <w:ilvl w:val="0"/>
                <w:numId w:val="8"/>
              </w:numPr>
              <w:ind w:left="0" w:firstLine="0"/>
              <w:rPr>
                <w:sz w:val="20"/>
                <w:szCs w:val="20"/>
              </w:rPr>
            </w:pPr>
          </w:p>
        </w:tc>
        <w:tc>
          <w:tcPr>
            <w:tcW w:w="9569" w:type="dxa"/>
            <w:vAlign w:val="center"/>
          </w:tcPr>
          <w:p w14:paraId="04B88F4E" w14:textId="6C906AE5" w:rsidR="004A24F4" w:rsidRPr="003C35F7" w:rsidRDefault="004A24F4" w:rsidP="004A24F4">
            <w:pPr>
              <w:spacing w:before="60" w:after="60"/>
              <w:jc w:val="both"/>
              <w:rPr>
                <w:sz w:val="20"/>
                <w:szCs w:val="20"/>
              </w:rPr>
            </w:pPr>
            <w:r>
              <w:rPr>
                <w:sz w:val="20"/>
                <w:szCs w:val="20"/>
              </w:rPr>
              <w:t xml:space="preserve">Комуникационен план - </w:t>
            </w:r>
            <w:r w:rsidRPr="003C35F7">
              <w:rPr>
                <w:sz w:val="20"/>
                <w:szCs w:val="20"/>
              </w:rPr>
              <w:t>попълнен по образец (Приложение</w:t>
            </w:r>
            <w:r>
              <w:rPr>
                <w:sz w:val="20"/>
                <w:szCs w:val="20"/>
              </w:rPr>
              <w:t xml:space="preserve"> 7</w:t>
            </w:r>
            <w:r w:rsidRPr="003C35F7">
              <w:rPr>
                <w:sz w:val="20"/>
                <w:szCs w:val="20"/>
              </w:rPr>
              <w:t>)</w:t>
            </w:r>
          </w:p>
        </w:tc>
        <w:tc>
          <w:tcPr>
            <w:tcW w:w="560" w:type="dxa"/>
            <w:vAlign w:val="center"/>
          </w:tcPr>
          <w:p w14:paraId="375E5384" w14:textId="68A7A13A"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38B6C0ED" w14:textId="01E127AF"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13CEE69E" w14:textId="14A0CE55" w:rsidR="004A24F4" w:rsidRPr="008531A0" w:rsidRDefault="004A24F4" w:rsidP="004A24F4">
            <w:pPr>
              <w:jc w:val="center"/>
              <w:rPr>
                <w:i/>
                <w:iCs/>
                <w:sz w:val="20"/>
                <w:szCs w:val="20"/>
              </w:rPr>
            </w:pPr>
            <w:r w:rsidRPr="008531A0">
              <w:rPr>
                <w:i/>
                <w:iCs/>
                <w:sz w:val="20"/>
                <w:szCs w:val="20"/>
              </w:rPr>
              <w:t>Приложения към ФК в ИСУН</w:t>
            </w:r>
          </w:p>
        </w:tc>
      </w:tr>
      <w:tr w:rsidR="004A24F4" w:rsidRPr="003C35F7" w14:paraId="545DABE8" w14:textId="0371EDD4" w:rsidTr="008531A0">
        <w:trPr>
          <w:trHeight w:val="465"/>
        </w:trPr>
        <w:tc>
          <w:tcPr>
            <w:tcW w:w="355" w:type="dxa"/>
            <w:vAlign w:val="center"/>
          </w:tcPr>
          <w:p w14:paraId="313B2707" w14:textId="77777777" w:rsidR="004A24F4" w:rsidRPr="003C35F7" w:rsidRDefault="004A24F4" w:rsidP="004A24F4">
            <w:pPr>
              <w:numPr>
                <w:ilvl w:val="0"/>
                <w:numId w:val="8"/>
              </w:numPr>
              <w:ind w:left="0" w:firstLine="0"/>
              <w:rPr>
                <w:sz w:val="20"/>
                <w:szCs w:val="20"/>
              </w:rPr>
            </w:pPr>
          </w:p>
        </w:tc>
        <w:tc>
          <w:tcPr>
            <w:tcW w:w="9569" w:type="dxa"/>
            <w:vAlign w:val="center"/>
          </w:tcPr>
          <w:p w14:paraId="45550265" w14:textId="2E33E86C" w:rsidR="004A24F4" w:rsidRPr="003C35F7" w:rsidRDefault="004A24F4" w:rsidP="004A24F4">
            <w:pPr>
              <w:spacing w:before="60" w:after="60"/>
              <w:jc w:val="both"/>
              <w:rPr>
                <w:sz w:val="20"/>
                <w:szCs w:val="20"/>
              </w:rPr>
            </w:pPr>
            <w:r w:rsidRPr="003C35F7">
              <w:rPr>
                <w:sz w:val="20"/>
                <w:szCs w:val="20"/>
              </w:rPr>
              <w:t xml:space="preserve">Техническа спецификация </w:t>
            </w:r>
            <w:r w:rsidR="00E91164">
              <w:rPr>
                <w:sz w:val="20"/>
                <w:szCs w:val="20"/>
              </w:rPr>
              <w:t xml:space="preserve">или КСС </w:t>
            </w:r>
            <w:r w:rsidRPr="003C35F7">
              <w:rPr>
                <w:sz w:val="20"/>
                <w:szCs w:val="20"/>
              </w:rPr>
              <w:t xml:space="preserve">на предвидените за закупуване </w:t>
            </w:r>
            <w:r w:rsidR="00E91164">
              <w:rPr>
                <w:sz w:val="20"/>
                <w:szCs w:val="20"/>
              </w:rPr>
              <w:t xml:space="preserve">или изграждане </w:t>
            </w:r>
            <w:r w:rsidRPr="003C35F7">
              <w:rPr>
                <w:sz w:val="20"/>
                <w:szCs w:val="20"/>
              </w:rPr>
              <w:t>ДМА и ДНА  и подписана от лице с право да представлява кандидата – оригинал.</w:t>
            </w:r>
          </w:p>
        </w:tc>
        <w:tc>
          <w:tcPr>
            <w:tcW w:w="560" w:type="dxa"/>
            <w:vAlign w:val="center"/>
          </w:tcPr>
          <w:p w14:paraId="6949C823"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4E8FD2B0"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44BD9ADC" w14:textId="745BAE5F" w:rsidR="004A24F4" w:rsidRPr="008531A0" w:rsidRDefault="00E811B1" w:rsidP="004A24F4">
            <w:pPr>
              <w:jc w:val="center"/>
              <w:rPr>
                <w:i/>
                <w:iCs/>
                <w:sz w:val="20"/>
                <w:szCs w:val="20"/>
              </w:rPr>
            </w:pPr>
            <w:r w:rsidRPr="00F835F9">
              <w:rPr>
                <w:i/>
                <w:iCs/>
                <w:sz w:val="20"/>
                <w:szCs w:val="20"/>
              </w:rPr>
              <w:t>Приложения към ФК в ИСУН</w:t>
            </w:r>
          </w:p>
        </w:tc>
      </w:tr>
      <w:tr w:rsidR="004A24F4" w:rsidRPr="003C35F7" w14:paraId="14802BB7" w14:textId="38EAB048" w:rsidTr="008531A0">
        <w:trPr>
          <w:trHeight w:val="465"/>
        </w:trPr>
        <w:tc>
          <w:tcPr>
            <w:tcW w:w="355" w:type="dxa"/>
            <w:vAlign w:val="center"/>
          </w:tcPr>
          <w:p w14:paraId="2898BF85" w14:textId="77777777" w:rsidR="004A24F4" w:rsidRPr="003C35F7" w:rsidRDefault="004A24F4" w:rsidP="004A24F4">
            <w:pPr>
              <w:numPr>
                <w:ilvl w:val="0"/>
                <w:numId w:val="8"/>
              </w:numPr>
              <w:ind w:left="0" w:firstLine="0"/>
              <w:rPr>
                <w:sz w:val="20"/>
                <w:szCs w:val="20"/>
              </w:rPr>
            </w:pPr>
          </w:p>
        </w:tc>
        <w:tc>
          <w:tcPr>
            <w:tcW w:w="9569" w:type="dxa"/>
            <w:vAlign w:val="center"/>
          </w:tcPr>
          <w:p w14:paraId="06F81BCD" w14:textId="4DABAAB1" w:rsidR="004A24F4" w:rsidRPr="003C35F7" w:rsidRDefault="004A24F4" w:rsidP="004A24F4">
            <w:pPr>
              <w:spacing w:before="60" w:after="60"/>
              <w:jc w:val="both"/>
              <w:rPr>
                <w:sz w:val="20"/>
                <w:szCs w:val="20"/>
              </w:rPr>
            </w:pPr>
            <w:r w:rsidRPr="003C35F7">
              <w:rPr>
                <w:sz w:val="20"/>
                <w:szCs w:val="20"/>
              </w:rPr>
              <w:t>Оферта и/или извлечение от каталог на производител/ доставчик и/или проучване в интернет</w:t>
            </w:r>
            <w:r w:rsidRPr="003C35F7">
              <w:rPr>
                <w:sz w:val="20"/>
                <w:szCs w:val="20"/>
                <w:vertAlign w:val="superscript"/>
              </w:rPr>
              <w:footnoteReference w:id="2"/>
            </w:r>
            <w:r w:rsidRPr="003C35F7">
              <w:rPr>
                <w:sz w:val="20"/>
                <w:szCs w:val="20"/>
              </w:rPr>
              <w:t xml:space="preserve"> за всяка отделна инвестиция в активи – ДМА и ДНА с предложена цена от производителя/доставчик</w:t>
            </w:r>
            <w:r w:rsidR="00E91164">
              <w:rPr>
                <w:sz w:val="20"/>
                <w:szCs w:val="20"/>
              </w:rPr>
              <w:t>/строител</w:t>
            </w:r>
            <w:r w:rsidRPr="003C35F7">
              <w:rPr>
                <w:sz w:val="20"/>
                <w:szCs w:val="20"/>
              </w:rPr>
              <w:t xml:space="preserve">  – копие заверено от кандидата</w:t>
            </w:r>
            <w:r w:rsidRPr="003C35F7">
              <w:rPr>
                <w:sz w:val="20"/>
                <w:szCs w:val="20"/>
                <w:lang w:val="ru-RU"/>
              </w:rPr>
              <w:t>.</w:t>
            </w:r>
          </w:p>
        </w:tc>
        <w:tc>
          <w:tcPr>
            <w:tcW w:w="560" w:type="dxa"/>
            <w:vAlign w:val="center"/>
          </w:tcPr>
          <w:p w14:paraId="774F29B6"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33002BB2"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1E798324" w14:textId="1CE6B0D2" w:rsidR="004A24F4" w:rsidRPr="008531A0" w:rsidRDefault="00F632B7" w:rsidP="004A24F4">
            <w:pPr>
              <w:jc w:val="center"/>
              <w:rPr>
                <w:i/>
                <w:iCs/>
                <w:sz w:val="20"/>
                <w:szCs w:val="20"/>
              </w:rPr>
            </w:pPr>
            <w:r w:rsidRPr="008531A0">
              <w:rPr>
                <w:i/>
                <w:iCs/>
                <w:sz w:val="20"/>
                <w:szCs w:val="20"/>
              </w:rPr>
              <w:t>Приложения към ФК в ИСУН</w:t>
            </w:r>
          </w:p>
        </w:tc>
      </w:tr>
      <w:tr w:rsidR="004A24F4" w:rsidRPr="003C35F7" w14:paraId="1D05AFFC" w14:textId="36A8AC68" w:rsidTr="008531A0">
        <w:trPr>
          <w:trHeight w:val="465"/>
        </w:trPr>
        <w:tc>
          <w:tcPr>
            <w:tcW w:w="355" w:type="dxa"/>
            <w:vAlign w:val="center"/>
          </w:tcPr>
          <w:p w14:paraId="1419B538" w14:textId="77777777" w:rsidR="004A24F4" w:rsidRPr="003C35F7" w:rsidRDefault="004A24F4" w:rsidP="004A24F4">
            <w:pPr>
              <w:numPr>
                <w:ilvl w:val="0"/>
                <w:numId w:val="8"/>
              </w:numPr>
              <w:ind w:left="0" w:firstLine="0"/>
              <w:rPr>
                <w:sz w:val="20"/>
                <w:szCs w:val="20"/>
              </w:rPr>
            </w:pPr>
          </w:p>
        </w:tc>
        <w:tc>
          <w:tcPr>
            <w:tcW w:w="9569" w:type="dxa"/>
            <w:vAlign w:val="center"/>
          </w:tcPr>
          <w:p w14:paraId="3949DF7D" w14:textId="151A4C22" w:rsidR="004A24F4" w:rsidRPr="003C35F7" w:rsidRDefault="004A24F4" w:rsidP="004A24F4">
            <w:pPr>
              <w:spacing w:before="60" w:after="60"/>
              <w:jc w:val="both"/>
              <w:rPr>
                <w:sz w:val="20"/>
                <w:szCs w:val="20"/>
              </w:rPr>
            </w:pPr>
            <w:r w:rsidRPr="00AB07A6">
              <w:rPr>
                <w:sz w:val="20"/>
                <w:szCs w:val="20"/>
              </w:rPr>
              <w:t>Отчет за приходите и разходите и Счетоводен баланс за 2021 г., 2022 г. и 2023 г. (индивидуален) - копие заверено от кандидата. 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tc>
        <w:tc>
          <w:tcPr>
            <w:tcW w:w="560" w:type="dxa"/>
            <w:vAlign w:val="center"/>
          </w:tcPr>
          <w:p w14:paraId="620F9673"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0B0BA407"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7FEAF1B0" w14:textId="7060D44B" w:rsidR="004A24F4" w:rsidRPr="008531A0" w:rsidRDefault="00F632B7" w:rsidP="004A24F4">
            <w:pPr>
              <w:jc w:val="center"/>
              <w:rPr>
                <w:i/>
                <w:iCs/>
                <w:sz w:val="20"/>
                <w:szCs w:val="20"/>
              </w:rPr>
            </w:pPr>
            <w:r w:rsidRPr="008531A0">
              <w:rPr>
                <w:i/>
                <w:iCs/>
                <w:sz w:val="20"/>
                <w:szCs w:val="20"/>
              </w:rPr>
              <w:t>Приложения към ФК в ИСУН</w:t>
            </w:r>
          </w:p>
        </w:tc>
      </w:tr>
      <w:tr w:rsidR="004A24F4" w:rsidRPr="003C35F7" w14:paraId="787E162C" w14:textId="7346D9F5" w:rsidTr="008531A0">
        <w:trPr>
          <w:trHeight w:val="465"/>
        </w:trPr>
        <w:tc>
          <w:tcPr>
            <w:tcW w:w="355" w:type="dxa"/>
            <w:vAlign w:val="center"/>
          </w:tcPr>
          <w:p w14:paraId="458BA775" w14:textId="77777777" w:rsidR="004A24F4" w:rsidRPr="003C35F7" w:rsidRDefault="004A24F4" w:rsidP="004A24F4">
            <w:pPr>
              <w:numPr>
                <w:ilvl w:val="0"/>
                <w:numId w:val="8"/>
              </w:numPr>
              <w:ind w:left="0" w:firstLine="0"/>
              <w:rPr>
                <w:sz w:val="20"/>
                <w:szCs w:val="20"/>
              </w:rPr>
            </w:pPr>
          </w:p>
        </w:tc>
        <w:tc>
          <w:tcPr>
            <w:tcW w:w="9569" w:type="dxa"/>
            <w:vAlign w:val="center"/>
          </w:tcPr>
          <w:p w14:paraId="19A41B48" w14:textId="3D4919B7" w:rsidR="004A24F4" w:rsidRPr="008029BB" w:rsidRDefault="004A24F4" w:rsidP="004A24F4">
            <w:pPr>
              <w:spacing w:before="60" w:after="60"/>
              <w:jc w:val="both"/>
              <w:rPr>
                <w:sz w:val="20"/>
                <w:szCs w:val="20"/>
              </w:rPr>
            </w:pPr>
            <w:r w:rsidRPr="00AB07A6">
              <w:rPr>
                <w:sz w:val="20"/>
                <w:szCs w:val="20"/>
              </w:rPr>
              <w:t xml:space="preserve">Справка за приходите и разходите по видове и икономически дейности за </w:t>
            </w:r>
            <w:r w:rsidR="00B42E5C" w:rsidRPr="00B42E5C">
              <w:rPr>
                <w:sz w:val="20"/>
                <w:szCs w:val="20"/>
              </w:rPr>
              <w:t xml:space="preserve">2021 г., 2022 г. и 2023 г. </w:t>
            </w:r>
            <w:r w:rsidRPr="00AB07A6">
              <w:rPr>
                <w:sz w:val="20"/>
                <w:szCs w:val="20"/>
              </w:rPr>
              <w:t>- копие заверено от кандидата. В случай че посочените документи са оповестени в Търговския регистър към датата на кандидатстване</w:t>
            </w:r>
            <w:r w:rsidRPr="00AB07A6">
              <w:rPr>
                <w:rFonts w:eastAsia="Calibri"/>
                <w:sz w:val="20"/>
                <w:szCs w:val="20"/>
                <w:lang w:eastAsia="en-US"/>
              </w:rPr>
              <w:t xml:space="preserve"> </w:t>
            </w:r>
            <w:r w:rsidRPr="00AB07A6">
              <w:rPr>
                <w:sz w:val="20"/>
                <w:szCs w:val="20"/>
              </w:rPr>
              <w:t>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tc>
        <w:tc>
          <w:tcPr>
            <w:tcW w:w="560" w:type="dxa"/>
            <w:vAlign w:val="center"/>
          </w:tcPr>
          <w:p w14:paraId="47B76296"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614DEEA1"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002470F0" w14:textId="34C640CE" w:rsidR="004A24F4" w:rsidRPr="008531A0" w:rsidRDefault="00F632B7" w:rsidP="004A24F4">
            <w:pPr>
              <w:jc w:val="center"/>
              <w:rPr>
                <w:i/>
                <w:iCs/>
                <w:sz w:val="20"/>
                <w:szCs w:val="20"/>
              </w:rPr>
            </w:pPr>
            <w:r w:rsidRPr="008531A0">
              <w:rPr>
                <w:i/>
                <w:iCs/>
                <w:sz w:val="20"/>
                <w:szCs w:val="20"/>
              </w:rPr>
              <w:t>Приложения към ФК в ИСУН</w:t>
            </w:r>
          </w:p>
        </w:tc>
      </w:tr>
      <w:tr w:rsidR="004A24F4" w:rsidRPr="003C35F7" w14:paraId="45B2CB01" w14:textId="110D4E14" w:rsidTr="008531A0">
        <w:trPr>
          <w:trHeight w:val="465"/>
        </w:trPr>
        <w:tc>
          <w:tcPr>
            <w:tcW w:w="355" w:type="dxa"/>
            <w:vAlign w:val="center"/>
          </w:tcPr>
          <w:p w14:paraId="18258C13" w14:textId="77777777" w:rsidR="004A24F4" w:rsidRPr="003C35F7" w:rsidRDefault="004A24F4" w:rsidP="004A24F4">
            <w:pPr>
              <w:numPr>
                <w:ilvl w:val="0"/>
                <w:numId w:val="8"/>
              </w:numPr>
              <w:ind w:left="0" w:firstLine="0"/>
              <w:rPr>
                <w:sz w:val="20"/>
                <w:szCs w:val="20"/>
              </w:rPr>
            </w:pPr>
          </w:p>
        </w:tc>
        <w:tc>
          <w:tcPr>
            <w:tcW w:w="9569" w:type="dxa"/>
            <w:vAlign w:val="center"/>
          </w:tcPr>
          <w:p w14:paraId="737B7291" w14:textId="308AC3DE" w:rsidR="004A24F4" w:rsidRPr="00AB07A6" w:rsidRDefault="004A24F4" w:rsidP="004A24F4">
            <w:pPr>
              <w:spacing w:before="60" w:after="60"/>
              <w:jc w:val="both"/>
              <w:rPr>
                <w:sz w:val="20"/>
                <w:szCs w:val="20"/>
              </w:rPr>
            </w:pPr>
            <w:r w:rsidRPr="00AB07A6">
              <w:rPr>
                <w:sz w:val="20"/>
                <w:szCs w:val="20"/>
              </w:rPr>
              <w:t xml:space="preserve">Справка за нетекущите (дълготрайните) активи за </w:t>
            </w:r>
            <w:r w:rsidR="00B42E5C" w:rsidRPr="00B42E5C">
              <w:rPr>
                <w:sz w:val="20"/>
                <w:szCs w:val="20"/>
              </w:rPr>
              <w:t xml:space="preserve">2021 г., 2022 г. и 2023 г. </w:t>
            </w:r>
            <w:r w:rsidRPr="00AB07A6">
              <w:rPr>
                <w:sz w:val="20"/>
                <w:szCs w:val="20"/>
              </w:rPr>
              <w:t>копие заверено от кандидата. В случай че посочените документи са оповестени в Търговския регистър към датата на кандидатстване</w:t>
            </w:r>
            <w:r w:rsidRPr="00AB07A6">
              <w:rPr>
                <w:rFonts w:eastAsia="Calibri"/>
                <w:sz w:val="20"/>
                <w:szCs w:val="20"/>
                <w:lang w:eastAsia="en-US"/>
              </w:rPr>
              <w:t xml:space="preserve"> </w:t>
            </w:r>
            <w:r w:rsidRPr="00AB07A6">
              <w:rPr>
                <w:sz w:val="20"/>
                <w:szCs w:val="20"/>
              </w:rPr>
              <w:t>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tc>
        <w:tc>
          <w:tcPr>
            <w:tcW w:w="560" w:type="dxa"/>
            <w:vAlign w:val="center"/>
          </w:tcPr>
          <w:p w14:paraId="61E71152"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561" w:type="dxa"/>
            <w:vAlign w:val="center"/>
          </w:tcPr>
          <w:p w14:paraId="78905F50" w14:textId="77777777" w:rsidR="004A24F4" w:rsidRPr="003C35F7" w:rsidRDefault="004A24F4" w:rsidP="004A24F4">
            <w:pPr>
              <w:jc w:val="center"/>
              <w:rPr>
                <w:sz w:val="20"/>
                <w:szCs w:val="20"/>
              </w:rPr>
            </w:pPr>
            <w:r w:rsidRPr="003C35F7">
              <w:rPr>
                <w:sz w:val="20"/>
                <w:szCs w:val="20"/>
              </w:rPr>
              <w:fldChar w:fldCharType="begin">
                <w:ffData>
                  <w:name w:val=""/>
                  <w:enabled/>
                  <w:calcOnExit/>
                  <w:checkBox>
                    <w:sizeAuto/>
                    <w:default w:val="0"/>
                  </w:checkBox>
                </w:ffData>
              </w:fldChar>
            </w:r>
            <w:r w:rsidRPr="003C35F7">
              <w:rPr>
                <w:sz w:val="20"/>
                <w:szCs w:val="20"/>
              </w:rPr>
              <w:instrText xml:space="preserve"> FORMCHECKBOX </w:instrText>
            </w:r>
            <w:r w:rsidR="00FE5BE6">
              <w:rPr>
                <w:sz w:val="20"/>
                <w:szCs w:val="20"/>
              </w:rPr>
            </w:r>
            <w:r w:rsidR="00FE5BE6">
              <w:rPr>
                <w:sz w:val="20"/>
                <w:szCs w:val="20"/>
              </w:rPr>
              <w:fldChar w:fldCharType="separate"/>
            </w:r>
            <w:r w:rsidRPr="003C35F7">
              <w:rPr>
                <w:sz w:val="20"/>
                <w:szCs w:val="20"/>
              </w:rPr>
              <w:fldChar w:fldCharType="end"/>
            </w:r>
          </w:p>
        </w:tc>
        <w:tc>
          <w:tcPr>
            <w:tcW w:w="3132" w:type="dxa"/>
          </w:tcPr>
          <w:p w14:paraId="46791328" w14:textId="1C60188D" w:rsidR="004A24F4" w:rsidRPr="008531A0" w:rsidRDefault="00F632B7" w:rsidP="004A24F4">
            <w:pPr>
              <w:jc w:val="center"/>
              <w:rPr>
                <w:i/>
                <w:iCs/>
                <w:sz w:val="20"/>
                <w:szCs w:val="20"/>
              </w:rPr>
            </w:pPr>
            <w:r w:rsidRPr="008531A0">
              <w:rPr>
                <w:i/>
                <w:iCs/>
                <w:sz w:val="20"/>
                <w:szCs w:val="20"/>
              </w:rPr>
              <w:t>Приложения към ФК в ИСУН</w:t>
            </w:r>
          </w:p>
        </w:tc>
      </w:tr>
      <w:tr w:rsidR="004A24F4" w:rsidRPr="003C35F7" w14:paraId="4EBD8B66" w14:textId="2DE0CF17" w:rsidTr="008531A0">
        <w:trPr>
          <w:trHeight w:val="465"/>
        </w:trPr>
        <w:tc>
          <w:tcPr>
            <w:tcW w:w="355" w:type="dxa"/>
            <w:vAlign w:val="center"/>
          </w:tcPr>
          <w:p w14:paraId="162909B0" w14:textId="77777777" w:rsidR="004A24F4" w:rsidRPr="003C35F7" w:rsidRDefault="004A24F4" w:rsidP="004A24F4">
            <w:pPr>
              <w:numPr>
                <w:ilvl w:val="0"/>
                <w:numId w:val="8"/>
              </w:numPr>
              <w:spacing w:line="320" w:lineRule="atLeast"/>
              <w:ind w:left="0" w:firstLine="0"/>
              <w:rPr>
                <w:sz w:val="20"/>
                <w:szCs w:val="20"/>
              </w:rPr>
            </w:pPr>
          </w:p>
        </w:tc>
        <w:tc>
          <w:tcPr>
            <w:tcW w:w="9569" w:type="dxa"/>
            <w:vAlign w:val="center"/>
          </w:tcPr>
          <w:p w14:paraId="36817D38" w14:textId="175DEF63" w:rsidR="004A24F4" w:rsidRPr="003C35F7" w:rsidRDefault="004A24F4" w:rsidP="004A24F4">
            <w:pPr>
              <w:spacing w:before="60" w:after="60"/>
              <w:jc w:val="both"/>
              <w:rPr>
                <w:sz w:val="20"/>
                <w:szCs w:val="20"/>
              </w:rPr>
            </w:pPr>
          </w:p>
        </w:tc>
        <w:tc>
          <w:tcPr>
            <w:tcW w:w="560" w:type="dxa"/>
            <w:vAlign w:val="center"/>
          </w:tcPr>
          <w:p w14:paraId="20AD9834" w14:textId="09B55D92" w:rsidR="004A24F4" w:rsidRPr="003C35F7" w:rsidRDefault="004A24F4" w:rsidP="004A24F4">
            <w:pPr>
              <w:jc w:val="center"/>
              <w:rPr>
                <w:sz w:val="20"/>
                <w:szCs w:val="20"/>
              </w:rPr>
            </w:pPr>
          </w:p>
        </w:tc>
        <w:tc>
          <w:tcPr>
            <w:tcW w:w="561" w:type="dxa"/>
            <w:vAlign w:val="center"/>
          </w:tcPr>
          <w:p w14:paraId="3EB4B89D" w14:textId="0DD361CA" w:rsidR="004A24F4" w:rsidRPr="003C35F7" w:rsidRDefault="004A24F4" w:rsidP="004A24F4">
            <w:pPr>
              <w:jc w:val="center"/>
              <w:rPr>
                <w:sz w:val="20"/>
                <w:szCs w:val="20"/>
              </w:rPr>
            </w:pPr>
          </w:p>
        </w:tc>
        <w:tc>
          <w:tcPr>
            <w:tcW w:w="3132" w:type="dxa"/>
          </w:tcPr>
          <w:p w14:paraId="24755E14" w14:textId="015B3B42" w:rsidR="004A24F4" w:rsidRPr="008531A0" w:rsidRDefault="004A24F4" w:rsidP="004A24F4">
            <w:pPr>
              <w:jc w:val="center"/>
              <w:rPr>
                <w:i/>
                <w:iCs/>
                <w:sz w:val="20"/>
                <w:szCs w:val="20"/>
              </w:rPr>
            </w:pPr>
          </w:p>
        </w:tc>
      </w:tr>
    </w:tbl>
    <w:p w14:paraId="5CACF082" w14:textId="77777777" w:rsidR="003C35F7" w:rsidRDefault="003C35F7" w:rsidP="003644EC">
      <w:pPr>
        <w:spacing w:after="160" w:line="259" w:lineRule="auto"/>
        <w:rPr>
          <w:b/>
          <w:bCs/>
        </w:rPr>
      </w:pPr>
    </w:p>
    <w:p w14:paraId="05510892" w14:textId="5D577234" w:rsidR="003644EC" w:rsidRDefault="003644EC" w:rsidP="00FC3C26">
      <w:pPr>
        <w:keepNext/>
        <w:spacing w:after="160" w:line="259" w:lineRule="auto"/>
        <w:rPr>
          <w:b/>
          <w:bCs/>
        </w:rPr>
      </w:pPr>
      <w:r>
        <w:rPr>
          <w:b/>
          <w:bCs/>
        </w:rPr>
        <w:lastRenderedPageBreak/>
        <w:t xml:space="preserve">КРИТЕРИИ ЗА </w:t>
      </w:r>
      <w:r w:rsidR="00003F28">
        <w:rPr>
          <w:b/>
          <w:bCs/>
        </w:rPr>
        <w:t xml:space="preserve">ОЦЕНКА НА </w:t>
      </w:r>
      <w:r>
        <w:rPr>
          <w:b/>
          <w:bCs/>
        </w:rPr>
        <w:t>ДОПУСТИМОСТ</w:t>
      </w:r>
      <w:r w:rsidR="00783DA4" w:rsidRPr="008029BB">
        <w:rPr>
          <w:b/>
          <w:bCs/>
        </w:rPr>
        <w:t xml:space="preserve"> </w:t>
      </w:r>
      <w:r w:rsidR="00783DA4">
        <w:rPr>
          <w:b/>
          <w:bCs/>
        </w:rPr>
        <w:t>НА КАНДИТАТА</w:t>
      </w:r>
    </w:p>
    <w:tbl>
      <w:tblPr>
        <w:tblStyle w:val="TableGrid"/>
        <w:tblW w:w="5393" w:type="pct"/>
        <w:tblInd w:w="-289" w:type="dxa"/>
        <w:tblLook w:val="04A0" w:firstRow="1" w:lastRow="0" w:firstColumn="1" w:lastColumn="0" w:noHBand="0" w:noVBand="1"/>
      </w:tblPr>
      <w:tblGrid>
        <w:gridCol w:w="426"/>
        <w:gridCol w:w="7777"/>
        <w:gridCol w:w="765"/>
        <w:gridCol w:w="765"/>
        <w:gridCol w:w="720"/>
        <w:gridCol w:w="3722"/>
      </w:tblGrid>
      <w:tr w:rsidR="000C6EDB" w14:paraId="45844940" w14:textId="77777777" w:rsidTr="008531A0">
        <w:trPr>
          <w:tblHeader/>
        </w:trPr>
        <w:tc>
          <w:tcPr>
            <w:tcW w:w="150" w:type="pct"/>
          </w:tcPr>
          <w:p w14:paraId="4BBF114B" w14:textId="526246D4" w:rsidR="00D6799A" w:rsidRPr="008D02E1" w:rsidRDefault="00D6799A" w:rsidP="00D6799A">
            <w:pPr>
              <w:spacing w:after="160" w:line="259" w:lineRule="auto"/>
              <w:rPr>
                <w:b/>
                <w:bCs/>
                <w:sz w:val="20"/>
                <w:szCs w:val="20"/>
              </w:rPr>
            </w:pPr>
            <w:r w:rsidRPr="008D02E1">
              <w:rPr>
                <w:b/>
                <w:bCs/>
                <w:sz w:val="20"/>
                <w:szCs w:val="20"/>
              </w:rPr>
              <w:t>№</w:t>
            </w:r>
          </w:p>
        </w:tc>
        <w:tc>
          <w:tcPr>
            <w:tcW w:w="2742" w:type="pct"/>
          </w:tcPr>
          <w:p w14:paraId="7C074C53" w14:textId="1F4414B9" w:rsidR="00D6799A" w:rsidRPr="008D02E1" w:rsidRDefault="00D6799A" w:rsidP="00D6799A">
            <w:pPr>
              <w:spacing w:after="160" w:line="259" w:lineRule="auto"/>
              <w:rPr>
                <w:b/>
                <w:bCs/>
                <w:sz w:val="20"/>
                <w:szCs w:val="20"/>
              </w:rPr>
            </w:pPr>
            <w:r w:rsidRPr="008D02E1">
              <w:rPr>
                <w:b/>
                <w:bCs/>
                <w:sz w:val="20"/>
                <w:szCs w:val="20"/>
              </w:rPr>
              <w:t>Критерий</w:t>
            </w:r>
          </w:p>
        </w:tc>
        <w:tc>
          <w:tcPr>
            <w:tcW w:w="270" w:type="pct"/>
          </w:tcPr>
          <w:p w14:paraId="3F080370" w14:textId="11DBD1A8" w:rsidR="00D6799A" w:rsidRPr="008D02E1" w:rsidRDefault="00D6799A" w:rsidP="00D6799A">
            <w:pPr>
              <w:spacing w:after="160" w:line="259" w:lineRule="auto"/>
              <w:jc w:val="center"/>
              <w:rPr>
                <w:b/>
                <w:bCs/>
                <w:sz w:val="20"/>
                <w:szCs w:val="20"/>
              </w:rPr>
            </w:pPr>
            <w:r w:rsidRPr="008D02E1">
              <w:rPr>
                <w:b/>
                <w:bCs/>
                <w:sz w:val="20"/>
                <w:szCs w:val="20"/>
              </w:rPr>
              <w:t>да</w:t>
            </w:r>
          </w:p>
        </w:tc>
        <w:tc>
          <w:tcPr>
            <w:tcW w:w="270" w:type="pct"/>
          </w:tcPr>
          <w:p w14:paraId="3178C01F" w14:textId="3906C258" w:rsidR="00D6799A" w:rsidRPr="008D02E1" w:rsidRDefault="00D6799A" w:rsidP="00D6799A">
            <w:pPr>
              <w:spacing w:after="160" w:line="259" w:lineRule="auto"/>
              <w:jc w:val="center"/>
              <w:rPr>
                <w:b/>
                <w:bCs/>
                <w:sz w:val="20"/>
                <w:szCs w:val="20"/>
              </w:rPr>
            </w:pPr>
            <w:r w:rsidRPr="008D02E1">
              <w:rPr>
                <w:b/>
                <w:bCs/>
                <w:sz w:val="20"/>
                <w:szCs w:val="20"/>
              </w:rPr>
              <w:t>не</w:t>
            </w:r>
          </w:p>
        </w:tc>
        <w:tc>
          <w:tcPr>
            <w:tcW w:w="254" w:type="pct"/>
          </w:tcPr>
          <w:p w14:paraId="722EEB39" w14:textId="535A792B" w:rsidR="00D6799A" w:rsidRPr="008D02E1" w:rsidRDefault="00D6799A" w:rsidP="00D6799A">
            <w:pPr>
              <w:spacing w:after="160" w:line="259" w:lineRule="auto"/>
              <w:jc w:val="center"/>
              <w:rPr>
                <w:b/>
                <w:bCs/>
                <w:sz w:val="20"/>
                <w:szCs w:val="20"/>
              </w:rPr>
            </w:pPr>
            <w:r w:rsidRPr="008D02E1">
              <w:rPr>
                <w:b/>
                <w:bCs/>
                <w:sz w:val="20"/>
                <w:szCs w:val="20"/>
              </w:rPr>
              <w:t>НП</w:t>
            </w:r>
          </w:p>
        </w:tc>
        <w:tc>
          <w:tcPr>
            <w:tcW w:w="1313" w:type="pct"/>
          </w:tcPr>
          <w:p w14:paraId="006F3657" w14:textId="2D1D183E" w:rsidR="00D6799A" w:rsidRPr="008D02E1" w:rsidRDefault="00D6799A" w:rsidP="00D6799A">
            <w:pPr>
              <w:spacing w:after="160" w:line="259" w:lineRule="auto"/>
              <w:jc w:val="center"/>
              <w:rPr>
                <w:b/>
                <w:bCs/>
                <w:sz w:val="20"/>
                <w:szCs w:val="20"/>
              </w:rPr>
            </w:pPr>
            <w:r w:rsidRPr="008D02E1">
              <w:rPr>
                <w:b/>
                <w:bCs/>
                <w:sz w:val="20"/>
                <w:szCs w:val="20"/>
              </w:rPr>
              <w:t>Източник</w:t>
            </w:r>
          </w:p>
        </w:tc>
      </w:tr>
      <w:tr w:rsidR="008D02E1" w14:paraId="04C679E3" w14:textId="77777777" w:rsidTr="008531A0">
        <w:tc>
          <w:tcPr>
            <w:tcW w:w="150" w:type="pct"/>
          </w:tcPr>
          <w:p w14:paraId="7EFAE514" w14:textId="632B5879" w:rsidR="00D6799A" w:rsidRPr="008D02E1" w:rsidRDefault="00D6799A" w:rsidP="00D6799A">
            <w:pPr>
              <w:spacing w:after="160" w:line="259" w:lineRule="auto"/>
              <w:rPr>
                <w:sz w:val="20"/>
                <w:szCs w:val="20"/>
              </w:rPr>
            </w:pPr>
            <w:r w:rsidRPr="008D02E1">
              <w:rPr>
                <w:sz w:val="20"/>
                <w:szCs w:val="20"/>
              </w:rPr>
              <w:t>1.</w:t>
            </w:r>
          </w:p>
        </w:tc>
        <w:tc>
          <w:tcPr>
            <w:tcW w:w="2742" w:type="pct"/>
          </w:tcPr>
          <w:p w14:paraId="7A332AD8" w14:textId="3701D11F" w:rsidR="00D6799A" w:rsidRPr="008D02E1" w:rsidRDefault="00D6799A" w:rsidP="00D6799A">
            <w:pPr>
              <w:spacing w:after="160" w:line="259" w:lineRule="auto"/>
              <w:rPr>
                <w:b/>
                <w:bCs/>
                <w:sz w:val="20"/>
                <w:szCs w:val="20"/>
              </w:rPr>
            </w:pPr>
            <w:r w:rsidRPr="008D02E1">
              <w:rPr>
                <w:sz w:val="20"/>
                <w:szCs w:val="20"/>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270" w:type="pct"/>
            <w:vAlign w:val="center"/>
          </w:tcPr>
          <w:p w14:paraId="17FFA6F8" w14:textId="781F61B7"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70" w:type="pct"/>
            <w:vAlign w:val="center"/>
          </w:tcPr>
          <w:p w14:paraId="45B52D5E" w14:textId="66F4A197"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54" w:type="pct"/>
            <w:vAlign w:val="center"/>
          </w:tcPr>
          <w:p w14:paraId="3F53B554" w14:textId="51E7FE4A"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13" w:type="pct"/>
          </w:tcPr>
          <w:p w14:paraId="529A4E9B" w14:textId="6DC9172E" w:rsidR="00D6799A" w:rsidRPr="008D02E1" w:rsidRDefault="00D6799A" w:rsidP="00D6799A">
            <w:pPr>
              <w:spacing w:after="160" w:line="259" w:lineRule="auto"/>
              <w:rPr>
                <w:b/>
                <w:bCs/>
                <w:i/>
                <w:iCs/>
                <w:sz w:val="20"/>
                <w:szCs w:val="20"/>
              </w:rPr>
            </w:pPr>
            <w:r w:rsidRPr="008D02E1">
              <w:rPr>
                <w:i/>
                <w:iCs/>
                <w:sz w:val="20"/>
                <w:szCs w:val="20"/>
              </w:rPr>
              <w:t>Търговски регистър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tc>
      </w:tr>
      <w:tr w:rsidR="008D02E1" w14:paraId="1AC59A0C" w14:textId="77777777" w:rsidTr="008531A0">
        <w:tc>
          <w:tcPr>
            <w:tcW w:w="150" w:type="pct"/>
          </w:tcPr>
          <w:p w14:paraId="4D3EAA51" w14:textId="10EDF719" w:rsidR="00D6799A" w:rsidRPr="008D02E1" w:rsidRDefault="00D6799A" w:rsidP="00D6799A">
            <w:pPr>
              <w:spacing w:after="160" w:line="259" w:lineRule="auto"/>
              <w:rPr>
                <w:sz w:val="20"/>
                <w:szCs w:val="20"/>
              </w:rPr>
            </w:pPr>
            <w:r w:rsidRPr="008D02E1">
              <w:rPr>
                <w:sz w:val="20"/>
                <w:szCs w:val="20"/>
              </w:rPr>
              <w:t>2.</w:t>
            </w:r>
          </w:p>
        </w:tc>
        <w:tc>
          <w:tcPr>
            <w:tcW w:w="2742" w:type="pct"/>
          </w:tcPr>
          <w:p w14:paraId="7818CFBF" w14:textId="7E74B498" w:rsidR="00D6799A" w:rsidRPr="008D02E1" w:rsidRDefault="00D6799A" w:rsidP="00D6799A">
            <w:pPr>
              <w:spacing w:after="160" w:line="259" w:lineRule="auto"/>
              <w:rPr>
                <w:b/>
                <w:bCs/>
                <w:sz w:val="20"/>
                <w:szCs w:val="20"/>
              </w:rPr>
            </w:pPr>
            <w:r w:rsidRPr="008D02E1">
              <w:rPr>
                <w:sz w:val="20"/>
                <w:szCs w:val="20"/>
              </w:rPr>
              <w:t xml:space="preserve">Формулярът за кандидатстване е подаден от бенефициент, посочен в Насоките като допустим бенефициент по настоящата процедура. </w:t>
            </w:r>
          </w:p>
        </w:tc>
        <w:tc>
          <w:tcPr>
            <w:tcW w:w="270" w:type="pct"/>
            <w:vAlign w:val="center"/>
          </w:tcPr>
          <w:p w14:paraId="6AE6C8EC" w14:textId="4C132DF4"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70" w:type="pct"/>
            <w:vAlign w:val="center"/>
          </w:tcPr>
          <w:p w14:paraId="32B6ED5D" w14:textId="16D6D803"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54" w:type="pct"/>
            <w:vAlign w:val="center"/>
          </w:tcPr>
          <w:p w14:paraId="4708079F" w14:textId="4B29B3EB"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13" w:type="pct"/>
          </w:tcPr>
          <w:p w14:paraId="2EBCC45B" w14:textId="4754F5EF" w:rsidR="008D02E1" w:rsidRPr="00A34069" w:rsidRDefault="00D6799A" w:rsidP="00392668">
            <w:pPr>
              <w:spacing w:after="160" w:line="259" w:lineRule="auto"/>
              <w:rPr>
                <w:i/>
                <w:iCs/>
                <w:sz w:val="20"/>
                <w:szCs w:val="20"/>
              </w:rPr>
            </w:pPr>
            <w:r w:rsidRPr="008D02E1">
              <w:rPr>
                <w:i/>
                <w:iCs/>
                <w:sz w:val="20"/>
                <w:szCs w:val="20"/>
              </w:rPr>
              <w:t>Формуляр за кандидатстване, „Данни за кандидата“</w:t>
            </w:r>
            <w:r w:rsidR="008D02E1" w:rsidRPr="008D02E1">
              <w:rPr>
                <w:i/>
                <w:iCs/>
                <w:sz w:val="20"/>
                <w:szCs w:val="20"/>
              </w:rPr>
              <w:t>,</w:t>
            </w:r>
            <w:r w:rsidR="00392668">
              <w:rPr>
                <w:i/>
                <w:iCs/>
                <w:sz w:val="20"/>
                <w:szCs w:val="20"/>
              </w:rPr>
              <w:t xml:space="preserve"> в .т.ч. има възможност за обслужване на жп товари</w:t>
            </w:r>
          </w:p>
        </w:tc>
      </w:tr>
      <w:tr w:rsidR="008D02E1" w14:paraId="5223E01D" w14:textId="77777777" w:rsidTr="008531A0">
        <w:tc>
          <w:tcPr>
            <w:tcW w:w="150" w:type="pct"/>
          </w:tcPr>
          <w:p w14:paraId="405DD972" w14:textId="4C9D828D" w:rsidR="008D02E1" w:rsidRPr="008D02E1" w:rsidRDefault="008D02E1" w:rsidP="008D02E1">
            <w:pPr>
              <w:spacing w:after="160" w:line="259" w:lineRule="auto"/>
              <w:rPr>
                <w:sz w:val="20"/>
                <w:szCs w:val="20"/>
              </w:rPr>
            </w:pPr>
            <w:r w:rsidRPr="008D02E1">
              <w:rPr>
                <w:sz w:val="20"/>
                <w:szCs w:val="20"/>
              </w:rPr>
              <w:t>3.</w:t>
            </w:r>
          </w:p>
        </w:tc>
        <w:tc>
          <w:tcPr>
            <w:tcW w:w="2742" w:type="pct"/>
          </w:tcPr>
          <w:p w14:paraId="6B6BCF7D" w14:textId="67F802DF" w:rsidR="008D02E1" w:rsidRPr="008D02E1" w:rsidRDefault="008D02E1" w:rsidP="008D02E1">
            <w:pPr>
              <w:spacing w:after="160" w:line="259" w:lineRule="auto"/>
              <w:rPr>
                <w:b/>
                <w:bCs/>
                <w:sz w:val="20"/>
                <w:szCs w:val="20"/>
              </w:rPr>
            </w:pPr>
            <w:r w:rsidRPr="008D02E1">
              <w:rPr>
                <w:sz w:val="20"/>
                <w:szCs w:val="20"/>
              </w:rPr>
              <w:t>Кандидатът има минимум три приключени финансови години (2021, 2022, 2023 г.)  преди датата на обявяване на настоящата процедура за подбор на проекти.</w:t>
            </w:r>
          </w:p>
        </w:tc>
        <w:tc>
          <w:tcPr>
            <w:tcW w:w="270" w:type="pct"/>
            <w:vAlign w:val="center"/>
          </w:tcPr>
          <w:p w14:paraId="2203EFE3" w14:textId="5FCF2B7A"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70" w:type="pct"/>
            <w:vAlign w:val="center"/>
          </w:tcPr>
          <w:p w14:paraId="0C16AC83" w14:textId="29C3D192"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54" w:type="pct"/>
            <w:vAlign w:val="center"/>
          </w:tcPr>
          <w:p w14:paraId="259E6467" w14:textId="584B973E"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13" w:type="pct"/>
          </w:tcPr>
          <w:p w14:paraId="5CE4D748" w14:textId="3D707C39" w:rsidR="008D02E1" w:rsidRPr="008D02E1" w:rsidRDefault="008D02E1" w:rsidP="008D02E1">
            <w:pPr>
              <w:spacing w:after="160" w:line="259" w:lineRule="auto"/>
              <w:rPr>
                <w:b/>
                <w:bCs/>
                <w:i/>
                <w:iCs/>
                <w:sz w:val="20"/>
                <w:szCs w:val="20"/>
              </w:rPr>
            </w:pPr>
            <w:r w:rsidRPr="008D02E1">
              <w:rPr>
                <w:i/>
                <w:iCs/>
                <w:sz w:val="20"/>
                <w:szCs w:val="20"/>
              </w:rPr>
              <w:t>Отчет за приходите и разходите и Счетоводен баланс за 2021 г., 2022 г. и 2023 г.</w:t>
            </w:r>
          </w:p>
        </w:tc>
      </w:tr>
      <w:tr w:rsidR="008D02E1" w14:paraId="2CD1834A" w14:textId="77777777" w:rsidTr="008531A0">
        <w:tc>
          <w:tcPr>
            <w:tcW w:w="150" w:type="pct"/>
          </w:tcPr>
          <w:p w14:paraId="45599526" w14:textId="08D927ED" w:rsidR="008D02E1" w:rsidRPr="00E66116" w:rsidRDefault="008D02E1" w:rsidP="008D02E1">
            <w:pPr>
              <w:spacing w:after="160" w:line="259" w:lineRule="auto"/>
              <w:rPr>
                <w:sz w:val="20"/>
                <w:szCs w:val="20"/>
              </w:rPr>
            </w:pPr>
            <w:r w:rsidRPr="00E66116">
              <w:rPr>
                <w:sz w:val="20"/>
                <w:szCs w:val="20"/>
              </w:rPr>
              <w:t>4.</w:t>
            </w:r>
          </w:p>
        </w:tc>
        <w:tc>
          <w:tcPr>
            <w:tcW w:w="2742" w:type="pct"/>
          </w:tcPr>
          <w:p w14:paraId="18BB99C4" w14:textId="309319E7" w:rsidR="008D02E1" w:rsidRPr="00E66116" w:rsidRDefault="008D02E1" w:rsidP="008D02E1">
            <w:pPr>
              <w:spacing w:after="160" w:line="259" w:lineRule="auto"/>
              <w:rPr>
                <w:b/>
                <w:bCs/>
                <w:sz w:val="20"/>
                <w:szCs w:val="20"/>
              </w:rPr>
            </w:pPr>
            <w:r w:rsidRPr="00E66116">
              <w:rPr>
                <w:sz w:val="20"/>
                <w:szCs w:val="20"/>
              </w:rPr>
              <w:t>Кандидатът не е предприятие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tc>
        <w:tc>
          <w:tcPr>
            <w:tcW w:w="270" w:type="pct"/>
            <w:vAlign w:val="center"/>
          </w:tcPr>
          <w:p w14:paraId="7006A833" w14:textId="66F6111E"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70" w:type="pct"/>
            <w:vAlign w:val="center"/>
          </w:tcPr>
          <w:p w14:paraId="4A6FAEFA" w14:textId="08FBA5CF"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54" w:type="pct"/>
            <w:vAlign w:val="center"/>
          </w:tcPr>
          <w:p w14:paraId="3AFC6ED1" w14:textId="3914BDFB"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13" w:type="pct"/>
          </w:tcPr>
          <w:p w14:paraId="6E09EB92" w14:textId="77777777" w:rsidR="008D02E1" w:rsidRDefault="008D02E1" w:rsidP="008D02E1">
            <w:pPr>
              <w:spacing w:after="160" w:line="259" w:lineRule="auto"/>
              <w:rPr>
                <w:i/>
                <w:iCs/>
                <w:sz w:val="20"/>
                <w:szCs w:val="20"/>
              </w:rPr>
            </w:pPr>
            <w:r w:rsidRPr="008D02E1">
              <w:rPr>
                <w:i/>
                <w:iCs/>
                <w:sz w:val="20"/>
                <w:szCs w:val="20"/>
              </w:rPr>
              <w:t>Декларация за държавни помощи;</w:t>
            </w:r>
          </w:p>
          <w:p w14:paraId="29732DD5" w14:textId="1CF7F2D7" w:rsidR="00CD18A7" w:rsidRPr="00CD18A7" w:rsidRDefault="00CD18A7" w:rsidP="008D02E1">
            <w:pPr>
              <w:spacing w:after="160" w:line="259" w:lineRule="auto"/>
              <w:rPr>
                <w:i/>
                <w:iCs/>
                <w:sz w:val="20"/>
                <w:szCs w:val="20"/>
              </w:rPr>
            </w:pPr>
            <w:r w:rsidRPr="00CD18A7">
              <w:rPr>
                <w:i/>
                <w:iCs/>
                <w:sz w:val="20"/>
                <w:szCs w:val="20"/>
                <w:lang w:val="en-US"/>
              </w:rPr>
              <w:t>https</w:t>
            </w:r>
            <w:r w:rsidRPr="00FC3C26">
              <w:rPr>
                <w:i/>
                <w:iCs/>
                <w:sz w:val="20"/>
                <w:szCs w:val="20"/>
              </w:rPr>
              <w:t>://</w:t>
            </w:r>
            <w:r w:rsidRPr="00CD18A7">
              <w:rPr>
                <w:i/>
                <w:iCs/>
                <w:sz w:val="20"/>
                <w:szCs w:val="20"/>
                <w:lang w:val="en-US"/>
              </w:rPr>
              <w:t>stateaid</w:t>
            </w:r>
            <w:r w:rsidRPr="00FC3C26">
              <w:rPr>
                <w:i/>
                <w:iCs/>
                <w:sz w:val="20"/>
                <w:szCs w:val="20"/>
              </w:rPr>
              <w:t>.</w:t>
            </w:r>
            <w:r w:rsidRPr="00CD18A7">
              <w:rPr>
                <w:i/>
                <w:iCs/>
                <w:sz w:val="20"/>
                <w:szCs w:val="20"/>
                <w:lang w:val="en-US"/>
              </w:rPr>
              <w:t>minfin</w:t>
            </w:r>
            <w:r w:rsidRPr="00FC3C26">
              <w:rPr>
                <w:i/>
                <w:iCs/>
                <w:sz w:val="20"/>
                <w:szCs w:val="20"/>
              </w:rPr>
              <w:t>.</w:t>
            </w:r>
            <w:r w:rsidRPr="00CD18A7">
              <w:rPr>
                <w:i/>
                <w:iCs/>
                <w:sz w:val="20"/>
                <w:szCs w:val="20"/>
                <w:lang w:val="en-US"/>
              </w:rPr>
              <w:t>bg</w:t>
            </w:r>
            <w:r w:rsidRPr="00FC3C26">
              <w:rPr>
                <w:i/>
                <w:iCs/>
                <w:sz w:val="20"/>
                <w:szCs w:val="20"/>
              </w:rPr>
              <w:t>/</w:t>
            </w:r>
            <w:r w:rsidRPr="00CD18A7">
              <w:rPr>
                <w:i/>
                <w:iCs/>
                <w:sz w:val="20"/>
                <w:szCs w:val="20"/>
                <w:lang w:val="en-US"/>
              </w:rPr>
              <w:t>bg</w:t>
            </w:r>
            <w:r w:rsidRPr="00FC3C26">
              <w:rPr>
                <w:i/>
                <w:iCs/>
                <w:sz w:val="20"/>
                <w:szCs w:val="20"/>
              </w:rPr>
              <w:t xml:space="preserve">/483 </w:t>
            </w:r>
          </w:p>
          <w:p w14:paraId="39988FCD" w14:textId="6C8F19BA" w:rsidR="00DF25D9" w:rsidRPr="00DF25D9" w:rsidRDefault="00DF25D9" w:rsidP="008D02E1">
            <w:pPr>
              <w:spacing w:after="160" w:line="259" w:lineRule="auto"/>
              <w:rPr>
                <w:b/>
                <w:bCs/>
                <w:i/>
                <w:iCs/>
                <w:sz w:val="20"/>
                <w:szCs w:val="20"/>
              </w:rPr>
            </w:pPr>
            <w:r w:rsidRPr="00DF25D9">
              <w:rPr>
                <w:b/>
                <w:bCs/>
                <w:i/>
                <w:iCs/>
                <w:sz w:val="20"/>
                <w:szCs w:val="20"/>
                <w:lang w:val="en-US"/>
              </w:rPr>
              <w:t>https</w:t>
            </w:r>
            <w:r w:rsidRPr="00FC3C26">
              <w:rPr>
                <w:b/>
                <w:bCs/>
                <w:i/>
                <w:iCs/>
                <w:sz w:val="20"/>
                <w:szCs w:val="20"/>
              </w:rPr>
              <w:t>://</w:t>
            </w:r>
            <w:r w:rsidRPr="00DF25D9">
              <w:rPr>
                <w:b/>
                <w:bCs/>
                <w:i/>
                <w:iCs/>
                <w:sz w:val="20"/>
                <w:szCs w:val="20"/>
                <w:lang w:val="en-US"/>
              </w:rPr>
              <w:t>competition</w:t>
            </w:r>
            <w:r w:rsidRPr="00FC3C26">
              <w:rPr>
                <w:b/>
                <w:bCs/>
                <w:i/>
                <w:iCs/>
                <w:sz w:val="20"/>
                <w:szCs w:val="20"/>
              </w:rPr>
              <w:t>-</w:t>
            </w:r>
            <w:r w:rsidRPr="00DF25D9">
              <w:rPr>
                <w:b/>
                <w:bCs/>
                <w:i/>
                <w:iCs/>
                <w:sz w:val="20"/>
                <w:szCs w:val="20"/>
                <w:lang w:val="en-US"/>
              </w:rPr>
              <w:t>policy</w:t>
            </w:r>
            <w:r w:rsidRPr="00FC3C26">
              <w:rPr>
                <w:b/>
                <w:bCs/>
                <w:i/>
                <w:iCs/>
                <w:sz w:val="20"/>
                <w:szCs w:val="20"/>
              </w:rPr>
              <w:t>.</w:t>
            </w:r>
            <w:r w:rsidRPr="00DF25D9">
              <w:rPr>
                <w:b/>
                <w:bCs/>
                <w:i/>
                <w:iCs/>
                <w:sz w:val="20"/>
                <w:szCs w:val="20"/>
                <w:lang w:val="en-US"/>
              </w:rPr>
              <w:t>ec</w:t>
            </w:r>
            <w:r w:rsidRPr="00FC3C26">
              <w:rPr>
                <w:b/>
                <w:bCs/>
                <w:i/>
                <w:iCs/>
                <w:sz w:val="20"/>
                <w:szCs w:val="20"/>
              </w:rPr>
              <w:t>.</w:t>
            </w:r>
            <w:r w:rsidRPr="00DF25D9">
              <w:rPr>
                <w:b/>
                <w:bCs/>
                <w:i/>
                <w:iCs/>
                <w:sz w:val="20"/>
                <w:szCs w:val="20"/>
                <w:lang w:val="en-US"/>
              </w:rPr>
              <w:t>europa</w:t>
            </w:r>
            <w:r w:rsidRPr="00FC3C26">
              <w:rPr>
                <w:b/>
                <w:bCs/>
                <w:i/>
                <w:iCs/>
                <w:sz w:val="20"/>
                <w:szCs w:val="20"/>
              </w:rPr>
              <w:t>.</w:t>
            </w:r>
            <w:r w:rsidRPr="00DF25D9">
              <w:rPr>
                <w:b/>
                <w:bCs/>
                <w:i/>
                <w:iCs/>
                <w:sz w:val="20"/>
                <w:szCs w:val="20"/>
                <w:lang w:val="en-US"/>
              </w:rPr>
              <w:t>eu</w:t>
            </w:r>
            <w:r w:rsidRPr="00FC3C26">
              <w:rPr>
                <w:b/>
                <w:bCs/>
                <w:i/>
                <w:iCs/>
                <w:sz w:val="20"/>
                <w:szCs w:val="20"/>
              </w:rPr>
              <w:t>/</w:t>
            </w:r>
            <w:r w:rsidRPr="00DF25D9">
              <w:rPr>
                <w:b/>
                <w:bCs/>
                <w:i/>
                <w:iCs/>
                <w:sz w:val="20"/>
                <w:szCs w:val="20"/>
                <w:lang w:val="en-US"/>
              </w:rPr>
              <w:t>state</w:t>
            </w:r>
            <w:r w:rsidRPr="00FC3C26">
              <w:rPr>
                <w:b/>
                <w:bCs/>
                <w:i/>
                <w:iCs/>
                <w:sz w:val="20"/>
                <w:szCs w:val="20"/>
              </w:rPr>
              <w:t>-</w:t>
            </w:r>
            <w:r w:rsidRPr="00DF25D9">
              <w:rPr>
                <w:b/>
                <w:bCs/>
                <w:i/>
                <w:iCs/>
                <w:sz w:val="20"/>
                <w:szCs w:val="20"/>
                <w:lang w:val="en-US"/>
              </w:rPr>
              <w:t>aid</w:t>
            </w:r>
            <w:r w:rsidRPr="00FC3C26">
              <w:rPr>
                <w:b/>
                <w:bCs/>
                <w:i/>
                <w:iCs/>
                <w:sz w:val="20"/>
                <w:szCs w:val="20"/>
              </w:rPr>
              <w:t>/</w:t>
            </w:r>
            <w:r w:rsidRPr="00DF25D9">
              <w:rPr>
                <w:b/>
                <w:bCs/>
                <w:i/>
                <w:iCs/>
                <w:sz w:val="20"/>
                <w:szCs w:val="20"/>
                <w:lang w:val="en-US"/>
              </w:rPr>
              <w:t>procedures</w:t>
            </w:r>
            <w:r w:rsidRPr="00FC3C26">
              <w:rPr>
                <w:b/>
                <w:bCs/>
                <w:i/>
                <w:iCs/>
                <w:sz w:val="20"/>
                <w:szCs w:val="20"/>
              </w:rPr>
              <w:t>/</w:t>
            </w:r>
            <w:r w:rsidRPr="00DF25D9">
              <w:rPr>
                <w:b/>
                <w:bCs/>
                <w:i/>
                <w:iCs/>
                <w:sz w:val="20"/>
                <w:szCs w:val="20"/>
                <w:lang w:val="en-US"/>
              </w:rPr>
              <w:t>recovery</w:t>
            </w:r>
            <w:r w:rsidRPr="00FC3C26">
              <w:rPr>
                <w:b/>
                <w:bCs/>
                <w:i/>
                <w:iCs/>
                <w:sz w:val="20"/>
                <w:szCs w:val="20"/>
              </w:rPr>
              <w:t>-</w:t>
            </w:r>
            <w:r w:rsidRPr="00DF25D9">
              <w:rPr>
                <w:b/>
                <w:bCs/>
                <w:i/>
                <w:iCs/>
                <w:sz w:val="20"/>
                <w:szCs w:val="20"/>
                <w:lang w:val="en-US"/>
              </w:rPr>
              <w:t>unlawful</w:t>
            </w:r>
            <w:r w:rsidRPr="00FC3C26">
              <w:rPr>
                <w:b/>
                <w:bCs/>
                <w:i/>
                <w:iCs/>
                <w:sz w:val="20"/>
                <w:szCs w:val="20"/>
              </w:rPr>
              <w:t>-</w:t>
            </w:r>
            <w:r w:rsidRPr="00DF25D9">
              <w:rPr>
                <w:b/>
                <w:bCs/>
                <w:i/>
                <w:iCs/>
                <w:sz w:val="20"/>
                <w:szCs w:val="20"/>
                <w:lang w:val="en-US"/>
              </w:rPr>
              <w:t>aid</w:t>
            </w:r>
            <w:r w:rsidRPr="00FC3C26">
              <w:rPr>
                <w:b/>
                <w:bCs/>
                <w:i/>
                <w:iCs/>
                <w:sz w:val="20"/>
                <w:szCs w:val="20"/>
              </w:rPr>
              <w:t>_</w:t>
            </w:r>
            <w:r w:rsidRPr="00DF25D9">
              <w:rPr>
                <w:b/>
                <w:bCs/>
                <w:i/>
                <w:iCs/>
                <w:sz w:val="20"/>
                <w:szCs w:val="20"/>
                <w:lang w:val="en-US"/>
              </w:rPr>
              <w:t>en</w:t>
            </w:r>
          </w:p>
        </w:tc>
      </w:tr>
      <w:tr w:rsidR="008D02E1" w14:paraId="5692694B" w14:textId="77777777" w:rsidTr="008531A0">
        <w:tc>
          <w:tcPr>
            <w:tcW w:w="150" w:type="pct"/>
          </w:tcPr>
          <w:p w14:paraId="7CA68339" w14:textId="60CE9A61" w:rsidR="00D6799A" w:rsidRPr="00E66116" w:rsidRDefault="008D02E1" w:rsidP="00D6799A">
            <w:pPr>
              <w:spacing w:after="160" w:line="259" w:lineRule="auto"/>
              <w:rPr>
                <w:sz w:val="20"/>
                <w:szCs w:val="20"/>
              </w:rPr>
            </w:pPr>
            <w:r w:rsidRPr="00E66116">
              <w:rPr>
                <w:sz w:val="20"/>
                <w:szCs w:val="20"/>
              </w:rPr>
              <w:t>5</w:t>
            </w:r>
            <w:r w:rsidR="00D6799A" w:rsidRPr="00E66116">
              <w:rPr>
                <w:sz w:val="20"/>
                <w:szCs w:val="20"/>
              </w:rPr>
              <w:t>.</w:t>
            </w:r>
          </w:p>
        </w:tc>
        <w:tc>
          <w:tcPr>
            <w:tcW w:w="2742" w:type="pct"/>
          </w:tcPr>
          <w:p w14:paraId="0441EDD0" w14:textId="77777777" w:rsidR="00D6799A" w:rsidRPr="00E66116" w:rsidRDefault="00D6799A" w:rsidP="00D6799A">
            <w:pPr>
              <w:spacing w:after="160" w:line="259" w:lineRule="auto"/>
              <w:rPr>
                <w:sz w:val="20"/>
                <w:szCs w:val="20"/>
              </w:rPr>
            </w:pPr>
            <w:r w:rsidRPr="00E66116">
              <w:rPr>
                <w:sz w:val="20"/>
                <w:szCs w:val="20"/>
              </w:rPr>
              <w:t xml:space="preserve">Кандидатът не е предприятие в затруднено положение и по отношение на него не е изпълнено нито едно от следните обстоятелства: </w:t>
            </w:r>
          </w:p>
          <w:p w14:paraId="31FEC101" w14:textId="153F0CDF" w:rsidR="00D6799A" w:rsidRPr="00E66116" w:rsidRDefault="00D6799A" w:rsidP="00D6799A">
            <w:pPr>
              <w:pStyle w:val="ListParagraph"/>
              <w:numPr>
                <w:ilvl w:val="0"/>
                <w:numId w:val="6"/>
              </w:numPr>
              <w:spacing w:after="160" w:line="259" w:lineRule="auto"/>
              <w:rPr>
                <w:sz w:val="20"/>
                <w:szCs w:val="20"/>
              </w:rPr>
            </w:pPr>
            <w:r w:rsidRPr="00E66116">
              <w:rPr>
                <w:sz w:val="20"/>
                <w:szCs w:val="20"/>
              </w:rPr>
              <w:t xml:space="preserve">.В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w:t>
            </w:r>
            <w:r w:rsidRPr="00E66116">
              <w:rPr>
                <w:sz w:val="20"/>
                <w:szCs w:val="20"/>
              </w:rPr>
              <w:lastRenderedPageBreak/>
              <w:t>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62133318" w14:textId="2EA5683A" w:rsidR="00D6799A" w:rsidRPr="00E66116" w:rsidRDefault="00D6799A" w:rsidP="00D6799A">
            <w:pPr>
              <w:pStyle w:val="ListParagraph"/>
              <w:numPr>
                <w:ilvl w:val="0"/>
                <w:numId w:val="6"/>
              </w:numPr>
              <w:spacing w:after="160" w:line="259" w:lineRule="auto"/>
              <w:rPr>
                <w:sz w:val="20"/>
                <w:szCs w:val="20"/>
              </w:rPr>
            </w:pPr>
            <w:r w:rsidRPr="00E66116">
              <w:rPr>
                <w:sz w:val="20"/>
                <w:szCs w:val="20"/>
              </w:rPr>
              <w:t>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59C0613" w14:textId="00AF1D10" w:rsidR="00D6799A" w:rsidRPr="00E66116" w:rsidRDefault="00D6799A" w:rsidP="00D6799A">
            <w:pPr>
              <w:pStyle w:val="ListParagraph"/>
              <w:numPr>
                <w:ilvl w:val="0"/>
                <w:numId w:val="6"/>
              </w:numPr>
              <w:spacing w:after="160" w:line="259" w:lineRule="auto"/>
              <w:rPr>
                <w:sz w:val="20"/>
                <w:szCs w:val="20"/>
              </w:rPr>
            </w:pPr>
            <w:r w:rsidRPr="00E66116">
              <w:rPr>
                <w:sz w:val="20"/>
                <w:szCs w:val="20"/>
              </w:rPr>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1B051DA4" w14:textId="13E4BAA8" w:rsidR="00D6799A" w:rsidRPr="00E66116" w:rsidRDefault="00D6799A" w:rsidP="00D6799A">
            <w:pPr>
              <w:pStyle w:val="ListParagraph"/>
              <w:numPr>
                <w:ilvl w:val="0"/>
                <w:numId w:val="6"/>
              </w:numPr>
              <w:spacing w:after="160" w:line="259" w:lineRule="auto"/>
              <w:rPr>
                <w:b/>
                <w:bCs/>
                <w:sz w:val="20"/>
                <w:szCs w:val="20"/>
              </w:rPr>
            </w:pPr>
            <w:r w:rsidRPr="00E66116">
              <w:rPr>
                <w:sz w:val="20"/>
                <w:szCs w:val="20"/>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270" w:type="pct"/>
            <w:vAlign w:val="center"/>
          </w:tcPr>
          <w:p w14:paraId="2E4EE0D7" w14:textId="6F96059C" w:rsidR="00D6799A" w:rsidRPr="008D02E1" w:rsidRDefault="00D6799A" w:rsidP="00D6799A">
            <w:pPr>
              <w:spacing w:after="160" w:line="259" w:lineRule="auto"/>
              <w:rPr>
                <w:b/>
                <w:bCs/>
                <w:sz w:val="20"/>
                <w:szCs w:val="20"/>
              </w:rPr>
            </w:pPr>
            <w:r w:rsidRPr="008D02E1">
              <w:rPr>
                <w:sz w:val="20"/>
                <w:szCs w:val="20"/>
              </w:rPr>
              <w:lastRenderedPageBreak/>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70" w:type="pct"/>
            <w:vAlign w:val="center"/>
          </w:tcPr>
          <w:p w14:paraId="23145DCA" w14:textId="6962328C"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54" w:type="pct"/>
            <w:vAlign w:val="center"/>
          </w:tcPr>
          <w:p w14:paraId="44A4B48B" w14:textId="773A0EE1"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13" w:type="pct"/>
          </w:tcPr>
          <w:p w14:paraId="4680A77D" w14:textId="77777777" w:rsidR="008D02E1" w:rsidRPr="00A51B2E" w:rsidRDefault="008D02E1" w:rsidP="00392668">
            <w:pPr>
              <w:rPr>
                <w:i/>
                <w:iCs/>
                <w:sz w:val="20"/>
                <w:szCs w:val="20"/>
              </w:rPr>
            </w:pPr>
            <w:r w:rsidRPr="00A51B2E">
              <w:rPr>
                <w:i/>
                <w:iCs/>
                <w:sz w:val="20"/>
                <w:szCs w:val="20"/>
              </w:rPr>
              <w:t>Декларация за държавни помощи;</w:t>
            </w:r>
          </w:p>
          <w:p w14:paraId="5F5EE55F" w14:textId="50A62F17" w:rsidR="00D6799A" w:rsidRPr="008D02E1" w:rsidRDefault="008D02E1" w:rsidP="008D02E1">
            <w:pPr>
              <w:spacing w:after="160" w:line="259" w:lineRule="auto"/>
              <w:rPr>
                <w:b/>
                <w:bCs/>
                <w:i/>
                <w:iCs/>
                <w:sz w:val="20"/>
                <w:szCs w:val="20"/>
              </w:rPr>
            </w:pPr>
            <w:r w:rsidRPr="00A51B2E">
              <w:rPr>
                <w:i/>
                <w:iCs/>
                <w:sz w:val="20"/>
                <w:szCs w:val="20"/>
              </w:rPr>
              <w:t>Отчет за приходите и разходите и Счетоводен баланс; Търговски регистър;</w:t>
            </w:r>
          </w:p>
        </w:tc>
      </w:tr>
      <w:tr w:rsidR="00D6799A" w14:paraId="09C2F6B8" w14:textId="77777777" w:rsidTr="008531A0">
        <w:tc>
          <w:tcPr>
            <w:tcW w:w="150" w:type="pct"/>
          </w:tcPr>
          <w:p w14:paraId="3A16E8B6" w14:textId="7E1EF23B" w:rsidR="00D6799A" w:rsidRPr="008D02E1" w:rsidRDefault="008D02E1" w:rsidP="00D6799A">
            <w:pPr>
              <w:spacing w:after="160" w:line="259" w:lineRule="auto"/>
              <w:rPr>
                <w:sz w:val="20"/>
                <w:szCs w:val="20"/>
              </w:rPr>
            </w:pPr>
            <w:r w:rsidRPr="008D02E1">
              <w:rPr>
                <w:sz w:val="20"/>
                <w:szCs w:val="20"/>
              </w:rPr>
              <w:t>6</w:t>
            </w:r>
            <w:r w:rsidR="00D6799A" w:rsidRPr="008D02E1">
              <w:rPr>
                <w:sz w:val="20"/>
                <w:szCs w:val="20"/>
              </w:rPr>
              <w:t>.</w:t>
            </w:r>
          </w:p>
        </w:tc>
        <w:tc>
          <w:tcPr>
            <w:tcW w:w="2742" w:type="pct"/>
          </w:tcPr>
          <w:p w14:paraId="2EF3F140" w14:textId="77777777" w:rsidR="00D6799A" w:rsidRPr="008D02E1" w:rsidRDefault="00D6799A" w:rsidP="00D6799A">
            <w:pPr>
              <w:spacing w:after="160" w:line="259" w:lineRule="auto"/>
              <w:rPr>
                <w:sz w:val="20"/>
                <w:szCs w:val="20"/>
              </w:rPr>
            </w:pPr>
            <w:r w:rsidRPr="008D02E1">
              <w:rPr>
                <w:sz w:val="20"/>
                <w:szCs w:val="20"/>
              </w:rPr>
              <w:t>Кандидатът не попада, под което и да е от условията, изброени в общите критерии за недопустимост на кандидатите от Насоките за кандидатстване по  настоящата процедура, а именно:</w:t>
            </w:r>
          </w:p>
          <w:p w14:paraId="5F7B019C" w14:textId="77777777" w:rsidR="00D6799A" w:rsidRPr="008D02E1" w:rsidRDefault="00D6799A" w:rsidP="00D6799A">
            <w:pPr>
              <w:spacing w:after="160" w:line="259" w:lineRule="auto"/>
              <w:rPr>
                <w:sz w:val="20"/>
                <w:szCs w:val="20"/>
              </w:rPr>
            </w:pPr>
            <w:r w:rsidRPr="008D02E1">
              <w:rPr>
                <w:sz w:val="20"/>
                <w:szCs w:val="20"/>
              </w:rPr>
              <w:lastRenderedPageBreak/>
              <w:t>a) са обявени в несъстоятелност или са в ликвидация, тяхната дейност е поставена под съдебен надзор, са сключили споразумение с кредитори, са преустановили дейността си, са обект на производство, свързано с такива въпроси или се намират в подобна процедура съгласно националните законови и подзаконови актове;</w:t>
            </w:r>
          </w:p>
          <w:p w14:paraId="0CF9A3F4" w14:textId="77777777" w:rsidR="00D6799A" w:rsidRPr="008D02E1" w:rsidRDefault="00D6799A" w:rsidP="00D6799A">
            <w:pPr>
              <w:spacing w:after="160" w:line="259" w:lineRule="auto"/>
              <w:rPr>
                <w:sz w:val="20"/>
                <w:szCs w:val="20"/>
              </w:rPr>
            </w:pPr>
            <w:r w:rsidRPr="008D02E1">
              <w:rPr>
                <w:sz w:val="20"/>
                <w:szCs w:val="20"/>
              </w:rPr>
              <w:t>б) те или лицата с правомощия за представителство, вземане на решения или контрол спрямо тях са осъдени за престъпление по служба с влязла в сила присъда;</w:t>
            </w:r>
          </w:p>
          <w:p w14:paraId="601378CB" w14:textId="77777777" w:rsidR="00D6799A" w:rsidRPr="008D02E1" w:rsidRDefault="00D6799A" w:rsidP="00D6799A">
            <w:pPr>
              <w:spacing w:after="160" w:line="259" w:lineRule="auto"/>
              <w:rPr>
                <w:sz w:val="20"/>
                <w:szCs w:val="20"/>
              </w:rPr>
            </w:pPr>
            <w:r w:rsidRPr="008D02E1">
              <w:rPr>
                <w:sz w:val="20"/>
                <w:szCs w:val="20"/>
              </w:rPr>
              <w:t>в) признати са за виновни за тежки правонарушения при упражняване на професионалната си дейност, доказани с всякакви средства, които Управляващия орган може да обоснове включително с решения на Европейската инвестиционна банка и на международни организации;</w:t>
            </w:r>
          </w:p>
          <w:p w14:paraId="660DE394" w14:textId="77777777" w:rsidR="00D6799A" w:rsidRPr="008D02E1" w:rsidRDefault="00D6799A" w:rsidP="00D6799A">
            <w:pPr>
              <w:spacing w:after="160" w:line="259" w:lineRule="auto"/>
              <w:rPr>
                <w:sz w:val="20"/>
                <w:szCs w:val="20"/>
              </w:rPr>
            </w:pPr>
            <w:r w:rsidRPr="008D02E1">
              <w:rPr>
                <w:sz w:val="20"/>
                <w:szCs w:val="20"/>
              </w:rPr>
              <w:t>г) не са изпълнили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w:t>
            </w:r>
          </w:p>
          <w:p w14:paraId="3DE08AD2" w14:textId="77777777" w:rsidR="00D6799A" w:rsidRPr="008D02E1" w:rsidRDefault="00D6799A" w:rsidP="00D6799A">
            <w:pPr>
              <w:spacing w:after="160" w:line="259" w:lineRule="auto"/>
              <w:rPr>
                <w:sz w:val="20"/>
                <w:szCs w:val="20"/>
              </w:rPr>
            </w:pPr>
            <w:r w:rsidRPr="008D02E1">
              <w:rPr>
                <w:sz w:val="20"/>
                <w:szCs w:val="20"/>
              </w:rPr>
              <w:t>д) те или лицата с правомощия за представителство, вземане на решения или контрол спрямо тях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2B65D313" w14:textId="77777777" w:rsidR="00D6799A" w:rsidRPr="008D02E1" w:rsidRDefault="00D6799A" w:rsidP="00D6799A">
            <w:pPr>
              <w:spacing w:after="160" w:line="259" w:lineRule="auto"/>
              <w:rPr>
                <w:sz w:val="20"/>
                <w:szCs w:val="20"/>
              </w:rPr>
            </w:pPr>
            <w:r w:rsidRPr="008D02E1">
              <w:rPr>
                <w:sz w:val="20"/>
                <w:szCs w:val="20"/>
              </w:rPr>
              <w:t>е) им е наложено административно наказание отстраняване на съответния кандидат или оферент , или изпълнител от поръчките или безвъзмездните средства от бюджета на ЕС за срок до 10 години поради:</w:t>
            </w:r>
          </w:p>
          <w:p w14:paraId="74938779" w14:textId="77777777" w:rsidR="00D6799A" w:rsidRPr="008D02E1" w:rsidRDefault="00D6799A" w:rsidP="00D6799A">
            <w:pPr>
              <w:spacing w:after="160" w:line="259" w:lineRule="auto"/>
              <w:rPr>
                <w:sz w:val="20"/>
                <w:szCs w:val="20"/>
              </w:rPr>
            </w:pPr>
            <w:r w:rsidRPr="008D02E1">
              <w:rPr>
                <w:sz w:val="20"/>
                <w:szCs w:val="20"/>
              </w:rPr>
              <w:t xml:space="preserve">- умишлено представяне на документи с невярно съдържание при осигуряване на информацията, изискана като условие за участие в процедура, или за непредоставяне на тази информация; </w:t>
            </w:r>
          </w:p>
          <w:p w14:paraId="5AC128BD" w14:textId="77777777" w:rsidR="00D6799A" w:rsidRPr="008D02E1" w:rsidRDefault="00D6799A" w:rsidP="00D6799A">
            <w:pPr>
              <w:spacing w:after="160" w:line="259" w:lineRule="auto"/>
              <w:rPr>
                <w:sz w:val="20"/>
                <w:szCs w:val="20"/>
              </w:rPr>
            </w:pPr>
            <w:r w:rsidRPr="008D02E1">
              <w:rPr>
                <w:sz w:val="20"/>
                <w:szCs w:val="20"/>
              </w:rPr>
              <w:lastRenderedPageBreak/>
              <w:t>- сериозно нарушение на техните задължения по договори, финансирани от бюджета на ЕС.</w:t>
            </w:r>
          </w:p>
          <w:p w14:paraId="3F44B732" w14:textId="77777777" w:rsidR="00D6799A" w:rsidRPr="008D02E1" w:rsidRDefault="00D6799A" w:rsidP="00D6799A">
            <w:pPr>
              <w:spacing w:after="160" w:line="259" w:lineRule="auto"/>
              <w:rPr>
                <w:sz w:val="20"/>
                <w:szCs w:val="20"/>
              </w:rPr>
            </w:pPr>
            <w:r w:rsidRPr="008D02E1">
              <w:rPr>
                <w:sz w:val="20"/>
                <w:szCs w:val="20"/>
              </w:rPr>
              <w:t>ж) са обект на конфликт на интереси по смисъла на член 57 от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 включително и:</w:t>
            </w:r>
          </w:p>
          <w:p w14:paraId="4A34DF84" w14:textId="77777777" w:rsidR="00D6799A" w:rsidRPr="008D02E1" w:rsidRDefault="00D6799A" w:rsidP="00D6799A">
            <w:pPr>
              <w:spacing w:after="160" w:line="259" w:lineRule="auto"/>
              <w:rPr>
                <w:sz w:val="20"/>
                <w:szCs w:val="20"/>
              </w:rPr>
            </w:pPr>
            <w:r w:rsidRPr="008D02E1">
              <w:rPr>
                <w:sz w:val="20"/>
                <w:szCs w:val="20"/>
              </w:rPr>
              <w:t>i)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допълнителната разпоредба на Закона за предотвратяване и установяване на конфликт на интереси с ръководителя на Управляващия орган или със служители на ръководна длъжност в Управляващия орган;</w:t>
            </w:r>
          </w:p>
          <w:p w14:paraId="696FA96F" w14:textId="77777777" w:rsidR="00D6799A" w:rsidRPr="008D02E1" w:rsidRDefault="00D6799A" w:rsidP="00D6799A">
            <w:pPr>
              <w:spacing w:after="160" w:line="259" w:lineRule="auto"/>
              <w:rPr>
                <w:sz w:val="20"/>
                <w:szCs w:val="20"/>
              </w:rPr>
            </w:pPr>
            <w:r w:rsidRPr="008D02E1">
              <w:rPr>
                <w:sz w:val="20"/>
                <w:szCs w:val="20"/>
              </w:rPr>
              <w:t>ii) с които лице, на трудово или служебно правоотношение в Управляващия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7BC40965" w14:textId="77777777" w:rsidR="00D6799A" w:rsidRPr="008D02E1" w:rsidRDefault="00D6799A" w:rsidP="00D6799A">
            <w:pPr>
              <w:spacing w:after="160" w:line="259" w:lineRule="auto"/>
              <w:rPr>
                <w:sz w:val="20"/>
                <w:szCs w:val="20"/>
              </w:rPr>
            </w:pPr>
            <w:r w:rsidRPr="008D02E1">
              <w:rPr>
                <w:sz w:val="20"/>
                <w:szCs w:val="20"/>
              </w:rPr>
              <w:t>iii) ограниченията по т. ii се прилагат и за кандидатите, които са свързани с дружества, за които са налице обстоятелствата по предходната точка;</w:t>
            </w:r>
          </w:p>
          <w:p w14:paraId="2AA9747C" w14:textId="77777777" w:rsidR="00D6799A" w:rsidRPr="008D02E1" w:rsidRDefault="00D6799A" w:rsidP="00D6799A">
            <w:pPr>
              <w:spacing w:after="160" w:line="259" w:lineRule="auto"/>
              <w:rPr>
                <w:sz w:val="20"/>
                <w:szCs w:val="20"/>
              </w:rPr>
            </w:pPr>
            <w:r w:rsidRPr="008D02E1">
              <w:rPr>
                <w:sz w:val="20"/>
                <w:szCs w:val="20"/>
              </w:rPr>
              <w:t>iv) е лице или се представлява от лице, което е на трудово или служебно правоотношение в Управляващия орган до една година от прекратяване на правоотношението;</w:t>
            </w:r>
          </w:p>
          <w:p w14:paraId="41E67836" w14:textId="77777777" w:rsidR="00D6799A" w:rsidRPr="008D02E1" w:rsidRDefault="00D6799A" w:rsidP="00D6799A">
            <w:pPr>
              <w:spacing w:after="160" w:line="259" w:lineRule="auto"/>
              <w:rPr>
                <w:sz w:val="20"/>
                <w:szCs w:val="20"/>
              </w:rPr>
            </w:pPr>
            <w:r w:rsidRPr="008D02E1">
              <w:rPr>
                <w:sz w:val="20"/>
                <w:szCs w:val="20"/>
              </w:rPr>
              <w:t>v) конфликт на интереси е налице и когато лицето, предоставящо консултантски услуги на кандидата, попада в случаите по т. i – iv.</w:t>
            </w:r>
          </w:p>
          <w:p w14:paraId="1BEA566D" w14:textId="35EAFF8E" w:rsidR="00D6799A" w:rsidRPr="008D02E1" w:rsidRDefault="00D6799A" w:rsidP="00D6799A">
            <w:pPr>
              <w:spacing w:after="160" w:line="259" w:lineRule="auto"/>
              <w:rPr>
                <w:sz w:val="20"/>
                <w:szCs w:val="20"/>
              </w:rPr>
            </w:pPr>
            <w:r w:rsidRPr="008D02E1">
              <w:rPr>
                <w:sz w:val="20"/>
                <w:szCs w:val="20"/>
              </w:rPr>
              <w:lastRenderedPageBreak/>
              <w:t>з) умишлено са представили невярна информация с оглед получаване на безвъзмездна помощ по настоящата процедура или не са представили изискваната информация.</w:t>
            </w:r>
          </w:p>
        </w:tc>
        <w:tc>
          <w:tcPr>
            <w:tcW w:w="270" w:type="pct"/>
            <w:vAlign w:val="center"/>
          </w:tcPr>
          <w:p w14:paraId="080251F1" w14:textId="792E9A98" w:rsidR="00D6799A" w:rsidRPr="008D02E1" w:rsidRDefault="00D6799A" w:rsidP="00D6799A">
            <w:pPr>
              <w:spacing w:after="160" w:line="259" w:lineRule="auto"/>
              <w:rPr>
                <w:b/>
                <w:bCs/>
                <w:sz w:val="20"/>
                <w:szCs w:val="20"/>
              </w:rPr>
            </w:pPr>
            <w:r w:rsidRPr="008D02E1">
              <w:rPr>
                <w:sz w:val="20"/>
                <w:szCs w:val="20"/>
              </w:rPr>
              <w:lastRenderedPageBreak/>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70" w:type="pct"/>
            <w:vAlign w:val="center"/>
          </w:tcPr>
          <w:p w14:paraId="5C0E42D2" w14:textId="0BEDB827"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54" w:type="pct"/>
            <w:vAlign w:val="center"/>
          </w:tcPr>
          <w:p w14:paraId="2A265BF1" w14:textId="39BE5841" w:rsidR="00D6799A" w:rsidRPr="008D02E1" w:rsidRDefault="00D6799A" w:rsidP="00D6799A">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13" w:type="pct"/>
          </w:tcPr>
          <w:p w14:paraId="1CA1E460" w14:textId="0251ADF2" w:rsidR="00D6799A" w:rsidRPr="008D02E1" w:rsidRDefault="008D02E1" w:rsidP="008D02E1">
            <w:pPr>
              <w:spacing w:after="160" w:line="259" w:lineRule="auto"/>
              <w:rPr>
                <w:b/>
                <w:bCs/>
                <w:i/>
                <w:iCs/>
                <w:sz w:val="20"/>
                <w:szCs w:val="20"/>
              </w:rPr>
            </w:pPr>
            <w:r w:rsidRPr="008D02E1">
              <w:rPr>
                <w:i/>
                <w:iCs/>
                <w:sz w:val="20"/>
                <w:szCs w:val="20"/>
              </w:rPr>
              <w:t>Декларация, че кандидатът е запознат с условията за кандидатстване</w:t>
            </w:r>
            <w:r w:rsidR="00DF25D9" w:rsidRPr="00DF25D9">
              <w:rPr>
                <w:i/>
                <w:iCs/>
                <w:sz w:val="20"/>
                <w:szCs w:val="20"/>
              </w:rPr>
              <w:tab/>
              <w:t>и условията за изпълнение;</w:t>
            </w:r>
          </w:p>
        </w:tc>
      </w:tr>
    </w:tbl>
    <w:p w14:paraId="4605C4A8" w14:textId="77777777" w:rsidR="00F70E52" w:rsidRDefault="00F70E52" w:rsidP="006D51B3">
      <w:pPr>
        <w:rPr>
          <w:b/>
          <w:noProof/>
        </w:rPr>
      </w:pPr>
    </w:p>
    <w:p w14:paraId="6AA944C4" w14:textId="66563A6B" w:rsidR="00247C4F" w:rsidRDefault="00003F28" w:rsidP="006D51B3">
      <w:pPr>
        <w:rPr>
          <w:b/>
          <w:noProof/>
        </w:rPr>
      </w:pPr>
      <w:r>
        <w:rPr>
          <w:b/>
          <w:noProof/>
        </w:rPr>
        <w:t>КРИТЕРИИ ЗА ОЦЕНКА НА ДОПУСТИМОСТ НА ПРОЕКТА</w:t>
      </w:r>
    </w:p>
    <w:tbl>
      <w:tblPr>
        <w:tblStyle w:val="TableGrid"/>
        <w:tblW w:w="5393" w:type="pct"/>
        <w:tblInd w:w="-289" w:type="dxa"/>
        <w:tblLook w:val="04A0" w:firstRow="1" w:lastRow="0" w:firstColumn="1" w:lastColumn="0" w:noHBand="0" w:noVBand="1"/>
      </w:tblPr>
      <w:tblGrid>
        <w:gridCol w:w="466"/>
        <w:gridCol w:w="7756"/>
        <w:gridCol w:w="708"/>
        <w:gridCol w:w="853"/>
        <w:gridCol w:w="706"/>
        <w:gridCol w:w="3686"/>
      </w:tblGrid>
      <w:tr w:rsidR="008A0BC9" w14:paraId="6A333767" w14:textId="77777777" w:rsidTr="00FC3C26">
        <w:tc>
          <w:tcPr>
            <w:tcW w:w="164" w:type="pct"/>
          </w:tcPr>
          <w:p w14:paraId="2DFB042B" w14:textId="77777777" w:rsidR="008D02E1" w:rsidRPr="009B5BB4" w:rsidRDefault="008D02E1" w:rsidP="00B969AB">
            <w:pPr>
              <w:spacing w:after="160" w:line="259" w:lineRule="auto"/>
              <w:rPr>
                <w:b/>
                <w:bCs/>
                <w:sz w:val="20"/>
                <w:szCs w:val="20"/>
              </w:rPr>
            </w:pPr>
            <w:r w:rsidRPr="009B5BB4">
              <w:rPr>
                <w:b/>
                <w:bCs/>
                <w:sz w:val="20"/>
                <w:szCs w:val="20"/>
              </w:rPr>
              <w:t>№</w:t>
            </w:r>
          </w:p>
        </w:tc>
        <w:tc>
          <w:tcPr>
            <w:tcW w:w="2736" w:type="pct"/>
          </w:tcPr>
          <w:p w14:paraId="11DBC023" w14:textId="77777777" w:rsidR="008D02E1" w:rsidRPr="008D02E1" w:rsidRDefault="008D02E1" w:rsidP="00B969AB">
            <w:pPr>
              <w:spacing w:after="160" w:line="259" w:lineRule="auto"/>
              <w:rPr>
                <w:b/>
                <w:bCs/>
                <w:sz w:val="20"/>
                <w:szCs w:val="20"/>
              </w:rPr>
            </w:pPr>
            <w:r w:rsidRPr="008D02E1">
              <w:rPr>
                <w:b/>
                <w:bCs/>
                <w:sz w:val="20"/>
                <w:szCs w:val="20"/>
              </w:rPr>
              <w:t>Критерий</w:t>
            </w:r>
          </w:p>
        </w:tc>
        <w:tc>
          <w:tcPr>
            <w:tcW w:w="250" w:type="pct"/>
          </w:tcPr>
          <w:p w14:paraId="3666C260" w14:textId="77777777" w:rsidR="008D02E1" w:rsidRPr="008D02E1" w:rsidRDefault="008D02E1" w:rsidP="00B969AB">
            <w:pPr>
              <w:spacing w:after="160" w:line="259" w:lineRule="auto"/>
              <w:jc w:val="center"/>
              <w:rPr>
                <w:b/>
                <w:bCs/>
                <w:sz w:val="20"/>
                <w:szCs w:val="20"/>
              </w:rPr>
            </w:pPr>
            <w:r w:rsidRPr="008D02E1">
              <w:rPr>
                <w:b/>
                <w:bCs/>
                <w:sz w:val="20"/>
                <w:szCs w:val="20"/>
              </w:rPr>
              <w:t>да</w:t>
            </w:r>
          </w:p>
        </w:tc>
        <w:tc>
          <w:tcPr>
            <w:tcW w:w="301" w:type="pct"/>
          </w:tcPr>
          <w:p w14:paraId="1F3BB78A" w14:textId="77777777" w:rsidR="008D02E1" w:rsidRPr="008D02E1" w:rsidRDefault="008D02E1" w:rsidP="00B969AB">
            <w:pPr>
              <w:spacing w:after="160" w:line="259" w:lineRule="auto"/>
              <w:jc w:val="center"/>
              <w:rPr>
                <w:b/>
                <w:bCs/>
                <w:sz w:val="20"/>
                <w:szCs w:val="20"/>
              </w:rPr>
            </w:pPr>
            <w:r w:rsidRPr="008D02E1">
              <w:rPr>
                <w:b/>
                <w:bCs/>
                <w:sz w:val="20"/>
                <w:szCs w:val="20"/>
              </w:rPr>
              <w:t>не</w:t>
            </w:r>
          </w:p>
        </w:tc>
        <w:tc>
          <w:tcPr>
            <w:tcW w:w="249" w:type="pct"/>
          </w:tcPr>
          <w:p w14:paraId="50FCFABB" w14:textId="77777777" w:rsidR="008D02E1" w:rsidRPr="008D02E1" w:rsidRDefault="008D02E1" w:rsidP="00B969AB">
            <w:pPr>
              <w:spacing w:after="160" w:line="259" w:lineRule="auto"/>
              <w:jc w:val="center"/>
              <w:rPr>
                <w:b/>
                <w:bCs/>
                <w:sz w:val="20"/>
                <w:szCs w:val="20"/>
              </w:rPr>
            </w:pPr>
            <w:r w:rsidRPr="008D02E1">
              <w:rPr>
                <w:b/>
                <w:bCs/>
                <w:sz w:val="20"/>
                <w:szCs w:val="20"/>
              </w:rPr>
              <w:t>НП</w:t>
            </w:r>
          </w:p>
        </w:tc>
        <w:tc>
          <w:tcPr>
            <w:tcW w:w="1300" w:type="pct"/>
          </w:tcPr>
          <w:p w14:paraId="142BAA5C" w14:textId="77777777" w:rsidR="008D02E1" w:rsidRPr="008D02E1" w:rsidRDefault="008D02E1" w:rsidP="00B969AB">
            <w:pPr>
              <w:spacing w:after="160" w:line="259" w:lineRule="auto"/>
              <w:jc w:val="center"/>
              <w:rPr>
                <w:b/>
                <w:bCs/>
                <w:sz w:val="20"/>
                <w:szCs w:val="20"/>
              </w:rPr>
            </w:pPr>
            <w:r w:rsidRPr="008D02E1">
              <w:rPr>
                <w:b/>
                <w:bCs/>
                <w:sz w:val="20"/>
                <w:szCs w:val="20"/>
              </w:rPr>
              <w:t>Източник</w:t>
            </w:r>
          </w:p>
        </w:tc>
      </w:tr>
      <w:tr w:rsidR="008A0BC9" w14:paraId="42C31546" w14:textId="77777777" w:rsidTr="00FC3C26">
        <w:tc>
          <w:tcPr>
            <w:tcW w:w="164" w:type="pct"/>
          </w:tcPr>
          <w:p w14:paraId="73E9ADBE" w14:textId="07841118" w:rsidR="005B5CCB" w:rsidRPr="009B5BB4" w:rsidRDefault="005B5CCB" w:rsidP="005B5CCB">
            <w:pPr>
              <w:spacing w:after="160" w:line="259" w:lineRule="auto"/>
              <w:rPr>
                <w:sz w:val="20"/>
                <w:szCs w:val="20"/>
              </w:rPr>
            </w:pPr>
            <w:r>
              <w:rPr>
                <w:sz w:val="20"/>
                <w:szCs w:val="20"/>
              </w:rPr>
              <w:t>1.</w:t>
            </w:r>
          </w:p>
        </w:tc>
        <w:tc>
          <w:tcPr>
            <w:tcW w:w="2736" w:type="pct"/>
          </w:tcPr>
          <w:p w14:paraId="66BB5944" w14:textId="6FA5D995" w:rsidR="005B5CCB" w:rsidRPr="00F70E52" w:rsidRDefault="005B5CCB" w:rsidP="005B5CCB">
            <w:pPr>
              <w:spacing w:after="160" w:line="259" w:lineRule="auto"/>
              <w:rPr>
                <w:sz w:val="20"/>
                <w:szCs w:val="20"/>
              </w:rPr>
            </w:pPr>
            <w:r w:rsidRPr="00F70E52">
              <w:rPr>
                <w:sz w:val="20"/>
                <w:szCs w:val="20"/>
              </w:rPr>
              <w:t xml:space="preserve">Продължителността на проекта не надхвърля </w:t>
            </w:r>
            <w:r w:rsidR="0038031F" w:rsidRPr="0038031F">
              <w:rPr>
                <w:sz w:val="20"/>
                <w:szCs w:val="20"/>
              </w:rPr>
              <w:t>срока за изпълнение на дейностите по през периода 2021-2027 г.</w:t>
            </w:r>
          </w:p>
        </w:tc>
        <w:tc>
          <w:tcPr>
            <w:tcW w:w="250" w:type="pct"/>
            <w:vAlign w:val="center"/>
          </w:tcPr>
          <w:p w14:paraId="3C5C80A9" w14:textId="5E316759"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301" w:type="pct"/>
            <w:vAlign w:val="center"/>
          </w:tcPr>
          <w:p w14:paraId="43C0B002" w14:textId="28569CE5"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49" w:type="pct"/>
            <w:vAlign w:val="center"/>
          </w:tcPr>
          <w:p w14:paraId="522D03AF" w14:textId="1DCDD5AF"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00" w:type="pct"/>
          </w:tcPr>
          <w:p w14:paraId="23F32AF1" w14:textId="6DB76C50" w:rsidR="005B5CCB" w:rsidRPr="005B5CCB" w:rsidRDefault="005B5CCB" w:rsidP="005B5CCB">
            <w:pPr>
              <w:spacing w:after="160" w:line="259" w:lineRule="auto"/>
              <w:rPr>
                <w:i/>
                <w:sz w:val="20"/>
                <w:szCs w:val="20"/>
              </w:rPr>
            </w:pPr>
            <w:r w:rsidRPr="005B5CCB">
              <w:rPr>
                <w:i/>
                <w:sz w:val="20"/>
                <w:szCs w:val="20"/>
              </w:rPr>
              <w:t>Формуляр за кандидатстване, т. 1 „Основни данни“</w:t>
            </w:r>
          </w:p>
        </w:tc>
      </w:tr>
      <w:tr w:rsidR="008A0BC9" w14:paraId="12541A67" w14:textId="77777777" w:rsidTr="00FC3C26">
        <w:tc>
          <w:tcPr>
            <w:tcW w:w="164" w:type="pct"/>
          </w:tcPr>
          <w:p w14:paraId="5551688C" w14:textId="0E968F57" w:rsidR="005B5CCB" w:rsidRDefault="005B5CCB" w:rsidP="005B5CCB">
            <w:pPr>
              <w:spacing w:after="160" w:line="259" w:lineRule="auto"/>
              <w:rPr>
                <w:sz w:val="20"/>
                <w:szCs w:val="20"/>
              </w:rPr>
            </w:pPr>
            <w:r>
              <w:rPr>
                <w:sz w:val="20"/>
                <w:szCs w:val="20"/>
              </w:rPr>
              <w:t>2.</w:t>
            </w:r>
          </w:p>
        </w:tc>
        <w:tc>
          <w:tcPr>
            <w:tcW w:w="2736" w:type="pct"/>
          </w:tcPr>
          <w:p w14:paraId="2F24A5C4" w14:textId="1F2ACC51" w:rsidR="005B5CCB" w:rsidRPr="00F70E52" w:rsidRDefault="005B5CCB" w:rsidP="005B5CCB">
            <w:pPr>
              <w:spacing w:after="160" w:line="259" w:lineRule="auto"/>
              <w:rPr>
                <w:sz w:val="20"/>
                <w:szCs w:val="20"/>
              </w:rPr>
            </w:pPr>
            <w:r w:rsidRPr="00F70E52">
              <w:rPr>
                <w:sz w:val="20"/>
                <w:szCs w:val="20"/>
              </w:rPr>
              <w:t>Дейностите по проекта се изпълняват само на територията на Република България</w:t>
            </w:r>
            <w:r w:rsidRPr="008029BB">
              <w:rPr>
                <w:sz w:val="20"/>
                <w:szCs w:val="20"/>
              </w:rPr>
              <w:t>.</w:t>
            </w:r>
          </w:p>
        </w:tc>
        <w:tc>
          <w:tcPr>
            <w:tcW w:w="250" w:type="pct"/>
            <w:vAlign w:val="center"/>
          </w:tcPr>
          <w:p w14:paraId="2BF8210D" w14:textId="7C8B61E7"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301" w:type="pct"/>
            <w:vAlign w:val="center"/>
          </w:tcPr>
          <w:p w14:paraId="6918C92F" w14:textId="0A37D820"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49" w:type="pct"/>
            <w:vAlign w:val="center"/>
          </w:tcPr>
          <w:p w14:paraId="76EB0BA1" w14:textId="1B6B0B2F"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00" w:type="pct"/>
          </w:tcPr>
          <w:p w14:paraId="322A0D7C" w14:textId="30C3263C" w:rsidR="005B5CCB" w:rsidRPr="005B5CCB" w:rsidRDefault="005B5CCB" w:rsidP="005B5CCB">
            <w:pPr>
              <w:spacing w:after="160" w:line="259" w:lineRule="auto"/>
              <w:rPr>
                <w:i/>
                <w:sz w:val="20"/>
                <w:szCs w:val="20"/>
              </w:rPr>
            </w:pPr>
            <w:r w:rsidRPr="005B5CCB">
              <w:rPr>
                <w:i/>
                <w:sz w:val="20"/>
                <w:szCs w:val="20"/>
              </w:rPr>
              <w:t>Формуляр за кандидатстване, т. 1 „Основни данни“</w:t>
            </w:r>
          </w:p>
        </w:tc>
      </w:tr>
      <w:tr w:rsidR="008A0BC9" w14:paraId="5CC8F7A2" w14:textId="77777777" w:rsidTr="00FC3C26">
        <w:trPr>
          <w:trHeight w:val="799"/>
        </w:trPr>
        <w:tc>
          <w:tcPr>
            <w:tcW w:w="164" w:type="pct"/>
          </w:tcPr>
          <w:p w14:paraId="1714C640" w14:textId="1201AA26" w:rsidR="005B5CCB" w:rsidRDefault="005B5CCB" w:rsidP="005B5CCB">
            <w:pPr>
              <w:spacing w:after="160" w:line="259" w:lineRule="auto"/>
              <w:rPr>
                <w:sz w:val="20"/>
                <w:szCs w:val="20"/>
              </w:rPr>
            </w:pPr>
            <w:r>
              <w:rPr>
                <w:sz w:val="20"/>
                <w:szCs w:val="20"/>
              </w:rPr>
              <w:t>3.</w:t>
            </w:r>
          </w:p>
        </w:tc>
        <w:tc>
          <w:tcPr>
            <w:tcW w:w="2736" w:type="pct"/>
          </w:tcPr>
          <w:p w14:paraId="49B8C959" w14:textId="77777777" w:rsidR="005B5CCB" w:rsidRPr="00F70E52" w:rsidRDefault="005B5CCB" w:rsidP="005B5CCB">
            <w:pPr>
              <w:spacing w:before="60" w:after="60"/>
              <w:rPr>
                <w:bCs/>
                <w:sz w:val="20"/>
                <w:szCs w:val="20"/>
              </w:rPr>
            </w:pPr>
            <w:r w:rsidRPr="00F70E52">
              <w:rPr>
                <w:bCs/>
                <w:sz w:val="20"/>
                <w:szCs w:val="20"/>
              </w:rPr>
              <w:t>Проектът е насочен към постигане на минимум една от следните цели:</w:t>
            </w:r>
          </w:p>
          <w:p w14:paraId="2DDCDC8F" w14:textId="7BF11889" w:rsidR="005B5CCB" w:rsidRPr="000D5DA0" w:rsidRDefault="005B5CCB" w:rsidP="005B5CCB">
            <w:pPr>
              <w:spacing w:after="160" w:line="259" w:lineRule="auto"/>
              <w:rPr>
                <w:sz w:val="20"/>
                <w:szCs w:val="20"/>
              </w:rPr>
            </w:pPr>
            <w:r>
              <w:rPr>
                <w:sz w:val="20"/>
                <w:szCs w:val="20"/>
              </w:rPr>
              <w:t xml:space="preserve">3.1. </w:t>
            </w:r>
            <w:r w:rsidRPr="000D5DA0">
              <w:rPr>
                <w:sz w:val="20"/>
                <w:szCs w:val="20"/>
              </w:rPr>
              <w:t xml:space="preserve">повишаване на дела на интермодалните превози в общия дял на </w:t>
            </w:r>
            <w:r>
              <w:rPr>
                <w:sz w:val="20"/>
                <w:szCs w:val="20"/>
              </w:rPr>
              <w:t>дейността на оператора</w:t>
            </w:r>
            <w:r w:rsidRPr="000D5DA0">
              <w:rPr>
                <w:sz w:val="20"/>
                <w:szCs w:val="20"/>
              </w:rPr>
              <w:t xml:space="preserve">. </w:t>
            </w:r>
          </w:p>
          <w:p w14:paraId="130646AA" w14:textId="65546648" w:rsidR="005B5CCB" w:rsidRPr="00F70E52" w:rsidRDefault="005B5CCB" w:rsidP="005B5CCB">
            <w:pPr>
              <w:spacing w:after="160" w:line="259" w:lineRule="auto"/>
              <w:rPr>
                <w:sz w:val="20"/>
                <w:szCs w:val="20"/>
              </w:rPr>
            </w:pPr>
            <w:r>
              <w:rPr>
                <w:sz w:val="20"/>
                <w:szCs w:val="20"/>
              </w:rPr>
              <w:t xml:space="preserve">3.2. </w:t>
            </w:r>
            <w:r w:rsidRPr="000D5DA0">
              <w:rPr>
                <w:sz w:val="20"/>
                <w:szCs w:val="20"/>
              </w:rPr>
              <w:t>Повишаване на конкурентоспособността на интермодалн</w:t>
            </w:r>
            <w:r>
              <w:rPr>
                <w:sz w:val="20"/>
                <w:szCs w:val="20"/>
              </w:rPr>
              <w:t>ия</w:t>
            </w:r>
            <w:r w:rsidRPr="000D5DA0">
              <w:rPr>
                <w:sz w:val="20"/>
                <w:szCs w:val="20"/>
              </w:rPr>
              <w:t xml:space="preserve"> термина</w:t>
            </w:r>
            <w:r>
              <w:rPr>
                <w:sz w:val="20"/>
                <w:szCs w:val="20"/>
              </w:rPr>
              <w:t xml:space="preserve">л </w:t>
            </w:r>
            <w:r w:rsidRPr="000D5DA0">
              <w:rPr>
                <w:sz w:val="20"/>
                <w:szCs w:val="20"/>
              </w:rPr>
              <w:t xml:space="preserve"> чрез осъществяване на инвестиции позволяващи повишаване на капацитета, намаляване на времето за обработка, разширяване на портфолиото от предлагани услуги, обезпечаването на обработката и съхранението на ИТЕ.</w:t>
            </w:r>
          </w:p>
        </w:tc>
        <w:tc>
          <w:tcPr>
            <w:tcW w:w="250" w:type="pct"/>
            <w:vAlign w:val="center"/>
          </w:tcPr>
          <w:p w14:paraId="72D1B12F" w14:textId="7498CF74"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301" w:type="pct"/>
            <w:vAlign w:val="center"/>
          </w:tcPr>
          <w:p w14:paraId="71875893" w14:textId="255B9CFD"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49" w:type="pct"/>
            <w:vAlign w:val="center"/>
          </w:tcPr>
          <w:p w14:paraId="705DED05" w14:textId="46A25586"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00" w:type="pct"/>
          </w:tcPr>
          <w:p w14:paraId="5E5ACF20" w14:textId="367ABF83" w:rsidR="005B5CCB" w:rsidRPr="005B5CCB" w:rsidRDefault="005B5CCB" w:rsidP="005B5CCB">
            <w:pPr>
              <w:spacing w:after="160" w:line="259" w:lineRule="auto"/>
              <w:rPr>
                <w:i/>
                <w:sz w:val="20"/>
                <w:szCs w:val="20"/>
              </w:rPr>
            </w:pPr>
            <w:r w:rsidRPr="005B5CCB">
              <w:rPr>
                <w:i/>
                <w:sz w:val="20"/>
                <w:szCs w:val="20"/>
              </w:rPr>
              <w:t>Формуляр за кандидатстване,  т. 1 „Основни данни“, ред „Цел/и на проектното предложение“.</w:t>
            </w:r>
          </w:p>
        </w:tc>
      </w:tr>
      <w:tr w:rsidR="008A0BC9" w14:paraId="29A802C5" w14:textId="77777777" w:rsidTr="00FC3C26">
        <w:tc>
          <w:tcPr>
            <w:tcW w:w="164" w:type="pct"/>
          </w:tcPr>
          <w:p w14:paraId="352FA82E" w14:textId="619A2F8C" w:rsidR="005B5CCB" w:rsidRDefault="005B5CCB" w:rsidP="005B5CCB">
            <w:pPr>
              <w:spacing w:after="160" w:line="259" w:lineRule="auto"/>
              <w:rPr>
                <w:sz w:val="20"/>
                <w:szCs w:val="20"/>
              </w:rPr>
            </w:pPr>
            <w:r>
              <w:rPr>
                <w:sz w:val="20"/>
                <w:szCs w:val="20"/>
              </w:rPr>
              <w:t>4.</w:t>
            </w:r>
          </w:p>
        </w:tc>
        <w:tc>
          <w:tcPr>
            <w:tcW w:w="2736" w:type="pct"/>
          </w:tcPr>
          <w:p w14:paraId="2C7324DD" w14:textId="0252235F" w:rsidR="005B5CCB" w:rsidRPr="00F70E52" w:rsidRDefault="005B5CCB" w:rsidP="005B5CCB">
            <w:pPr>
              <w:spacing w:before="60" w:after="60"/>
              <w:jc w:val="both"/>
              <w:rPr>
                <w:sz w:val="20"/>
                <w:szCs w:val="20"/>
              </w:rPr>
            </w:pPr>
            <w:r w:rsidRPr="00F70E52">
              <w:rPr>
                <w:sz w:val="20"/>
                <w:szCs w:val="20"/>
              </w:rPr>
              <w:t>Проектът включва минимум една от следните приоритетни дейности:</w:t>
            </w:r>
          </w:p>
          <w:p w14:paraId="1547C654" w14:textId="60E0E4E6" w:rsidR="005B5CCB" w:rsidRPr="005B5CCB" w:rsidRDefault="005B5CCB" w:rsidP="005B5CCB">
            <w:pPr>
              <w:spacing w:before="60" w:after="60"/>
              <w:jc w:val="both"/>
              <w:rPr>
                <w:sz w:val="20"/>
                <w:szCs w:val="20"/>
              </w:rPr>
            </w:pPr>
            <w:r w:rsidRPr="00F70E52">
              <w:rPr>
                <w:sz w:val="20"/>
                <w:szCs w:val="20"/>
              </w:rPr>
              <w:t>4.1.</w:t>
            </w:r>
            <w:r w:rsidRPr="005B5CCB">
              <w:rPr>
                <w:sz w:val="20"/>
                <w:szCs w:val="20"/>
              </w:rPr>
              <w:t>Закупуване на ново оборудване за претоварване и/или маневриране;</w:t>
            </w:r>
          </w:p>
          <w:p w14:paraId="0053BB2A" w14:textId="7B4BE9A6" w:rsidR="005B5CCB" w:rsidRPr="00F70E52" w:rsidRDefault="005B5CCB" w:rsidP="005B5CCB">
            <w:pPr>
              <w:spacing w:before="60" w:after="60"/>
              <w:jc w:val="both"/>
              <w:rPr>
                <w:sz w:val="20"/>
                <w:szCs w:val="20"/>
              </w:rPr>
            </w:pPr>
            <w:r w:rsidRPr="008029BB">
              <w:rPr>
                <w:sz w:val="20"/>
                <w:szCs w:val="20"/>
              </w:rPr>
              <w:t xml:space="preserve">4.2. </w:t>
            </w:r>
            <w:r w:rsidRPr="005B5CCB">
              <w:rPr>
                <w:sz w:val="20"/>
                <w:szCs w:val="20"/>
              </w:rPr>
              <w:t>Изграждане и/или реконструкция на инфраструктура за достъп - инфраструктура, необходима за осигуряването на достъп и по-специално изграждане/рехабилитация на железопътни коловози и/или пътища на територията на терминала</w:t>
            </w:r>
          </w:p>
        </w:tc>
        <w:tc>
          <w:tcPr>
            <w:tcW w:w="250" w:type="pct"/>
            <w:vAlign w:val="center"/>
          </w:tcPr>
          <w:p w14:paraId="273FF48E" w14:textId="5CB7D7AF"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301" w:type="pct"/>
            <w:vAlign w:val="center"/>
          </w:tcPr>
          <w:p w14:paraId="5B95AB33" w14:textId="13DA44E5"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49" w:type="pct"/>
            <w:vAlign w:val="center"/>
          </w:tcPr>
          <w:p w14:paraId="17D5B3EC" w14:textId="3791C362"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00" w:type="pct"/>
          </w:tcPr>
          <w:p w14:paraId="7C6429E4" w14:textId="4DC7E98B" w:rsidR="005B5CCB" w:rsidRPr="005B5CCB" w:rsidRDefault="005B5CCB" w:rsidP="005B5CCB">
            <w:pPr>
              <w:spacing w:after="160" w:line="259" w:lineRule="auto"/>
              <w:rPr>
                <w:i/>
                <w:sz w:val="20"/>
                <w:szCs w:val="20"/>
              </w:rPr>
            </w:pPr>
            <w:r w:rsidRPr="005B5CCB">
              <w:rPr>
                <w:i/>
                <w:sz w:val="20"/>
                <w:szCs w:val="20"/>
              </w:rPr>
              <w:t>Формуляр за кандидатстване, „План за изпълнение/Дейности по проекта“</w:t>
            </w:r>
          </w:p>
        </w:tc>
      </w:tr>
      <w:tr w:rsidR="008A0BC9" w14:paraId="121CD300" w14:textId="77777777" w:rsidTr="00FC3C26">
        <w:tc>
          <w:tcPr>
            <w:tcW w:w="164" w:type="pct"/>
          </w:tcPr>
          <w:p w14:paraId="014B3730" w14:textId="076BA482" w:rsidR="005B5CCB" w:rsidRDefault="005B5CCB" w:rsidP="005B5CCB">
            <w:pPr>
              <w:spacing w:after="160" w:line="259" w:lineRule="auto"/>
              <w:rPr>
                <w:sz w:val="20"/>
                <w:szCs w:val="20"/>
              </w:rPr>
            </w:pPr>
            <w:r>
              <w:rPr>
                <w:sz w:val="20"/>
                <w:szCs w:val="20"/>
              </w:rPr>
              <w:t>5.</w:t>
            </w:r>
          </w:p>
        </w:tc>
        <w:tc>
          <w:tcPr>
            <w:tcW w:w="2736" w:type="pct"/>
          </w:tcPr>
          <w:p w14:paraId="3D90E875" w14:textId="5D96124D" w:rsidR="005B5CCB" w:rsidRPr="00D9309F" w:rsidRDefault="005B5CCB" w:rsidP="005B5CCB">
            <w:pPr>
              <w:spacing w:after="160" w:line="259" w:lineRule="auto"/>
              <w:rPr>
                <w:sz w:val="22"/>
                <w:szCs w:val="22"/>
              </w:rPr>
            </w:pPr>
            <w:r w:rsidRPr="00247C4F">
              <w:rPr>
                <w:sz w:val="20"/>
                <w:szCs w:val="20"/>
              </w:rPr>
              <w:t xml:space="preserve">Информацията във ФК показва, че всички дейности по проекта не са </w:t>
            </w:r>
            <w:r w:rsidRPr="00FC3C26">
              <w:rPr>
                <w:sz w:val="20"/>
                <w:szCs w:val="20"/>
              </w:rPr>
              <w:t>започнали преди подаването на ФК до управляващия орган.</w:t>
            </w:r>
          </w:p>
        </w:tc>
        <w:tc>
          <w:tcPr>
            <w:tcW w:w="250" w:type="pct"/>
            <w:vAlign w:val="center"/>
          </w:tcPr>
          <w:p w14:paraId="7B3296EF" w14:textId="0574F5A5"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301" w:type="pct"/>
            <w:vAlign w:val="center"/>
          </w:tcPr>
          <w:p w14:paraId="5ED55099" w14:textId="7187BCD4"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49" w:type="pct"/>
            <w:vAlign w:val="center"/>
          </w:tcPr>
          <w:p w14:paraId="3881EE80" w14:textId="38551860" w:rsidR="005B5CCB" w:rsidRPr="008D02E1" w:rsidRDefault="005B5CCB" w:rsidP="005B5CCB">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00" w:type="pct"/>
          </w:tcPr>
          <w:p w14:paraId="6BA77412" w14:textId="06F80CFC" w:rsidR="005B5CCB" w:rsidRPr="003644EC" w:rsidRDefault="005B5CCB" w:rsidP="005B5CCB">
            <w:pPr>
              <w:spacing w:after="160" w:line="259" w:lineRule="auto"/>
              <w:rPr>
                <w:i/>
                <w:sz w:val="20"/>
                <w:szCs w:val="20"/>
              </w:rPr>
            </w:pPr>
            <w:r w:rsidRPr="003644EC">
              <w:rPr>
                <w:i/>
                <w:sz w:val="20"/>
                <w:szCs w:val="20"/>
              </w:rPr>
              <w:t>Формуляр за кандидатстване,</w:t>
            </w:r>
            <w:r>
              <w:rPr>
                <w:i/>
                <w:sz w:val="20"/>
                <w:szCs w:val="20"/>
              </w:rPr>
              <w:t xml:space="preserve"> </w:t>
            </w:r>
            <w:r w:rsidRPr="005B5CCB">
              <w:rPr>
                <w:i/>
                <w:sz w:val="20"/>
                <w:szCs w:val="20"/>
              </w:rPr>
              <w:t>„Основни данни“</w:t>
            </w:r>
          </w:p>
        </w:tc>
      </w:tr>
      <w:tr w:rsidR="008A0BC9" w14:paraId="20735009" w14:textId="77777777" w:rsidTr="00FC3C26">
        <w:tc>
          <w:tcPr>
            <w:tcW w:w="164" w:type="pct"/>
          </w:tcPr>
          <w:p w14:paraId="18AFD653" w14:textId="77777777" w:rsidR="008D02E1" w:rsidRPr="009B5BB4" w:rsidRDefault="008D02E1" w:rsidP="008D02E1">
            <w:pPr>
              <w:spacing w:after="160" w:line="259" w:lineRule="auto"/>
              <w:rPr>
                <w:sz w:val="20"/>
                <w:szCs w:val="20"/>
              </w:rPr>
            </w:pPr>
            <w:r w:rsidRPr="009B5BB4">
              <w:rPr>
                <w:sz w:val="20"/>
                <w:szCs w:val="20"/>
              </w:rPr>
              <w:lastRenderedPageBreak/>
              <w:t>6.</w:t>
            </w:r>
          </w:p>
        </w:tc>
        <w:tc>
          <w:tcPr>
            <w:tcW w:w="2736" w:type="pct"/>
          </w:tcPr>
          <w:p w14:paraId="2CBDE4DA" w14:textId="367A7A1E" w:rsidR="008D02E1" w:rsidRPr="008D02E1" w:rsidRDefault="008D02E1" w:rsidP="008D02E1">
            <w:pPr>
              <w:spacing w:after="160" w:line="259" w:lineRule="auto"/>
              <w:rPr>
                <w:b/>
                <w:bCs/>
                <w:sz w:val="20"/>
                <w:szCs w:val="20"/>
              </w:rPr>
            </w:pPr>
            <w:r w:rsidRPr="00247C4F">
              <w:rPr>
                <w:sz w:val="20"/>
                <w:szCs w:val="20"/>
              </w:rPr>
              <w:t xml:space="preserve">Планираният времеви график за изпълнение на проекта попада в периода на допустимост на разходите за финансиране от ЕФРР между </w:t>
            </w:r>
            <w:r w:rsidR="001F2C4B">
              <w:rPr>
                <w:sz w:val="20"/>
                <w:szCs w:val="20"/>
              </w:rPr>
              <w:t xml:space="preserve">дата на </w:t>
            </w:r>
            <w:r w:rsidR="00F632B7" w:rsidRPr="00F632B7">
              <w:rPr>
                <w:sz w:val="20"/>
                <w:szCs w:val="20"/>
              </w:rPr>
              <w:t>одобрение на схемата за нотифицирана помощ от ЕК</w:t>
            </w:r>
            <w:r w:rsidRPr="00247C4F">
              <w:rPr>
                <w:sz w:val="20"/>
                <w:szCs w:val="20"/>
              </w:rPr>
              <w:t xml:space="preserve"> и 31 декември 2029 г.</w:t>
            </w:r>
          </w:p>
        </w:tc>
        <w:tc>
          <w:tcPr>
            <w:tcW w:w="250" w:type="pct"/>
            <w:vAlign w:val="center"/>
          </w:tcPr>
          <w:p w14:paraId="0C01499A" w14:textId="77777777"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301" w:type="pct"/>
            <w:vAlign w:val="center"/>
          </w:tcPr>
          <w:p w14:paraId="28715A96" w14:textId="77777777"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49" w:type="pct"/>
            <w:vAlign w:val="center"/>
          </w:tcPr>
          <w:p w14:paraId="1FACE477" w14:textId="77777777" w:rsidR="008D02E1" w:rsidRPr="008D02E1" w:rsidRDefault="008D02E1" w:rsidP="008D02E1">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00" w:type="pct"/>
          </w:tcPr>
          <w:p w14:paraId="46C57702" w14:textId="78DA7D57" w:rsidR="008D02E1" w:rsidRPr="008D02E1" w:rsidRDefault="008D02E1" w:rsidP="008D02E1">
            <w:pPr>
              <w:spacing w:after="160" w:line="259" w:lineRule="auto"/>
              <w:rPr>
                <w:b/>
                <w:bCs/>
                <w:i/>
                <w:iCs/>
                <w:sz w:val="20"/>
                <w:szCs w:val="20"/>
              </w:rPr>
            </w:pPr>
            <w:r w:rsidRPr="003644EC">
              <w:rPr>
                <w:i/>
                <w:sz w:val="20"/>
                <w:szCs w:val="20"/>
              </w:rPr>
              <w:t>Формуляр за кандидатстване,</w:t>
            </w:r>
            <w:r>
              <w:rPr>
                <w:i/>
                <w:sz w:val="20"/>
                <w:szCs w:val="20"/>
              </w:rPr>
              <w:t xml:space="preserve"> </w:t>
            </w:r>
            <w:r w:rsidR="005B5CCB">
              <w:rPr>
                <w:i/>
                <w:sz w:val="20"/>
                <w:szCs w:val="20"/>
              </w:rPr>
              <w:t>График на проекта“</w:t>
            </w:r>
          </w:p>
        </w:tc>
      </w:tr>
      <w:tr w:rsidR="008A0BC9" w14:paraId="318E7504" w14:textId="77777777" w:rsidTr="00FC3C26">
        <w:tc>
          <w:tcPr>
            <w:tcW w:w="164" w:type="pct"/>
          </w:tcPr>
          <w:p w14:paraId="5AE8928A" w14:textId="035C260A" w:rsidR="009B5BB4" w:rsidRPr="009B5BB4" w:rsidRDefault="00945650" w:rsidP="009B5BB4">
            <w:pPr>
              <w:spacing w:after="160" w:line="259" w:lineRule="auto"/>
              <w:rPr>
                <w:sz w:val="20"/>
                <w:szCs w:val="20"/>
              </w:rPr>
            </w:pPr>
            <w:r>
              <w:rPr>
                <w:sz w:val="20"/>
                <w:szCs w:val="20"/>
              </w:rPr>
              <w:t>7</w:t>
            </w:r>
            <w:r w:rsidR="009B5BB4" w:rsidRPr="009B5BB4">
              <w:rPr>
                <w:sz w:val="20"/>
                <w:szCs w:val="20"/>
              </w:rPr>
              <w:t>.</w:t>
            </w:r>
          </w:p>
        </w:tc>
        <w:tc>
          <w:tcPr>
            <w:tcW w:w="2736" w:type="pct"/>
          </w:tcPr>
          <w:p w14:paraId="64A05B1A" w14:textId="1146C5A9" w:rsidR="009B5BB4" w:rsidRPr="008D02E1" w:rsidRDefault="009B5BB4" w:rsidP="009B5BB4">
            <w:pPr>
              <w:spacing w:after="160" w:line="259" w:lineRule="auto"/>
              <w:rPr>
                <w:sz w:val="20"/>
                <w:szCs w:val="20"/>
              </w:rPr>
            </w:pPr>
            <w:r w:rsidRPr="00247C4F">
              <w:rPr>
                <w:sz w:val="20"/>
                <w:szCs w:val="20"/>
              </w:rPr>
              <w:t xml:space="preserve">Проектното предложение </w:t>
            </w:r>
            <w:r w:rsidR="0038031F">
              <w:rPr>
                <w:sz w:val="20"/>
                <w:szCs w:val="20"/>
              </w:rPr>
              <w:t xml:space="preserve">включва Комуникационен план с </w:t>
            </w:r>
            <w:r w:rsidRPr="00FC3C26">
              <w:rPr>
                <w:sz w:val="20"/>
                <w:szCs w:val="20"/>
              </w:rPr>
              <w:t xml:space="preserve">мерки за </w:t>
            </w:r>
            <w:r w:rsidR="0038031F" w:rsidRPr="00FC3C26">
              <w:rPr>
                <w:sz w:val="20"/>
                <w:szCs w:val="20"/>
              </w:rPr>
              <w:t xml:space="preserve">видимост, прозрачност </w:t>
            </w:r>
            <w:r w:rsidRPr="00FC3C26">
              <w:rPr>
                <w:sz w:val="20"/>
                <w:szCs w:val="20"/>
              </w:rPr>
              <w:t>и комуникация</w:t>
            </w:r>
            <w:r w:rsidRPr="0038031F">
              <w:rPr>
                <w:sz w:val="20"/>
                <w:szCs w:val="20"/>
              </w:rPr>
              <w:t xml:space="preserve"> съгласно Насоките по процедурата</w:t>
            </w:r>
            <w:r w:rsidRPr="00247C4F">
              <w:rPr>
                <w:sz w:val="20"/>
                <w:szCs w:val="20"/>
              </w:rPr>
              <w:t>.</w:t>
            </w:r>
          </w:p>
        </w:tc>
        <w:tc>
          <w:tcPr>
            <w:tcW w:w="250" w:type="pct"/>
            <w:vAlign w:val="center"/>
          </w:tcPr>
          <w:p w14:paraId="76D3F1A6" w14:textId="77777777" w:rsidR="009B5BB4" w:rsidRPr="008D02E1" w:rsidRDefault="009B5BB4" w:rsidP="009B5BB4">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301" w:type="pct"/>
            <w:vAlign w:val="center"/>
          </w:tcPr>
          <w:p w14:paraId="3BEA5B26" w14:textId="77777777" w:rsidR="009B5BB4" w:rsidRPr="008D02E1" w:rsidRDefault="009B5BB4" w:rsidP="009B5BB4">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49" w:type="pct"/>
            <w:vAlign w:val="center"/>
          </w:tcPr>
          <w:p w14:paraId="28B7A5BC" w14:textId="77777777" w:rsidR="009B5BB4" w:rsidRPr="008D02E1" w:rsidRDefault="009B5BB4" w:rsidP="009B5BB4">
            <w:pPr>
              <w:spacing w:after="160" w:line="259" w:lineRule="auto"/>
              <w:rPr>
                <w:b/>
                <w:bCs/>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00" w:type="pct"/>
          </w:tcPr>
          <w:p w14:paraId="2CB186D5" w14:textId="69ADF123" w:rsidR="009B5BB4" w:rsidRPr="008D02E1" w:rsidRDefault="009B5BB4" w:rsidP="009B5BB4">
            <w:pPr>
              <w:spacing w:after="160" w:line="259" w:lineRule="auto"/>
              <w:rPr>
                <w:b/>
                <w:bCs/>
                <w:i/>
                <w:iCs/>
                <w:sz w:val="20"/>
                <w:szCs w:val="20"/>
              </w:rPr>
            </w:pPr>
            <w:r>
              <w:rPr>
                <w:i/>
                <w:sz w:val="20"/>
                <w:szCs w:val="20"/>
              </w:rPr>
              <w:t xml:space="preserve">Приложение 7 към </w:t>
            </w:r>
            <w:r w:rsidRPr="003644EC">
              <w:rPr>
                <w:i/>
                <w:sz w:val="20"/>
                <w:szCs w:val="20"/>
              </w:rPr>
              <w:t>Формуляр</w:t>
            </w:r>
            <w:r w:rsidR="005B5CCB">
              <w:rPr>
                <w:i/>
                <w:sz w:val="20"/>
                <w:szCs w:val="20"/>
              </w:rPr>
              <w:t>а</w:t>
            </w:r>
            <w:r w:rsidRPr="003644EC">
              <w:rPr>
                <w:i/>
                <w:sz w:val="20"/>
                <w:szCs w:val="20"/>
              </w:rPr>
              <w:t xml:space="preserve"> за кандидатстване</w:t>
            </w:r>
          </w:p>
        </w:tc>
      </w:tr>
      <w:tr w:rsidR="008A0BC9" w14:paraId="5A4FEF01" w14:textId="77777777" w:rsidTr="00FC3C26">
        <w:tc>
          <w:tcPr>
            <w:tcW w:w="164" w:type="pct"/>
          </w:tcPr>
          <w:p w14:paraId="20AD3DDB" w14:textId="0D8FDF3D" w:rsidR="009B5BB4" w:rsidRPr="009B5BB4" w:rsidRDefault="00945650" w:rsidP="009B5BB4">
            <w:pPr>
              <w:spacing w:after="160" w:line="259" w:lineRule="auto"/>
              <w:rPr>
                <w:sz w:val="20"/>
                <w:szCs w:val="20"/>
              </w:rPr>
            </w:pPr>
            <w:r>
              <w:rPr>
                <w:sz w:val="20"/>
                <w:szCs w:val="20"/>
              </w:rPr>
              <w:t>8</w:t>
            </w:r>
            <w:r w:rsidR="009B5BB4">
              <w:rPr>
                <w:sz w:val="20"/>
                <w:szCs w:val="20"/>
              </w:rPr>
              <w:t>.</w:t>
            </w:r>
          </w:p>
        </w:tc>
        <w:tc>
          <w:tcPr>
            <w:tcW w:w="2736" w:type="pct"/>
          </w:tcPr>
          <w:p w14:paraId="312AB993" w14:textId="7726D135" w:rsidR="009B5BB4" w:rsidRPr="008D02E1" w:rsidRDefault="009B5BB4" w:rsidP="009B5BB4">
            <w:pPr>
              <w:spacing w:after="160" w:line="259" w:lineRule="auto"/>
              <w:rPr>
                <w:sz w:val="20"/>
                <w:szCs w:val="20"/>
              </w:rPr>
            </w:pPr>
            <w:r w:rsidRPr="00247C4F">
              <w:rPr>
                <w:sz w:val="20"/>
                <w:szCs w:val="20"/>
              </w:rPr>
              <w:t>Бенефициентът е декларирал, че дейностите, финансирани по проекта, не се финансират/не са финансирани от друг проект/програма или друга финансова схема с източник националния бюджет, бюджета на ЕС или друга донорска програма и е извършена проверка за липса на двойно финансиране.</w:t>
            </w:r>
          </w:p>
        </w:tc>
        <w:tc>
          <w:tcPr>
            <w:tcW w:w="250" w:type="pct"/>
            <w:vAlign w:val="center"/>
          </w:tcPr>
          <w:p w14:paraId="4F1E0D06" w14:textId="139E1A02" w:rsidR="009B5BB4" w:rsidRPr="008D02E1" w:rsidRDefault="009B5BB4" w:rsidP="009B5BB4">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301" w:type="pct"/>
            <w:vAlign w:val="center"/>
          </w:tcPr>
          <w:p w14:paraId="4EE68A1A" w14:textId="33587221" w:rsidR="009B5BB4" w:rsidRPr="008D02E1" w:rsidRDefault="009B5BB4" w:rsidP="009B5BB4">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249" w:type="pct"/>
            <w:vAlign w:val="center"/>
          </w:tcPr>
          <w:p w14:paraId="7D4CE900" w14:textId="631F26B1" w:rsidR="009B5BB4" w:rsidRPr="008D02E1" w:rsidRDefault="009B5BB4" w:rsidP="009B5BB4">
            <w:pPr>
              <w:spacing w:after="160" w:line="259" w:lineRule="auto"/>
              <w:rPr>
                <w:sz w:val="20"/>
                <w:szCs w:val="20"/>
              </w:rPr>
            </w:pPr>
            <w:r w:rsidRPr="008D02E1">
              <w:rPr>
                <w:sz w:val="20"/>
                <w:szCs w:val="20"/>
              </w:rPr>
              <w:fldChar w:fldCharType="begin">
                <w:ffData>
                  <w:name w:val=""/>
                  <w:enabled/>
                  <w:calcOnExit/>
                  <w:checkBox>
                    <w:sizeAuto/>
                    <w:default w:val="0"/>
                  </w:checkBox>
                </w:ffData>
              </w:fldChar>
            </w:r>
            <w:r w:rsidRPr="008D02E1">
              <w:rPr>
                <w:sz w:val="20"/>
                <w:szCs w:val="20"/>
              </w:rPr>
              <w:instrText xml:space="preserve"> FORMCHECKBOX </w:instrText>
            </w:r>
            <w:r w:rsidR="00FE5BE6">
              <w:rPr>
                <w:sz w:val="20"/>
                <w:szCs w:val="20"/>
              </w:rPr>
            </w:r>
            <w:r w:rsidR="00FE5BE6">
              <w:rPr>
                <w:sz w:val="20"/>
                <w:szCs w:val="20"/>
              </w:rPr>
              <w:fldChar w:fldCharType="separate"/>
            </w:r>
            <w:r w:rsidRPr="008D02E1">
              <w:rPr>
                <w:sz w:val="20"/>
                <w:szCs w:val="20"/>
              </w:rPr>
              <w:fldChar w:fldCharType="end"/>
            </w:r>
          </w:p>
        </w:tc>
        <w:tc>
          <w:tcPr>
            <w:tcW w:w="1300" w:type="pct"/>
          </w:tcPr>
          <w:p w14:paraId="0A9391E0" w14:textId="1F89E1C2" w:rsidR="009B5BB4" w:rsidRPr="008D02E1" w:rsidRDefault="009B5BB4" w:rsidP="009B5BB4">
            <w:pPr>
              <w:spacing w:after="160" w:line="259" w:lineRule="auto"/>
              <w:rPr>
                <w:b/>
                <w:bCs/>
                <w:i/>
                <w:iCs/>
                <w:sz w:val="20"/>
                <w:szCs w:val="20"/>
              </w:rPr>
            </w:pPr>
            <w:r w:rsidRPr="00A51B2E">
              <w:rPr>
                <w:i/>
                <w:iCs/>
                <w:sz w:val="20"/>
                <w:szCs w:val="20"/>
              </w:rPr>
              <w:t>Декларация</w:t>
            </w:r>
            <w:r w:rsidR="00A46D65" w:rsidRPr="00A46D65">
              <w:rPr>
                <w:i/>
                <w:iCs/>
                <w:sz w:val="20"/>
                <w:szCs w:val="20"/>
              </w:rPr>
              <w:t xml:space="preserve"> </w:t>
            </w:r>
            <w:r w:rsidR="00EF33A4">
              <w:rPr>
                <w:i/>
                <w:iCs/>
                <w:sz w:val="20"/>
                <w:szCs w:val="20"/>
              </w:rPr>
              <w:t>за липса на двойно финансиране</w:t>
            </w:r>
          </w:p>
        </w:tc>
      </w:tr>
      <w:tr w:rsidR="008A0BC9" w14:paraId="07E01A22" w14:textId="77777777" w:rsidTr="00FC3C26">
        <w:trPr>
          <w:trHeight w:val="3492"/>
        </w:trPr>
        <w:tc>
          <w:tcPr>
            <w:tcW w:w="164" w:type="pct"/>
          </w:tcPr>
          <w:p w14:paraId="20CD9F37" w14:textId="703E9825" w:rsidR="00945650" w:rsidRPr="009B5BB4" w:rsidRDefault="000E60AF" w:rsidP="00945650">
            <w:pPr>
              <w:spacing w:after="160" w:line="259" w:lineRule="auto"/>
              <w:rPr>
                <w:sz w:val="20"/>
                <w:szCs w:val="20"/>
              </w:rPr>
            </w:pPr>
            <w:r>
              <w:rPr>
                <w:sz w:val="20"/>
                <w:szCs w:val="20"/>
              </w:rPr>
              <w:t>9.</w:t>
            </w:r>
          </w:p>
        </w:tc>
        <w:tc>
          <w:tcPr>
            <w:tcW w:w="2736" w:type="pct"/>
          </w:tcPr>
          <w:p w14:paraId="2FCFDED0" w14:textId="77777777" w:rsidR="00945650" w:rsidRDefault="00945650" w:rsidP="00945650">
            <w:pPr>
              <w:spacing w:after="160" w:line="259" w:lineRule="auto"/>
              <w:rPr>
                <w:ins w:id="4" w:author="Author"/>
                <w:sz w:val="20"/>
                <w:szCs w:val="20"/>
              </w:rPr>
            </w:pPr>
            <w:r w:rsidRPr="00247C4F">
              <w:rPr>
                <w:sz w:val="20"/>
                <w:szCs w:val="20"/>
              </w:rPr>
              <w:t xml:space="preserve">Описанието на проекта показва свързаност и съгласуваност на проекта с </w:t>
            </w:r>
            <w:r w:rsidRPr="00247C4F">
              <w:rPr>
                <w:b/>
                <w:sz w:val="20"/>
                <w:szCs w:val="20"/>
              </w:rPr>
              <w:t>приложимите хоризонтални принципи</w:t>
            </w:r>
            <w:r w:rsidRPr="00247C4F">
              <w:rPr>
                <w:sz w:val="20"/>
                <w:szCs w:val="20"/>
              </w:rPr>
              <w:t xml:space="preserve"> за равенство между половете, недискриминация (основана на пол, расов или етнически произход, религия или вероизповедание, увреждане, възраст или сексуална ориентация) и достъпност на всички етапи на програмиране и изпълнение устойчиво развитие (включващо: опазване на околната среда, ефективно използване на ресурсите, смекчаване измененията на климата и адаптация към него, устойчивост при бедствия, превенция и управление на риска от бедствия); партньорство и многостепенно управление; държавни помощи</w:t>
            </w:r>
            <w:r>
              <w:rPr>
                <w:sz w:val="20"/>
                <w:szCs w:val="20"/>
              </w:rPr>
              <w:t>/непомощ</w:t>
            </w:r>
            <w:r w:rsidRPr="00247C4F">
              <w:rPr>
                <w:sz w:val="20"/>
                <w:szCs w:val="20"/>
              </w:rPr>
              <w:t xml:space="preserve"> - съответният проект отговаря на условията за приложим режим на държавна помощ, разписан в Насоките за кандидатстване, съгласувани по реда на чл. 26, ал.3 от ЗУСЕФСУ; обществени поръчки; конкурентоспособност и други приложими. Инвестициите по проекта гарантират зачитане на основните права и съответствие с Хартата на основните права на Европейския съюз. </w:t>
            </w:r>
          </w:p>
          <w:p w14:paraId="0B61B236" w14:textId="04B08181" w:rsidR="008A4916" w:rsidRPr="008D02E1" w:rsidRDefault="008A4916" w:rsidP="00945650">
            <w:pPr>
              <w:spacing w:after="160" w:line="259" w:lineRule="auto"/>
              <w:rPr>
                <w:sz w:val="20"/>
                <w:szCs w:val="20"/>
              </w:rPr>
            </w:pPr>
            <w:ins w:id="5" w:author="Author">
              <w:r w:rsidRPr="008A4916">
                <w:rPr>
                  <w:sz w:val="20"/>
                  <w:szCs w:val="20"/>
                </w:rPr>
                <w:t>Насоките за кандидатстване са разработени и съобразени с условията и изискванията на решението на Европейската комисия по нотификацията за държавна помощ.</w:t>
              </w:r>
            </w:ins>
          </w:p>
        </w:tc>
        <w:tc>
          <w:tcPr>
            <w:tcW w:w="250" w:type="pct"/>
            <w:vAlign w:val="center"/>
          </w:tcPr>
          <w:p w14:paraId="3DFE820E" w14:textId="376C7E83"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67D03504" w14:textId="6441DA0C"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398EC3CE" w14:textId="1B62A3A7"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1300" w:type="pct"/>
          </w:tcPr>
          <w:p w14:paraId="34FA7826" w14:textId="37712B1B" w:rsidR="00945650" w:rsidRPr="008D02E1" w:rsidRDefault="00945650" w:rsidP="00945650">
            <w:pPr>
              <w:spacing w:after="160" w:line="259" w:lineRule="auto"/>
              <w:rPr>
                <w:b/>
                <w:bCs/>
                <w:i/>
                <w:iCs/>
                <w:sz w:val="20"/>
                <w:szCs w:val="20"/>
              </w:rPr>
            </w:pPr>
            <w:r w:rsidRPr="005B5CCB">
              <w:rPr>
                <w:i/>
                <w:iCs/>
                <w:sz w:val="20"/>
                <w:szCs w:val="20"/>
              </w:rPr>
              <w:t>Формуляр за кандидатстване, т. „Допълнителна информация необходима за оценка на проектното предложение“</w:t>
            </w:r>
          </w:p>
        </w:tc>
      </w:tr>
      <w:tr w:rsidR="008A0BC9" w14:paraId="7DCBA00E" w14:textId="77777777" w:rsidTr="00FC3C26">
        <w:tc>
          <w:tcPr>
            <w:tcW w:w="164" w:type="pct"/>
          </w:tcPr>
          <w:p w14:paraId="4F0CAE0D" w14:textId="13D7FCCC" w:rsidR="00945650" w:rsidRPr="009B5BB4" w:rsidRDefault="000E60AF" w:rsidP="00945650">
            <w:pPr>
              <w:spacing w:after="160" w:line="259" w:lineRule="auto"/>
              <w:rPr>
                <w:sz w:val="20"/>
                <w:szCs w:val="20"/>
              </w:rPr>
            </w:pPr>
            <w:r>
              <w:rPr>
                <w:sz w:val="20"/>
                <w:szCs w:val="20"/>
              </w:rPr>
              <w:t>12.</w:t>
            </w:r>
          </w:p>
        </w:tc>
        <w:tc>
          <w:tcPr>
            <w:tcW w:w="2736" w:type="pct"/>
          </w:tcPr>
          <w:p w14:paraId="347DFF91" w14:textId="1E58D728" w:rsidR="00945650" w:rsidRPr="008D02E1" w:rsidRDefault="00945650" w:rsidP="00945650">
            <w:pPr>
              <w:spacing w:after="160" w:line="259" w:lineRule="auto"/>
              <w:rPr>
                <w:sz w:val="20"/>
                <w:szCs w:val="20"/>
              </w:rPr>
            </w:pPr>
            <w:r w:rsidRPr="00247C4F">
              <w:rPr>
                <w:sz w:val="20"/>
                <w:szCs w:val="20"/>
              </w:rPr>
              <w:t xml:space="preserve">Правилност на изчислението на </w:t>
            </w:r>
            <w:r w:rsidRPr="00247C4F">
              <w:rPr>
                <w:b/>
                <w:sz w:val="20"/>
                <w:szCs w:val="20"/>
              </w:rPr>
              <w:t xml:space="preserve">общия размер на разходите и общия размер на допустимите </w:t>
            </w:r>
            <w:r w:rsidRPr="00247C4F">
              <w:rPr>
                <w:b/>
                <w:sz w:val="20"/>
                <w:szCs w:val="20"/>
                <w:shd w:val="clear" w:color="auto" w:fill="FFFFFF"/>
              </w:rPr>
              <w:t>разход</w:t>
            </w:r>
            <w:r w:rsidRPr="00247C4F">
              <w:rPr>
                <w:sz w:val="20"/>
                <w:szCs w:val="20"/>
                <w:shd w:val="clear" w:color="auto" w:fill="FFFFFF"/>
              </w:rPr>
              <w:t>и</w:t>
            </w:r>
          </w:p>
        </w:tc>
        <w:tc>
          <w:tcPr>
            <w:tcW w:w="250" w:type="pct"/>
            <w:vAlign w:val="center"/>
          </w:tcPr>
          <w:p w14:paraId="60C22528" w14:textId="0F5A2261"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13185450" w14:textId="75833FC5"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2767404E" w14:textId="73E45F92"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1300" w:type="pct"/>
          </w:tcPr>
          <w:p w14:paraId="3F1AAF80" w14:textId="13AB923D" w:rsidR="00945650" w:rsidRPr="008D02E1" w:rsidRDefault="00B003A2"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xml:space="preserve">- </w:t>
            </w:r>
            <w:r w:rsidR="00330E27">
              <w:rPr>
                <w:i/>
                <w:iCs/>
                <w:sz w:val="20"/>
                <w:szCs w:val="20"/>
              </w:rPr>
              <w:t>АРП</w:t>
            </w:r>
          </w:p>
        </w:tc>
      </w:tr>
      <w:tr w:rsidR="008A0BC9" w14:paraId="17AC9D2A" w14:textId="77777777" w:rsidTr="00FC3C26">
        <w:trPr>
          <w:trHeight w:val="1312"/>
        </w:trPr>
        <w:tc>
          <w:tcPr>
            <w:tcW w:w="164" w:type="pct"/>
          </w:tcPr>
          <w:p w14:paraId="5C55959A" w14:textId="0AE51178" w:rsidR="00945650" w:rsidRPr="009B5BB4" w:rsidRDefault="000E60AF" w:rsidP="00945650">
            <w:pPr>
              <w:spacing w:after="160" w:line="259" w:lineRule="auto"/>
              <w:rPr>
                <w:sz w:val="20"/>
                <w:szCs w:val="20"/>
              </w:rPr>
            </w:pPr>
            <w:r>
              <w:rPr>
                <w:sz w:val="20"/>
                <w:szCs w:val="20"/>
              </w:rPr>
              <w:lastRenderedPageBreak/>
              <w:t>13.</w:t>
            </w:r>
          </w:p>
        </w:tc>
        <w:tc>
          <w:tcPr>
            <w:tcW w:w="2736" w:type="pct"/>
          </w:tcPr>
          <w:p w14:paraId="5A592B8E" w14:textId="1B334CA4" w:rsidR="00945650" w:rsidRPr="008D02E1" w:rsidRDefault="00945650" w:rsidP="00945650">
            <w:pPr>
              <w:spacing w:after="160" w:line="259" w:lineRule="auto"/>
              <w:rPr>
                <w:sz w:val="20"/>
                <w:szCs w:val="20"/>
              </w:rPr>
            </w:pPr>
            <w:r w:rsidRPr="00247C4F">
              <w:rPr>
                <w:sz w:val="20"/>
                <w:szCs w:val="20"/>
              </w:rPr>
              <w:t xml:space="preserve">Наличие на достатъчно подробна и подходяща </w:t>
            </w:r>
            <w:r w:rsidRPr="00247C4F">
              <w:rPr>
                <w:b/>
                <w:sz w:val="20"/>
                <w:szCs w:val="20"/>
              </w:rPr>
              <w:t xml:space="preserve">обосновка на изчислението на разходите </w:t>
            </w:r>
            <w:r w:rsidRPr="00247C4F">
              <w:rPr>
                <w:sz w:val="20"/>
                <w:szCs w:val="20"/>
              </w:rPr>
              <w:t>от гледна точка на общия размер на разходите за постигане на преследваните цели и от гледна точка на разходите по дейности и под-дейности, като има такива.</w:t>
            </w:r>
          </w:p>
        </w:tc>
        <w:tc>
          <w:tcPr>
            <w:tcW w:w="250" w:type="pct"/>
            <w:vAlign w:val="center"/>
          </w:tcPr>
          <w:p w14:paraId="29E8D508" w14:textId="71CDBBFE"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644163B4" w14:textId="51751628"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3B9ADB64" w14:textId="0D410B69"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1300" w:type="pct"/>
          </w:tcPr>
          <w:p w14:paraId="3EDF4D7D" w14:textId="59D33B1D" w:rsidR="00945650" w:rsidRPr="008D02E1" w:rsidRDefault="00B003A2"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xml:space="preserve"> – Технически спецификации</w:t>
            </w:r>
            <w:r w:rsidR="00FA5A40">
              <w:rPr>
                <w:i/>
                <w:iCs/>
                <w:sz w:val="20"/>
                <w:szCs w:val="20"/>
              </w:rPr>
              <w:t>, КСС</w:t>
            </w:r>
            <w:r>
              <w:rPr>
                <w:i/>
                <w:iCs/>
                <w:sz w:val="20"/>
                <w:szCs w:val="20"/>
              </w:rPr>
              <w:t>, оферти от доставчици, друга представена информация по преценка на кандидата</w:t>
            </w:r>
          </w:p>
        </w:tc>
      </w:tr>
      <w:tr w:rsidR="008A0BC9" w14:paraId="75C818AF" w14:textId="77777777" w:rsidTr="00FC3C26">
        <w:tc>
          <w:tcPr>
            <w:tcW w:w="164" w:type="pct"/>
          </w:tcPr>
          <w:p w14:paraId="477F144C" w14:textId="5E6B26A4" w:rsidR="00945650" w:rsidRPr="009B5BB4" w:rsidRDefault="000E60AF" w:rsidP="00945650">
            <w:pPr>
              <w:spacing w:after="160" w:line="259" w:lineRule="auto"/>
              <w:rPr>
                <w:sz w:val="20"/>
                <w:szCs w:val="20"/>
              </w:rPr>
            </w:pPr>
            <w:r>
              <w:rPr>
                <w:sz w:val="20"/>
                <w:szCs w:val="20"/>
              </w:rPr>
              <w:t>14</w:t>
            </w:r>
          </w:p>
        </w:tc>
        <w:tc>
          <w:tcPr>
            <w:tcW w:w="2736" w:type="pct"/>
          </w:tcPr>
          <w:p w14:paraId="713A8797" w14:textId="7AB36820" w:rsidR="00945650" w:rsidRPr="008D02E1" w:rsidRDefault="00945650" w:rsidP="00945650">
            <w:pPr>
              <w:spacing w:after="160" w:line="259" w:lineRule="auto"/>
              <w:rPr>
                <w:sz w:val="20"/>
                <w:szCs w:val="20"/>
              </w:rPr>
            </w:pPr>
            <w:r w:rsidRPr="00247C4F">
              <w:rPr>
                <w:sz w:val="20"/>
                <w:szCs w:val="20"/>
              </w:rPr>
              <w:t xml:space="preserve">Проектът отговаря на условията за приложим режим на </w:t>
            </w:r>
            <w:r w:rsidRPr="00247C4F">
              <w:rPr>
                <w:b/>
                <w:sz w:val="20"/>
                <w:szCs w:val="20"/>
              </w:rPr>
              <w:t>държавна помощ</w:t>
            </w:r>
            <w:r w:rsidR="00392668">
              <w:rPr>
                <w:b/>
                <w:sz w:val="20"/>
                <w:szCs w:val="20"/>
              </w:rPr>
              <w:t>,</w:t>
            </w:r>
            <w:r w:rsidRPr="00247C4F">
              <w:rPr>
                <w:sz w:val="20"/>
                <w:szCs w:val="20"/>
              </w:rPr>
              <w:t xml:space="preserve"> разписан в </w:t>
            </w:r>
            <w:r w:rsidRPr="00FC3C26">
              <w:rPr>
                <w:sz w:val="20"/>
                <w:szCs w:val="20"/>
              </w:rPr>
              <w:t>Насоките за кандидатстване</w:t>
            </w:r>
            <w:r w:rsidRPr="00247C4F">
              <w:rPr>
                <w:sz w:val="20"/>
                <w:szCs w:val="20"/>
              </w:rPr>
              <w:t>, съгласувани по реда на чл. 26, ал.3 от ЗУСЕФСУ.</w:t>
            </w:r>
            <w:ins w:id="6" w:author="Author">
              <w:r w:rsidR="008A4916">
                <w:rPr>
                  <w:sz w:val="20"/>
                  <w:szCs w:val="20"/>
                </w:rPr>
                <w:t xml:space="preserve"> </w:t>
              </w:r>
              <w:r w:rsidR="008A4916" w:rsidRPr="008A4916">
                <w:rPr>
                  <w:sz w:val="20"/>
                  <w:szCs w:val="20"/>
                </w:rPr>
                <w:t>Насоките за кандидатстване са разработени и съобразени с условията и изискванията на решението на Европейската комисия по нотификацията за държавна помощ.</w:t>
              </w:r>
            </w:ins>
            <w:bookmarkStart w:id="7" w:name="_GoBack"/>
            <w:bookmarkEnd w:id="7"/>
          </w:p>
        </w:tc>
        <w:tc>
          <w:tcPr>
            <w:tcW w:w="250" w:type="pct"/>
            <w:vAlign w:val="center"/>
          </w:tcPr>
          <w:p w14:paraId="6D709FD8" w14:textId="74779778"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14B10234" w14:textId="70B3A872"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65AE4B8C" w14:textId="64E5211B"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1300" w:type="pct"/>
          </w:tcPr>
          <w:p w14:paraId="6A951EB6" w14:textId="76A07E74" w:rsidR="00945650" w:rsidRPr="00AB07A6" w:rsidRDefault="00945650" w:rsidP="00945650">
            <w:pPr>
              <w:spacing w:after="160" w:line="259" w:lineRule="auto"/>
              <w:rPr>
                <w:b/>
                <w:bCs/>
                <w:i/>
                <w:iCs/>
                <w:sz w:val="20"/>
                <w:szCs w:val="20"/>
              </w:rPr>
            </w:pPr>
            <w:r w:rsidRPr="00E66116">
              <w:rPr>
                <w:i/>
                <w:iCs/>
                <w:sz w:val="20"/>
                <w:szCs w:val="20"/>
              </w:rPr>
              <w:t xml:space="preserve">Декларация </w:t>
            </w:r>
            <w:r w:rsidR="00392668" w:rsidRPr="00E66116">
              <w:rPr>
                <w:i/>
                <w:iCs/>
                <w:sz w:val="20"/>
                <w:szCs w:val="20"/>
              </w:rPr>
              <w:t>за държавна помощ</w:t>
            </w:r>
          </w:p>
        </w:tc>
      </w:tr>
      <w:tr w:rsidR="008A0BC9" w14:paraId="52A0ED95" w14:textId="77777777" w:rsidTr="00FC3C26">
        <w:tc>
          <w:tcPr>
            <w:tcW w:w="164" w:type="pct"/>
          </w:tcPr>
          <w:p w14:paraId="41FE2448" w14:textId="1D4BC6F5" w:rsidR="00945650" w:rsidRPr="009B5BB4" w:rsidRDefault="000E60AF" w:rsidP="00945650">
            <w:pPr>
              <w:spacing w:after="160" w:line="259" w:lineRule="auto"/>
              <w:rPr>
                <w:sz w:val="20"/>
                <w:szCs w:val="20"/>
              </w:rPr>
            </w:pPr>
            <w:r>
              <w:rPr>
                <w:sz w:val="20"/>
                <w:szCs w:val="20"/>
              </w:rPr>
              <w:t>15</w:t>
            </w:r>
          </w:p>
        </w:tc>
        <w:tc>
          <w:tcPr>
            <w:tcW w:w="2736" w:type="pct"/>
          </w:tcPr>
          <w:p w14:paraId="4DC2A4F7" w14:textId="75174E9E" w:rsidR="00945650" w:rsidRPr="008D02E1" w:rsidRDefault="00945650" w:rsidP="00945650">
            <w:pPr>
              <w:spacing w:after="160" w:line="259" w:lineRule="auto"/>
              <w:rPr>
                <w:sz w:val="20"/>
                <w:szCs w:val="20"/>
              </w:rPr>
            </w:pPr>
            <w:r w:rsidRPr="00247C4F">
              <w:rPr>
                <w:b/>
                <w:sz w:val="20"/>
                <w:szCs w:val="20"/>
              </w:rPr>
              <w:t>Анализа на търсенето</w:t>
            </w:r>
            <w:r w:rsidRPr="00247C4F">
              <w:rPr>
                <w:sz w:val="20"/>
                <w:szCs w:val="20"/>
              </w:rPr>
              <w:t xml:space="preserve"> - Доказана надеждност на анализа на търсенето въз основа на реалистични оценки и в съответствие с основните демографски тенденции и промени в съответния сектор, с който се обосновават необходимостта от проекта и цялостният капацитет на съоръженията по проекта</w:t>
            </w:r>
          </w:p>
        </w:tc>
        <w:tc>
          <w:tcPr>
            <w:tcW w:w="250" w:type="pct"/>
            <w:vAlign w:val="center"/>
          </w:tcPr>
          <w:p w14:paraId="3F3F6428" w14:textId="3CBF76DF"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7DF236DB" w14:textId="6E580472"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502F7814" w14:textId="02095492"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1300" w:type="pct"/>
          </w:tcPr>
          <w:p w14:paraId="481E6F4E" w14:textId="73317C80" w:rsidR="00945650" w:rsidRPr="008D02E1" w:rsidRDefault="000E60AF"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Проучване за осъществимост/Предпроектно проучване – Анализ на търсенето</w:t>
            </w:r>
          </w:p>
        </w:tc>
      </w:tr>
      <w:tr w:rsidR="008A0BC9" w14:paraId="50AA8B2E" w14:textId="77777777" w:rsidTr="00FC3C26">
        <w:tc>
          <w:tcPr>
            <w:tcW w:w="164" w:type="pct"/>
          </w:tcPr>
          <w:p w14:paraId="3BD05182" w14:textId="3573B16F" w:rsidR="00945650" w:rsidRPr="009B5BB4" w:rsidRDefault="000E60AF" w:rsidP="00945650">
            <w:pPr>
              <w:spacing w:after="160" w:line="259" w:lineRule="auto"/>
              <w:rPr>
                <w:sz w:val="20"/>
                <w:szCs w:val="20"/>
              </w:rPr>
            </w:pPr>
            <w:r>
              <w:rPr>
                <w:sz w:val="20"/>
                <w:szCs w:val="20"/>
              </w:rPr>
              <w:t>16.</w:t>
            </w:r>
          </w:p>
        </w:tc>
        <w:tc>
          <w:tcPr>
            <w:tcW w:w="2736" w:type="pct"/>
          </w:tcPr>
          <w:p w14:paraId="3AFE22EE" w14:textId="77777777" w:rsidR="00945650" w:rsidRPr="00B003A2" w:rsidRDefault="00945650" w:rsidP="00945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47C4F">
              <w:rPr>
                <w:sz w:val="20"/>
                <w:szCs w:val="20"/>
              </w:rPr>
              <w:t xml:space="preserve">Проектното предложение съдържа данни за извършени оценка на съответствието, </w:t>
            </w:r>
            <w:r w:rsidRPr="00247C4F">
              <w:rPr>
                <w:b/>
                <w:bCs/>
                <w:sz w:val="20"/>
                <w:szCs w:val="20"/>
              </w:rPr>
              <w:t xml:space="preserve">доклад по ОВОС или извършена преценка за необходимостта от ОВОС, включително </w:t>
            </w:r>
            <w:r w:rsidRPr="00247C4F">
              <w:rPr>
                <w:sz w:val="20"/>
                <w:szCs w:val="20"/>
              </w:rPr>
              <w:t xml:space="preserve"> </w:t>
            </w:r>
            <w:r w:rsidRPr="00247C4F">
              <w:rPr>
                <w:b/>
                <w:bCs/>
                <w:sz w:val="20"/>
                <w:szCs w:val="20"/>
              </w:rPr>
              <w:t>съответствие на ОВОС и ОС със специфичните консервационни цели</w:t>
            </w:r>
            <w:r w:rsidRPr="00247C4F">
              <w:rPr>
                <w:sz w:val="20"/>
                <w:szCs w:val="20"/>
              </w:rPr>
              <w:t xml:space="preserve"> и за инвестиционни проекти е приложена Декларация по Натура 2000 </w:t>
            </w:r>
            <w:r w:rsidRPr="00B003A2">
              <w:rPr>
                <w:b/>
                <w:bCs/>
                <w:sz w:val="20"/>
                <w:szCs w:val="20"/>
              </w:rPr>
              <w:t>(</w:t>
            </w:r>
            <w:r w:rsidRPr="00B003A2">
              <w:rPr>
                <w:b/>
                <w:bCs/>
                <w:i/>
                <w:sz w:val="20"/>
                <w:szCs w:val="20"/>
              </w:rPr>
              <w:t>когато е приложимо</w:t>
            </w:r>
            <w:r w:rsidRPr="00B003A2">
              <w:rPr>
                <w:b/>
                <w:bCs/>
                <w:sz w:val="20"/>
                <w:szCs w:val="20"/>
              </w:rPr>
              <w:t>).</w:t>
            </w:r>
          </w:p>
          <w:p w14:paraId="428EDFA7" w14:textId="77777777" w:rsidR="00945650" w:rsidRPr="00247C4F" w:rsidRDefault="00945650" w:rsidP="00945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247C4F">
              <w:rPr>
                <w:sz w:val="20"/>
                <w:szCs w:val="20"/>
              </w:rPr>
              <w:t>В случай, че проект</w:t>
            </w:r>
            <w:r>
              <w:rPr>
                <w:sz w:val="20"/>
                <w:szCs w:val="20"/>
              </w:rPr>
              <w:t>ът</w:t>
            </w:r>
            <w:r w:rsidRPr="00247C4F">
              <w:rPr>
                <w:sz w:val="20"/>
                <w:szCs w:val="20"/>
              </w:rPr>
              <w:t xml:space="preserve"> попада в обхвата на Директива 2011/92/ЕС на Европейския парламент и на Съвета</w:t>
            </w:r>
            <w:r>
              <w:rPr>
                <w:sz w:val="20"/>
                <w:szCs w:val="20"/>
              </w:rPr>
              <w:t>,</w:t>
            </w:r>
            <w:r w:rsidRPr="00247C4F">
              <w:rPr>
                <w:sz w:val="20"/>
                <w:szCs w:val="20"/>
              </w:rPr>
              <w:t xml:space="preserve"> е приложена оценка на въздействието върху околната среда или процедура по проучване и оценката на алтернативните решения е взета надлежно въз основа на изискванията на посочената директива;</w:t>
            </w:r>
          </w:p>
          <w:p w14:paraId="7E26D651" w14:textId="77777777" w:rsidR="00945650" w:rsidRPr="00247C4F" w:rsidRDefault="00945650" w:rsidP="00945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247C4F">
              <w:rPr>
                <w:sz w:val="20"/>
                <w:szCs w:val="20"/>
              </w:rPr>
              <w:t>Анализ</w:t>
            </w:r>
            <w:r>
              <w:rPr>
                <w:sz w:val="20"/>
                <w:szCs w:val="20"/>
              </w:rPr>
              <w:t>ът</w:t>
            </w:r>
            <w:r w:rsidRPr="00247C4F">
              <w:rPr>
                <w:sz w:val="20"/>
                <w:szCs w:val="20"/>
              </w:rPr>
              <w:t xml:space="preserve"> на въздействието върху околната среда отговаря на съответните критерии за осигуряване на информация за инвестиционни проекти. Информацията, която е от значение и се отнася до въздействие върху околната среда е в съответствие с приложимите мерки и условия за предотвратяване, намаляване или възможно най-пълно отстраняване на предполагаемите неблагоприятни последствия, посочени в Становището по екологична оценка на ПТС на министъра на околната среда и водите; Решението по ОВОС/ОС е валидно;</w:t>
            </w:r>
          </w:p>
          <w:p w14:paraId="41D3B1BB" w14:textId="32F8DAA9" w:rsidR="00945650" w:rsidRPr="008D02E1" w:rsidRDefault="00945650" w:rsidP="00945650">
            <w:pPr>
              <w:spacing w:after="160" w:line="259" w:lineRule="auto"/>
              <w:rPr>
                <w:sz w:val="20"/>
                <w:szCs w:val="20"/>
              </w:rPr>
            </w:pPr>
            <w:r w:rsidRPr="00247C4F">
              <w:rPr>
                <w:sz w:val="20"/>
                <w:szCs w:val="20"/>
              </w:rPr>
              <w:lastRenderedPageBreak/>
              <w:t xml:space="preserve">Дейности се осъществяват при зачитане на стандартите и приоритетите на Съюза в областта на климата и околната среда и не биха нанесли значителни вреди на екологичните цели по смисъла на член 17 от Регламент (ЕС) 2020/852 на Европейския парламент и на Съвета (DNSH principle), както и </w:t>
            </w:r>
            <w:r>
              <w:rPr>
                <w:sz w:val="20"/>
                <w:szCs w:val="20"/>
              </w:rPr>
              <w:t xml:space="preserve">в </w:t>
            </w:r>
            <w:r w:rsidRPr="00247C4F">
              <w:rPr>
                <w:sz w:val="20"/>
                <w:szCs w:val="20"/>
              </w:rPr>
              <w:t>съответствие на проекта с приложимите секторни директиви в областта на околната среда: Директива 2000/60/ЕО на Европейския парламент и на Съвета от 23 октомври 2000 година за установяване на рамка за действията на Общността в областта на политиката за водите.</w:t>
            </w:r>
          </w:p>
        </w:tc>
        <w:tc>
          <w:tcPr>
            <w:tcW w:w="250" w:type="pct"/>
            <w:vAlign w:val="center"/>
          </w:tcPr>
          <w:p w14:paraId="7156340A" w14:textId="0661D933" w:rsidR="00945650" w:rsidRPr="008D02E1" w:rsidRDefault="00945650" w:rsidP="00945650">
            <w:pPr>
              <w:spacing w:after="160" w:line="259" w:lineRule="auto"/>
              <w:rPr>
                <w:sz w:val="20"/>
                <w:szCs w:val="20"/>
              </w:rPr>
            </w:pPr>
            <w:r w:rsidRPr="00247C4F">
              <w:rPr>
                <w:sz w:val="20"/>
                <w:szCs w:val="20"/>
              </w:rPr>
              <w:lastRenderedPageBreak/>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13174D0F" w14:textId="1B16AD3B"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7FF401CD" w14:textId="3C5B986B"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1300" w:type="pct"/>
          </w:tcPr>
          <w:p w14:paraId="4EF60F01" w14:textId="1D2CFA42" w:rsidR="00945650" w:rsidRPr="008D02E1" w:rsidRDefault="00B003A2"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xml:space="preserve"> </w:t>
            </w:r>
            <w:r w:rsidR="00F86856">
              <w:rPr>
                <w:i/>
                <w:iCs/>
                <w:sz w:val="20"/>
                <w:szCs w:val="20"/>
              </w:rPr>
              <w:t>-</w:t>
            </w:r>
            <w:r w:rsidR="00F86856" w:rsidRPr="00F86856">
              <w:rPr>
                <w:i/>
                <w:iCs/>
                <w:sz w:val="20"/>
                <w:szCs w:val="20"/>
              </w:rPr>
              <w:t>Документация във връзка с ОВОС, DNSH и Натура 2000</w:t>
            </w:r>
          </w:p>
        </w:tc>
      </w:tr>
      <w:tr w:rsidR="008A0BC9" w14:paraId="1D7E61C3" w14:textId="77777777" w:rsidTr="00FC3C26">
        <w:tc>
          <w:tcPr>
            <w:tcW w:w="164" w:type="pct"/>
          </w:tcPr>
          <w:p w14:paraId="20404ACF" w14:textId="72ED0640" w:rsidR="00945650" w:rsidRPr="009B5BB4" w:rsidRDefault="000E60AF" w:rsidP="00945650">
            <w:pPr>
              <w:spacing w:after="160" w:line="259" w:lineRule="auto"/>
              <w:rPr>
                <w:sz w:val="20"/>
                <w:szCs w:val="20"/>
              </w:rPr>
            </w:pPr>
            <w:r>
              <w:rPr>
                <w:sz w:val="20"/>
                <w:szCs w:val="20"/>
              </w:rPr>
              <w:t>1</w:t>
            </w:r>
            <w:r w:rsidR="00602242">
              <w:rPr>
                <w:sz w:val="20"/>
                <w:szCs w:val="20"/>
              </w:rPr>
              <w:t>8</w:t>
            </w:r>
            <w:r>
              <w:rPr>
                <w:sz w:val="20"/>
                <w:szCs w:val="20"/>
              </w:rPr>
              <w:t>.</w:t>
            </w:r>
          </w:p>
        </w:tc>
        <w:tc>
          <w:tcPr>
            <w:tcW w:w="2736" w:type="pct"/>
          </w:tcPr>
          <w:p w14:paraId="5D82BA25" w14:textId="62AD89CC" w:rsidR="00945650" w:rsidRPr="008D02E1" w:rsidRDefault="00945650" w:rsidP="00945650">
            <w:pPr>
              <w:spacing w:after="160" w:line="259" w:lineRule="auto"/>
              <w:rPr>
                <w:sz w:val="20"/>
                <w:szCs w:val="20"/>
              </w:rPr>
            </w:pPr>
            <w:r w:rsidRPr="00247C4F">
              <w:rPr>
                <w:b/>
                <w:sz w:val="20"/>
                <w:szCs w:val="20"/>
              </w:rPr>
              <w:t>Финансовия</w:t>
            </w:r>
            <w:r>
              <w:rPr>
                <w:b/>
                <w:sz w:val="20"/>
                <w:szCs w:val="20"/>
              </w:rPr>
              <w:t>т</w:t>
            </w:r>
            <w:r w:rsidRPr="00247C4F">
              <w:rPr>
                <w:b/>
                <w:sz w:val="20"/>
                <w:szCs w:val="20"/>
              </w:rPr>
              <w:t xml:space="preserve"> анализ</w:t>
            </w:r>
            <w:r w:rsidRPr="00247C4F">
              <w:rPr>
                <w:sz w:val="20"/>
                <w:szCs w:val="20"/>
              </w:rPr>
              <w:t>, включително основните показатели от финансовия анализ: финансовата норма на възвръщаемост (ФНВ) на инвестицията и финансовата нетна настояща стойност (ФННС), изчислението на нетните приходи и резултат</w:t>
            </w:r>
            <w:r>
              <w:rPr>
                <w:sz w:val="20"/>
                <w:szCs w:val="20"/>
              </w:rPr>
              <w:t>ът</w:t>
            </w:r>
            <w:r w:rsidRPr="00247C4F">
              <w:rPr>
                <w:sz w:val="20"/>
                <w:szCs w:val="20"/>
              </w:rPr>
              <w:t xml:space="preserve"> от него, тарифната стратегия и достъпността </w:t>
            </w:r>
            <w:r w:rsidRPr="00247C4F">
              <w:rPr>
                <w:i/>
                <w:iCs/>
                <w:sz w:val="20"/>
                <w:szCs w:val="20"/>
              </w:rPr>
              <w:t>(ако е приложимо),</w:t>
            </w:r>
            <w:r w:rsidRPr="00247C4F">
              <w:rPr>
                <w:sz w:val="20"/>
                <w:szCs w:val="20"/>
              </w:rPr>
              <w:t xml:space="preserve"> и финансовата жизнеспособност (устойчивост) отговаря</w:t>
            </w:r>
            <w:r>
              <w:rPr>
                <w:sz w:val="20"/>
                <w:szCs w:val="20"/>
              </w:rPr>
              <w:t>т</w:t>
            </w:r>
            <w:r w:rsidRPr="00247C4F">
              <w:rPr>
                <w:sz w:val="20"/>
                <w:szCs w:val="20"/>
              </w:rPr>
              <w:t xml:space="preserve"> на съответните критерии за осигуряване на информация за инвестиционни проекти.</w:t>
            </w:r>
          </w:p>
        </w:tc>
        <w:tc>
          <w:tcPr>
            <w:tcW w:w="250" w:type="pct"/>
            <w:vAlign w:val="center"/>
          </w:tcPr>
          <w:p w14:paraId="7B2BFA33" w14:textId="3D1616BE"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612A71C8" w14:textId="4654699A"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345BFE38" w14:textId="2AC496A1"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1300" w:type="pct"/>
          </w:tcPr>
          <w:p w14:paraId="483467C9" w14:textId="54553F02" w:rsidR="00945650" w:rsidRPr="008D02E1" w:rsidRDefault="00B003A2"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xml:space="preserve"> – Анализ разходи-ползи, Въпросник за самооценка</w:t>
            </w:r>
          </w:p>
        </w:tc>
      </w:tr>
      <w:tr w:rsidR="008A0BC9" w14:paraId="79A69C11" w14:textId="77777777" w:rsidTr="00FC3C26">
        <w:tc>
          <w:tcPr>
            <w:tcW w:w="164" w:type="pct"/>
          </w:tcPr>
          <w:p w14:paraId="3A68589B" w14:textId="2C068511" w:rsidR="00945650" w:rsidRPr="009B5BB4" w:rsidRDefault="00602242" w:rsidP="00945650">
            <w:pPr>
              <w:spacing w:after="160" w:line="259" w:lineRule="auto"/>
              <w:rPr>
                <w:sz w:val="20"/>
                <w:szCs w:val="20"/>
              </w:rPr>
            </w:pPr>
            <w:r>
              <w:rPr>
                <w:sz w:val="20"/>
                <w:szCs w:val="20"/>
              </w:rPr>
              <w:t>19</w:t>
            </w:r>
            <w:r w:rsidR="000E60AF">
              <w:rPr>
                <w:sz w:val="20"/>
                <w:szCs w:val="20"/>
              </w:rPr>
              <w:t>.</w:t>
            </w:r>
          </w:p>
        </w:tc>
        <w:tc>
          <w:tcPr>
            <w:tcW w:w="2736" w:type="pct"/>
          </w:tcPr>
          <w:p w14:paraId="52D3594E" w14:textId="77777777" w:rsidR="00945650" w:rsidRPr="009E4551" w:rsidRDefault="00945650" w:rsidP="00945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9E4551">
              <w:rPr>
                <w:sz w:val="20"/>
                <w:szCs w:val="20"/>
              </w:rPr>
              <w:t>Информацията, която е от значение и се отнася до приспособяването към изменението на климата и смекчаването на последиците от него, както и до устойчивостта на бедствия отговаря на съответните критерии за осигуряване на информация за инвестиционни проекти.</w:t>
            </w:r>
          </w:p>
          <w:p w14:paraId="501C0F72" w14:textId="33EEF9CA" w:rsidR="009E4551" w:rsidRPr="008D02E1" w:rsidRDefault="00945650" w:rsidP="00BE3BA5">
            <w:pPr>
              <w:spacing w:after="160" w:line="259" w:lineRule="auto"/>
              <w:rPr>
                <w:sz w:val="20"/>
                <w:szCs w:val="20"/>
              </w:rPr>
            </w:pPr>
            <w:r w:rsidRPr="009E4551">
              <w:rPr>
                <w:sz w:val="20"/>
                <w:szCs w:val="20"/>
              </w:rPr>
              <w:t xml:space="preserve">Проектът гарантира постигането на </w:t>
            </w:r>
            <w:r w:rsidRPr="009E4551">
              <w:rPr>
                <w:b/>
                <w:sz w:val="20"/>
                <w:szCs w:val="20"/>
              </w:rPr>
              <w:t>климатичната устойчивост</w:t>
            </w:r>
            <w:r w:rsidRPr="009E4551">
              <w:rPr>
                <w:sz w:val="20"/>
                <w:szCs w:val="20"/>
              </w:rPr>
              <w:t xml:space="preserve"> на инфраструктурните инвестиции, чиято очаквана продължителност е най-малко 5 години.</w:t>
            </w:r>
            <w:r w:rsidR="009E4551" w:rsidRPr="009E4551">
              <w:rPr>
                <w:sz w:val="20"/>
                <w:szCs w:val="20"/>
              </w:rPr>
              <w:t xml:space="preserve"> </w:t>
            </w:r>
          </w:p>
        </w:tc>
        <w:tc>
          <w:tcPr>
            <w:tcW w:w="250" w:type="pct"/>
            <w:vAlign w:val="center"/>
          </w:tcPr>
          <w:p w14:paraId="5F8959C9" w14:textId="7222814B"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334657E6" w14:textId="5F37D794"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2CA6F144" w14:textId="1057BC07"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1300" w:type="pct"/>
          </w:tcPr>
          <w:p w14:paraId="4DBB8A84" w14:textId="77777777" w:rsidR="00945650" w:rsidRDefault="009E4551" w:rsidP="00945650">
            <w:pPr>
              <w:spacing w:after="160" w:line="259" w:lineRule="auto"/>
              <w:rPr>
                <w:i/>
                <w:iCs/>
                <w:sz w:val="20"/>
                <w:szCs w:val="20"/>
              </w:rPr>
            </w:pPr>
            <w:r w:rsidRPr="00FC3C26">
              <w:rPr>
                <w:i/>
                <w:iCs/>
                <w:sz w:val="20"/>
                <w:szCs w:val="20"/>
              </w:rPr>
              <w:t>Съпътстващи документи към ФК -Документация във връзка с ОВОС, DNSH и Натура 2000</w:t>
            </w:r>
          </w:p>
          <w:p w14:paraId="1B8287F6" w14:textId="78A0642B" w:rsidR="009E4551" w:rsidRPr="00FC3C26" w:rsidRDefault="00BE3BA5" w:rsidP="00BE3BA5">
            <w:pPr>
              <w:spacing w:after="160" w:line="259" w:lineRule="auto"/>
              <w:rPr>
                <w:i/>
                <w:iCs/>
                <w:sz w:val="20"/>
                <w:szCs w:val="20"/>
              </w:rPr>
            </w:pPr>
            <w:r w:rsidRPr="00BE3BA5">
              <w:rPr>
                <w:i/>
                <w:iCs/>
                <w:sz w:val="20"/>
                <w:szCs w:val="20"/>
              </w:rPr>
              <w:t>C (2021) 5430 окончателен</w:t>
            </w:r>
            <w:r>
              <w:rPr>
                <w:i/>
                <w:iCs/>
                <w:sz w:val="20"/>
                <w:szCs w:val="20"/>
              </w:rPr>
              <w:t xml:space="preserve"> </w:t>
            </w:r>
            <w:r w:rsidRPr="00BE3BA5">
              <w:rPr>
                <w:i/>
                <w:iCs/>
                <w:sz w:val="20"/>
                <w:szCs w:val="20"/>
              </w:rPr>
              <w:t>Известие на комисията</w:t>
            </w:r>
            <w:r>
              <w:rPr>
                <w:i/>
                <w:iCs/>
                <w:sz w:val="20"/>
                <w:szCs w:val="20"/>
              </w:rPr>
              <w:t xml:space="preserve"> </w:t>
            </w:r>
            <w:r w:rsidRPr="00BE3BA5">
              <w:rPr>
                <w:i/>
                <w:iCs/>
                <w:sz w:val="20"/>
                <w:szCs w:val="20"/>
              </w:rPr>
              <w:t>Технически насоки за климатична устойчивост на инфраструктурните проекти</w:t>
            </w:r>
            <w:r>
              <w:rPr>
                <w:i/>
                <w:iCs/>
                <w:sz w:val="20"/>
                <w:szCs w:val="20"/>
              </w:rPr>
              <w:t xml:space="preserve"> </w:t>
            </w:r>
            <w:r w:rsidRPr="00BE3BA5">
              <w:rPr>
                <w:i/>
                <w:iCs/>
                <w:sz w:val="20"/>
                <w:szCs w:val="20"/>
              </w:rPr>
              <w:t>в периода 2021-2027 г.</w:t>
            </w:r>
          </w:p>
        </w:tc>
      </w:tr>
      <w:tr w:rsidR="008A0BC9" w14:paraId="272FB2B2" w14:textId="77777777" w:rsidTr="00FC3C26">
        <w:tc>
          <w:tcPr>
            <w:tcW w:w="164" w:type="pct"/>
          </w:tcPr>
          <w:p w14:paraId="5A8E51D7" w14:textId="0C8FCDDD" w:rsidR="00945650" w:rsidRPr="009B5BB4" w:rsidRDefault="00602242" w:rsidP="00945650">
            <w:pPr>
              <w:spacing w:after="160" w:line="259" w:lineRule="auto"/>
              <w:rPr>
                <w:sz w:val="20"/>
                <w:szCs w:val="20"/>
              </w:rPr>
            </w:pPr>
            <w:r>
              <w:rPr>
                <w:sz w:val="20"/>
                <w:szCs w:val="20"/>
              </w:rPr>
              <w:t>20</w:t>
            </w:r>
            <w:r w:rsidR="000E60AF">
              <w:rPr>
                <w:sz w:val="20"/>
                <w:szCs w:val="20"/>
              </w:rPr>
              <w:t>.</w:t>
            </w:r>
          </w:p>
        </w:tc>
        <w:tc>
          <w:tcPr>
            <w:tcW w:w="2736" w:type="pct"/>
          </w:tcPr>
          <w:p w14:paraId="20E688D6" w14:textId="10D5013B" w:rsidR="00945650" w:rsidRPr="008D02E1" w:rsidRDefault="00945650" w:rsidP="00945650">
            <w:pPr>
              <w:spacing w:after="160" w:line="259" w:lineRule="auto"/>
              <w:rPr>
                <w:sz w:val="20"/>
                <w:szCs w:val="20"/>
              </w:rPr>
            </w:pPr>
            <w:r w:rsidRPr="00247C4F">
              <w:rPr>
                <w:sz w:val="20"/>
                <w:szCs w:val="20"/>
              </w:rPr>
              <w:t>Финансовия</w:t>
            </w:r>
            <w:r>
              <w:rPr>
                <w:sz w:val="20"/>
                <w:szCs w:val="20"/>
              </w:rPr>
              <w:t>т</w:t>
            </w:r>
            <w:r w:rsidRPr="00247C4F">
              <w:rPr>
                <w:sz w:val="20"/>
                <w:szCs w:val="20"/>
              </w:rPr>
              <w:t xml:space="preserve"> план е основан на реалистична програма за физическо изпълнение, разработен е в детайли, бенефициентът е предвидил приемливи </w:t>
            </w:r>
            <w:r w:rsidRPr="00247C4F">
              <w:rPr>
                <w:b/>
                <w:sz w:val="20"/>
                <w:szCs w:val="20"/>
              </w:rPr>
              <w:t>източници за финансиране</w:t>
            </w:r>
            <w:r w:rsidRPr="00247C4F">
              <w:rPr>
                <w:sz w:val="20"/>
                <w:szCs w:val="20"/>
              </w:rPr>
              <w:t xml:space="preserve"> на недопустими разходи, собствено съфинан</w:t>
            </w:r>
            <w:r>
              <w:rPr>
                <w:sz w:val="20"/>
                <w:szCs w:val="20"/>
              </w:rPr>
              <w:t>с</w:t>
            </w:r>
            <w:r w:rsidRPr="00247C4F">
              <w:rPr>
                <w:sz w:val="20"/>
                <w:szCs w:val="20"/>
              </w:rPr>
              <w:t>иране и за управление на проекта.</w:t>
            </w:r>
          </w:p>
        </w:tc>
        <w:tc>
          <w:tcPr>
            <w:tcW w:w="250" w:type="pct"/>
            <w:vAlign w:val="center"/>
          </w:tcPr>
          <w:p w14:paraId="471C4A84" w14:textId="601A1D8B"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23637C74" w14:textId="56BFFCA5"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3AAA2118" w14:textId="69522E7D"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1300" w:type="pct"/>
          </w:tcPr>
          <w:p w14:paraId="2BC45CFA" w14:textId="79249657" w:rsidR="00945650" w:rsidRPr="008D02E1" w:rsidRDefault="00FA5A40" w:rsidP="00945650">
            <w:pPr>
              <w:spacing w:after="160" w:line="259" w:lineRule="auto"/>
              <w:rPr>
                <w:b/>
                <w:bCs/>
                <w:i/>
                <w:iCs/>
                <w:sz w:val="20"/>
                <w:szCs w:val="20"/>
              </w:rPr>
            </w:pPr>
            <w:r w:rsidRPr="000E60AF">
              <w:rPr>
                <w:i/>
                <w:iCs/>
                <w:sz w:val="20"/>
                <w:szCs w:val="20"/>
              </w:rPr>
              <w:t>Съпътстващи документи към ФК</w:t>
            </w:r>
            <w:r>
              <w:rPr>
                <w:i/>
                <w:iCs/>
                <w:sz w:val="20"/>
                <w:szCs w:val="20"/>
              </w:rPr>
              <w:t xml:space="preserve"> – Анализ разходи-ползи, </w:t>
            </w:r>
            <w:r w:rsidR="00F86856" w:rsidRPr="00F86856">
              <w:rPr>
                <w:i/>
                <w:iCs/>
                <w:sz w:val="20"/>
                <w:szCs w:val="20"/>
              </w:rPr>
              <w:t>Счетоводни финансови отчети</w:t>
            </w:r>
            <w:r w:rsidR="00F86856">
              <w:rPr>
                <w:i/>
                <w:iCs/>
                <w:sz w:val="20"/>
                <w:szCs w:val="20"/>
              </w:rPr>
              <w:t xml:space="preserve"> на кандидата, Писма от финансиращи институции</w:t>
            </w:r>
          </w:p>
        </w:tc>
      </w:tr>
      <w:tr w:rsidR="008A0BC9" w14:paraId="74280653" w14:textId="77777777" w:rsidTr="00FC3C26">
        <w:tc>
          <w:tcPr>
            <w:tcW w:w="164" w:type="pct"/>
          </w:tcPr>
          <w:p w14:paraId="326DF77F" w14:textId="446BD19D" w:rsidR="00945650" w:rsidRPr="009B5BB4" w:rsidRDefault="000E60AF" w:rsidP="00945650">
            <w:pPr>
              <w:spacing w:after="160" w:line="259" w:lineRule="auto"/>
              <w:rPr>
                <w:sz w:val="20"/>
                <w:szCs w:val="20"/>
              </w:rPr>
            </w:pPr>
            <w:r>
              <w:rPr>
                <w:sz w:val="20"/>
                <w:szCs w:val="20"/>
              </w:rPr>
              <w:lastRenderedPageBreak/>
              <w:t>2</w:t>
            </w:r>
            <w:r w:rsidR="00602242">
              <w:rPr>
                <w:sz w:val="20"/>
                <w:szCs w:val="20"/>
              </w:rPr>
              <w:t>1</w:t>
            </w:r>
            <w:r>
              <w:rPr>
                <w:sz w:val="20"/>
                <w:szCs w:val="20"/>
              </w:rPr>
              <w:t>.</w:t>
            </w:r>
          </w:p>
        </w:tc>
        <w:tc>
          <w:tcPr>
            <w:tcW w:w="2736" w:type="pct"/>
          </w:tcPr>
          <w:p w14:paraId="3FBC9F99" w14:textId="6A8A7929" w:rsidR="00945650" w:rsidRPr="008D02E1" w:rsidRDefault="00945650" w:rsidP="00945650">
            <w:pPr>
              <w:spacing w:after="160" w:line="259" w:lineRule="auto"/>
              <w:rPr>
                <w:sz w:val="20"/>
                <w:szCs w:val="20"/>
              </w:rPr>
            </w:pPr>
            <w:r w:rsidRPr="00247C4F">
              <w:rPr>
                <w:b/>
                <w:sz w:val="20"/>
                <w:szCs w:val="20"/>
              </w:rPr>
              <w:t>График</w:t>
            </w:r>
            <w:r>
              <w:rPr>
                <w:b/>
                <w:sz w:val="20"/>
                <w:szCs w:val="20"/>
              </w:rPr>
              <w:t>ът</w:t>
            </w:r>
            <w:r w:rsidRPr="00247C4F">
              <w:rPr>
                <w:b/>
                <w:sz w:val="20"/>
                <w:szCs w:val="20"/>
              </w:rPr>
              <w:t xml:space="preserve"> за изпълнението на проекта</w:t>
            </w:r>
            <w:r w:rsidRPr="00247C4F">
              <w:rPr>
                <w:sz w:val="20"/>
                <w:szCs w:val="20"/>
              </w:rPr>
              <w:t xml:space="preserve"> (</w:t>
            </w:r>
            <w:r w:rsidRPr="00247C4F">
              <w:rPr>
                <w:i/>
                <w:sz w:val="20"/>
                <w:szCs w:val="20"/>
              </w:rPr>
              <w:t>или на съответния етап от проекта, в случай че изпълнението е по-дълго от програмния период</w:t>
            </w:r>
            <w:r w:rsidRPr="00247C4F">
              <w:rPr>
                <w:sz w:val="20"/>
                <w:szCs w:val="20"/>
              </w:rPr>
              <w:t xml:space="preserve">), включително </w:t>
            </w:r>
            <w:r w:rsidR="00CA7188">
              <w:rPr>
                <w:sz w:val="20"/>
                <w:szCs w:val="20"/>
              </w:rPr>
              <w:t>на дейностите възложени чрез обществени поръчки по ЗОП или ПМС №</w:t>
            </w:r>
            <w:r w:rsidR="00CA7188" w:rsidRPr="00CA7188">
              <w:rPr>
                <w:sz w:val="20"/>
                <w:szCs w:val="20"/>
              </w:rPr>
              <w:t>№160/2016 г..</w:t>
            </w:r>
            <w:r>
              <w:rPr>
                <w:sz w:val="20"/>
                <w:szCs w:val="20"/>
              </w:rPr>
              <w:t>,</w:t>
            </w:r>
            <w:r w:rsidRPr="00247C4F">
              <w:rPr>
                <w:sz w:val="20"/>
                <w:szCs w:val="20"/>
              </w:rPr>
              <w:t xml:space="preserve"> е надежден и осъществим при отчитане на съответните рискове и отговаря на съответните критерии за осигуряване на информация за инвестиционни проекти.</w:t>
            </w:r>
          </w:p>
        </w:tc>
        <w:tc>
          <w:tcPr>
            <w:tcW w:w="250" w:type="pct"/>
            <w:vAlign w:val="center"/>
          </w:tcPr>
          <w:p w14:paraId="42438FF7" w14:textId="5E9C26A8"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34F6D956" w14:textId="0A41E164"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7CFC9394" w14:textId="1FFF6D07"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1300" w:type="pct"/>
          </w:tcPr>
          <w:p w14:paraId="00B67EB8" w14:textId="7842483A" w:rsidR="00945650" w:rsidRPr="008D02E1" w:rsidRDefault="00F86856" w:rsidP="00945650">
            <w:pPr>
              <w:spacing w:after="160" w:line="259" w:lineRule="auto"/>
              <w:rPr>
                <w:b/>
                <w:bCs/>
                <w:i/>
                <w:iCs/>
                <w:sz w:val="20"/>
                <w:szCs w:val="20"/>
              </w:rPr>
            </w:pPr>
            <w:r w:rsidRPr="000E60AF">
              <w:rPr>
                <w:i/>
                <w:iCs/>
                <w:sz w:val="20"/>
                <w:szCs w:val="20"/>
              </w:rPr>
              <w:t>ФК</w:t>
            </w:r>
            <w:r>
              <w:rPr>
                <w:i/>
                <w:iCs/>
                <w:sz w:val="20"/>
                <w:szCs w:val="20"/>
              </w:rPr>
              <w:t xml:space="preserve">, Раздел График на проекта </w:t>
            </w:r>
            <w:r w:rsidRPr="00F86856">
              <w:rPr>
                <w:i/>
                <w:iCs/>
                <w:sz w:val="20"/>
                <w:szCs w:val="20"/>
              </w:rPr>
              <w:t xml:space="preserve">Съпътстващи документи към ФК – Анализ </w:t>
            </w:r>
            <w:r>
              <w:rPr>
                <w:i/>
                <w:iCs/>
                <w:sz w:val="20"/>
                <w:szCs w:val="20"/>
              </w:rPr>
              <w:t>на чувствителността и риска</w:t>
            </w:r>
          </w:p>
        </w:tc>
      </w:tr>
      <w:tr w:rsidR="008A0BC9" w14:paraId="0737491F" w14:textId="77777777" w:rsidTr="00FC3C26">
        <w:tc>
          <w:tcPr>
            <w:tcW w:w="164" w:type="pct"/>
          </w:tcPr>
          <w:p w14:paraId="273D5449" w14:textId="1C8E3396" w:rsidR="00945650" w:rsidRPr="009B5BB4" w:rsidRDefault="000E60AF" w:rsidP="00945650">
            <w:pPr>
              <w:spacing w:after="160" w:line="259" w:lineRule="auto"/>
              <w:rPr>
                <w:sz w:val="20"/>
                <w:szCs w:val="20"/>
              </w:rPr>
            </w:pPr>
            <w:r>
              <w:rPr>
                <w:sz w:val="20"/>
                <w:szCs w:val="20"/>
              </w:rPr>
              <w:t>2</w:t>
            </w:r>
            <w:r w:rsidR="00602242">
              <w:rPr>
                <w:sz w:val="20"/>
                <w:szCs w:val="20"/>
              </w:rPr>
              <w:t>2</w:t>
            </w:r>
            <w:r>
              <w:rPr>
                <w:sz w:val="20"/>
                <w:szCs w:val="20"/>
              </w:rPr>
              <w:t>.</w:t>
            </w:r>
          </w:p>
        </w:tc>
        <w:tc>
          <w:tcPr>
            <w:tcW w:w="2736" w:type="pct"/>
          </w:tcPr>
          <w:p w14:paraId="76D72AB1" w14:textId="2506690E" w:rsidR="00945650" w:rsidRPr="008D02E1" w:rsidRDefault="00945650" w:rsidP="00945650">
            <w:pPr>
              <w:spacing w:after="160" w:line="259" w:lineRule="auto"/>
              <w:rPr>
                <w:sz w:val="20"/>
                <w:szCs w:val="20"/>
              </w:rPr>
            </w:pPr>
            <w:r w:rsidRPr="006177DF">
              <w:rPr>
                <w:sz w:val="20"/>
                <w:szCs w:val="20"/>
              </w:rPr>
              <w:t xml:space="preserve">Дейностите по проекта не са пряко засегнати от мотивирано становище на Комисията по отношение на </w:t>
            </w:r>
            <w:r w:rsidRPr="006177DF">
              <w:rPr>
                <w:b/>
                <w:sz w:val="20"/>
                <w:szCs w:val="20"/>
              </w:rPr>
              <w:t>нарушение по член 258 от ДФЕС</w:t>
            </w:r>
            <w:r w:rsidRPr="006177DF">
              <w:rPr>
                <w:sz w:val="20"/>
                <w:szCs w:val="20"/>
              </w:rPr>
              <w:t>, което излага на риск законосъобразността и правилността на разходите или качеството на изпълнение на проекта.</w:t>
            </w:r>
          </w:p>
        </w:tc>
        <w:tc>
          <w:tcPr>
            <w:tcW w:w="250" w:type="pct"/>
            <w:vAlign w:val="center"/>
          </w:tcPr>
          <w:p w14:paraId="378DAEA7" w14:textId="4A20A767"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301" w:type="pct"/>
            <w:vAlign w:val="center"/>
          </w:tcPr>
          <w:p w14:paraId="51721B4D" w14:textId="0DE81EC0" w:rsidR="00945650" w:rsidRPr="008D02E1" w:rsidRDefault="00945650" w:rsidP="00945650">
            <w:pPr>
              <w:spacing w:after="160" w:line="259" w:lineRule="auto"/>
              <w:rPr>
                <w:sz w:val="20"/>
                <w:szCs w:val="20"/>
              </w:rPr>
            </w:pPr>
            <w:r w:rsidRPr="00247C4F">
              <w:rPr>
                <w:sz w:val="20"/>
                <w:szCs w:val="20"/>
              </w:rPr>
              <w:fldChar w:fldCharType="begin">
                <w:ffData>
                  <w:name w:val=""/>
                  <w:enabled/>
                  <w:calcOnExit/>
                  <w:checkBox>
                    <w:sizeAuto/>
                    <w:default w:val="0"/>
                  </w:checkBox>
                </w:ffData>
              </w:fldChar>
            </w:r>
            <w:r w:rsidRPr="00247C4F">
              <w:rPr>
                <w:sz w:val="20"/>
                <w:szCs w:val="20"/>
              </w:rPr>
              <w:instrText xml:space="preserve"> FORMCHECKBOX </w:instrText>
            </w:r>
            <w:r w:rsidR="00FE5BE6">
              <w:rPr>
                <w:sz w:val="20"/>
                <w:szCs w:val="20"/>
              </w:rPr>
            </w:r>
            <w:r w:rsidR="00FE5BE6">
              <w:rPr>
                <w:sz w:val="20"/>
                <w:szCs w:val="20"/>
              </w:rPr>
              <w:fldChar w:fldCharType="separate"/>
            </w:r>
            <w:r w:rsidRPr="00247C4F">
              <w:rPr>
                <w:sz w:val="20"/>
                <w:szCs w:val="20"/>
              </w:rPr>
              <w:fldChar w:fldCharType="end"/>
            </w:r>
          </w:p>
        </w:tc>
        <w:tc>
          <w:tcPr>
            <w:tcW w:w="249" w:type="pct"/>
            <w:vAlign w:val="center"/>
          </w:tcPr>
          <w:p w14:paraId="218E42A0" w14:textId="4F286738" w:rsidR="00945650" w:rsidRPr="006177DF" w:rsidRDefault="00945650" w:rsidP="00945650">
            <w:pPr>
              <w:spacing w:after="160" w:line="259" w:lineRule="auto"/>
              <w:rPr>
                <w:sz w:val="20"/>
                <w:szCs w:val="20"/>
              </w:rPr>
            </w:pPr>
            <w:r w:rsidRPr="006177DF">
              <w:rPr>
                <w:sz w:val="20"/>
                <w:szCs w:val="20"/>
              </w:rPr>
              <w:fldChar w:fldCharType="begin">
                <w:ffData>
                  <w:name w:val=""/>
                  <w:enabled/>
                  <w:calcOnExit/>
                  <w:checkBox>
                    <w:sizeAuto/>
                    <w:default w:val="0"/>
                  </w:checkBox>
                </w:ffData>
              </w:fldChar>
            </w:r>
            <w:r w:rsidRPr="006177DF">
              <w:rPr>
                <w:sz w:val="20"/>
                <w:szCs w:val="20"/>
              </w:rPr>
              <w:instrText xml:space="preserve"> FORMCHECKBOX </w:instrText>
            </w:r>
            <w:r w:rsidR="00FE5BE6">
              <w:rPr>
                <w:sz w:val="20"/>
                <w:szCs w:val="20"/>
              </w:rPr>
            </w:r>
            <w:r w:rsidR="00FE5BE6">
              <w:rPr>
                <w:sz w:val="20"/>
                <w:szCs w:val="20"/>
              </w:rPr>
              <w:fldChar w:fldCharType="separate"/>
            </w:r>
            <w:r w:rsidRPr="006177DF">
              <w:rPr>
                <w:sz w:val="20"/>
                <w:szCs w:val="20"/>
              </w:rPr>
              <w:fldChar w:fldCharType="end"/>
            </w:r>
          </w:p>
        </w:tc>
        <w:tc>
          <w:tcPr>
            <w:tcW w:w="1300" w:type="pct"/>
          </w:tcPr>
          <w:p w14:paraId="699EABF2" w14:textId="284F2306" w:rsidR="00945650" w:rsidRPr="00FC3C26" w:rsidRDefault="006177DF" w:rsidP="00945650">
            <w:pPr>
              <w:spacing w:after="160" w:line="259" w:lineRule="auto"/>
              <w:rPr>
                <w:i/>
                <w:iCs/>
                <w:sz w:val="20"/>
                <w:szCs w:val="20"/>
              </w:rPr>
            </w:pPr>
            <w:r w:rsidRPr="00FC3C26">
              <w:rPr>
                <w:i/>
                <w:iCs/>
                <w:sz w:val="20"/>
                <w:szCs w:val="20"/>
              </w:rPr>
              <w:t>https://ec.europa.eu/atwork/applying-eu-law/infringements-proceedings/infringement_decisions/</w:t>
            </w:r>
          </w:p>
        </w:tc>
      </w:tr>
    </w:tbl>
    <w:p w14:paraId="44F638D5" w14:textId="77777777" w:rsidR="008D02E1" w:rsidRDefault="008D02E1" w:rsidP="006D51B3">
      <w:pPr>
        <w:rPr>
          <w:b/>
          <w:noProof/>
        </w:rPr>
      </w:pPr>
    </w:p>
    <w:p w14:paraId="420C3157" w14:textId="1632980E" w:rsidR="00003F28" w:rsidRDefault="00003F28" w:rsidP="006D51B3">
      <w:pPr>
        <w:rPr>
          <w:b/>
          <w:noProof/>
        </w:rPr>
        <w:sectPr w:rsidR="00003F28" w:rsidSect="003C35F7">
          <w:pgSz w:w="16838" w:h="11906" w:orient="landscape"/>
          <w:pgMar w:top="1276" w:right="2268" w:bottom="992" w:left="1418" w:header="425" w:footer="1021" w:gutter="0"/>
          <w:cols w:space="708"/>
          <w:docGrid w:linePitch="360"/>
        </w:sectPr>
      </w:pPr>
    </w:p>
    <w:p w14:paraId="39E8C1E9" w14:textId="13DD7074" w:rsidR="006D51B3" w:rsidRPr="00945650" w:rsidRDefault="00EC649A" w:rsidP="00B969AB">
      <w:pPr>
        <w:pStyle w:val="ListParagraph"/>
        <w:numPr>
          <w:ilvl w:val="1"/>
          <w:numId w:val="2"/>
        </w:numPr>
        <w:spacing w:before="120"/>
        <w:ind w:right="141"/>
        <w:jc w:val="both"/>
        <w:rPr>
          <w:b/>
          <w:noProof/>
        </w:rPr>
      </w:pPr>
      <w:r w:rsidRPr="00945650">
        <w:rPr>
          <w:b/>
          <w:bCs/>
        </w:rPr>
        <w:lastRenderedPageBreak/>
        <w:t xml:space="preserve">Критерии за </w:t>
      </w:r>
      <w:r w:rsidR="00945650" w:rsidRPr="00945650">
        <w:rPr>
          <w:b/>
          <w:bCs/>
        </w:rPr>
        <w:t>техническа и финансова оценка</w:t>
      </w:r>
    </w:p>
    <w:tbl>
      <w:tblPr>
        <w:tblStyle w:val="GridTable4-Accent3"/>
        <w:tblW w:w="5000" w:type="pct"/>
        <w:tblLayout w:type="fixed"/>
        <w:tblLook w:val="04A0" w:firstRow="1" w:lastRow="0" w:firstColumn="1" w:lastColumn="0" w:noHBand="0" w:noVBand="1"/>
      </w:tblPr>
      <w:tblGrid>
        <w:gridCol w:w="576"/>
        <w:gridCol w:w="4936"/>
        <w:gridCol w:w="869"/>
        <w:gridCol w:w="7075"/>
      </w:tblGrid>
      <w:tr w:rsidR="00664011" w:rsidRPr="00616EA7" w14:paraId="29554B34" w14:textId="77777777" w:rsidTr="00DF1DF9">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214" w:type="pct"/>
            <w:noWrap/>
            <w:hideMark/>
          </w:tcPr>
          <w:p w14:paraId="42087BCB" w14:textId="2656A6E8" w:rsidR="00945650" w:rsidRPr="005F0AD0" w:rsidRDefault="005F0AD0" w:rsidP="00B969AB">
            <w:pPr>
              <w:jc w:val="center"/>
              <w:rPr>
                <w:color w:val="000000"/>
                <w:sz w:val="20"/>
                <w:szCs w:val="20"/>
              </w:rPr>
            </w:pPr>
            <w:r>
              <w:rPr>
                <w:color w:val="000000"/>
                <w:sz w:val="20"/>
                <w:szCs w:val="20"/>
              </w:rPr>
              <w:t>N</w:t>
            </w:r>
          </w:p>
        </w:tc>
        <w:tc>
          <w:tcPr>
            <w:tcW w:w="1834" w:type="pct"/>
            <w:hideMark/>
          </w:tcPr>
          <w:p w14:paraId="5A81F4BC" w14:textId="0A75252D" w:rsidR="00945650" w:rsidRPr="00FA7CE4" w:rsidRDefault="00945650" w:rsidP="00BF7A4D">
            <w:pPr>
              <w:jc w:val="both"/>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val="bg-BG"/>
              </w:rPr>
            </w:pPr>
            <w:r w:rsidRPr="00FA7CE4">
              <w:rPr>
                <w:color w:val="000000"/>
                <w:sz w:val="20"/>
                <w:szCs w:val="20"/>
                <w:lang w:val="bg-BG"/>
              </w:rPr>
              <w:t>Критерий</w:t>
            </w:r>
          </w:p>
        </w:tc>
        <w:tc>
          <w:tcPr>
            <w:tcW w:w="323" w:type="pct"/>
            <w:noWrap/>
            <w:hideMark/>
          </w:tcPr>
          <w:p w14:paraId="4696AFE8" w14:textId="2FF63434" w:rsidR="00945650" w:rsidRPr="00FA7CE4" w:rsidRDefault="00945650" w:rsidP="00664011">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val="bg-BG"/>
              </w:rPr>
            </w:pPr>
            <w:r>
              <w:rPr>
                <w:color w:val="000000"/>
                <w:sz w:val="20"/>
                <w:szCs w:val="20"/>
                <w:lang w:val="bg-BG"/>
              </w:rPr>
              <w:t xml:space="preserve">Макс. Брой </w:t>
            </w:r>
            <w:r w:rsidRPr="00FA7CE4">
              <w:rPr>
                <w:color w:val="000000"/>
                <w:sz w:val="20"/>
                <w:szCs w:val="20"/>
                <w:lang w:val="bg-BG"/>
              </w:rPr>
              <w:t>точки</w:t>
            </w:r>
          </w:p>
        </w:tc>
        <w:tc>
          <w:tcPr>
            <w:tcW w:w="2629" w:type="pct"/>
            <w:noWrap/>
          </w:tcPr>
          <w:p w14:paraId="1DE7286E" w14:textId="277069CE" w:rsidR="00945650" w:rsidRPr="00FA7CE4" w:rsidRDefault="00945650" w:rsidP="00B969AB">
            <w:pP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val="bg-BG"/>
              </w:rPr>
            </w:pPr>
            <w:r>
              <w:rPr>
                <w:color w:val="000000"/>
                <w:sz w:val="20"/>
                <w:szCs w:val="20"/>
                <w:lang w:val="bg-BG"/>
              </w:rPr>
              <w:t>Източник на проверка</w:t>
            </w:r>
          </w:p>
        </w:tc>
      </w:tr>
      <w:tr w:rsidR="00664011" w:rsidRPr="00616EA7" w14:paraId="71772486" w14:textId="77777777" w:rsidTr="00DF1D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6E2F87A0" w14:textId="02C115C8" w:rsidR="00945650" w:rsidRPr="00D70BAC" w:rsidRDefault="00945650" w:rsidP="00B969AB">
            <w:pPr>
              <w:jc w:val="center"/>
              <w:rPr>
                <w:color w:val="000000"/>
                <w:sz w:val="20"/>
                <w:szCs w:val="20"/>
                <w:u w:val="single"/>
                <w:lang w:val="bg-BG"/>
              </w:rPr>
            </w:pPr>
            <w:r w:rsidRPr="00D70BAC">
              <w:rPr>
                <w:color w:val="000000"/>
                <w:sz w:val="20"/>
                <w:szCs w:val="20"/>
                <w:u w:val="single"/>
                <w:lang w:val="bg-BG"/>
              </w:rPr>
              <w:t>І</w:t>
            </w:r>
          </w:p>
        </w:tc>
        <w:tc>
          <w:tcPr>
            <w:tcW w:w="1834" w:type="pct"/>
          </w:tcPr>
          <w:p w14:paraId="3072FE6F" w14:textId="2DF4C5FB" w:rsidR="00945650" w:rsidRPr="00D70BAC" w:rsidRDefault="00945650" w:rsidP="00BF7A4D">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u w:val="single"/>
                <w:lang w:val="bg-BG"/>
              </w:rPr>
            </w:pPr>
            <w:r w:rsidRPr="00D70BAC">
              <w:rPr>
                <w:b/>
                <w:bCs/>
                <w:color w:val="000000"/>
                <w:sz w:val="20"/>
                <w:szCs w:val="20"/>
                <w:u w:val="single"/>
                <w:lang w:val="bg-BG"/>
              </w:rPr>
              <w:t xml:space="preserve">Икономическа и финансова стабилност на кандидата </w:t>
            </w:r>
            <w:r w:rsidR="00B57673">
              <w:rPr>
                <w:b/>
                <w:bCs/>
                <w:color w:val="000000"/>
                <w:sz w:val="20"/>
                <w:szCs w:val="20"/>
                <w:u w:val="single"/>
                <w:lang w:val="bg-BG"/>
              </w:rPr>
              <w:t>и капацитет на кандидата в инвестиционни проекти и управление</w:t>
            </w:r>
          </w:p>
        </w:tc>
        <w:tc>
          <w:tcPr>
            <w:tcW w:w="323" w:type="pct"/>
            <w:noWrap/>
          </w:tcPr>
          <w:p w14:paraId="477391C2" w14:textId="1D27D1CA" w:rsidR="00945650" w:rsidRPr="00D70BAC" w:rsidRDefault="00B57673" w:rsidP="00664011">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u w:val="single"/>
                <w:lang w:val="bg-BG"/>
              </w:rPr>
            </w:pPr>
            <w:r>
              <w:rPr>
                <w:b/>
                <w:bCs/>
                <w:color w:val="000000"/>
                <w:sz w:val="20"/>
                <w:szCs w:val="20"/>
                <w:u w:val="single"/>
                <w:lang w:val="bg-BG"/>
              </w:rPr>
              <w:t>3</w:t>
            </w:r>
            <w:r w:rsidR="00BF35DC" w:rsidRPr="00D70BAC">
              <w:rPr>
                <w:b/>
                <w:bCs/>
                <w:color w:val="000000"/>
                <w:sz w:val="20"/>
                <w:szCs w:val="20"/>
                <w:u w:val="single"/>
                <w:lang w:val="bg-BG"/>
              </w:rPr>
              <w:t>5</w:t>
            </w:r>
          </w:p>
        </w:tc>
        <w:tc>
          <w:tcPr>
            <w:tcW w:w="2629" w:type="pct"/>
            <w:noWrap/>
          </w:tcPr>
          <w:p w14:paraId="37AB8D7A" w14:textId="77777777" w:rsidR="00945650" w:rsidRPr="00FA7CE4" w:rsidRDefault="00945650" w:rsidP="00B969AB">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664011" w:rsidRPr="00616EA7" w14:paraId="152CA6FA" w14:textId="77777777" w:rsidTr="00DF1DF9">
        <w:trPr>
          <w:trHeight w:val="300"/>
        </w:trPr>
        <w:tc>
          <w:tcPr>
            <w:cnfStyle w:val="001000000000" w:firstRow="0" w:lastRow="0" w:firstColumn="1" w:lastColumn="0" w:oddVBand="0" w:evenVBand="0" w:oddHBand="0" w:evenHBand="0" w:firstRowFirstColumn="0" w:firstRowLastColumn="0" w:lastRowFirstColumn="0" w:lastRowLastColumn="0"/>
            <w:tcW w:w="214" w:type="pct"/>
            <w:noWrap/>
            <w:hideMark/>
          </w:tcPr>
          <w:p w14:paraId="4832E1A2" w14:textId="77777777" w:rsidR="00945650" w:rsidRPr="00FA7CE4" w:rsidRDefault="00945650" w:rsidP="00B969AB">
            <w:pPr>
              <w:jc w:val="center"/>
              <w:rPr>
                <w:color w:val="000000"/>
                <w:sz w:val="20"/>
                <w:szCs w:val="20"/>
                <w:lang w:val="bg-BG"/>
              </w:rPr>
            </w:pPr>
            <w:r w:rsidRPr="00FA7CE4">
              <w:rPr>
                <w:color w:val="000000"/>
                <w:sz w:val="20"/>
                <w:szCs w:val="20"/>
                <w:lang w:val="bg-BG"/>
              </w:rPr>
              <w:t>1</w:t>
            </w:r>
          </w:p>
        </w:tc>
        <w:tc>
          <w:tcPr>
            <w:tcW w:w="1834" w:type="pct"/>
            <w:hideMark/>
          </w:tcPr>
          <w:p w14:paraId="01EFE317" w14:textId="638BEA2D" w:rsidR="00945650" w:rsidRPr="00D70BAC" w:rsidRDefault="00945650" w:rsidP="00945650">
            <w:pPr>
              <w:jc w:val="both"/>
              <w:cnfStyle w:val="000000000000" w:firstRow="0" w:lastRow="0" w:firstColumn="0" w:lastColumn="0" w:oddVBand="0" w:evenVBand="0" w:oddHBand="0" w:evenHBand="0" w:firstRowFirstColumn="0" w:firstRowLastColumn="0" w:lastRowFirstColumn="0" w:lastRowLastColumn="0"/>
              <w:rPr>
                <w:b/>
                <w:bCs/>
                <w:sz w:val="20"/>
                <w:szCs w:val="20"/>
                <w:lang w:val="bg-BG"/>
              </w:rPr>
            </w:pPr>
            <w:r w:rsidRPr="00FA7CE4">
              <w:rPr>
                <w:b/>
                <w:bCs/>
                <w:color w:val="000000"/>
                <w:sz w:val="20"/>
                <w:szCs w:val="20"/>
                <w:lang w:val="bg-BG"/>
              </w:rPr>
              <w:t xml:space="preserve"> </w:t>
            </w:r>
            <w:r w:rsidRPr="00D70BAC">
              <w:rPr>
                <w:b/>
                <w:sz w:val="20"/>
                <w:szCs w:val="20"/>
                <w:lang w:val="bg-BG"/>
              </w:rPr>
              <w:t>Коефициент на рентабилност на п</w:t>
            </w:r>
            <w:r w:rsidRPr="00D70BAC">
              <w:rPr>
                <w:b/>
                <w:bCs/>
                <w:sz w:val="20"/>
                <w:szCs w:val="20"/>
                <w:lang w:val="bg-BG"/>
              </w:rPr>
              <w:t xml:space="preserve">ечалбата преди лихви,  данъци  и амортизации – EBITDA </w:t>
            </w:r>
            <w:r w:rsidRPr="00D70BAC">
              <w:rPr>
                <w:bCs/>
                <w:sz w:val="20"/>
                <w:szCs w:val="20"/>
                <w:lang w:val="bg-BG"/>
              </w:rPr>
              <w:t>(2021, 2022 и 2023 г.)</w:t>
            </w:r>
          </w:p>
          <w:p w14:paraId="6306D23A" w14:textId="6AE78F58" w:rsidR="00945650" w:rsidRPr="00FA7CE4" w:rsidRDefault="00945650" w:rsidP="00BF7A4D">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p>
        </w:tc>
        <w:tc>
          <w:tcPr>
            <w:tcW w:w="323" w:type="pct"/>
            <w:noWrap/>
            <w:hideMark/>
          </w:tcPr>
          <w:p w14:paraId="17BBD4C3" w14:textId="6D4867BB" w:rsidR="00945650" w:rsidRPr="00C1226B" w:rsidRDefault="00D70BAC" w:rsidP="0066401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Pr>
                <w:b/>
                <w:bCs/>
                <w:color w:val="000000"/>
                <w:sz w:val="20"/>
                <w:szCs w:val="20"/>
                <w:lang w:val="bg-BG"/>
              </w:rPr>
              <w:t>1</w:t>
            </w:r>
            <w:r w:rsidR="00C1226B">
              <w:rPr>
                <w:b/>
                <w:bCs/>
                <w:color w:val="000000"/>
                <w:sz w:val="20"/>
                <w:szCs w:val="20"/>
              </w:rPr>
              <w:t>0</w:t>
            </w:r>
          </w:p>
        </w:tc>
        <w:tc>
          <w:tcPr>
            <w:tcW w:w="2629" w:type="pct"/>
            <w:noWrap/>
          </w:tcPr>
          <w:p w14:paraId="38A8589A" w14:textId="7C18CD7C" w:rsidR="00664011" w:rsidRPr="008531A0" w:rsidRDefault="00664011" w:rsidP="00664011">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2359F0">
              <w:rPr>
                <w:i/>
                <w:iCs/>
                <w:color w:val="000000"/>
                <w:sz w:val="20"/>
                <w:szCs w:val="20"/>
              </w:rPr>
              <w:t>Отчет за приходите и разходите за 2021, 2022 и 2023 г.</w:t>
            </w:r>
          </w:p>
          <w:p w14:paraId="2D5BDEBE" w14:textId="77777777" w:rsidR="00664011" w:rsidRPr="008531A0" w:rsidRDefault="00664011" w:rsidP="00664011">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8531A0">
              <w:rPr>
                <w:i/>
                <w:iCs/>
                <w:color w:val="000000"/>
                <w:sz w:val="20"/>
                <w:szCs w:val="20"/>
                <w:lang w:val="bg-BG"/>
              </w:rPr>
              <w:t xml:space="preserve">Коефициентът на рентабилност на </w:t>
            </w:r>
            <w:r w:rsidRPr="002359F0">
              <w:rPr>
                <w:i/>
                <w:iCs/>
                <w:color w:val="000000"/>
                <w:sz w:val="20"/>
                <w:szCs w:val="20"/>
              </w:rPr>
              <w:t>EBITDA</w:t>
            </w:r>
            <w:r w:rsidRPr="008531A0">
              <w:rPr>
                <w:i/>
                <w:iCs/>
                <w:color w:val="000000"/>
                <w:sz w:val="20"/>
                <w:szCs w:val="20"/>
                <w:lang w:val="bg-BG"/>
              </w:rPr>
              <w:t xml:space="preserve"> = (Раздел А, т. </w:t>
            </w:r>
            <w:r w:rsidRPr="002359F0">
              <w:rPr>
                <w:i/>
                <w:iCs/>
                <w:color w:val="000000"/>
                <w:sz w:val="20"/>
                <w:szCs w:val="20"/>
              </w:rPr>
              <w:t>I</w:t>
            </w:r>
            <w:r w:rsidRPr="008531A0">
              <w:rPr>
                <w:i/>
                <w:iCs/>
                <w:color w:val="000000"/>
                <w:sz w:val="20"/>
                <w:szCs w:val="20"/>
                <w:lang w:val="bg-BG"/>
              </w:rPr>
              <w:t xml:space="preserve"> “Приходи от оперативна дейност”, ред „Общо за група </w:t>
            </w:r>
            <w:r w:rsidRPr="002359F0">
              <w:rPr>
                <w:i/>
                <w:iCs/>
                <w:color w:val="000000"/>
                <w:sz w:val="20"/>
                <w:szCs w:val="20"/>
              </w:rPr>
              <w:t>I</w:t>
            </w:r>
            <w:r w:rsidRPr="008531A0">
              <w:rPr>
                <w:i/>
                <w:iCs/>
                <w:color w:val="000000"/>
                <w:sz w:val="20"/>
                <w:szCs w:val="20"/>
                <w:lang w:val="bg-BG"/>
              </w:rPr>
              <w:t xml:space="preserve">”(код 15000) от приходната част на ОПР за съответната финансова година минус Раздел А, т. </w:t>
            </w:r>
            <w:r w:rsidRPr="002359F0">
              <w:rPr>
                <w:i/>
                <w:iCs/>
                <w:color w:val="000000"/>
                <w:sz w:val="20"/>
                <w:szCs w:val="20"/>
              </w:rPr>
              <w:t>I</w:t>
            </w:r>
            <w:r w:rsidRPr="008531A0">
              <w:rPr>
                <w:i/>
                <w:iCs/>
                <w:color w:val="000000"/>
                <w:sz w:val="20"/>
                <w:szCs w:val="20"/>
                <w:lang w:val="bg-BG"/>
              </w:rPr>
              <w:t xml:space="preserve"> “Разходи за оперативна дейност”, ред „Общо за група </w:t>
            </w:r>
            <w:r w:rsidRPr="002359F0">
              <w:rPr>
                <w:i/>
                <w:iCs/>
                <w:color w:val="000000"/>
                <w:sz w:val="20"/>
                <w:szCs w:val="20"/>
              </w:rPr>
              <w:t>I</w:t>
            </w:r>
            <w:r w:rsidRPr="008531A0">
              <w:rPr>
                <w:i/>
                <w:iCs/>
                <w:color w:val="000000"/>
                <w:sz w:val="20"/>
                <w:szCs w:val="20"/>
                <w:lang w:val="bg-BG"/>
              </w:rPr>
              <w:t>” (код 10000) от разходната част на ОПР за съответната финансова година плюс „Разходи за амортизация и обезценка на дълготрайни материални и нематериални активи” (код 10410) от разходната част на ОПР за съответната финансова година) делено на Ред „Нетни приходи от продажби“ от приходната част на ОПР за съответната година (код 15100).</w:t>
            </w:r>
          </w:p>
          <w:p w14:paraId="1BDE0094" w14:textId="1CD25630" w:rsidR="00945650" w:rsidRPr="002359F0" w:rsidRDefault="00664011" w:rsidP="00664011">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2359F0">
              <w:rPr>
                <w:i/>
                <w:iCs/>
                <w:color w:val="000000"/>
                <w:sz w:val="20"/>
                <w:szCs w:val="20"/>
                <w:lang w:val="bg-BG"/>
              </w:rPr>
              <w:t>Коефициентът за предходните три финансови години (202</w:t>
            </w:r>
            <w:r w:rsidRPr="008531A0">
              <w:rPr>
                <w:i/>
                <w:iCs/>
                <w:color w:val="000000"/>
                <w:sz w:val="20"/>
                <w:szCs w:val="20"/>
                <w:lang w:val="bg-BG"/>
              </w:rPr>
              <w:t>1</w:t>
            </w:r>
            <w:r w:rsidRPr="002359F0">
              <w:rPr>
                <w:i/>
                <w:iCs/>
                <w:color w:val="000000"/>
                <w:sz w:val="20"/>
                <w:szCs w:val="20"/>
                <w:lang w:val="bg-BG"/>
              </w:rPr>
              <w:t>, 20</w:t>
            </w:r>
            <w:r w:rsidRPr="008531A0">
              <w:rPr>
                <w:i/>
                <w:iCs/>
                <w:color w:val="000000"/>
                <w:sz w:val="20"/>
                <w:szCs w:val="20"/>
                <w:lang w:val="bg-BG"/>
              </w:rPr>
              <w:t>22</w:t>
            </w:r>
            <w:r w:rsidRPr="002359F0">
              <w:rPr>
                <w:i/>
                <w:iCs/>
                <w:color w:val="000000"/>
                <w:sz w:val="20"/>
                <w:szCs w:val="20"/>
                <w:lang w:val="bg-BG"/>
              </w:rPr>
              <w:t xml:space="preserve"> и 20</w:t>
            </w:r>
            <w:r w:rsidRPr="008531A0">
              <w:rPr>
                <w:i/>
                <w:iCs/>
                <w:color w:val="000000"/>
                <w:sz w:val="20"/>
                <w:szCs w:val="20"/>
                <w:lang w:val="bg-BG"/>
              </w:rPr>
              <w:t>23</w:t>
            </w:r>
            <w:r w:rsidRPr="002359F0">
              <w:rPr>
                <w:i/>
                <w:iCs/>
                <w:color w:val="000000"/>
                <w:sz w:val="20"/>
                <w:szCs w:val="20"/>
                <w:lang w:val="bg-BG"/>
              </w:rPr>
              <w:t xml:space="preserve"> г.) се изчислява като претеглен сбор от коефициентите за трите години, взети със следната относителна тежест  по години: 20</w:t>
            </w:r>
            <w:r w:rsidRPr="008531A0">
              <w:rPr>
                <w:i/>
                <w:iCs/>
                <w:color w:val="000000"/>
                <w:sz w:val="20"/>
                <w:szCs w:val="20"/>
                <w:lang w:val="bg-BG"/>
              </w:rPr>
              <w:t>21</w:t>
            </w:r>
            <w:r w:rsidRPr="002359F0">
              <w:rPr>
                <w:i/>
                <w:iCs/>
                <w:color w:val="000000"/>
                <w:sz w:val="20"/>
                <w:szCs w:val="20"/>
                <w:lang w:val="bg-BG"/>
              </w:rPr>
              <w:t xml:space="preserve"> г. - 20%, 20</w:t>
            </w:r>
            <w:r w:rsidRPr="008531A0">
              <w:rPr>
                <w:i/>
                <w:iCs/>
                <w:color w:val="000000"/>
                <w:sz w:val="20"/>
                <w:szCs w:val="20"/>
                <w:lang w:val="bg-BG"/>
              </w:rPr>
              <w:t>22</w:t>
            </w:r>
            <w:r w:rsidRPr="002359F0">
              <w:rPr>
                <w:i/>
                <w:iCs/>
                <w:color w:val="000000"/>
                <w:sz w:val="20"/>
                <w:szCs w:val="20"/>
                <w:lang w:val="bg-BG"/>
              </w:rPr>
              <w:t xml:space="preserve"> г. – 30% и 20</w:t>
            </w:r>
            <w:r w:rsidRPr="008531A0">
              <w:rPr>
                <w:i/>
                <w:iCs/>
                <w:color w:val="000000"/>
                <w:sz w:val="20"/>
                <w:szCs w:val="20"/>
                <w:lang w:val="bg-BG"/>
              </w:rPr>
              <w:t>23</w:t>
            </w:r>
            <w:r w:rsidRPr="002359F0">
              <w:rPr>
                <w:i/>
                <w:iCs/>
                <w:color w:val="000000"/>
                <w:sz w:val="20"/>
                <w:szCs w:val="20"/>
                <w:lang w:val="bg-BG"/>
              </w:rPr>
              <w:t xml:space="preserve"> г. – 50%.</w:t>
            </w:r>
            <w:r w:rsidR="002D166E" w:rsidRPr="002359F0">
              <w:rPr>
                <w:i/>
                <w:iCs/>
                <w:color w:val="000000"/>
                <w:sz w:val="20"/>
                <w:szCs w:val="20"/>
                <w:lang w:val="bg-BG"/>
              </w:rPr>
              <w:t xml:space="preserve"> (Формула 1)</w:t>
            </w:r>
          </w:p>
        </w:tc>
      </w:tr>
      <w:tr w:rsidR="00664011" w:rsidRPr="00616EA7" w14:paraId="0BB2B708" w14:textId="77777777" w:rsidTr="00DF1D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6D0E82A2" w14:textId="4FECEE8F" w:rsidR="00664011" w:rsidRPr="00FA7CE4" w:rsidRDefault="00664011" w:rsidP="00664011">
            <w:pPr>
              <w:jc w:val="center"/>
              <w:rPr>
                <w:color w:val="000000"/>
                <w:sz w:val="20"/>
                <w:szCs w:val="20"/>
                <w:lang w:val="bg-BG"/>
              </w:rPr>
            </w:pPr>
          </w:p>
        </w:tc>
        <w:tc>
          <w:tcPr>
            <w:tcW w:w="1834" w:type="pct"/>
            <w:hideMark/>
          </w:tcPr>
          <w:p w14:paraId="60B67B6F" w14:textId="19F2E907" w:rsidR="00664011" w:rsidRPr="00664011" w:rsidRDefault="00664011" w:rsidP="00664011">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64011">
              <w:rPr>
                <w:sz w:val="20"/>
                <w:szCs w:val="20"/>
                <w:lang w:val="bg-BG"/>
              </w:rPr>
              <w:t>Претегленият коефициент на рентабилност на EBITDA  на предприятието е ≥ 0,15</w:t>
            </w:r>
          </w:p>
        </w:tc>
        <w:tc>
          <w:tcPr>
            <w:tcW w:w="323" w:type="pct"/>
            <w:noWrap/>
            <w:vAlign w:val="center"/>
            <w:hideMark/>
          </w:tcPr>
          <w:p w14:paraId="53AA3175" w14:textId="28BA0A96" w:rsidR="00664011" w:rsidRPr="00FA7CE4" w:rsidRDefault="00D70BAC" w:rsidP="0066401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Pr>
                <w:bCs/>
                <w:lang w:val="bg-BG"/>
              </w:rPr>
              <w:t>1</w:t>
            </w:r>
            <w:r w:rsidR="00664011" w:rsidRPr="00D9309F">
              <w:rPr>
                <w:bCs/>
                <w:lang w:val="bg-BG"/>
              </w:rPr>
              <w:t>0</w:t>
            </w:r>
          </w:p>
        </w:tc>
        <w:tc>
          <w:tcPr>
            <w:tcW w:w="2629" w:type="pct"/>
            <w:noWrap/>
          </w:tcPr>
          <w:p w14:paraId="43383111" w14:textId="7258E444" w:rsidR="00664011" w:rsidRPr="00FA7CE4" w:rsidRDefault="00664011" w:rsidP="00664011">
            <w:pPr>
              <w:jc w:val="right"/>
              <w:cnfStyle w:val="000000100000" w:firstRow="0" w:lastRow="0" w:firstColumn="0" w:lastColumn="0" w:oddVBand="0" w:evenVBand="0" w:oddHBand="1" w:evenHBand="0" w:firstRowFirstColumn="0" w:firstRowLastColumn="0" w:lastRowFirstColumn="0" w:lastRowLastColumn="0"/>
              <w:rPr>
                <w:color w:val="000000"/>
                <w:sz w:val="20"/>
                <w:szCs w:val="20"/>
                <w:lang w:val="bg-BG"/>
              </w:rPr>
            </w:pPr>
          </w:p>
        </w:tc>
      </w:tr>
      <w:tr w:rsidR="00664011" w:rsidRPr="00616EA7" w14:paraId="574FCAF4" w14:textId="77777777" w:rsidTr="00DF1DF9">
        <w:trPr>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62246C78" w14:textId="4F88CE0C" w:rsidR="00664011" w:rsidRPr="00FA7CE4" w:rsidRDefault="00664011" w:rsidP="00664011">
            <w:pPr>
              <w:jc w:val="center"/>
              <w:rPr>
                <w:color w:val="000000"/>
                <w:sz w:val="20"/>
                <w:szCs w:val="20"/>
                <w:lang w:val="bg-BG"/>
              </w:rPr>
            </w:pPr>
          </w:p>
        </w:tc>
        <w:tc>
          <w:tcPr>
            <w:tcW w:w="1834" w:type="pct"/>
            <w:hideMark/>
          </w:tcPr>
          <w:p w14:paraId="2A622B23" w14:textId="632E60C2" w:rsidR="00664011" w:rsidRPr="00664011" w:rsidRDefault="00664011" w:rsidP="00664011">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664011">
              <w:rPr>
                <w:sz w:val="20"/>
                <w:szCs w:val="20"/>
                <w:lang w:val="bg-BG"/>
              </w:rPr>
              <w:t>Претегленият коефициент на рентабилност на EBITDA  на предприятието ≥ 0,12 &lt; 0,15</w:t>
            </w:r>
          </w:p>
        </w:tc>
        <w:tc>
          <w:tcPr>
            <w:tcW w:w="323" w:type="pct"/>
            <w:noWrap/>
            <w:vAlign w:val="center"/>
            <w:hideMark/>
          </w:tcPr>
          <w:p w14:paraId="131D94A4" w14:textId="341B1046" w:rsidR="00664011" w:rsidRPr="00D70BAC" w:rsidRDefault="00D70BAC" w:rsidP="00664011">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Pr>
                <w:bCs/>
                <w:color w:val="000000"/>
                <w:sz w:val="20"/>
                <w:szCs w:val="20"/>
                <w:lang w:val="bg-BG"/>
              </w:rPr>
              <w:t>8</w:t>
            </w:r>
          </w:p>
        </w:tc>
        <w:tc>
          <w:tcPr>
            <w:tcW w:w="2629" w:type="pct"/>
            <w:noWrap/>
          </w:tcPr>
          <w:p w14:paraId="70DC1085" w14:textId="5739FB8A" w:rsidR="00664011" w:rsidRPr="00FA7CE4" w:rsidRDefault="00664011" w:rsidP="0066401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bg-BG"/>
              </w:rPr>
            </w:pPr>
          </w:p>
        </w:tc>
      </w:tr>
      <w:tr w:rsidR="00664011" w:rsidRPr="00616EA7" w14:paraId="30475B54" w14:textId="77777777" w:rsidTr="00DF1D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2B29DD57" w14:textId="4E5583FE" w:rsidR="00664011" w:rsidRPr="00FA7CE4" w:rsidRDefault="00664011" w:rsidP="00664011">
            <w:pPr>
              <w:jc w:val="center"/>
              <w:rPr>
                <w:color w:val="000000"/>
                <w:sz w:val="20"/>
                <w:szCs w:val="20"/>
                <w:lang w:val="bg-BG"/>
              </w:rPr>
            </w:pPr>
          </w:p>
        </w:tc>
        <w:tc>
          <w:tcPr>
            <w:tcW w:w="1834" w:type="pct"/>
            <w:hideMark/>
          </w:tcPr>
          <w:p w14:paraId="001D1F43" w14:textId="0542F083" w:rsidR="00664011" w:rsidRPr="00664011" w:rsidRDefault="00664011" w:rsidP="00664011">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64011">
              <w:rPr>
                <w:sz w:val="20"/>
                <w:szCs w:val="20"/>
                <w:lang w:val="bg-BG"/>
              </w:rPr>
              <w:t>Претегленият коефициент на рентабилност на EBITDA  на предприятието ≥ 0,09 &lt; 0,12</w:t>
            </w:r>
          </w:p>
        </w:tc>
        <w:tc>
          <w:tcPr>
            <w:tcW w:w="323" w:type="pct"/>
            <w:noWrap/>
            <w:vAlign w:val="center"/>
            <w:hideMark/>
          </w:tcPr>
          <w:p w14:paraId="7844F9D8" w14:textId="1D004E5E" w:rsidR="00664011" w:rsidRPr="00D70BAC" w:rsidRDefault="00D70BAC" w:rsidP="0066401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Pr>
                <w:bCs/>
                <w:color w:val="000000"/>
                <w:sz w:val="20"/>
                <w:szCs w:val="20"/>
                <w:lang w:val="bg-BG"/>
              </w:rPr>
              <w:t>6</w:t>
            </w:r>
          </w:p>
        </w:tc>
        <w:tc>
          <w:tcPr>
            <w:tcW w:w="2629" w:type="pct"/>
            <w:noWrap/>
          </w:tcPr>
          <w:p w14:paraId="0931CFA1" w14:textId="6673BA44" w:rsidR="00664011" w:rsidRPr="00FA7CE4" w:rsidRDefault="00664011" w:rsidP="00664011">
            <w:pPr>
              <w:jc w:val="right"/>
              <w:cnfStyle w:val="000000100000" w:firstRow="0" w:lastRow="0" w:firstColumn="0" w:lastColumn="0" w:oddVBand="0" w:evenVBand="0" w:oddHBand="1" w:evenHBand="0" w:firstRowFirstColumn="0" w:firstRowLastColumn="0" w:lastRowFirstColumn="0" w:lastRowLastColumn="0"/>
              <w:rPr>
                <w:color w:val="000000"/>
                <w:sz w:val="20"/>
                <w:szCs w:val="20"/>
                <w:lang w:val="bg-BG"/>
              </w:rPr>
            </w:pPr>
          </w:p>
        </w:tc>
      </w:tr>
      <w:tr w:rsidR="00664011" w:rsidRPr="00616EA7" w14:paraId="3D8709CB" w14:textId="77777777" w:rsidTr="00DF1DF9">
        <w:trPr>
          <w:trHeight w:val="336"/>
        </w:trPr>
        <w:tc>
          <w:tcPr>
            <w:cnfStyle w:val="001000000000" w:firstRow="0" w:lastRow="0" w:firstColumn="1" w:lastColumn="0" w:oddVBand="0" w:evenVBand="0" w:oddHBand="0" w:evenHBand="0" w:firstRowFirstColumn="0" w:firstRowLastColumn="0" w:lastRowFirstColumn="0" w:lastRowLastColumn="0"/>
            <w:tcW w:w="214" w:type="pct"/>
            <w:noWrap/>
          </w:tcPr>
          <w:p w14:paraId="3C877C82" w14:textId="41B574C0" w:rsidR="00664011" w:rsidRPr="00FA7CE4" w:rsidRDefault="00664011" w:rsidP="00664011">
            <w:pPr>
              <w:jc w:val="center"/>
              <w:rPr>
                <w:color w:val="000000"/>
                <w:sz w:val="20"/>
                <w:szCs w:val="20"/>
                <w:lang w:val="bg-BG"/>
              </w:rPr>
            </w:pPr>
          </w:p>
        </w:tc>
        <w:tc>
          <w:tcPr>
            <w:tcW w:w="1834" w:type="pct"/>
            <w:hideMark/>
          </w:tcPr>
          <w:p w14:paraId="34C05CA5" w14:textId="741172A1" w:rsidR="00664011" w:rsidRPr="00664011" w:rsidRDefault="00664011" w:rsidP="00664011">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664011">
              <w:rPr>
                <w:sz w:val="20"/>
                <w:szCs w:val="20"/>
                <w:lang w:val="bg-BG"/>
              </w:rPr>
              <w:t>Претегленият коефициент на рентабилност на EBITDA  на предприятието ≥ 0,06 &lt; 0,09</w:t>
            </w:r>
          </w:p>
        </w:tc>
        <w:tc>
          <w:tcPr>
            <w:tcW w:w="323" w:type="pct"/>
            <w:noWrap/>
            <w:vAlign w:val="center"/>
            <w:hideMark/>
          </w:tcPr>
          <w:p w14:paraId="52AF027A" w14:textId="234EB7D6" w:rsidR="00664011" w:rsidRPr="00D70BAC" w:rsidRDefault="00D70BAC" w:rsidP="00664011">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Pr>
                <w:bCs/>
                <w:color w:val="000000"/>
                <w:sz w:val="20"/>
                <w:szCs w:val="20"/>
                <w:lang w:val="bg-BG"/>
              </w:rPr>
              <w:t>4</w:t>
            </w:r>
          </w:p>
        </w:tc>
        <w:tc>
          <w:tcPr>
            <w:tcW w:w="2629" w:type="pct"/>
            <w:noWrap/>
          </w:tcPr>
          <w:p w14:paraId="1EFEE8AD" w14:textId="00BDBA71" w:rsidR="00664011" w:rsidRPr="00FA7CE4" w:rsidRDefault="00664011" w:rsidP="00664011">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bg-BG"/>
              </w:rPr>
            </w:pPr>
          </w:p>
        </w:tc>
      </w:tr>
      <w:tr w:rsidR="00664011" w:rsidRPr="00616EA7" w14:paraId="3451675C" w14:textId="77777777" w:rsidTr="00DF1DF9">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214" w:type="pct"/>
            <w:noWrap/>
          </w:tcPr>
          <w:p w14:paraId="7202A949" w14:textId="77777777" w:rsidR="00664011" w:rsidRPr="00FA7CE4" w:rsidRDefault="00664011" w:rsidP="00664011">
            <w:pPr>
              <w:jc w:val="center"/>
              <w:rPr>
                <w:color w:val="000000"/>
                <w:sz w:val="20"/>
                <w:szCs w:val="20"/>
              </w:rPr>
            </w:pPr>
          </w:p>
        </w:tc>
        <w:tc>
          <w:tcPr>
            <w:tcW w:w="1834" w:type="pct"/>
          </w:tcPr>
          <w:p w14:paraId="00543D6E" w14:textId="77777777" w:rsidR="003116AD" w:rsidRDefault="00664011" w:rsidP="00664011">
            <w:pPr>
              <w:jc w:val="both"/>
              <w:cnfStyle w:val="000000100000" w:firstRow="0" w:lastRow="0" w:firstColumn="0" w:lastColumn="0" w:oddVBand="0" w:evenVBand="0" w:oddHBand="1" w:evenHBand="0" w:firstRowFirstColumn="0" w:firstRowLastColumn="0" w:lastRowFirstColumn="0" w:lastRowLastColumn="0"/>
              <w:rPr>
                <w:sz w:val="20"/>
                <w:szCs w:val="20"/>
                <w:lang w:val="bg-BG"/>
              </w:rPr>
            </w:pPr>
            <w:r w:rsidRPr="00664011">
              <w:rPr>
                <w:sz w:val="20"/>
                <w:szCs w:val="20"/>
                <w:lang w:val="bg-BG"/>
              </w:rPr>
              <w:t>Претегленият коефициент на рентабилност на EBI</w:t>
            </w:r>
          </w:p>
          <w:p w14:paraId="6B255AAA" w14:textId="7BBC429B" w:rsidR="00664011" w:rsidRPr="00664011" w:rsidRDefault="00664011" w:rsidP="00664011">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64011">
              <w:rPr>
                <w:sz w:val="20"/>
                <w:szCs w:val="20"/>
                <w:lang w:val="bg-BG"/>
              </w:rPr>
              <w:t>TDA  на предприятието ≥ 0,03 &lt; 0,06</w:t>
            </w:r>
          </w:p>
        </w:tc>
        <w:tc>
          <w:tcPr>
            <w:tcW w:w="323" w:type="pct"/>
            <w:noWrap/>
            <w:vAlign w:val="center"/>
          </w:tcPr>
          <w:p w14:paraId="1314236C" w14:textId="006AFFE8" w:rsidR="00664011" w:rsidRPr="00D70BAC" w:rsidRDefault="00D70BAC" w:rsidP="0066401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Pr>
                <w:bCs/>
                <w:color w:val="000000"/>
                <w:sz w:val="20"/>
                <w:szCs w:val="20"/>
                <w:lang w:val="bg-BG"/>
              </w:rPr>
              <w:t>2</w:t>
            </w:r>
          </w:p>
        </w:tc>
        <w:tc>
          <w:tcPr>
            <w:tcW w:w="2629" w:type="pct"/>
            <w:noWrap/>
          </w:tcPr>
          <w:p w14:paraId="069F9CDC" w14:textId="77777777" w:rsidR="00664011" w:rsidRPr="00FA7CE4" w:rsidRDefault="00664011" w:rsidP="00664011">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p>
        </w:tc>
      </w:tr>
      <w:tr w:rsidR="00664011" w:rsidRPr="00616EA7" w14:paraId="7D276508" w14:textId="77777777" w:rsidTr="00DF1DF9">
        <w:trPr>
          <w:trHeight w:val="336"/>
        </w:trPr>
        <w:tc>
          <w:tcPr>
            <w:cnfStyle w:val="001000000000" w:firstRow="0" w:lastRow="0" w:firstColumn="1" w:lastColumn="0" w:oddVBand="0" w:evenVBand="0" w:oddHBand="0" w:evenHBand="0" w:firstRowFirstColumn="0" w:firstRowLastColumn="0" w:lastRowFirstColumn="0" w:lastRowLastColumn="0"/>
            <w:tcW w:w="214" w:type="pct"/>
            <w:noWrap/>
          </w:tcPr>
          <w:p w14:paraId="0B4B042D" w14:textId="77777777" w:rsidR="00664011" w:rsidRPr="00FA7CE4" w:rsidRDefault="00664011" w:rsidP="00664011">
            <w:pPr>
              <w:jc w:val="center"/>
              <w:rPr>
                <w:color w:val="000000"/>
                <w:sz w:val="20"/>
                <w:szCs w:val="20"/>
              </w:rPr>
            </w:pPr>
          </w:p>
        </w:tc>
        <w:tc>
          <w:tcPr>
            <w:tcW w:w="1834" w:type="pct"/>
          </w:tcPr>
          <w:p w14:paraId="57EBF927" w14:textId="0BD8D31F" w:rsidR="00664011" w:rsidRPr="00664011" w:rsidRDefault="00664011" w:rsidP="00664011">
            <w:pPr>
              <w:jc w:val="both"/>
              <w:cnfStyle w:val="000000000000" w:firstRow="0" w:lastRow="0" w:firstColumn="0" w:lastColumn="0" w:oddVBand="0" w:evenVBand="0" w:oddHBand="0" w:evenHBand="0" w:firstRowFirstColumn="0" w:firstRowLastColumn="0" w:lastRowFirstColumn="0" w:lastRowLastColumn="0"/>
              <w:rPr>
                <w:sz w:val="20"/>
                <w:szCs w:val="20"/>
                <w:lang w:val="bg-BG"/>
              </w:rPr>
            </w:pPr>
            <w:r w:rsidRPr="00664011">
              <w:rPr>
                <w:sz w:val="20"/>
                <w:szCs w:val="20"/>
                <w:lang w:val="bg-BG"/>
              </w:rPr>
              <w:t>Претегленият коефициент на рентабилност на EBITDA  на предприятието &lt; 0,03</w:t>
            </w:r>
          </w:p>
        </w:tc>
        <w:tc>
          <w:tcPr>
            <w:tcW w:w="323" w:type="pct"/>
            <w:noWrap/>
            <w:vAlign w:val="center"/>
          </w:tcPr>
          <w:p w14:paraId="12C23FF6" w14:textId="4753505F" w:rsidR="00664011" w:rsidRPr="00FA7CE4" w:rsidRDefault="00664011" w:rsidP="00664011">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D9309F">
              <w:rPr>
                <w:bCs/>
                <w:lang w:val="bg-BG"/>
              </w:rPr>
              <w:t>0</w:t>
            </w:r>
          </w:p>
        </w:tc>
        <w:tc>
          <w:tcPr>
            <w:tcW w:w="2629" w:type="pct"/>
            <w:noWrap/>
          </w:tcPr>
          <w:p w14:paraId="411C7E55" w14:textId="77777777" w:rsidR="00664011" w:rsidRPr="00FA7CE4" w:rsidRDefault="00664011" w:rsidP="00664011">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p>
        </w:tc>
      </w:tr>
      <w:tr w:rsidR="00C21868" w:rsidRPr="00616EA7" w14:paraId="3CCE134C"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396659E6" w14:textId="1944532B" w:rsidR="00C21868" w:rsidRPr="00FA7CE4" w:rsidRDefault="00C21868" w:rsidP="00B969AB">
            <w:pPr>
              <w:jc w:val="center"/>
              <w:rPr>
                <w:color w:val="000000"/>
                <w:sz w:val="20"/>
                <w:szCs w:val="20"/>
              </w:rPr>
            </w:pPr>
            <w:r>
              <w:rPr>
                <w:color w:val="000000"/>
                <w:sz w:val="20"/>
                <w:szCs w:val="20"/>
              </w:rPr>
              <w:t>2</w:t>
            </w:r>
          </w:p>
        </w:tc>
        <w:tc>
          <w:tcPr>
            <w:tcW w:w="1834" w:type="pct"/>
          </w:tcPr>
          <w:p w14:paraId="26938EA5" w14:textId="0113ED58" w:rsidR="00C21868" w:rsidRPr="00C1226B" w:rsidRDefault="00C21868" w:rsidP="00BF7A4D">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C1226B">
              <w:rPr>
                <w:b/>
                <w:bCs/>
                <w:color w:val="000000"/>
                <w:sz w:val="20"/>
                <w:szCs w:val="20"/>
                <w:lang w:val="bg-BG"/>
              </w:rPr>
              <w:t>Коефициент на задлъжнялост (2023 г.)</w:t>
            </w:r>
          </w:p>
        </w:tc>
        <w:tc>
          <w:tcPr>
            <w:tcW w:w="323" w:type="pct"/>
            <w:noWrap/>
          </w:tcPr>
          <w:p w14:paraId="05D40B5D" w14:textId="2DBB8EEA" w:rsidR="00C21868" w:rsidRPr="00C1226B" w:rsidRDefault="00C1226B" w:rsidP="00664011">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C1226B">
              <w:rPr>
                <w:b/>
                <w:bCs/>
                <w:color w:val="000000"/>
                <w:sz w:val="20"/>
                <w:szCs w:val="20"/>
              </w:rPr>
              <w:t>10</w:t>
            </w:r>
          </w:p>
        </w:tc>
        <w:tc>
          <w:tcPr>
            <w:tcW w:w="2629" w:type="pct"/>
            <w:noWrap/>
          </w:tcPr>
          <w:p w14:paraId="0A3D71AF" w14:textId="124F9EAA" w:rsidR="00C21868" w:rsidRPr="00C1226B" w:rsidRDefault="00C21868" w:rsidP="00C21868">
            <w:pPr>
              <w:jc w:val="both"/>
              <w:cnfStyle w:val="000000100000" w:firstRow="0" w:lastRow="0" w:firstColumn="0" w:lastColumn="0" w:oddVBand="0" w:evenVBand="0" w:oddHBand="1" w:evenHBand="0" w:firstRowFirstColumn="0" w:firstRowLastColumn="0" w:lastRowFirstColumn="0" w:lastRowLastColumn="0"/>
              <w:rPr>
                <w:i/>
                <w:iCs/>
                <w:color w:val="000000"/>
                <w:sz w:val="20"/>
                <w:szCs w:val="20"/>
              </w:rPr>
            </w:pPr>
            <w:r w:rsidRPr="00C1226B">
              <w:rPr>
                <w:i/>
                <w:iCs/>
                <w:color w:val="000000"/>
                <w:sz w:val="20"/>
                <w:szCs w:val="20"/>
              </w:rPr>
              <w:t>Счетоводен баланс за 2023 г.</w:t>
            </w:r>
          </w:p>
          <w:p w14:paraId="32C4A3D6" w14:textId="2FAE9CF0" w:rsidR="00C21868" w:rsidRPr="00C1226B" w:rsidRDefault="00C21868" w:rsidP="00C21868">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C1226B">
              <w:rPr>
                <w:i/>
                <w:iCs/>
                <w:color w:val="000000"/>
                <w:sz w:val="20"/>
                <w:szCs w:val="20"/>
                <w:lang w:val="bg-BG"/>
              </w:rPr>
              <w:t>Ред „Общо за раздел В“ (код 07000) от раздел В „Задължения“ от пасива на баланса делено на ред „Сума на актива“ (код 04500) от актива на баланса.</w:t>
            </w:r>
            <w:r w:rsidR="002D166E">
              <w:rPr>
                <w:i/>
                <w:iCs/>
                <w:color w:val="000000"/>
                <w:sz w:val="20"/>
                <w:szCs w:val="20"/>
                <w:lang w:val="bg-BG"/>
              </w:rPr>
              <w:t>(Формула 2)</w:t>
            </w:r>
          </w:p>
        </w:tc>
      </w:tr>
      <w:tr w:rsidR="00C1226B" w:rsidRPr="00616EA7" w14:paraId="6027DA03"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4A0D969" w14:textId="77777777" w:rsidR="00C1226B" w:rsidRPr="00FA7CE4" w:rsidRDefault="00C1226B" w:rsidP="00C1226B">
            <w:pPr>
              <w:jc w:val="center"/>
              <w:rPr>
                <w:color w:val="000000"/>
                <w:sz w:val="20"/>
                <w:szCs w:val="20"/>
              </w:rPr>
            </w:pPr>
          </w:p>
        </w:tc>
        <w:tc>
          <w:tcPr>
            <w:tcW w:w="1834" w:type="pct"/>
          </w:tcPr>
          <w:p w14:paraId="1A242F40" w14:textId="77777777" w:rsidR="00C1226B" w:rsidRDefault="00C1226B" w:rsidP="00C1226B">
            <w:pPr>
              <w:cnfStyle w:val="000000000000" w:firstRow="0" w:lastRow="0" w:firstColumn="0" w:lastColumn="0" w:oddVBand="0" w:evenVBand="0" w:oddHBand="0"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59C18FC6" w14:textId="422B81ED" w:rsidR="00C1226B" w:rsidRPr="00C1226B" w:rsidRDefault="00C1226B" w:rsidP="00C1226B">
            <w:pPr>
              <w:cnfStyle w:val="000000000000" w:firstRow="0" w:lastRow="0" w:firstColumn="0" w:lastColumn="0" w:oddVBand="0" w:evenVBand="0" w:oddHBand="0" w:evenHBand="0" w:firstRowFirstColumn="0" w:firstRowLastColumn="0" w:lastRowFirstColumn="0" w:lastRowLastColumn="0"/>
              <w:rPr>
                <w:sz w:val="20"/>
                <w:szCs w:val="20"/>
              </w:rPr>
            </w:pPr>
            <w:r w:rsidRPr="00C1226B">
              <w:rPr>
                <w:sz w:val="20"/>
                <w:szCs w:val="20"/>
                <w:lang w:val="bg-BG"/>
              </w:rPr>
              <w:t>≤ 0,</w:t>
            </w:r>
            <w:r w:rsidRPr="00C1226B">
              <w:rPr>
                <w:sz w:val="20"/>
                <w:szCs w:val="20"/>
              </w:rPr>
              <w:t>4</w:t>
            </w:r>
          </w:p>
        </w:tc>
        <w:tc>
          <w:tcPr>
            <w:tcW w:w="323" w:type="pct"/>
            <w:noWrap/>
          </w:tcPr>
          <w:p w14:paraId="71B577DE" w14:textId="452034ED" w:rsidR="00C1226B" w:rsidRPr="00C1226B" w:rsidRDefault="00C1226B" w:rsidP="00C1226B">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C1226B">
              <w:rPr>
                <w:color w:val="000000"/>
                <w:sz w:val="20"/>
                <w:szCs w:val="20"/>
              </w:rPr>
              <w:t>10</w:t>
            </w:r>
          </w:p>
        </w:tc>
        <w:tc>
          <w:tcPr>
            <w:tcW w:w="2629" w:type="pct"/>
            <w:noWrap/>
          </w:tcPr>
          <w:p w14:paraId="59C470CA" w14:textId="77777777" w:rsidR="00C1226B" w:rsidRPr="00C1226B" w:rsidRDefault="00C1226B" w:rsidP="00C1226B">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C1226B" w:rsidRPr="00616EA7" w14:paraId="5F762E86"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5017E67" w14:textId="77777777" w:rsidR="00C1226B" w:rsidRPr="00FA7CE4" w:rsidRDefault="00C1226B" w:rsidP="00C1226B">
            <w:pPr>
              <w:jc w:val="center"/>
              <w:rPr>
                <w:color w:val="000000"/>
                <w:sz w:val="20"/>
                <w:szCs w:val="20"/>
              </w:rPr>
            </w:pPr>
          </w:p>
        </w:tc>
        <w:tc>
          <w:tcPr>
            <w:tcW w:w="1834" w:type="pct"/>
          </w:tcPr>
          <w:p w14:paraId="11F17C5F" w14:textId="77777777" w:rsidR="00C1226B" w:rsidRDefault="00C1226B" w:rsidP="00C1226B">
            <w:pPr>
              <w:cnfStyle w:val="000000100000" w:firstRow="0" w:lastRow="0" w:firstColumn="0" w:lastColumn="0" w:oddVBand="0" w:evenVBand="0" w:oddHBand="1"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455AFFF9" w14:textId="79356F08" w:rsidR="00C1226B" w:rsidRPr="00C1226B" w:rsidRDefault="00C1226B" w:rsidP="00C1226B">
            <w:pPr>
              <w:cnfStyle w:val="000000100000" w:firstRow="0" w:lastRow="0" w:firstColumn="0" w:lastColumn="0" w:oddVBand="0" w:evenVBand="0" w:oddHBand="1" w:evenHBand="0" w:firstRowFirstColumn="0" w:firstRowLastColumn="0" w:lastRowFirstColumn="0" w:lastRowLastColumn="0"/>
              <w:rPr>
                <w:sz w:val="20"/>
                <w:szCs w:val="20"/>
              </w:rPr>
            </w:pPr>
            <w:r w:rsidRPr="00C1226B">
              <w:rPr>
                <w:sz w:val="20"/>
                <w:szCs w:val="20"/>
                <w:lang w:val="bg-BG"/>
              </w:rPr>
              <w:t>&gt; 0,</w:t>
            </w:r>
            <w:r w:rsidRPr="00C1226B">
              <w:rPr>
                <w:sz w:val="20"/>
                <w:szCs w:val="20"/>
              </w:rPr>
              <w:t>4</w:t>
            </w:r>
            <w:r w:rsidRPr="00C1226B">
              <w:rPr>
                <w:sz w:val="20"/>
                <w:szCs w:val="20"/>
                <w:lang w:val="bg-BG"/>
              </w:rPr>
              <w:t xml:space="preserve"> ≤ 0,</w:t>
            </w:r>
            <w:r w:rsidRPr="00C1226B">
              <w:rPr>
                <w:sz w:val="20"/>
                <w:szCs w:val="20"/>
              </w:rPr>
              <w:t>6</w:t>
            </w:r>
          </w:p>
        </w:tc>
        <w:tc>
          <w:tcPr>
            <w:tcW w:w="323" w:type="pct"/>
            <w:noWrap/>
          </w:tcPr>
          <w:p w14:paraId="4F1AC308" w14:textId="0054BBD9" w:rsidR="00C1226B" w:rsidRPr="00C1226B" w:rsidRDefault="00C1226B" w:rsidP="00C1226B">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C1226B">
              <w:rPr>
                <w:color w:val="000000"/>
                <w:sz w:val="20"/>
                <w:szCs w:val="20"/>
              </w:rPr>
              <w:t>8</w:t>
            </w:r>
          </w:p>
        </w:tc>
        <w:tc>
          <w:tcPr>
            <w:tcW w:w="2629" w:type="pct"/>
            <w:noWrap/>
          </w:tcPr>
          <w:p w14:paraId="50B8E000" w14:textId="77777777" w:rsidR="00C1226B" w:rsidRPr="00C1226B" w:rsidRDefault="00C1226B" w:rsidP="00C1226B">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C1226B" w:rsidRPr="00616EA7" w14:paraId="538304A1"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31BD73C6" w14:textId="77777777" w:rsidR="00C1226B" w:rsidRPr="00FA7CE4" w:rsidRDefault="00C1226B" w:rsidP="00C1226B">
            <w:pPr>
              <w:jc w:val="center"/>
              <w:rPr>
                <w:color w:val="000000"/>
                <w:sz w:val="20"/>
                <w:szCs w:val="20"/>
              </w:rPr>
            </w:pPr>
          </w:p>
        </w:tc>
        <w:tc>
          <w:tcPr>
            <w:tcW w:w="1834" w:type="pct"/>
          </w:tcPr>
          <w:p w14:paraId="579E9EF1" w14:textId="77777777" w:rsidR="00C1226B" w:rsidRDefault="00C1226B" w:rsidP="00C1226B">
            <w:pPr>
              <w:cnfStyle w:val="000000000000" w:firstRow="0" w:lastRow="0" w:firstColumn="0" w:lastColumn="0" w:oddVBand="0" w:evenVBand="0" w:oddHBand="0"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4C0F4161" w14:textId="783D02BA" w:rsidR="00C1226B" w:rsidRPr="00C1226B" w:rsidRDefault="00C1226B" w:rsidP="00C1226B">
            <w:pP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C1226B">
              <w:rPr>
                <w:sz w:val="20"/>
                <w:szCs w:val="20"/>
                <w:lang w:val="bg-BG"/>
              </w:rPr>
              <w:t>&gt; 0,</w:t>
            </w:r>
            <w:r w:rsidRPr="00C1226B">
              <w:rPr>
                <w:sz w:val="20"/>
                <w:szCs w:val="20"/>
              </w:rPr>
              <w:t>5</w:t>
            </w:r>
            <w:r w:rsidRPr="00C1226B">
              <w:rPr>
                <w:sz w:val="20"/>
                <w:szCs w:val="20"/>
                <w:lang w:val="bg-BG"/>
              </w:rPr>
              <w:t xml:space="preserve"> ≤ 0,</w:t>
            </w:r>
            <w:r w:rsidRPr="00C1226B">
              <w:rPr>
                <w:sz w:val="20"/>
                <w:szCs w:val="20"/>
              </w:rPr>
              <w:t>6</w:t>
            </w:r>
          </w:p>
        </w:tc>
        <w:tc>
          <w:tcPr>
            <w:tcW w:w="323" w:type="pct"/>
            <w:noWrap/>
          </w:tcPr>
          <w:p w14:paraId="004C06E6" w14:textId="07DBC2D3" w:rsidR="00C1226B" w:rsidRPr="00C1226B" w:rsidRDefault="00C1226B" w:rsidP="00C1226B">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C1226B">
              <w:rPr>
                <w:color w:val="000000"/>
                <w:sz w:val="20"/>
                <w:szCs w:val="20"/>
              </w:rPr>
              <w:t>6</w:t>
            </w:r>
          </w:p>
        </w:tc>
        <w:tc>
          <w:tcPr>
            <w:tcW w:w="2629" w:type="pct"/>
            <w:noWrap/>
          </w:tcPr>
          <w:p w14:paraId="7FB1652A" w14:textId="77777777" w:rsidR="00C1226B" w:rsidRPr="00C1226B" w:rsidRDefault="00C1226B" w:rsidP="00C1226B">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C1226B" w:rsidRPr="00616EA7" w14:paraId="61DA8ECA"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461436D" w14:textId="77777777" w:rsidR="00C1226B" w:rsidRPr="00FA7CE4" w:rsidRDefault="00C1226B" w:rsidP="00C1226B">
            <w:pPr>
              <w:jc w:val="center"/>
              <w:rPr>
                <w:color w:val="000000"/>
                <w:sz w:val="20"/>
                <w:szCs w:val="20"/>
              </w:rPr>
            </w:pPr>
          </w:p>
        </w:tc>
        <w:tc>
          <w:tcPr>
            <w:tcW w:w="1834" w:type="pct"/>
          </w:tcPr>
          <w:p w14:paraId="0A9701CB" w14:textId="77777777" w:rsidR="00C1226B" w:rsidRDefault="00C1226B" w:rsidP="00C1226B">
            <w:pPr>
              <w:cnfStyle w:val="000000100000" w:firstRow="0" w:lastRow="0" w:firstColumn="0" w:lastColumn="0" w:oddVBand="0" w:evenVBand="0" w:oddHBand="1"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42647BB9" w14:textId="7B4469AD" w:rsidR="00C1226B" w:rsidRPr="00C1226B" w:rsidRDefault="00C1226B" w:rsidP="00C1226B">
            <w:pP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C1226B">
              <w:rPr>
                <w:sz w:val="20"/>
                <w:szCs w:val="20"/>
                <w:lang w:val="bg-BG"/>
              </w:rPr>
              <w:t>&gt; 0,6 ≤ 0,7</w:t>
            </w:r>
          </w:p>
        </w:tc>
        <w:tc>
          <w:tcPr>
            <w:tcW w:w="323" w:type="pct"/>
            <w:noWrap/>
          </w:tcPr>
          <w:p w14:paraId="23EB3ADB" w14:textId="33E3B945" w:rsidR="00C1226B" w:rsidRPr="00C1226B" w:rsidRDefault="00C1226B" w:rsidP="00C1226B">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C1226B">
              <w:rPr>
                <w:color w:val="000000"/>
                <w:sz w:val="20"/>
                <w:szCs w:val="20"/>
              </w:rPr>
              <w:t>4</w:t>
            </w:r>
          </w:p>
        </w:tc>
        <w:tc>
          <w:tcPr>
            <w:tcW w:w="2629" w:type="pct"/>
            <w:noWrap/>
          </w:tcPr>
          <w:p w14:paraId="123DA473" w14:textId="77777777" w:rsidR="00C1226B" w:rsidRPr="00C1226B" w:rsidRDefault="00C1226B" w:rsidP="00C1226B">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C21868" w:rsidRPr="00616EA7" w14:paraId="49B1CDB2"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D536CBE" w14:textId="77777777" w:rsidR="00C21868" w:rsidRPr="00FA7CE4" w:rsidRDefault="00C21868" w:rsidP="00C21868">
            <w:pPr>
              <w:jc w:val="center"/>
              <w:rPr>
                <w:color w:val="000000"/>
                <w:sz w:val="20"/>
                <w:szCs w:val="20"/>
              </w:rPr>
            </w:pPr>
          </w:p>
        </w:tc>
        <w:tc>
          <w:tcPr>
            <w:tcW w:w="1834" w:type="pct"/>
          </w:tcPr>
          <w:p w14:paraId="6DCE4F8C" w14:textId="77777777" w:rsidR="00C1226B" w:rsidRDefault="00C21868" w:rsidP="00C1226B">
            <w:pPr>
              <w:cnfStyle w:val="000000000000" w:firstRow="0" w:lastRow="0" w:firstColumn="0" w:lastColumn="0" w:oddVBand="0" w:evenVBand="0" w:oddHBand="0"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747F7143" w14:textId="5E2C8A9B" w:rsidR="00C21868" w:rsidRPr="00C1226B" w:rsidRDefault="00C21868" w:rsidP="00C1226B">
            <w:pP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C1226B">
              <w:rPr>
                <w:sz w:val="20"/>
                <w:szCs w:val="20"/>
                <w:lang w:val="bg-BG"/>
              </w:rPr>
              <w:t xml:space="preserve"> &gt; 0,7 ≤  0,8</w:t>
            </w:r>
          </w:p>
        </w:tc>
        <w:tc>
          <w:tcPr>
            <w:tcW w:w="323" w:type="pct"/>
            <w:noWrap/>
          </w:tcPr>
          <w:p w14:paraId="5829190A" w14:textId="43D8F819" w:rsidR="00C21868" w:rsidRPr="00C1226B" w:rsidRDefault="00C1226B" w:rsidP="00C21868">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C1226B">
              <w:rPr>
                <w:color w:val="000000"/>
                <w:sz w:val="20"/>
                <w:szCs w:val="20"/>
              </w:rPr>
              <w:t>2</w:t>
            </w:r>
          </w:p>
        </w:tc>
        <w:tc>
          <w:tcPr>
            <w:tcW w:w="2629" w:type="pct"/>
            <w:noWrap/>
          </w:tcPr>
          <w:p w14:paraId="3BB27EA8" w14:textId="77777777" w:rsidR="00C21868" w:rsidRPr="00C1226B" w:rsidRDefault="00C21868" w:rsidP="00C21868">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5F0AD0" w:rsidRPr="00616EA7" w14:paraId="15D05F41"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1828F4B" w14:textId="77777777" w:rsidR="00C21868" w:rsidRPr="00FA7CE4" w:rsidRDefault="00C21868" w:rsidP="00C21868">
            <w:pPr>
              <w:jc w:val="center"/>
              <w:rPr>
                <w:color w:val="000000"/>
                <w:sz w:val="20"/>
                <w:szCs w:val="20"/>
              </w:rPr>
            </w:pPr>
          </w:p>
        </w:tc>
        <w:tc>
          <w:tcPr>
            <w:tcW w:w="1834" w:type="pct"/>
          </w:tcPr>
          <w:p w14:paraId="764F57B7" w14:textId="77777777" w:rsidR="00C1226B" w:rsidRDefault="00C21868" w:rsidP="00C1226B">
            <w:pPr>
              <w:cnfStyle w:val="000000100000" w:firstRow="0" w:lastRow="0" w:firstColumn="0" w:lastColumn="0" w:oddVBand="0" w:evenVBand="0" w:oddHBand="1" w:evenHBand="0" w:firstRowFirstColumn="0" w:firstRowLastColumn="0" w:lastRowFirstColumn="0" w:lastRowLastColumn="0"/>
              <w:rPr>
                <w:sz w:val="20"/>
                <w:szCs w:val="20"/>
                <w:lang w:val="bg-BG"/>
              </w:rPr>
            </w:pPr>
            <w:r w:rsidRPr="00C1226B">
              <w:rPr>
                <w:sz w:val="20"/>
                <w:szCs w:val="20"/>
                <w:lang w:val="bg-BG"/>
              </w:rPr>
              <w:t xml:space="preserve">Коефициент на задлъжнялост на предприятието  </w:t>
            </w:r>
          </w:p>
          <w:p w14:paraId="38C020CA" w14:textId="1ECE95A3" w:rsidR="00C21868" w:rsidRPr="00C1226B" w:rsidRDefault="00C21868" w:rsidP="00C1226B">
            <w:pP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C1226B">
              <w:rPr>
                <w:sz w:val="20"/>
                <w:szCs w:val="20"/>
                <w:lang w:val="bg-BG"/>
              </w:rPr>
              <w:t>&gt; 0,8</w:t>
            </w:r>
          </w:p>
        </w:tc>
        <w:tc>
          <w:tcPr>
            <w:tcW w:w="323" w:type="pct"/>
            <w:noWrap/>
          </w:tcPr>
          <w:p w14:paraId="3DB6B8A1" w14:textId="79F27DC9" w:rsidR="00C21868" w:rsidRPr="00C1226B" w:rsidRDefault="00C1226B" w:rsidP="00C21868">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C1226B">
              <w:rPr>
                <w:color w:val="000000"/>
                <w:sz w:val="20"/>
                <w:szCs w:val="20"/>
              </w:rPr>
              <w:t>0</w:t>
            </w:r>
          </w:p>
        </w:tc>
        <w:tc>
          <w:tcPr>
            <w:tcW w:w="2629" w:type="pct"/>
            <w:noWrap/>
          </w:tcPr>
          <w:p w14:paraId="25D5CAC3" w14:textId="77777777" w:rsidR="00C21868" w:rsidRPr="00C1226B" w:rsidRDefault="00C21868" w:rsidP="00C21868">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5F0AD0" w:rsidRPr="00616EA7" w14:paraId="11E6B710"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3241AA03" w14:textId="0E0BD663" w:rsidR="00C21868" w:rsidRPr="00FA7CE4" w:rsidRDefault="005F0AD0" w:rsidP="00B969AB">
            <w:pPr>
              <w:jc w:val="center"/>
              <w:rPr>
                <w:color w:val="000000"/>
                <w:sz w:val="20"/>
                <w:szCs w:val="20"/>
              </w:rPr>
            </w:pPr>
            <w:r>
              <w:rPr>
                <w:color w:val="000000"/>
                <w:sz w:val="20"/>
                <w:szCs w:val="20"/>
              </w:rPr>
              <w:t>3</w:t>
            </w:r>
          </w:p>
        </w:tc>
        <w:tc>
          <w:tcPr>
            <w:tcW w:w="1834" w:type="pct"/>
          </w:tcPr>
          <w:p w14:paraId="1C240F3B" w14:textId="22F06C86" w:rsidR="00C21868" w:rsidRPr="00C21868" w:rsidRDefault="005F0AD0" w:rsidP="00BF7A4D">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5F0AD0">
              <w:rPr>
                <w:b/>
                <w:bCs/>
                <w:color w:val="000000"/>
                <w:sz w:val="20"/>
                <w:szCs w:val="20"/>
                <w:lang w:val="bg-BG"/>
              </w:rPr>
              <w:t xml:space="preserve">Съпоставимост между </w:t>
            </w:r>
            <w:r>
              <w:rPr>
                <w:b/>
                <w:bCs/>
                <w:color w:val="000000"/>
                <w:sz w:val="20"/>
                <w:szCs w:val="20"/>
                <w:lang w:val="bg-BG"/>
              </w:rPr>
              <w:t xml:space="preserve">собствения капитал </w:t>
            </w:r>
            <w:r w:rsidRPr="005F0AD0">
              <w:rPr>
                <w:b/>
                <w:bCs/>
                <w:color w:val="000000"/>
                <w:sz w:val="20"/>
                <w:szCs w:val="20"/>
                <w:lang w:val="bg-BG"/>
              </w:rPr>
              <w:t>за 20</w:t>
            </w:r>
            <w:r>
              <w:rPr>
                <w:b/>
                <w:bCs/>
                <w:color w:val="000000"/>
                <w:sz w:val="20"/>
                <w:szCs w:val="20"/>
                <w:lang w:val="bg-BG"/>
              </w:rPr>
              <w:t>23</w:t>
            </w:r>
            <w:r w:rsidRPr="005F0AD0">
              <w:rPr>
                <w:b/>
                <w:bCs/>
                <w:color w:val="000000"/>
                <w:sz w:val="20"/>
                <w:szCs w:val="20"/>
                <w:lang w:val="bg-BG"/>
              </w:rPr>
              <w:t xml:space="preserve"> </w:t>
            </w:r>
            <w:r>
              <w:rPr>
                <w:b/>
                <w:bCs/>
                <w:color w:val="000000"/>
                <w:sz w:val="20"/>
                <w:szCs w:val="20"/>
                <w:lang w:val="bg-BG"/>
              </w:rPr>
              <w:t xml:space="preserve">г. </w:t>
            </w:r>
            <w:r w:rsidRPr="005F0AD0">
              <w:rPr>
                <w:b/>
                <w:bCs/>
                <w:color w:val="000000"/>
                <w:sz w:val="20"/>
                <w:szCs w:val="20"/>
                <w:lang w:val="bg-BG"/>
              </w:rPr>
              <w:t>на кандидата и стойността на заявените общи допустими разходи по проекта</w:t>
            </w:r>
          </w:p>
        </w:tc>
        <w:tc>
          <w:tcPr>
            <w:tcW w:w="323" w:type="pct"/>
            <w:noWrap/>
          </w:tcPr>
          <w:p w14:paraId="2E69119E" w14:textId="37813A09" w:rsidR="00C21868" w:rsidRPr="00DB4AF1" w:rsidRDefault="00DB4AF1" w:rsidP="0066401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5</w:t>
            </w:r>
          </w:p>
        </w:tc>
        <w:tc>
          <w:tcPr>
            <w:tcW w:w="2629" w:type="pct"/>
            <w:noWrap/>
          </w:tcPr>
          <w:p w14:paraId="6BFAAA2C" w14:textId="77777777" w:rsidR="005F0AD0" w:rsidRPr="008029BB" w:rsidRDefault="005F0AD0" w:rsidP="005F0AD0">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8029BB">
              <w:rPr>
                <w:i/>
                <w:iCs/>
                <w:color w:val="000000"/>
                <w:sz w:val="20"/>
                <w:szCs w:val="20"/>
                <w:lang w:val="bg-BG"/>
              </w:rPr>
              <w:t>Счетоводен баланс за 2023 г.</w:t>
            </w:r>
          </w:p>
          <w:p w14:paraId="0FD5A34F" w14:textId="123BFD4D" w:rsidR="00C21868" w:rsidRPr="008029BB" w:rsidRDefault="005F0AD0" w:rsidP="005F0AD0">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5F0AD0">
              <w:rPr>
                <w:i/>
                <w:iCs/>
                <w:color w:val="000000"/>
                <w:sz w:val="20"/>
                <w:szCs w:val="20"/>
                <w:lang w:val="bg-BG"/>
              </w:rPr>
              <w:t xml:space="preserve">Ред „Общо за раздел </w:t>
            </w:r>
            <w:r>
              <w:rPr>
                <w:i/>
                <w:iCs/>
                <w:color w:val="000000"/>
                <w:sz w:val="20"/>
                <w:szCs w:val="20"/>
                <w:lang w:val="bg-BG"/>
              </w:rPr>
              <w:t>А</w:t>
            </w:r>
            <w:r w:rsidRPr="005F0AD0">
              <w:rPr>
                <w:i/>
                <w:iCs/>
                <w:color w:val="000000"/>
                <w:sz w:val="20"/>
                <w:szCs w:val="20"/>
                <w:lang w:val="bg-BG"/>
              </w:rPr>
              <w:t>“ (код 0</w:t>
            </w:r>
            <w:r>
              <w:rPr>
                <w:i/>
                <w:iCs/>
                <w:color w:val="000000"/>
                <w:sz w:val="20"/>
                <w:szCs w:val="20"/>
                <w:lang w:val="bg-BG"/>
              </w:rPr>
              <w:t>5</w:t>
            </w:r>
            <w:r w:rsidRPr="005F0AD0">
              <w:rPr>
                <w:i/>
                <w:iCs/>
                <w:color w:val="000000"/>
                <w:sz w:val="20"/>
                <w:szCs w:val="20"/>
                <w:lang w:val="bg-BG"/>
              </w:rPr>
              <w:t xml:space="preserve">000) от раздел </w:t>
            </w:r>
            <w:r>
              <w:rPr>
                <w:i/>
                <w:iCs/>
                <w:color w:val="000000"/>
                <w:sz w:val="20"/>
                <w:szCs w:val="20"/>
                <w:lang w:val="bg-BG"/>
              </w:rPr>
              <w:t>А</w:t>
            </w:r>
            <w:r w:rsidRPr="005F0AD0">
              <w:rPr>
                <w:i/>
                <w:iCs/>
                <w:color w:val="000000"/>
                <w:sz w:val="20"/>
                <w:szCs w:val="20"/>
                <w:lang w:val="bg-BG"/>
              </w:rPr>
              <w:t xml:space="preserve"> „</w:t>
            </w:r>
            <w:r>
              <w:rPr>
                <w:i/>
                <w:iCs/>
                <w:color w:val="000000"/>
                <w:sz w:val="20"/>
                <w:szCs w:val="20"/>
                <w:lang w:val="bg-BG"/>
              </w:rPr>
              <w:t>Собствен капита</w:t>
            </w:r>
            <w:r w:rsidRPr="005F0AD0">
              <w:rPr>
                <w:i/>
                <w:iCs/>
                <w:color w:val="000000"/>
                <w:sz w:val="20"/>
                <w:szCs w:val="20"/>
                <w:lang w:val="bg-BG"/>
              </w:rPr>
              <w:t xml:space="preserve">л“ от пасива на баланса </w:t>
            </w:r>
            <w:r w:rsidR="002309C3">
              <w:rPr>
                <w:i/>
                <w:iCs/>
                <w:color w:val="000000"/>
                <w:sz w:val="20"/>
                <w:szCs w:val="20"/>
                <w:lang w:val="bg-BG"/>
              </w:rPr>
              <w:t>разделен на</w:t>
            </w:r>
            <w:r w:rsidRPr="005F0AD0">
              <w:rPr>
                <w:i/>
                <w:iCs/>
                <w:color w:val="000000"/>
                <w:sz w:val="20"/>
                <w:szCs w:val="20"/>
                <w:lang w:val="bg-BG"/>
              </w:rPr>
              <w:t xml:space="preserve"> заявените общо допустими разходи по проекта.</w:t>
            </w:r>
            <w:r w:rsidR="002D166E">
              <w:rPr>
                <w:i/>
                <w:iCs/>
                <w:color w:val="000000"/>
                <w:sz w:val="20"/>
                <w:szCs w:val="20"/>
                <w:lang w:val="bg-BG"/>
              </w:rPr>
              <w:t xml:space="preserve"> (Формула 3)</w:t>
            </w:r>
          </w:p>
        </w:tc>
      </w:tr>
      <w:tr w:rsidR="00C1226B" w:rsidRPr="00616EA7" w14:paraId="01244D16"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EED8E44" w14:textId="77777777" w:rsidR="00C21868" w:rsidRPr="008029BB" w:rsidRDefault="00C21868" w:rsidP="00B969AB">
            <w:pPr>
              <w:jc w:val="center"/>
              <w:rPr>
                <w:color w:val="000000"/>
                <w:sz w:val="20"/>
                <w:szCs w:val="20"/>
                <w:lang w:val="bg-BG"/>
              </w:rPr>
            </w:pPr>
          </w:p>
        </w:tc>
        <w:tc>
          <w:tcPr>
            <w:tcW w:w="1834" w:type="pct"/>
          </w:tcPr>
          <w:p w14:paraId="1A778B57" w14:textId="02B37584" w:rsidR="00C21868" w:rsidRPr="002309C3" w:rsidRDefault="00DB4AF1" w:rsidP="00BF7A4D">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2309C3">
              <w:rPr>
                <w:color w:val="000000"/>
                <w:sz w:val="20"/>
                <w:szCs w:val="20"/>
                <w:lang w:val="bg-BG"/>
              </w:rPr>
              <w:t xml:space="preserve">Стойността на собствения капитал на кандидата </w:t>
            </w:r>
            <w:r w:rsidR="002309C3" w:rsidRPr="002309C3">
              <w:rPr>
                <w:color w:val="000000"/>
                <w:sz w:val="20"/>
                <w:szCs w:val="20"/>
                <w:lang w:val="bg-BG"/>
              </w:rPr>
              <w:t xml:space="preserve">към </w:t>
            </w:r>
            <w:r w:rsidRPr="002309C3">
              <w:rPr>
                <w:color w:val="000000"/>
                <w:sz w:val="20"/>
                <w:szCs w:val="20"/>
                <w:lang w:val="bg-BG"/>
              </w:rPr>
              <w:t>стойността на заявените общи допустими разходи по проекта</w:t>
            </w:r>
            <w:r w:rsidR="002309C3" w:rsidRPr="002309C3">
              <w:rPr>
                <w:color w:val="000000"/>
                <w:sz w:val="20"/>
                <w:szCs w:val="20"/>
                <w:lang w:val="bg-BG"/>
              </w:rPr>
              <w:t xml:space="preserve"> стойността на заявените общи допустими разходи по проекта </w:t>
            </w:r>
            <w:r w:rsidR="002309C3" w:rsidRPr="002309C3">
              <w:rPr>
                <w:sz w:val="20"/>
                <w:szCs w:val="20"/>
                <w:lang w:val="bg-BG"/>
              </w:rPr>
              <w:t>&gt; 2</w:t>
            </w:r>
          </w:p>
        </w:tc>
        <w:tc>
          <w:tcPr>
            <w:tcW w:w="323" w:type="pct"/>
            <w:noWrap/>
          </w:tcPr>
          <w:p w14:paraId="77294AC4" w14:textId="39AFEC18" w:rsidR="00C21868" w:rsidRPr="002309C3" w:rsidRDefault="002309C3" w:rsidP="0066401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2309C3">
              <w:rPr>
                <w:color w:val="000000"/>
                <w:sz w:val="20"/>
                <w:szCs w:val="20"/>
                <w:lang w:val="bg-BG"/>
              </w:rPr>
              <w:t>5</w:t>
            </w:r>
          </w:p>
        </w:tc>
        <w:tc>
          <w:tcPr>
            <w:tcW w:w="2629" w:type="pct"/>
            <w:noWrap/>
          </w:tcPr>
          <w:p w14:paraId="062629F5" w14:textId="77777777" w:rsidR="00C21868" w:rsidRPr="00FA7CE4" w:rsidRDefault="00C21868" w:rsidP="00B969AB">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2309C3" w:rsidRPr="00616EA7" w14:paraId="46357C1E"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58DD2433" w14:textId="77777777" w:rsidR="002309C3" w:rsidRPr="00FA7CE4" w:rsidRDefault="002309C3" w:rsidP="002309C3">
            <w:pPr>
              <w:jc w:val="center"/>
              <w:rPr>
                <w:color w:val="000000"/>
                <w:sz w:val="20"/>
                <w:szCs w:val="20"/>
              </w:rPr>
            </w:pPr>
          </w:p>
        </w:tc>
        <w:tc>
          <w:tcPr>
            <w:tcW w:w="1834" w:type="pct"/>
          </w:tcPr>
          <w:p w14:paraId="36C29A03" w14:textId="6F902848" w:rsidR="002309C3" w:rsidRPr="00FA7CE4" w:rsidRDefault="002309C3" w:rsidP="002309C3">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2309C3">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00DF1DF9" w:rsidRPr="00664011">
              <w:rPr>
                <w:sz w:val="20"/>
                <w:szCs w:val="20"/>
                <w:lang w:val="bg-BG"/>
              </w:rPr>
              <w:t xml:space="preserve">≥ </w:t>
            </w:r>
            <w:r w:rsidR="00DF1DF9">
              <w:rPr>
                <w:sz w:val="20"/>
                <w:szCs w:val="20"/>
                <w:lang w:val="bg-BG"/>
              </w:rPr>
              <w:t>1,8</w:t>
            </w:r>
            <w:r w:rsidR="00DF1DF9" w:rsidRPr="00664011">
              <w:rPr>
                <w:sz w:val="20"/>
                <w:szCs w:val="20"/>
                <w:lang w:val="bg-BG"/>
              </w:rPr>
              <w:t xml:space="preserve"> &lt; </w:t>
            </w:r>
            <w:r w:rsidR="00DF1DF9">
              <w:rPr>
                <w:sz w:val="20"/>
                <w:szCs w:val="20"/>
                <w:lang w:val="bg-BG"/>
              </w:rPr>
              <w:t>2</w:t>
            </w:r>
          </w:p>
        </w:tc>
        <w:tc>
          <w:tcPr>
            <w:tcW w:w="323" w:type="pct"/>
            <w:noWrap/>
          </w:tcPr>
          <w:p w14:paraId="629B24A1" w14:textId="2A441030" w:rsidR="002309C3" w:rsidRPr="00FA7CE4" w:rsidRDefault="002309C3" w:rsidP="002309C3">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2309C3">
              <w:rPr>
                <w:color w:val="000000"/>
                <w:sz w:val="20"/>
                <w:szCs w:val="20"/>
                <w:lang w:val="bg-BG"/>
              </w:rPr>
              <w:t>5</w:t>
            </w:r>
          </w:p>
        </w:tc>
        <w:tc>
          <w:tcPr>
            <w:tcW w:w="2629" w:type="pct"/>
            <w:noWrap/>
          </w:tcPr>
          <w:p w14:paraId="74D90F86" w14:textId="77777777" w:rsidR="002309C3" w:rsidRPr="00FA7CE4" w:rsidRDefault="002309C3" w:rsidP="002309C3">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DF1DF9" w:rsidRPr="00616EA7" w14:paraId="4DE91C3C"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330C4FC1" w14:textId="77777777" w:rsidR="00DF1DF9" w:rsidRPr="00FA7CE4" w:rsidRDefault="00DF1DF9" w:rsidP="00DF1DF9">
            <w:pPr>
              <w:jc w:val="center"/>
              <w:rPr>
                <w:color w:val="000000"/>
                <w:sz w:val="20"/>
                <w:szCs w:val="20"/>
              </w:rPr>
            </w:pPr>
          </w:p>
        </w:tc>
        <w:tc>
          <w:tcPr>
            <w:tcW w:w="1834" w:type="pct"/>
          </w:tcPr>
          <w:p w14:paraId="7A5C68B1" w14:textId="5AD37B42" w:rsidR="00DF1DF9" w:rsidRPr="00FA7CE4" w:rsidRDefault="00DF1DF9" w:rsidP="00DF1DF9">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C71801">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Pr="00C71801">
              <w:rPr>
                <w:sz w:val="20"/>
                <w:szCs w:val="20"/>
                <w:lang w:val="bg-BG"/>
              </w:rPr>
              <w:t>≥ 1,</w:t>
            </w:r>
            <w:r>
              <w:rPr>
                <w:sz w:val="20"/>
                <w:szCs w:val="20"/>
                <w:lang w:val="bg-BG"/>
              </w:rPr>
              <w:t>6</w:t>
            </w:r>
            <w:r w:rsidRPr="00C71801">
              <w:rPr>
                <w:sz w:val="20"/>
                <w:szCs w:val="20"/>
                <w:lang w:val="bg-BG"/>
              </w:rPr>
              <w:t xml:space="preserve"> &lt; </w:t>
            </w:r>
            <w:r>
              <w:rPr>
                <w:sz w:val="20"/>
                <w:szCs w:val="20"/>
                <w:lang w:val="bg-BG"/>
              </w:rPr>
              <w:t>1,8</w:t>
            </w:r>
          </w:p>
        </w:tc>
        <w:tc>
          <w:tcPr>
            <w:tcW w:w="323" w:type="pct"/>
            <w:noWrap/>
          </w:tcPr>
          <w:p w14:paraId="46293660" w14:textId="2CEB7980" w:rsidR="00DF1DF9" w:rsidRPr="00DF1DF9" w:rsidRDefault="00DF1DF9" w:rsidP="00DF1DF9">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DF1DF9">
              <w:rPr>
                <w:color w:val="000000"/>
                <w:sz w:val="20"/>
                <w:szCs w:val="20"/>
                <w:lang w:val="bg-BG"/>
              </w:rPr>
              <w:t>4</w:t>
            </w:r>
          </w:p>
        </w:tc>
        <w:tc>
          <w:tcPr>
            <w:tcW w:w="2629" w:type="pct"/>
            <w:noWrap/>
          </w:tcPr>
          <w:p w14:paraId="3617E641" w14:textId="77777777" w:rsidR="00DF1DF9" w:rsidRPr="00FA7CE4" w:rsidRDefault="00DF1DF9" w:rsidP="00DF1DF9">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1FA68864"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506C12CD" w14:textId="77777777" w:rsidR="00DF1DF9" w:rsidRPr="00FA7CE4" w:rsidRDefault="00DF1DF9" w:rsidP="00DF1DF9">
            <w:pPr>
              <w:jc w:val="center"/>
              <w:rPr>
                <w:color w:val="000000"/>
                <w:sz w:val="20"/>
                <w:szCs w:val="20"/>
              </w:rPr>
            </w:pPr>
          </w:p>
        </w:tc>
        <w:tc>
          <w:tcPr>
            <w:tcW w:w="1834" w:type="pct"/>
          </w:tcPr>
          <w:p w14:paraId="5D1A27D9" w14:textId="1C836490" w:rsidR="00DF1DF9" w:rsidRPr="00FA7CE4" w:rsidRDefault="00DF1DF9" w:rsidP="00DF1DF9">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C71801">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Pr="00C71801">
              <w:rPr>
                <w:sz w:val="20"/>
                <w:szCs w:val="20"/>
                <w:lang w:val="bg-BG"/>
              </w:rPr>
              <w:t>≥ 1,</w:t>
            </w:r>
            <w:r>
              <w:rPr>
                <w:sz w:val="20"/>
                <w:szCs w:val="20"/>
                <w:lang w:val="bg-BG"/>
              </w:rPr>
              <w:t>4</w:t>
            </w:r>
            <w:r w:rsidRPr="00C71801">
              <w:rPr>
                <w:sz w:val="20"/>
                <w:szCs w:val="20"/>
                <w:lang w:val="bg-BG"/>
              </w:rPr>
              <w:t xml:space="preserve"> &lt; </w:t>
            </w:r>
            <w:r>
              <w:rPr>
                <w:sz w:val="20"/>
                <w:szCs w:val="20"/>
                <w:lang w:val="bg-BG"/>
              </w:rPr>
              <w:t>1,6</w:t>
            </w:r>
          </w:p>
        </w:tc>
        <w:tc>
          <w:tcPr>
            <w:tcW w:w="323" w:type="pct"/>
            <w:noWrap/>
          </w:tcPr>
          <w:p w14:paraId="4F77A6D1" w14:textId="1807881A" w:rsidR="00DF1DF9" w:rsidRPr="00DF1DF9" w:rsidRDefault="00DF1DF9" w:rsidP="00DF1DF9">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DF1DF9">
              <w:rPr>
                <w:color w:val="000000"/>
                <w:sz w:val="20"/>
                <w:szCs w:val="20"/>
                <w:lang w:val="bg-BG"/>
              </w:rPr>
              <w:t>3</w:t>
            </w:r>
          </w:p>
        </w:tc>
        <w:tc>
          <w:tcPr>
            <w:tcW w:w="2629" w:type="pct"/>
            <w:noWrap/>
          </w:tcPr>
          <w:p w14:paraId="3C478AD9" w14:textId="77777777" w:rsidR="00DF1DF9" w:rsidRPr="00FA7CE4" w:rsidRDefault="00DF1DF9" w:rsidP="00DF1DF9">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DF1DF9" w:rsidRPr="00616EA7" w14:paraId="06AC5BD3"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D63FCE7" w14:textId="77777777" w:rsidR="00DF1DF9" w:rsidRPr="00FA7CE4" w:rsidRDefault="00DF1DF9" w:rsidP="00DF1DF9">
            <w:pPr>
              <w:jc w:val="center"/>
              <w:rPr>
                <w:color w:val="000000"/>
                <w:sz w:val="20"/>
                <w:szCs w:val="20"/>
              </w:rPr>
            </w:pPr>
          </w:p>
        </w:tc>
        <w:tc>
          <w:tcPr>
            <w:tcW w:w="1834" w:type="pct"/>
          </w:tcPr>
          <w:p w14:paraId="2FEA22A1" w14:textId="0FED78A9" w:rsidR="00DF1DF9" w:rsidRPr="00FA7CE4" w:rsidRDefault="00DF1DF9" w:rsidP="00DF1DF9">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C71801">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Pr="00C71801">
              <w:rPr>
                <w:sz w:val="20"/>
                <w:szCs w:val="20"/>
                <w:lang w:val="bg-BG"/>
              </w:rPr>
              <w:t>≥ 1,</w:t>
            </w:r>
            <w:r>
              <w:rPr>
                <w:sz w:val="20"/>
                <w:szCs w:val="20"/>
                <w:lang w:val="bg-BG"/>
              </w:rPr>
              <w:t>2</w:t>
            </w:r>
            <w:r w:rsidRPr="00C71801">
              <w:rPr>
                <w:sz w:val="20"/>
                <w:szCs w:val="20"/>
                <w:lang w:val="bg-BG"/>
              </w:rPr>
              <w:t xml:space="preserve"> &lt; </w:t>
            </w:r>
            <w:r>
              <w:rPr>
                <w:sz w:val="20"/>
                <w:szCs w:val="20"/>
                <w:lang w:val="bg-BG"/>
              </w:rPr>
              <w:t>1,4</w:t>
            </w:r>
          </w:p>
        </w:tc>
        <w:tc>
          <w:tcPr>
            <w:tcW w:w="323" w:type="pct"/>
            <w:noWrap/>
          </w:tcPr>
          <w:p w14:paraId="443F45F1" w14:textId="50605E22" w:rsidR="00DF1DF9" w:rsidRPr="00DF1DF9" w:rsidRDefault="00DF1DF9" w:rsidP="00DF1DF9">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DF1DF9">
              <w:rPr>
                <w:color w:val="000000"/>
                <w:sz w:val="20"/>
                <w:szCs w:val="20"/>
                <w:lang w:val="bg-BG"/>
              </w:rPr>
              <w:t>2</w:t>
            </w:r>
          </w:p>
        </w:tc>
        <w:tc>
          <w:tcPr>
            <w:tcW w:w="2629" w:type="pct"/>
            <w:noWrap/>
          </w:tcPr>
          <w:p w14:paraId="4A6B0505" w14:textId="77777777" w:rsidR="00DF1DF9" w:rsidRPr="00FA7CE4" w:rsidRDefault="00DF1DF9" w:rsidP="00DF1DF9">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65233022"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86AC2C6" w14:textId="77777777" w:rsidR="00DF1DF9" w:rsidRPr="00FA7CE4" w:rsidRDefault="00DF1DF9" w:rsidP="00DF1DF9">
            <w:pPr>
              <w:jc w:val="center"/>
              <w:rPr>
                <w:color w:val="000000"/>
                <w:sz w:val="20"/>
                <w:szCs w:val="20"/>
              </w:rPr>
            </w:pPr>
          </w:p>
        </w:tc>
        <w:tc>
          <w:tcPr>
            <w:tcW w:w="1834" w:type="pct"/>
          </w:tcPr>
          <w:p w14:paraId="32BF3079" w14:textId="401AAF22" w:rsidR="00DF1DF9" w:rsidRPr="00FA7CE4" w:rsidRDefault="00DF1DF9" w:rsidP="00DF1DF9">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C71801">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Pr="00C71801">
              <w:rPr>
                <w:sz w:val="20"/>
                <w:szCs w:val="20"/>
                <w:lang w:val="bg-BG"/>
              </w:rPr>
              <w:t xml:space="preserve">≥ 1 &lt; </w:t>
            </w:r>
            <w:r>
              <w:rPr>
                <w:sz w:val="20"/>
                <w:szCs w:val="20"/>
                <w:lang w:val="bg-BG"/>
              </w:rPr>
              <w:t>1,2</w:t>
            </w:r>
          </w:p>
        </w:tc>
        <w:tc>
          <w:tcPr>
            <w:tcW w:w="323" w:type="pct"/>
            <w:noWrap/>
          </w:tcPr>
          <w:p w14:paraId="6BB36640" w14:textId="7DF0DD55" w:rsidR="00DF1DF9" w:rsidRPr="00DF1DF9" w:rsidRDefault="00DF1DF9" w:rsidP="00DF1DF9">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DF1DF9">
              <w:rPr>
                <w:color w:val="000000"/>
                <w:sz w:val="20"/>
                <w:szCs w:val="20"/>
                <w:lang w:val="bg-BG"/>
              </w:rPr>
              <w:t>1</w:t>
            </w:r>
          </w:p>
        </w:tc>
        <w:tc>
          <w:tcPr>
            <w:tcW w:w="2629" w:type="pct"/>
            <w:noWrap/>
          </w:tcPr>
          <w:p w14:paraId="5C668C5A" w14:textId="77777777" w:rsidR="00DF1DF9" w:rsidRPr="00FA7CE4" w:rsidRDefault="00DF1DF9" w:rsidP="00DF1DF9">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2309C3" w:rsidRPr="00616EA7" w14:paraId="36BB6032"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4FA5D578" w14:textId="77777777" w:rsidR="002309C3" w:rsidRPr="00FA7CE4" w:rsidRDefault="002309C3" w:rsidP="002309C3">
            <w:pPr>
              <w:jc w:val="center"/>
              <w:rPr>
                <w:color w:val="000000"/>
                <w:sz w:val="20"/>
                <w:szCs w:val="20"/>
              </w:rPr>
            </w:pPr>
          </w:p>
        </w:tc>
        <w:tc>
          <w:tcPr>
            <w:tcW w:w="1834" w:type="pct"/>
          </w:tcPr>
          <w:p w14:paraId="27FB3516" w14:textId="0148619E" w:rsidR="002309C3" w:rsidRPr="00FA7CE4" w:rsidRDefault="002309C3" w:rsidP="002309C3">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2309C3">
              <w:rPr>
                <w:color w:val="000000"/>
                <w:sz w:val="20"/>
                <w:szCs w:val="20"/>
                <w:lang w:val="bg-BG"/>
              </w:rPr>
              <w:t xml:space="preserve">Стойността на собствения капитал на кандидата към стойността на заявените общи допустими разходи по проекта стойността на заявените общи допустими разходи по проекта </w:t>
            </w:r>
            <w:r w:rsidR="00DF1DF9" w:rsidRPr="00C71801">
              <w:rPr>
                <w:sz w:val="20"/>
                <w:szCs w:val="20"/>
                <w:lang w:val="bg-BG"/>
              </w:rPr>
              <w:t xml:space="preserve">&lt; </w:t>
            </w:r>
            <w:r w:rsidR="00DF1DF9">
              <w:rPr>
                <w:sz w:val="20"/>
                <w:szCs w:val="20"/>
                <w:lang w:val="bg-BG"/>
              </w:rPr>
              <w:t>1</w:t>
            </w:r>
          </w:p>
        </w:tc>
        <w:tc>
          <w:tcPr>
            <w:tcW w:w="323" w:type="pct"/>
            <w:noWrap/>
          </w:tcPr>
          <w:p w14:paraId="6B305452" w14:textId="5B29031F" w:rsidR="002309C3" w:rsidRPr="00DF1DF9" w:rsidRDefault="00DF1DF9" w:rsidP="002309C3">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DF1DF9">
              <w:rPr>
                <w:color w:val="000000"/>
                <w:sz w:val="20"/>
                <w:szCs w:val="20"/>
                <w:lang w:val="bg-BG"/>
              </w:rPr>
              <w:t>0</w:t>
            </w:r>
          </w:p>
        </w:tc>
        <w:tc>
          <w:tcPr>
            <w:tcW w:w="2629" w:type="pct"/>
            <w:noWrap/>
          </w:tcPr>
          <w:p w14:paraId="381FCAFF" w14:textId="77777777" w:rsidR="002309C3" w:rsidRPr="00FA7CE4" w:rsidRDefault="002309C3" w:rsidP="002309C3">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56C1AE84"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57CA01D" w14:textId="47342390" w:rsidR="00DF1DF9" w:rsidRPr="00DF1DF9" w:rsidRDefault="00B57673" w:rsidP="00B969AB">
            <w:pPr>
              <w:jc w:val="center"/>
              <w:rPr>
                <w:color w:val="000000"/>
                <w:sz w:val="20"/>
                <w:szCs w:val="20"/>
                <w:lang w:val="bg-BG"/>
              </w:rPr>
            </w:pPr>
            <w:r>
              <w:rPr>
                <w:color w:val="000000"/>
                <w:sz w:val="20"/>
                <w:szCs w:val="20"/>
                <w:lang w:val="bg-BG"/>
              </w:rPr>
              <w:t>4</w:t>
            </w:r>
          </w:p>
        </w:tc>
        <w:tc>
          <w:tcPr>
            <w:tcW w:w="1834" w:type="pct"/>
          </w:tcPr>
          <w:p w14:paraId="79176CAC" w14:textId="334FF20E" w:rsidR="00DF1DF9" w:rsidRPr="008029BB" w:rsidRDefault="00DF1DF9" w:rsidP="00BF7A4D">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DF1DF9">
              <w:rPr>
                <w:b/>
                <w:bCs/>
                <w:color w:val="000000"/>
                <w:sz w:val="20"/>
                <w:szCs w:val="20"/>
                <w:lang w:val="bg-BG"/>
              </w:rPr>
              <w:t xml:space="preserve"> Инвестиционна дейност на кандидата (20</w:t>
            </w:r>
            <w:r>
              <w:rPr>
                <w:b/>
                <w:bCs/>
                <w:color w:val="000000"/>
                <w:sz w:val="20"/>
                <w:szCs w:val="20"/>
                <w:lang w:val="bg-BG"/>
              </w:rPr>
              <w:t>21</w:t>
            </w:r>
            <w:r w:rsidRPr="00DF1DF9">
              <w:rPr>
                <w:b/>
                <w:bCs/>
                <w:color w:val="000000"/>
                <w:sz w:val="20"/>
                <w:szCs w:val="20"/>
                <w:lang w:val="bg-BG"/>
              </w:rPr>
              <w:t>, 20</w:t>
            </w:r>
            <w:r>
              <w:rPr>
                <w:b/>
                <w:bCs/>
                <w:color w:val="000000"/>
                <w:sz w:val="20"/>
                <w:szCs w:val="20"/>
                <w:lang w:val="bg-BG"/>
              </w:rPr>
              <w:t>22</w:t>
            </w:r>
            <w:r w:rsidRPr="00DF1DF9">
              <w:rPr>
                <w:b/>
                <w:bCs/>
                <w:color w:val="000000"/>
                <w:sz w:val="20"/>
                <w:szCs w:val="20"/>
                <w:lang w:val="bg-BG"/>
              </w:rPr>
              <w:t xml:space="preserve"> и 20</w:t>
            </w:r>
            <w:r>
              <w:rPr>
                <w:b/>
                <w:bCs/>
                <w:color w:val="000000"/>
                <w:sz w:val="20"/>
                <w:szCs w:val="20"/>
                <w:lang w:val="bg-BG"/>
              </w:rPr>
              <w:t>23</w:t>
            </w:r>
            <w:r w:rsidRPr="00DF1DF9">
              <w:rPr>
                <w:b/>
                <w:bCs/>
                <w:color w:val="000000"/>
                <w:sz w:val="20"/>
                <w:szCs w:val="20"/>
                <w:lang w:val="bg-BG"/>
              </w:rPr>
              <w:t xml:space="preserve"> г</w:t>
            </w:r>
            <w:r w:rsidRPr="008029BB">
              <w:rPr>
                <w:b/>
                <w:bCs/>
                <w:color w:val="000000"/>
                <w:sz w:val="20"/>
                <w:szCs w:val="20"/>
                <w:lang w:val="bg-BG"/>
              </w:rPr>
              <w:t>.)</w:t>
            </w:r>
          </w:p>
        </w:tc>
        <w:tc>
          <w:tcPr>
            <w:tcW w:w="323" w:type="pct"/>
            <w:noWrap/>
          </w:tcPr>
          <w:p w14:paraId="12B0F128" w14:textId="591AB709" w:rsidR="00DF1DF9" w:rsidRPr="00DF1DF9" w:rsidRDefault="003A40AC" w:rsidP="0066401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5</w:t>
            </w:r>
          </w:p>
        </w:tc>
        <w:tc>
          <w:tcPr>
            <w:tcW w:w="2629" w:type="pct"/>
            <w:noWrap/>
          </w:tcPr>
          <w:p w14:paraId="292049F3" w14:textId="39F993F0" w:rsidR="00DF1DF9" w:rsidRPr="00DF1DF9" w:rsidRDefault="00DF1DF9" w:rsidP="00DF1DF9">
            <w:pPr>
              <w:tabs>
                <w:tab w:val="left" w:pos="260"/>
              </w:tabs>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DF1DF9">
              <w:rPr>
                <w:i/>
                <w:iCs/>
                <w:color w:val="000000"/>
                <w:sz w:val="20"/>
                <w:szCs w:val="20"/>
                <w:lang w:val="bg-BG"/>
              </w:rPr>
              <w:t>Общо инвестиции свързани със закупуване на нови ДМА и ДНА е сумата от ред „Машини, производствено оборудване и апаратура“ (код 6220, колона 2) и ред „Концесии, патенти, лицензии, търговски марки, програмни продукти и други подобни права и активи“ (код 6120, колона 2) от Справката за нетекущите (дълготрайните) активи за 20</w:t>
            </w:r>
            <w:r>
              <w:rPr>
                <w:i/>
                <w:iCs/>
                <w:color w:val="000000"/>
                <w:sz w:val="20"/>
                <w:szCs w:val="20"/>
                <w:lang w:val="bg-BG"/>
              </w:rPr>
              <w:t>21</w:t>
            </w:r>
            <w:r w:rsidRPr="00DF1DF9">
              <w:rPr>
                <w:i/>
                <w:iCs/>
                <w:color w:val="000000"/>
                <w:sz w:val="20"/>
                <w:szCs w:val="20"/>
                <w:lang w:val="bg-BG"/>
              </w:rPr>
              <w:t>, 20</w:t>
            </w:r>
            <w:r>
              <w:rPr>
                <w:i/>
                <w:iCs/>
                <w:color w:val="000000"/>
                <w:sz w:val="20"/>
                <w:szCs w:val="20"/>
                <w:lang w:val="bg-BG"/>
              </w:rPr>
              <w:t>22</w:t>
            </w:r>
            <w:r w:rsidRPr="00DF1DF9">
              <w:rPr>
                <w:i/>
                <w:iCs/>
                <w:color w:val="000000"/>
                <w:sz w:val="20"/>
                <w:szCs w:val="20"/>
                <w:lang w:val="bg-BG"/>
              </w:rPr>
              <w:t xml:space="preserve"> и 2</w:t>
            </w:r>
            <w:r>
              <w:rPr>
                <w:i/>
                <w:iCs/>
                <w:color w:val="000000"/>
                <w:sz w:val="20"/>
                <w:szCs w:val="20"/>
                <w:lang w:val="bg-BG"/>
              </w:rPr>
              <w:t>023</w:t>
            </w:r>
            <w:r w:rsidRPr="00DF1DF9">
              <w:rPr>
                <w:i/>
                <w:iCs/>
                <w:color w:val="000000"/>
                <w:sz w:val="20"/>
                <w:szCs w:val="20"/>
                <w:lang w:val="bg-BG"/>
              </w:rPr>
              <w:t xml:space="preserve"> г.</w:t>
            </w:r>
            <w:r w:rsidR="002359F0">
              <w:rPr>
                <w:i/>
                <w:iCs/>
                <w:color w:val="000000"/>
                <w:sz w:val="20"/>
                <w:szCs w:val="20"/>
                <w:lang w:val="bg-BG"/>
              </w:rPr>
              <w:t xml:space="preserve"> разделени на </w:t>
            </w:r>
            <w:r w:rsidR="002359F0" w:rsidRPr="002359F0">
              <w:rPr>
                <w:i/>
                <w:iCs/>
                <w:color w:val="000000"/>
                <w:sz w:val="20"/>
                <w:szCs w:val="20"/>
                <w:lang w:val="bg-BG"/>
              </w:rPr>
              <w:t xml:space="preserve">от заявената безвъзмездна финансова помощ по проекта </w:t>
            </w:r>
            <w:r w:rsidR="002D166E">
              <w:rPr>
                <w:i/>
                <w:iCs/>
                <w:color w:val="000000"/>
                <w:sz w:val="20"/>
                <w:szCs w:val="20"/>
                <w:lang w:val="bg-BG"/>
              </w:rPr>
              <w:t>(Формула 4)</w:t>
            </w:r>
          </w:p>
        </w:tc>
      </w:tr>
      <w:tr w:rsidR="00DF1DF9" w:rsidRPr="00616EA7" w14:paraId="6839BAFE"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FAA97D1" w14:textId="77777777" w:rsidR="00DF1DF9" w:rsidRPr="008029BB" w:rsidRDefault="00DF1DF9" w:rsidP="00DF1DF9">
            <w:pPr>
              <w:jc w:val="center"/>
              <w:rPr>
                <w:color w:val="000000"/>
                <w:sz w:val="20"/>
                <w:szCs w:val="20"/>
                <w:lang w:val="bg-BG"/>
              </w:rPr>
            </w:pPr>
          </w:p>
        </w:tc>
        <w:tc>
          <w:tcPr>
            <w:tcW w:w="1834" w:type="pct"/>
          </w:tcPr>
          <w:p w14:paraId="3E8F05DE" w14:textId="334C8A3F" w:rsidR="00DF1DF9" w:rsidRPr="00602242" w:rsidRDefault="00DF1DF9" w:rsidP="00DF1DF9">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sz w:val="20"/>
                <w:szCs w:val="20"/>
                <w:lang w:val="bg-BG"/>
              </w:rPr>
              <w:t>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003F488D" w:rsidRPr="00602242">
              <w:rPr>
                <w:sz w:val="20"/>
                <w:szCs w:val="20"/>
                <w:lang w:val="bg-BG"/>
              </w:rPr>
              <w:t>8</w:t>
            </w:r>
            <w:r w:rsidRPr="00602242">
              <w:rPr>
                <w:sz w:val="20"/>
                <w:szCs w:val="20"/>
                <w:lang w:val="bg-BG"/>
              </w:rPr>
              <w:t>0% от заявената безвъзмездна финансова помощ по проекта.</w:t>
            </w:r>
          </w:p>
        </w:tc>
        <w:tc>
          <w:tcPr>
            <w:tcW w:w="323" w:type="pct"/>
            <w:noWrap/>
          </w:tcPr>
          <w:p w14:paraId="0FE0E06E" w14:textId="04AD858F" w:rsidR="00DF1DF9" w:rsidRPr="00BF35DC" w:rsidRDefault="003A40AC" w:rsidP="00DF1DF9">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Pr>
                <w:b/>
                <w:bCs/>
                <w:color w:val="000000"/>
                <w:sz w:val="20"/>
                <w:szCs w:val="20"/>
                <w:lang w:val="bg-BG"/>
              </w:rPr>
              <w:t>5</w:t>
            </w:r>
          </w:p>
        </w:tc>
        <w:tc>
          <w:tcPr>
            <w:tcW w:w="2629" w:type="pct"/>
            <w:noWrap/>
          </w:tcPr>
          <w:p w14:paraId="410E9A14" w14:textId="77777777" w:rsidR="00DF1DF9" w:rsidRPr="00FA7CE4" w:rsidRDefault="00DF1DF9" w:rsidP="00DF1DF9">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7FDE2902"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4E2D5F8D" w14:textId="77777777" w:rsidR="00DF1DF9" w:rsidRPr="00FA7CE4" w:rsidRDefault="00DF1DF9" w:rsidP="00DF1DF9">
            <w:pPr>
              <w:jc w:val="center"/>
              <w:rPr>
                <w:color w:val="000000"/>
                <w:sz w:val="20"/>
                <w:szCs w:val="20"/>
              </w:rPr>
            </w:pPr>
          </w:p>
        </w:tc>
        <w:tc>
          <w:tcPr>
            <w:tcW w:w="1834" w:type="pct"/>
          </w:tcPr>
          <w:p w14:paraId="3DB780AF" w14:textId="53BAD923" w:rsidR="00DF1DF9" w:rsidRPr="00602242" w:rsidRDefault="00DF1DF9" w:rsidP="00DF1DF9">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sz w:val="20"/>
                <w:szCs w:val="20"/>
                <w:lang w:val="bg-BG"/>
              </w:rPr>
              <w:t>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003F488D" w:rsidRPr="00602242">
              <w:rPr>
                <w:sz w:val="20"/>
                <w:szCs w:val="20"/>
                <w:lang w:val="bg-BG"/>
              </w:rPr>
              <w:t>7</w:t>
            </w:r>
            <w:r w:rsidRPr="00602242">
              <w:rPr>
                <w:sz w:val="20"/>
                <w:szCs w:val="20"/>
                <w:lang w:val="bg-BG"/>
              </w:rPr>
              <w:t>0% от заявената безвъзмездна финансова помощ по проекта.</w:t>
            </w:r>
          </w:p>
        </w:tc>
        <w:tc>
          <w:tcPr>
            <w:tcW w:w="323" w:type="pct"/>
            <w:noWrap/>
          </w:tcPr>
          <w:p w14:paraId="43D098F5" w14:textId="47CE12C0" w:rsidR="00DF1DF9" w:rsidRPr="00BF35DC" w:rsidRDefault="003A40AC" w:rsidP="00DF1DF9">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4</w:t>
            </w:r>
          </w:p>
        </w:tc>
        <w:tc>
          <w:tcPr>
            <w:tcW w:w="2629" w:type="pct"/>
            <w:noWrap/>
          </w:tcPr>
          <w:p w14:paraId="3488D19C" w14:textId="77777777" w:rsidR="00DF1DF9" w:rsidRPr="00FA7CE4" w:rsidRDefault="00DF1DF9" w:rsidP="00DF1DF9">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DF1DF9" w:rsidRPr="00616EA7" w14:paraId="0A306565"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46F926D5" w14:textId="77777777" w:rsidR="00DF1DF9" w:rsidRPr="00FA7CE4" w:rsidRDefault="00DF1DF9" w:rsidP="00DF1DF9">
            <w:pPr>
              <w:jc w:val="center"/>
              <w:rPr>
                <w:color w:val="000000"/>
                <w:sz w:val="20"/>
                <w:szCs w:val="20"/>
              </w:rPr>
            </w:pPr>
          </w:p>
        </w:tc>
        <w:tc>
          <w:tcPr>
            <w:tcW w:w="1834" w:type="pct"/>
          </w:tcPr>
          <w:p w14:paraId="5F538AF9" w14:textId="354C9B18" w:rsidR="00DF1DF9" w:rsidRPr="00602242" w:rsidRDefault="00DF1DF9" w:rsidP="00DF1DF9">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sz w:val="20"/>
                <w:szCs w:val="20"/>
                <w:lang w:val="bg-BG"/>
              </w:rPr>
              <w:t>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003F488D" w:rsidRPr="00602242">
              <w:rPr>
                <w:sz w:val="20"/>
                <w:szCs w:val="20"/>
                <w:lang w:val="bg-BG"/>
              </w:rPr>
              <w:t>6</w:t>
            </w:r>
            <w:r w:rsidR="00DC7602" w:rsidRPr="00602242">
              <w:rPr>
                <w:sz w:val="20"/>
                <w:szCs w:val="20"/>
                <w:lang w:val="bg-BG"/>
              </w:rPr>
              <w:t>0</w:t>
            </w:r>
            <w:r w:rsidRPr="00602242">
              <w:rPr>
                <w:sz w:val="20"/>
                <w:szCs w:val="20"/>
                <w:lang w:val="bg-BG"/>
              </w:rPr>
              <w:t>% от заявената безвъзмездната финансова помощ по проекта.</w:t>
            </w:r>
          </w:p>
        </w:tc>
        <w:tc>
          <w:tcPr>
            <w:tcW w:w="323" w:type="pct"/>
            <w:noWrap/>
          </w:tcPr>
          <w:p w14:paraId="23076B3E" w14:textId="0D9A7B9A" w:rsidR="00DF1DF9" w:rsidRPr="00BF35DC" w:rsidRDefault="003A40AC" w:rsidP="00DF1DF9">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Pr>
                <w:b/>
                <w:bCs/>
                <w:color w:val="000000"/>
                <w:sz w:val="20"/>
                <w:szCs w:val="20"/>
                <w:lang w:val="bg-BG"/>
              </w:rPr>
              <w:t>3</w:t>
            </w:r>
          </w:p>
        </w:tc>
        <w:tc>
          <w:tcPr>
            <w:tcW w:w="2629" w:type="pct"/>
            <w:noWrap/>
          </w:tcPr>
          <w:p w14:paraId="6EA9FBDE" w14:textId="77777777" w:rsidR="00DF1DF9" w:rsidRPr="00FA7CE4" w:rsidRDefault="00DF1DF9" w:rsidP="00DF1DF9">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0B0B7285"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EF15590" w14:textId="77777777" w:rsidR="00DF1DF9" w:rsidRPr="00FA7CE4" w:rsidRDefault="00DF1DF9" w:rsidP="00DF1DF9">
            <w:pPr>
              <w:jc w:val="center"/>
              <w:rPr>
                <w:color w:val="000000"/>
                <w:sz w:val="20"/>
                <w:szCs w:val="20"/>
              </w:rPr>
            </w:pPr>
          </w:p>
        </w:tc>
        <w:tc>
          <w:tcPr>
            <w:tcW w:w="1834" w:type="pct"/>
          </w:tcPr>
          <w:p w14:paraId="0B6C73CC" w14:textId="01E08204" w:rsidR="00DF1DF9" w:rsidRPr="00602242" w:rsidRDefault="00DF1DF9" w:rsidP="00DF1DF9">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sz w:val="20"/>
                <w:szCs w:val="20"/>
                <w:lang w:val="bg-BG"/>
              </w:rPr>
              <w:t>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003F488D" w:rsidRPr="00602242">
              <w:rPr>
                <w:sz w:val="20"/>
                <w:szCs w:val="20"/>
                <w:lang w:val="bg-BG"/>
              </w:rPr>
              <w:t>5</w:t>
            </w:r>
            <w:r w:rsidRPr="00602242">
              <w:rPr>
                <w:sz w:val="20"/>
                <w:szCs w:val="20"/>
                <w:lang w:val="bg-BG"/>
              </w:rPr>
              <w:t>0% от заявената безвъзмездната финансова помощ по проекта</w:t>
            </w:r>
          </w:p>
        </w:tc>
        <w:tc>
          <w:tcPr>
            <w:tcW w:w="323" w:type="pct"/>
            <w:noWrap/>
          </w:tcPr>
          <w:p w14:paraId="5AA2FD99" w14:textId="1B3EF972" w:rsidR="00DF1DF9" w:rsidRPr="00BF35DC" w:rsidRDefault="003A40AC" w:rsidP="00DF1DF9">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2</w:t>
            </w:r>
          </w:p>
        </w:tc>
        <w:tc>
          <w:tcPr>
            <w:tcW w:w="2629" w:type="pct"/>
            <w:noWrap/>
          </w:tcPr>
          <w:p w14:paraId="39E7C208" w14:textId="77777777" w:rsidR="00DF1DF9" w:rsidRPr="00FA7CE4" w:rsidRDefault="00DF1DF9" w:rsidP="00DF1DF9">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DF1DF9" w:rsidRPr="00616EA7" w14:paraId="2349F41C"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38E6C7DA" w14:textId="77777777" w:rsidR="00DF1DF9" w:rsidRPr="00FA7CE4" w:rsidRDefault="00DF1DF9" w:rsidP="00DF1DF9">
            <w:pPr>
              <w:jc w:val="center"/>
              <w:rPr>
                <w:color w:val="000000"/>
                <w:sz w:val="20"/>
                <w:szCs w:val="20"/>
              </w:rPr>
            </w:pPr>
          </w:p>
        </w:tc>
        <w:tc>
          <w:tcPr>
            <w:tcW w:w="1834" w:type="pct"/>
          </w:tcPr>
          <w:p w14:paraId="088DB883" w14:textId="0029DE89" w:rsidR="00DF1DF9" w:rsidRPr="00602242" w:rsidRDefault="00DF1DF9" w:rsidP="00DF1DF9">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sz w:val="20"/>
                <w:szCs w:val="20"/>
                <w:lang w:val="bg-BG"/>
              </w:rPr>
              <w:t>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003F488D" w:rsidRPr="00602242">
              <w:rPr>
                <w:sz w:val="20"/>
                <w:szCs w:val="20"/>
                <w:lang w:val="bg-BG"/>
              </w:rPr>
              <w:t>4</w:t>
            </w:r>
            <w:r w:rsidRPr="00602242">
              <w:rPr>
                <w:sz w:val="20"/>
                <w:szCs w:val="20"/>
                <w:lang w:val="bg-BG"/>
              </w:rPr>
              <w:t>0% от заявената безвъзмездната финансова помощ по проекта</w:t>
            </w:r>
          </w:p>
        </w:tc>
        <w:tc>
          <w:tcPr>
            <w:tcW w:w="323" w:type="pct"/>
            <w:noWrap/>
          </w:tcPr>
          <w:p w14:paraId="3FEC238D" w14:textId="4B62ACC4" w:rsidR="00DF1DF9" w:rsidRPr="00BF35DC" w:rsidRDefault="003A40AC" w:rsidP="00DF1DF9">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Pr>
                <w:b/>
                <w:bCs/>
                <w:color w:val="000000"/>
                <w:sz w:val="20"/>
                <w:szCs w:val="20"/>
                <w:lang w:val="bg-BG"/>
              </w:rPr>
              <w:t>1</w:t>
            </w:r>
          </w:p>
        </w:tc>
        <w:tc>
          <w:tcPr>
            <w:tcW w:w="2629" w:type="pct"/>
            <w:noWrap/>
          </w:tcPr>
          <w:p w14:paraId="611CA745" w14:textId="77777777" w:rsidR="00DF1DF9" w:rsidRPr="00FA7CE4" w:rsidRDefault="00DF1DF9" w:rsidP="00DF1DF9">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DF1DF9" w:rsidRPr="00616EA7" w14:paraId="7AD7BBC3"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8C4F1A4" w14:textId="77777777" w:rsidR="00DF1DF9" w:rsidRPr="00FA7CE4" w:rsidRDefault="00DF1DF9" w:rsidP="00DF1DF9">
            <w:pPr>
              <w:jc w:val="center"/>
              <w:rPr>
                <w:color w:val="000000"/>
                <w:sz w:val="20"/>
                <w:szCs w:val="20"/>
              </w:rPr>
            </w:pPr>
          </w:p>
        </w:tc>
        <w:tc>
          <w:tcPr>
            <w:tcW w:w="1834" w:type="pct"/>
          </w:tcPr>
          <w:p w14:paraId="450C7BB2" w14:textId="270D4642" w:rsidR="00DF1DF9" w:rsidRPr="00602242" w:rsidRDefault="00DF1DF9" w:rsidP="00DF1DF9">
            <w:pPr>
              <w:jc w:val="both"/>
              <w:cnfStyle w:val="000000000000" w:firstRow="0" w:lastRow="0" w:firstColumn="0" w:lastColumn="0" w:oddVBand="0" w:evenVBand="0" w:oddHBand="0" w:evenHBand="0" w:firstRowFirstColumn="0" w:firstRowLastColumn="0" w:lastRowFirstColumn="0" w:lastRowLastColumn="0"/>
              <w:rPr>
                <w:sz w:val="20"/>
                <w:szCs w:val="20"/>
                <w:lang w:val="bg-BG"/>
              </w:rPr>
            </w:pPr>
            <w:r w:rsidRPr="00602242">
              <w:rPr>
                <w:sz w:val="20"/>
                <w:szCs w:val="20"/>
                <w:lang w:val="bg-BG"/>
              </w:rPr>
              <w:t xml:space="preserve">Кандидатът е реализирал общо инвестиции свързани със закупуване на ДМА (машини, производствено оборудване и апаратура) и ДНА (патенти, лицензии, търговски марки, програмни продукти и др.) през последните три години на стойност </w:t>
            </w:r>
            <w:r w:rsidRPr="00602242">
              <w:rPr>
                <w:sz w:val="20"/>
                <w:szCs w:val="20"/>
              </w:rPr>
              <w:t>&lt;</w:t>
            </w:r>
            <w:r w:rsidR="003F488D" w:rsidRPr="00602242">
              <w:rPr>
                <w:sz w:val="20"/>
                <w:szCs w:val="20"/>
                <w:lang w:val="bg-BG"/>
              </w:rPr>
              <w:t>4</w:t>
            </w:r>
            <w:r w:rsidRPr="00602242">
              <w:rPr>
                <w:sz w:val="20"/>
                <w:szCs w:val="20"/>
                <w:lang w:val="bg-BG"/>
              </w:rPr>
              <w:t>0% от заявената безвъзмездна финансова помощ по проекта, или</w:t>
            </w:r>
          </w:p>
          <w:p w14:paraId="667701D5" w14:textId="0AF23030" w:rsidR="00DF1DF9" w:rsidRPr="00602242" w:rsidRDefault="00DF1DF9" w:rsidP="00DF1DF9">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602242">
              <w:rPr>
                <w:sz w:val="20"/>
                <w:szCs w:val="20"/>
                <w:lang w:val="bg-BG"/>
              </w:rPr>
              <w:t>Кандидатът не е представил информация относно реализирани инвестиционни дейности през последните три години.</w:t>
            </w:r>
          </w:p>
        </w:tc>
        <w:tc>
          <w:tcPr>
            <w:tcW w:w="323" w:type="pct"/>
            <w:noWrap/>
          </w:tcPr>
          <w:p w14:paraId="7E8E3FBC" w14:textId="082F50B9" w:rsidR="00DF1DF9" w:rsidRPr="00FA7CE4" w:rsidRDefault="00DF1DF9" w:rsidP="00DF1DF9">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D9309F">
              <w:rPr>
                <w:lang w:val="bg-BG"/>
              </w:rPr>
              <w:t>0</w:t>
            </w:r>
          </w:p>
        </w:tc>
        <w:tc>
          <w:tcPr>
            <w:tcW w:w="2629" w:type="pct"/>
            <w:noWrap/>
          </w:tcPr>
          <w:p w14:paraId="32301D10" w14:textId="77777777" w:rsidR="00DF1DF9" w:rsidRPr="00FA7CE4" w:rsidRDefault="00DF1DF9" w:rsidP="00DF1DF9">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BF35DC" w:rsidRPr="00616EA7" w14:paraId="12096349"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239388F" w14:textId="14282C6E" w:rsidR="00BF35DC" w:rsidRPr="00BF35DC" w:rsidRDefault="00B57673" w:rsidP="00B969AB">
            <w:pPr>
              <w:jc w:val="center"/>
              <w:rPr>
                <w:color w:val="000000"/>
                <w:sz w:val="20"/>
                <w:szCs w:val="20"/>
                <w:lang w:val="bg-BG"/>
              </w:rPr>
            </w:pPr>
            <w:r>
              <w:rPr>
                <w:color w:val="000000"/>
                <w:sz w:val="20"/>
                <w:szCs w:val="20"/>
                <w:lang w:val="bg-BG"/>
              </w:rPr>
              <w:t>5</w:t>
            </w:r>
          </w:p>
        </w:tc>
        <w:tc>
          <w:tcPr>
            <w:tcW w:w="1834" w:type="pct"/>
          </w:tcPr>
          <w:p w14:paraId="483BA8EE" w14:textId="7AD2E094" w:rsidR="00BF35DC" w:rsidRPr="00602242" w:rsidRDefault="00BF35DC" w:rsidP="00BF7A4D">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b/>
                <w:bCs/>
                <w:color w:val="000000"/>
                <w:sz w:val="20"/>
                <w:szCs w:val="20"/>
                <w:lang w:val="bg-BG"/>
              </w:rPr>
              <w:t xml:space="preserve">Участие в инвестиционни проекти финансирани по програми на ЕС, норвежкия фонд </w:t>
            </w:r>
          </w:p>
        </w:tc>
        <w:tc>
          <w:tcPr>
            <w:tcW w:w="323" w:type="pct"/>
            <w:noWrap/>
          </w:tcPr>
          <w:p w14:paraId="33CC8A47" w14:textId="2EE315EF" w:rsidR="00BF35DC" w:rsidRPr="00BF35DC" w:rsidRDefault="00BF35DC" w:rsidP="00664011">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Pr>
                <w:b/>
                <w:bCs/>
                <w:color w:val="000000"/>
                <w:sz w:val="20"/>
                <w:szCs w:val="20"/>
                <w:lang w:val="bg-BG"/>
              </w:rPr>
              <w:t>5</w:t>
            </w:r>
          </w:p>
        </w:tc>
        <w:tc>
          <w:tcPr>
            <w:tcW w:w="2629" w:type="pct"/>
            <w:noWrap/>
          </w:tcPr>
          <w:p w14:paraId="53B58159" w14:textId="77777777" w:rsidR="00BF35DC" w:rsidRPr="003A40AC" w:rsidRDefault="00BF35DC" w:rsidP="00BF35DC">
            <w:pPr>
              <w:jc w:val="both"/>
              <w:cnfStyle w:val="000000100000" w:firstRow="0" w:lastRow="0" w:firstColumn="0" w:lastColumn="0" w:oddVBand="0" w:evenVBand="0" w:oddHBand="1" w:evenHBand="0" w:firstRowFirstColumn="0" w:firstRowLastColumn="0" w:lastRowFirstColumn="0" w:lastRowLastColumn="0"/>
              <w:rPr>
                <w:i/>
                <w:sz w:val="20"/>
                <w:szCs w:val="20"/>
                <w:lang w:val="bg-BG"/>
              </w:rPr>
            </w:pPr>
            <w:r w:rsidRPr="003A40AC">
              <w:rPr>
                <w:i/>
                <w:sz w:val="20"/>
                <w:szCs w:val="20"/>
                <w:lang w:val="bg-BG"/>
              </w:rPr>
              <w:t>Декларация за държавни помощи</w:t>
            </w:r>
          </w:p>
          <w:p w14:paraId="44C7F901" w14:textId="3815F09F" w:rsidR="00BF35DC" w:rsidRPr="003A40AC" w:rsidRDefault="00BF35DC" w:rsidP="00BF35DC">
            <w:pPr>
              <w:jc w:val="both"/>
              <w:cnfStyle w:val="000000100000" w:firstRow="0" w:lastRow="0" w:firstColumn="0" w:lastColumn="0" w:oddVBand="0" w:evenVBand="0" w:oddHBand="1" w:evenHBand="0" w:firstRowFirstColumn="0" w:firstRowLastColumn="0" w:lastRowFirstColumn="0" w:lastRowLastColumn="0"/>
              <w:rPr>
                <w:i/>
                <w:sz w:val="20"/>
                <w:szCs w:val="20"/>
                <w:lang w:val="bg-BG"/>
              </w:rPr>
            </w:pPr>
            <w:r w:rsidRPr="003A40AC">
              <w:rPr>
                <w:i/>
                <w:sz w:val="20"/>
                <w:szCs w:val="20"/>
                <w:lang w:val="bg-BG"/>
              </w:rPr>
              <w:t>ИСУН 2020</w:t>
            </w:r>
          </w:p>
          <w:p w14:paraId="48E19B23" w14:textId="6DCBF6CD" w:rsidR="00BF35DC" w:rsidRPr="008029BB" w:rsidRDefault="00BF35DC" w:rsidP="00BF35D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3F488D">
              <w:rPr>
                <w:i/>
                <w:iCs/>
                <w:sz w:val="20"/>
                <w:szCs w:val="20"/>
                <w:lang w:val="bg-BG"/>
              </w:rPr>
              <w:t>Формуляр за кандидатстване, „Допълнителна информация необходима за оценка на проектното предложение“</w:t>
            </w:r>
          </w:p>
        </w:tc>
      </w:tr>
      <w:tr w:rsidR="00BF35DC" w:rsidRPr="00616EA7" w14:paraId="633D41C3"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1B8DADB" w14:textId="77777777" w:rsidR="00BF35DC" w:rsidRPr="008029BB" w:rsidRDefault="00BF35DC" w:rsidP="00BF35DC">
            <w:pPr>
              <w:jc w:val="center"/>
              <w:rPr>
                <w:color w:val="000000"/>
                <w:sz w:val="20"/>
                <w:szCs w:val="20"/>
                <w:lang w:val="bg-BG"/>
              </w:rPr>
            </w:pPr>
          </w:p>
        </w:tc>
        <w:tc>
          <w:tcPr>
            <w:tcW w:w="1834" w:type="pct"/>
          </w:tcPr>
          <w:p w14:paraId="4BB0C6EB" w14:textId="0AEAEC0E" w:rsidR="00BF35DC" w:rsidRPr="00602242" w:rsidRDefault="00BF35DC" w:rsidP="00BF35D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602242">
              <w:rPr>
                <w:sz w:val="20"/>
                <w:szCs w:val="20"/>
                <w:lang w:val="bg-BG"/>
              </w:rPr>
              <w:t xml:space="preserve">Кандидатът няма приключили и/или в изпълнение договори за безвъзмездна помощ </w:t>
            </w:r>
          </w:p>
        </w:tc>
        <w:tc>
          <w:tcPr>
            <w:tcW w:w="323" w:type="pct"/>
            <w:noWrap/>
          </w:tcPr>
          <w:p w14:paraId="57CC0A86" w14:textId="63825F64" w:rsidR="00BF35DC" w:rsidRPr="00FA7CE4" w:rsidRDefault="00BF35DC" w:rsidP="00BF35DC">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D9309F">
              <w:rPr>
                <w:lang w:val="bg-BG"/>
              </w:rPr>
              <w:t>5</w:t>
            </w:r>
          </w:p>
        </w:tc>
        <w:tc>
          <w:tcPr>
            <w:tcW w:w="2629" w:type="pct"/>
            <w:noWrap/>
          </w:tcPr>
          <w:p w14:paraId="49BC98C3" w14:textId="77777777" w:rsidR="00BF35DC" w:rsidRPr="00FA7CE4" w:rsidRDefault="00BF35DC" w:rsidP="00BF35DC">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BF35DC" w:rsidRPr="00616EA7" w14:paraId="3DE8116F"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820FCD4" w14:textId="77777777" w:rsidR="00BF35DC" w:rsidRPr="00FA7CE4" w:rsidRDefault="00BF35DC" w:rsidP="00BF35DC">
            <w:pPr>
              <w:jc w:val="center"/>
              <w:rPr>
                <w:color w:val="000000"/>
                <w:sz w:val="20"/>
                <w:szCs w:val="20"/>
              </w:rPr>
            </w:pPr>
          </w:p>
        </w:tc>
        <w:tc>
          <w:tcPr>
            <w:tcW w:w="1834" w:type="pct"/>
          </w:tcPr>
          <w:p w14:paraId="448FFE59" w14:textId="716E8291" w:rsidR="00BF35DC" w:rsidRPr="00602242" w:rsidRDefault="00BF35DC" w:rsidP="00BF35D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sz w:val="20"/>
                <w:szCs w:val="20"/>
                <w:lang w:val="bg-BG"/>
              </w:rPr>
              <w:t xml:space="preserve">Кандидатът има един приключил и/или в изпълнение договор за безвъзмездна помощ </w:t>
            </w:r>
          </w:p>
        </w:tc>
        <w:tc>
          <w:tcPr>
            <w:tcW w:w="323" w:type="pct"/>
            <w:noWrap/>
          </w:tcPr>
          <w:p w14:paraId="631D720C" w14:textId="5D0583A8" w:rsidR="00BF35DC" w:rsidRPr="00FA7CE4" w:rsidRDefault="00BF35DC" w:rsidP="00BF35DC">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D9309F">
              <w:rPr>
                <w:lang w:val="bg-BG"/>
              </w:rPr>
              <w:t>3</w:t>
            </w:r>
          </w:p>
        </w:tc>
        <w:tc>
          <w:tcPr>
            <w:tcW w:w="2629" w:type="pct"/>
            <w:noWrap/>
          </w:tcPr>
          <w:p w14:paraId="7BAD2EC4" w14:textId="77777777" w:rsidR="00BF35DC" w:rsidRPr="00FA7CE4" w:rsidRDefault="00BF35DC" w:rsidP="00BF35DC">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BF35DC" w:rsidRPr="00616EA7" w14:paraId="33FCC68B"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BF7C44B" w14:textId="77777777" w:rsidR="00BF35DC" w:rsidRPr="00FA7CE4" w:rsidRDefault="00BF35DC" w:rsidP="00BF35DC">
            <w:pPr>
              <w:jc w:val="center"/>
              <w:rPr>
                <w:color w:val="000000"/>
                <w:sz w:val="20"/>
                <w:szCs w:val="20"/>
              </w:rPr>
            </w:pPr>
          </w:p>
        </w:tc>
        <w:tc>
          <w:tcPr>
            <w:tcW w:w="1834" w:type="pct"/>
          </w:tcPr>
          <w:p w14:paraId="1B326C35" w14:textId="3793D855" w:rsidR="00BF35DC" w:rsidRPr="00602242" w:rsidRDefault="00BF35DC" w:rsidP="00BF35D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sz w:val="20"/>
                <w:szCs w:val="20"/>
                <w:lang w:val="bg-BG"/>
              </w:rPr>
              <w:t xml:space="preserve">Кандидатът има два приключили и/или в изпълнение договора за безвъзмездна помощ </w:t>
            </w:r>
          </w:p>
        </w:tc>
        <w:tc>
          <w:tcPr>
            <w:tcW w:w="323" w:type="pct"/>
            <w:noWrap/>
          </w:tcPr>
          <w:p w14:paraId="786DE393" w14:textId="767713F7" w:rsidR="00BF35DC" w:rsidRPr="00FA7CE4" w:rsidRDefault="00BF35DC" w:rsidP="00BF35DC">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D9309F">
              <w:rPr>
                <w:lang w:val="bg-BG"/>
              </w:rPr>
              <w:t>1</w:t>
            </w:r>
          </w:p>
        </w:tc>
        <w:tc>
          <w:tcPr>
            <w:tcW w:w="2629" w:type="pct"/>
            <w:noWrap/>
          </w:tcPr>
          <w:p w14:paraId="2AC072B1" w14:textId="77777777" w:rsidR="00BF35DC" w:rsidRPr="00FA7CE4" w:rsidRDefault="00BF35DC" w:rsidP="00BF35DC">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BF35DC" w:rsidRPr="00616EA7" w14:paraId="08C433CE"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7DAC7BD" w14:textId="77777777" w:rsidR="00BF35DC" w:rsidRPr="00FA7CE4" w:rsidRDefault="00BF35DC" w:rsidP="00BF35DC">
            <w:pPr>
              <w:jc w:val="center"/>
              <w:rPr>
                <w:color w:val="000000"/>
                <w:sz w:val="20"/>
                <w:szCs w:val="20"/>
              </w:rPr>
            </w:pPr>
          </w:p>
        </w:tc>
        <w:tc>
          <w:tcPr>
            <w:tcW w:w="1834" w:type="pct"/>
          </w:tcPr>
          <w:p w14:paraId="1F2D9852" w14:textId="3DDEFED5" w:rsidR="00BF35DC" w:rsidRPr="00602242" w:rsidRDefault="00BF35DC" w:rsidP="00BF35D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sz w:val="20"/>
                <w:szCs w:val="20"/>
                <w:lang w:val="bg-BG"/>
              </w:rPr>
              <w:t xml:space="preserve">Кандидатът има три или повече приключили и/или в изпълнение договори за безвъзмездна помощ </w:t>
            </w:r>
          </w:p>
        </w:tc>
        <w:tc>
          <w:tcPr>
            <w:tcW w:w="323" w:type="pct"/>
            <w:noWrap/>
          </w:tcPr>
          <w:p w14:paraId="3339429A" w14:textId="7E2274E2" w:rsidR="00BF35DC" w:rsidRPr="00FA7CE4" w:rsidRDefault="00BF35DC" w:rsidP="00BF35DC">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D9309F">
              <w:rPr>
                <w:lang w:val="bg-BG"/>
              </w:rPr>
              <w:t>0</w:t>
            </w:r>
          </w:p>
        </w:tc>
        <w:tc>
          <w:tcPr>
            <w:tcW w:w="2629" w:type="pct"/>
            <w:noWrap/>
          </w:tcPr>
          <w:p w14:paraId="36BCEC5B" w14:textId="77777777" w:rsidR="00BF35DC" w:rsidRPr="00FA7CE4" w:rsidRDefault="00BF35DC" w:rsidP="00BF35DC">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BF35DC" w:rsidRPr="00616EA7" w14:paraId="55879EC5" w14:textId="77777777" w:rsidTr="009D5F07">
        <w:trPr>
          <w:trHeight w:val="379"/>
        </w:trPr>
        <w:tc>
          <w:tcPr>
            <w:cnfStyle w:val="001000000000" w:firstRow="0" w:lastRow="0" w:firstColumn="1" w:lastColumn="0" w:oddVBand="0" w:evenVBand="0" w:oddHBand="0" w:evenHBand="0" w:firstRowFirstColumn="0" w:firstRowLastColumn="0" w:lastRowFirstColumn="0" w:lastRowLastColumn="0"/>
            <w:tcW w:w="214" w:type="pct"/>
            <w:noWrap/>
          </w:tcPr>
          <w:p w14:paraId="20635D46" w14:textId="1BA7EA5B" w:rsidR="00BF35DC" w:rsidRPr="00D70BAC" w:rsidRDefault="00C637A5" w:rsidP="00B969AB">
            <w:pPr>
              <w:jc w:val="center"/>
              <w:rPr>
                <w:color w:val="000000"/>
                <w:sz w:val="20"/>
                <w:szCs w:val="20"/>
                <w:u w:val="single"/>
                <w:lang w:val="bg-BG"/>
              </w:rPr>
            </w:pPr>
            <w:r w:rsidRPr="00D70BAC">
              <w:rPr>
                <w:color w:val="000000"/>
                <w:sz w:val="20"/>
                <w:szCs w:val="20"/>
                <w:u w:val="single"/>
                <w:lang w:val="bg-BG"/>
              </w:rPr>
              <w:t>ІІ</w:t>
            </w:r>
          </w:p>
        </w:tc>
        <w:tc>
          <w:tcPr>
            <w:tcW w:w="1834" w:type="pct"/>
          </w:tcPr>
          <w:p w14:paraId="1EFE006D" w14:textId="4781C612" w:rsidR="00BF35DC" w:rsidRPr="00602242" w:rsidRDefault="00C637A5" w:rsidP="00BF7A4D">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u w:val="single"/>
                <w:lang w:val="bg-BG"/>
              </w:rPr>
            </w:pPr>
            <w:r w:rsidRPr="00602242">
              <w:rPr>
                <w:b/>
                <w:bCs/>
                <w:color w:val="000000"/>
                <w:sz w:val="20"/>
                <w:szCs w:val="20"/>
                <w:u w:val="single"/>
                <w:lang w:val="bg-BG"/>
              </w:rPr>
              <w:t>Ефект от изпълнението на проекта</w:t>
            </w:r>
          </w:p>
        </w:tc>
        <w:tc>
          <w:tcPr>
            <w:tcW w:w="323" w:type="pct"/>
            <w:noWrap/>
          </w:tcPr>
          <w:p w14:paraId="11631FB4" w14:textId="53D58FEE" w:rsidR="00BF35DC" w:rsidRPr="00D70BAC" w:rsidRDefault="00D70BAC" w:rsidP="0066401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u w:val="single"/>
                <w:lang w:val="bg-BG"/>
              </w:rPr>
            </w:pPr>
            <w:r>
              <w:rPr>
                <w:b/>
                <w:bCs/>
                <w:color w:val="000000"/>
                <w:sz w:val="20"/>
                <w:szCs w:val="20"/>
                <w:u w:val="single"/>
                <w:lang w:val="bg-BG"/>
              </w:rPr>
              <w:t>3</w:t>
            </w:r>
            <w:r w:rsidR="00FA757C" w:rsidRPr="00D70BAC">
              <w:rPr>
                <w:b/>
                <w:bCs/>
                <w:color w:val="000000"/>
                <w:sz w:val="20"/>
                <w:szCs w:val="20"/>
                <w:u w:val="single"/>
                <w:lang w:val="bg-BG"/>
              </w:rPr>
              <w:t>5</w:t>
            </w:r>
          </w:p>
        </w:tc>
        <w:tc>
          <w:tcPr>
            <w:tcW w:w="2629" w:type="pct"/>
            <w:noWrap/>
          </w:tcPr>
          <w:p w14:paraId="22C40885" w14:textId="77777777" w:rsidR="00BF35DC" w:rsidRPr="00FA7CE4" w:rsidRDefault="00BF35DC" w:rsidP="00B969AB">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FA757C" w:rsidRPr="009D5F07" w14:paraId="4628AE2D"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0E98ED4B" w14:textId="21AED741" w:rsidR="00FA757C" w:rsidRPr="00FA757C" w:rsidRDefault="00FA757C" w:rsidP="00FA757C">
            <w:pPr>
              <w:jc w:val="center"/>
              <w:rPr>
                <w:color w:val="000000"/>
                <w:sz w:val="20"/>
                <w:szCs w:val="20"/>
                <w:lang w:val="bg-BG"/>
              </w:rPr>
            </w:pPr>
            <w:r>
              <w:rPr>
                <w:color w:val="000000"/>
                <w:sz w:val="20"/>
                <w:szCs w:val="20"/>
                <w:lang w:val="bg-BG"/>
              </w:rPr>
              <w:t>1</w:t>
            </w:r>
          </w:p>
        </w:tc>
        <w:tc>
          <w:tcPr>
            <w:tcW w:w="1834" w:type="pct"/>
          </w:tcPr>
          <w:p w14:paraId="1BD3FCFD" w14:textId="1C0BF5AD" w:rsidR="00FA757C" w:rsidRPr="00602242" w:rsidRDefault="00DE2F77" w:rsidP="00FA757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b/>
                <w:bCs/>
                <w:color w:val="000000"/>
                <w:sz w:val="20"/>
                <w:szCs w:val="20"/>
                <w:lang w:val="bg-BG"/>
              </w:rPr>
              <w:t xml:space="preserve">Изменение на обработените интермодални единици (контейнери/полуремаркета) вследствие на инвестицията по проекта </w:t>
            </w:r>
          </w:p>
        </w:tc>
        <w:tc>
          <w:tcPr>
            <w:tcW w:w="323" w:type="pct"/>
            <w:noWrap/>
          </w:tcPr>
          <w:p w14:paraId="2E9D3CDE" w14:textId="26C641AC" w:rsidR="00FA757C" w:rsidRPr="00FF3A00" w:rsidRDefault="00FA757C" w:rsidP="00FA757C">
            <w:pPr>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FF3A00">
              <w:rPr>
                <w:b/>
                <w:bCs/>
                <w:color w:val="000000"/>
                <w:sz w:val="20"/>
                <w:szCs w:val="20"/>
                <w:lang w:val="bg-BG"/>
              </w:rPr>
              <w:t>1</w:t>
            </w:r>
            <w:r w:rsidR="000D56E4">
              <w:rPr>
                <w:b/>
                <w:bCs/>
                <w:color w:val="000000"/>
                <w:sz w:val="20"/>
                <w:szCs w:val="20"/>
                <w:lang w:val="bg-BG"/>
              </w:rPr>
              <w:t>8</w:t>
            </w:r>
          </w:p>
        </w:tc>
        <w:tc>
          <w:tcPr>
            <w:tcW w:w="2629" w:type="pct"/>
            <w:noWrap/>
          </w:tcPr>
          <w:p w14:paraId="7757443E" w14:textId="7832375D" w:rsidR="00DE2F77" w:rsidRPr="00177038" w:rsidRDefault="00DE2F77" w:rsidP="00FA757C">
            <w:pPr>
              <w:tabs>
                <w:tab w:val="left" w:pos="434"/>
              </w:tabs>
              <w:cnfStyle w:val="000000100000" w:firstRow="0" w:lastRow="0" w:firstColumn="0" w:lastColumn="0" w:oddVBand="0" w:evenVBand="0" w:oddHBand="1" w:evenHBand="0" w:firstRowFirstColumn="0" w:firstRowLastColumn="0" w:lastRowFirstColumn="0" w:lastRowLastColumn="0"/>
              <w:rPr>
                <w:b/>
                <w:bCs/>
                <w:i/>
                <w:iCs/>
                <w:color w:val="000000"/>
                <w:sz w:val="20"/>
                <w:szCs w:val="20"/>
                <w:lang w:val="bg-BG"/>
              </w:rPr>
            </w:pPr>
            <w:r>
              <w:rPr>
                <w:i/>
                <w:iCs/>
                <w:color w:val="000000"/>
                <w:sz w:val="20"/>
                <w:szCs w:val="20"/>
                <w:lang w:val="bg-BG"/>
              </w:rPr>
              <w:t>Обработени ИМЕ средногодишно</w:t>
            </w:r>
            <w:r w:rsidR="00FA757C" w:rsidRPr="009D5F07">
              <w:rPr>
                <w:i/>
                <w:iCs/>
                <w:color w:val="000000"/>
                <w:sz w:val="20"/>
                <w:szCs w:val="20"/>
                <w:lang w:val="bg-BG"/>
              </w:rPr>
              <w:t xml:space="preserve"> </w:t>
            </w:r>
            <w:r w:rsidR="009D5F07">
              <w:rPr>
                <w:i/>
                <w:iCs/>
                <w:color w:val="000000"/>
                <w:sz w:val="20"/>
                <w:szCs w:val="20"/>
                <w:lang w:val="bg-BG"/>
              </w:rPr>
              <w:t xml:space="preserve">за първите 5 години след реализация на проекта </w:t>
            </w:r>
            <w:r w:rsidR="009D5F07" w:rsidRPr="009D5F07">
              <w:rPr>
                <w:i/>
                <w:iCs/>
                <w:color w:val="000000"/>
                <w:sz w:val="20"/>
                <w:szCs w:val="20"/>
                <w:lang w:val="bg-BG"/>
              </w:rPr>
              <w:t xml:space="preserve"> </w:t>
            </w:r>
            <w:r w:rsidR="00177038" w:rsidRPr="00177038">
              <w:rPr>
                <w:b/>
                <w:bCs/>
                <w:i/>
                <w:iCs/>
                <w:color w:val="000000"/>
                <w:sz w:val="20"/>
                <w:szCs w:val="20"/>
                <w:lang w:val="bg-BG"/>
              </w:rPr>
              <w:t>минус</w:t>
            </w:r>
            <w:r w:rsidR="00177038">
              <w:rPr>
                <w:i/>
                <w:iCs/>
                <w:color w:val="000000"/>
                <w:sz w:val="20"/>
                <w:szCs w:val="20"/>
                <w:lang w:val="bg-BG"/>
              </w:rPr>
              <w:t xml:space="preserve"> </w:t>
            </w:r>
            <w:r w:rsidR="009D5F07">
              <w:rPr>
                <w:i/>
                <w:iCs/>
                <w:color w:val="000000"/>
                <w:sz w:val="20"/>
                <w:szCs w:val="20"/>
                <w:lang w:val="bg-BG"/>
              </w:rPr>
              <w:t xml:space="preserve"> </w:t>
            </w:r>
            <w:r>
              <w:rPr>
                <w:i/>
                <w:iCs/>
                <w:color w:val="000000"/>
                <w:sz w:val="20"/>
                <w:szCs w:val="20"/>
                <w:lang w:val="bg-BG"/>
              </w:rPr>
              <w:t xml:space="preserve">обработените ИМЕ през 2023 г. </w:t>
            </w:r>
            <w:r w:rsidR="00177038" w:rsidRPr="00177038">
              <w:rPr>
                <w:b/>
                <w:bCs/>
                <w:i/>
                <w:iCs/>
                <w:color w:val="000000"/>
                <w:sz w:val="20"/>
                <w:szCs w:val="20"/>
                <w:lang w:val="bg-BG"/>
              </w:rPr>
              <w:t>делено</w:t>
            </w:r>
            <w:r w:rsidR="00177038">
              <w:rPr>
                <w:i/>
                <w:iCs/>
                <w:color w:val="000000"/>
                <w:sz w:val="20"/>
                <w:szCs w:val="20"/>
                <w:lang w:val="bg-BG"/>
              </w:rPr>
              <w:t xml:space="preserve"> на обработените ИМЕ през 2023 г. </w:t>
            </w:r>
            <w:r w:rsidR="00177038" w:rsidRPr="00177038">
              <w:rPr>
                <w:b/>
                <w:bCs/>
                <w:i/>
                <w:iCs/>
                <w:color w:val="000000"/>
                <w:sz w:val="20"/>
                <w:szCs w:val="20"/>
                <w:lang w:val="bg-BG"/>
              </w:rPr>
              <w:t>умножено по 100.</w:t>
            </w:r>
            <w:r w:rsidR="002D166E">
              <w:rPr>
                <w:b/>
                <w:bCs/>
                <w:i/>
                <w:iCs/>
                <w:color w:val="000000"/>
                <w:sz w:val="20"/>
                <w:szCs w:val="20"/>
                <w:lang w:val="bg-BG"/>
              </w:rPr>
              <w:t xml:space="preserve"> </w:t>
            </w:r>
            <w:r w:rsidR="002D166E" w:rsidRPr="008531A0">
              <w:rPr>
                <w:i/>
                <w:iCs/>
                <w:color w:val="000000"/>
                <w:sz w:val="20"/>
                <w:szCs w:val="20"/>
                <w:lang w:val="bg-BG"/>
              </w:rPr>
              <w:t>(Формула 5)</w:t>
            </w:r>
            <w:r w:rsidR="00CC5F98" w:rsidRPr="00FC3C26">
              <w:rPr>
                <w:lang w:val="bg-BG"/>
              </w:rPr>
              <w:t xml:space="preserve"> </w:t>
            </w:r>
          </w:p>
          <w:p w14:paraId="0ADCF487" w14:textId="77777777" w:rsidR="00DE2F77" w:rsidRDefault="00DE2F77"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p>
          <w:p w14:paraId="25374028" w14:textId="70430486" w:rsidR="00DE2F77" w:rsidRDefault="00DE2F77"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392668">
              <w:rPr>
                <w:i/>
                <w:iCs/>
                <w:color w:val="000000"/>
                <w:sz w:val="20"/>
                <w:szCs w:val="20"/>
                <w:lang w:val="bg-BG"/>
              </w:rPr>
              <w:lastRenderedPageBreak/>
              <w:t xml:space="preserve">Обработени ИМЕ през 2023 г. от </w:t>
            </w:r>
            <w:r w:rsidR="00602242" w:rsidRPr="00392668">
              <w:rPr>
                <w:i/>
                <w:iCs/>
                <w:color w:val="000000"/>
                <w:sz w:val="20"/>
                <w:szCs w:val="20"/>
                <w:lang w:val="bg-BG"/>
              </w:rPr>
              <w:t>Справка</w:t>
            </w:r>
            <w:r w:rsidR="008F3D7E" w:rsidRPr="00392668">
              <w:rPr>
                <w:i/>
                <w:iCs/>
                <w:color w:val="000000"/>
                <w:sz w:val="20"/>
                <w:szCs w:val="20"/>
                <w:lang w:val="bg-BG"/>
              </w:rPr>
              <w:t xml:space="preserve"> за обработените товари през 2023 г.</w:t>
            </w:r>
            <w:r w:rsidRPr="00392668">
              <w:rPr>
                <w:i/>
                <w:iCs/>
                <w:color w:val="000000"/>
                <w:sz w:val="20"/>
                <w:szCs w:val="20"/>
                <w:lang w:val="bg-BG"/>
              </w:rPr>
              <w:t>, подписана от кандидата (по образец)</w:t>
            </w:r>
          </w:p>
          <w:p w14:paraId="04CF1BB9" w14:textId="77777777" w:rsidR="008F3D7E" w:rsidRDefault="008F3D7E"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p>
          <w:p w14:paraId="099F291D" w14:textId="646FBA8B" w:rsidR="008F3D7E" w:rsidRDefault="00DE2F77"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Pr>
                <w:i/>
                <w:iCs/>
                <w:color w:val="000000"/>
                <w:sz w:val="20"/>
                <w:szCs w:val="20"/>
                <w:lang w:val="bg-BG"/>
              </w:rPr>
              <w:t>Обработени ИМЕ средногодишно за първите 5 години след реализация на проекта е сред</w:t>
            </w:r>
            <w:r w:rsidR="00177038">
              <w:rPr>
                <w:i/>
                <w:iCs/>
                <w:color w:val="000000"/>
                <w:sz w:val="20"/>
                <w:szCs w:val="20"/>
                <w:lang w:val="bg-BG"/>
              </w:rPr>
              <w:t>ен брой обработени ИМЕ от 1-ва  до 5-та  г. включително от таблица  Прогнозен товарооборот с проекта на Финансовия анализ – финансов модел.</w:t>
            </w:r>
            <w:r w:rsidR="008F3D7E">
              <w:rPr>
                <w:i/>
                <w:iCs/>
                <w:color w:val="000000"/>
                <w:sz w:val="20"/>
                <w:szCs w:val="20"/>
                <w:lang w:val="bg-BG"/>
              </w:rPr>
              <w:t xml:space="preserve"> </w:t>
            </w:r>
          </w:p>
          <w:p w14:paraId="6134EB03" w14:textId="49324736" w:rsidR="00FA757C" w:rsidRPr="009D5F07" w:rsidRDefault="008F3D7E"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Pr>
                <w:i/>
                <w:iCs/>
                <w:color w:val="000000"/>
                <w:sz w:val="20"/>
                <w:szCs w:val="20"/>
                <w:lang w:val="bg-BG"/>
              </w:rPr>
              <w:t>Забележка: Взима се под внимание обосноваността на прогнозите от Анализ на търсенето с приложени доказателства за това – договори, споразумения, писма за намерения.</w:t>
            </w:r>
          </w:p>
        </w:tc>
      </w:tr>
      <w:tr w:rsidR="00FA757C" w:rsidRPr="00616EA7" w14:paraId="5D663C69" w14:textId="77777777" w:rsidTr="000D56E4">
        <w:trPr>
          <w:trHeight w:val="261"/>
        </w:trPr>
        <w:tc>
          <w:tcPr>
            <w:cnfStyle w:val="001000000000" w:firstRow="0" w:lastRow="0" w:firstColumn="1" w:lastColumn="0" w:oddVBand="0" w:evenVBand="0" w:oddHBand="0" w:evenHBand="0" w:firstRowFirstColumn="0" w:firstRowLastColumn="0" w:lastRowFirstColumn="0" w:lastRowLastColumn="0"/>
            <w:tcW w:w="214" w:type="pct"/>
            <w:noWrap/>
          </w:tcPr>
          <w:p w14:paraId="1898A0DE" w14:textId="77777777" w:rsidR="00FA757C" w:rsidRPr="008029BB" w:rsidRDefault="00FA757C" w:rsidP="00FA757C">
            <w:pPr>
              <w:jc w:val="center"/>
              <w:rPr>
                <w:color w:val="000000"/>
                <w:sz w:val="20"/>
                <w:szCs w:val="20"/>
                <w:lang w:val="bg-BG"/>
              </w:rPr>
            </w:pPr>
          </w:p>
        </w:tc>
        <w:tc>
          <w:tcPr>
            <w:tcW w:w="1834" w:type="pct"/>
          </w:tcPr>
          <w:p w14:paraId="326032CD" w14:textId="18A53D6A" w:rsidR="00FA757C" w:rsidRPr="00602242" w:rsidRDefault="00177038" w:rsidP="00177038">
            <w:pP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602242">
              <w:rPr>
                <w:color w:val="000000"/>
                <w:sz w:val="20"/>
                <w:szCs w:val="20"/>
                <w:lang w:val="bg-BG"/>
              </w:rPr>
              <w:t>Изменение на обработените ИМЕ ≥ 25%</w:t>
            </w:r>
          </w:p>
        </w:tc>
        <w:tc>
          <w:tcPr>
            <w:tcW w:w="323" w:type="pct"/>
            <w:noWrap/>
          </w:tcPr>
          <w:p w14:paraId="2F89A742" w14:textId="10E9F84F" w:rsidR="00FA757C" w:rsidRPr="000D56E4" w:rsidRDefault="000D56E4" w:rsidP="00FA757C">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18</w:t>
            </w:r>
          </w:p>
        </w:tc>
        <w:tc>
          <w:tcPr>
            <w:tcW w:w="2629" w:type="pct"/>
            <w:noWrap/>
          </w:tcPr>
          <w:p w14:paraId="4EE25F13" w14:textId="77777777" w:rsidR="00FA757C" w:rsidRPr="00A71FB7" w:rsidRDefault="00FA757C" w:rsidP="00FA757C">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FA757C" w:rsidRPr="00616EA7" w14:paraId="5AB93B41" w14:textId="77777777" w:rsidTr="000D56E4">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214" w:type="pct"/>
            <w:noWrap/>
          </w:tcPr>
          <w:p w14:paraId="7D2A4F22" w14:textId="77777777" w:rsidR="00FA757C" w:rsidRPr="00FA7CE4" w:rsidRDefault="00FA757C" w:rsidP="00FA757C">
            <w:pPr>
              <w:jc w:val="center"/>
              <w:rPr>
                <w:color w:val="000000"/>
                <w:sz w:val="20"/>
                <w:szCs w:val="20"/>
              </w:rPr>
            </w:pPr>
          </w:p>
        </w:tc>
        <w:tc>
          <w:tcPr>
            <w:tcW w:w="1834" w:type="pct"/>
          </w:tcPr>
          <w:p w14:paraId="5B2ACDBA" w14:textId="738EB501" w:rsidR="00FA757C" w:rsidRPr="00602242" w:rsidRDefault="00177038" w:rsidP="00FA757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color w:val="000000"/>
                <w:sz w:val="20"/>
                <w:szCs w:val="20"/>
                <w:lang w:val="bg-BG"/>
              </w:rPr>
              <w:t xml:space="preserve">Изменение на обработените ИМЕ </w:t>
            </w:r>
            <w:r w:rsidRPr="00602242">
              <w:rPr>
                <w:bCs/>
                <w:sz w:val="20"/>
                <w:szCs w:val="20"/>
                <w:lang w:val="bg-BG"/>
              </w:rPr>
              <w:t xml:space="preserve">≥ 20% </w:t>
            </w:r>
            <w:r w:rsidRPr="00602242">
              <w:rPr>
                <w:bCs/>
                <w:sz w:val="20"/>
                <w:szCs w:val="20"/>
              </w:rPr>
              <w:t xml:space="preserve">&lt; </w:t>
            </w:r>
            <w:r w:rsidRPr="00602242">
              <w:rPr>
                <w:sz w:val="20"/>
                <w:szCs w:val="20"/>
              </w:rPr>
              <w:t>25</w:t>
            </w:r>
            <w:r w:rsidRPr="00602242">
              <w:rPr>
                <w:bCs/>
                <w:sz w:val="20"/>
                <w:szCs w:val="20"/>
              </w:rPr>
              <w:t xml:space="preserve"> %</w:t>
            </w:r>
          </w:p>
        </w:tc>
        <w:tc>
          <w:tcPr>
            <w:tcW w:w="323" w:type="pct"/>
            <w:noWrap/>
          </w:tcPr>
          <w:p w14:paraId="14233483" w14:textId="14F03DAF" w:rsidR="00FA757C" w:rsidRPr="00B70862" w:rsidRDefault="000D56E4" w:rsidP="00FA757C">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15</w:t>
            </w:r>
          </w:p>
        </w:tc>
        <w:tc>
          <w:tcPr>
            <w:tcW w:w="2629" w:type="pct"/>
            <w:noWrap/>
          </w:tcPr>
          <w:p w14:paraId="25A23432" w14:textId="77777777" w:rsidR="00FA757C" w:rsidRPr="00A71FB7" w:rsidRDefault="00FA757C"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FA757C" w:rsidRPr="00616EA7" w14:paraId="348C2999" w14:textId="77777777" w:rsidTr="000D56E4">
        <w:trPr>
          <w:trHeight w:val="400"/>
        </w:trPr>
        <w:tc>
          <w:tcPr>
            <w:cnfStyle w:val="001000000000" w:firstRow="0" w:lastRow="0" w:firstColumn="1" w:lastColumn="0" w:oddVBand="0" w:evenVBand="0" w:oddHBand="0" w:evenHBand="0" w:firstRowFirstColumn="0" w:firstRowLastColumn="0" w:lastRowFirstColumn="0" w:lastRowLastColumn="0"/>
            <w:tcW w:w="214" w:type="pct"/>
            <w:noWrap/>
          </w:tcPr>
          <w:p w14:paraId="1DD52450" w14:textId="77777777" w:rsidR="00FA757C" w:rsidRPr="00FA7CE4" w:rsidRDefault="00FA757C" w:rsidP="00FA757C">
            <w:pPr>
              <w:jc w:val="center"/>
              <w:rPr>
                <w:color w:val="000000"/>
                <w:sz w:val="20"/>
                <w:szCs w:val="20"/>
              </w:rPr>
            </w:pPr>
          </w:p>
        </w:tc>
        <w:tc>
          <w:tcPr>
            <w:tcW w:w="1834" w:type="pct"/>
          </w:tcPr>
          <w:p w14:paraId="14DEC73D" w14:textId="4F24D331" w:rsidR="00FA757C" w:rsidRPr="00602242" w:rsidRDefault="00B70862" w:rsidP="00FA757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 xml:space="preserve">Изменение на обработените ИМЕ </w:t>
            </w:r>
            <w:r w:rsidRPr="00602242">
              <w:rPr>
                <w:bCs/>
                <w:sz w:val="20"/>
                <w:szCs w:val="20"/>
                <w:lang w:val="bg-BG"/>
              </w:rPr>
              <w:t xml:space="preserve">≥ 15% </w:t>
            </w:r>
            <w:r w:rsidRPr="00602242">
              <w:rPr>
                <w:bCs/>
                <w:sz w:val="20"/>
                <w:szCs w:val="20"/>
              </w:rPr>
              <w:t xml:space="preserve">&lt; </w:t>
            </w:r>
            <w:r w:rsidRPr="00602242">
              <w:rPr>
                <w:sz w:val="20"/>
                <w:szCs w:val="20"/>
              </w:rPr>
              <w:t>2</w:t>
            </w:r>
            <w:r w:rsidRPr="00602242">
              <w:rPr>
                <w:sz w:val="20"/>
                <w:szCs w:val="20"/>
                <w:lang w:val="bg-BG"/>
              </w:rPr>
              <w:t>0</w:t>
            </w:r>
            <w:r w:rsidRPr="00602242">
              <w:rPr>
                <w:bCs/>
                <w:sz w:val="20"/>
                <w:szCs w:val="20"/>
              </w:rPr>
              <w:t xml:space="preserve"> %</w:t>
            </w:r>
          </w:p>
        </w:tc>
        <w:tc>
          <w:tcPr>
            <w:tcW w:w="323" w:type="pct"/>
            <w:noWrap/>
          </w:tcPr>
          <w:p w14:paraId="418E2F26" w14:textId="7BEBDB96" w:rsidR="00FA757C" w:rsidRPr="00B70862" w:rsidRDefault="000D56E4" w:rsidP="00FA757C">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12</w:t>
            </w:r>
          </w:p>
        </w:tc>
        <w:tc>
          <w:tcPr>
            <w:tcW w:w="2629" w:type="pct"/>
            <w:noWrap/>
          </w:tcPr>
          <w:p w14:paraId="06B3A34B" w14:textId="77777777" w:rsidR="00FA757C" w:rsidRPr="00A71FB7" w:rsidRDefault="00FA757C" w:rsidP="00FA757C">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FA757C" w:rsidRPr="00616EA7" w14:paraId="4BE4327D" w14:textId="77777777" w:rsidTr="000D56E4">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4" w:type="pct"/>
            <w:noWrap/>
          </w:tcPr>
          <w:p w14:paraId="1AD018A6" w14:textId="77777777" w:rsidR="00FA757C" w:rsidRPr="00FA7CE4" w:rsidRDefault="00FA757C" w:rsidP="00FA757C">
            <w:pPr>
              <w:jc w:val="center"/>
              <w:rPr>
                <w:color w:val="000000"/>
                <w:sz w:val="20"/>
                <w:szCs w:val="20"/>
              </w:rPr>
            </w:pPr>
          </w:p>
        </w:tc>
        <w:tc>
          <w:tcPr>
            <w:tcW w:w="1834" w:type="pct"/>
          </w:tcPr>
          <w:p w14:paraId="3C4E561F" w14:textId="71D15659" w:rsidR="00FA757C" w:rsidRPr="00602242" w:rsidRDefault="00B70862" w:rsidP="00FA757C">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 xml:space="preserve">Изменение на обработените ИМЕ </w:t>
            </w:r>
            <w:r w:rsidRPr="00602242">
              <w:rPr>
                <w:bCs/>
                <w:sz w:val="20"/>
                <w:szCs w:val="20"/>
                <w:lang w:val="bg-BG"/>
              </w:rPr>
              <w:t xml:space="preserve">≥ 10% </w:t>
            </w:r>
            <w:r w:rsidRPr="00602242">
              <w:rPr>
                <w:bCs/>
                <w:sz w:val="20"/>
                <w:szCs w:val="20"/>
              </w:rPr>
              <w:t xml:space="preserve">&lt; </w:t>
            </w:r>
            <w:r w:rsidRPr="00602242">
              <w:rPr>
                <w:bCs/>
                <w:sz w:val="20"/>
                <w:szCs w:val="20"/>
                <w:lang w:val="bg-BG"/>
              </w:rPr>
              <w:t>15</w:t>
            </w:r>
            <w:r w:rsidRPr="00602242">
              <w:rPr>
                <w:bCs/>
                <w:sz w:val="20"/>
                <w:szCs w:val="20"/>
              </w:rPr>
              <w:t xml:space="preserve"> %</w:t>
            </w:r>
          </w:p>
        </w:tc>
        <w:tc>
          <w:tcPr>
            <w:tcW w:w="323" w:type="pct"/>
            <w:noWrap/>
          </w:tcPr>
          <w:p w14:paraId="244AB77C" w14:textId="00EF327C" w:rsidR="00FA757C" w:rsidRPr="00B70862" w:rsidRDefault="000D56E4" w:rsidP="00FA757C">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9</w:t>
            </w:r>
          </w:p>
        </w:tc>
        <w:tc>
          <w:tcPr>
            <w:tcW w:w="2629" w:type="pct"/>
            <w:noWrap/>
          </w:tcPr>
          <w:p w14:paraId="616DC9D1" w14:textId="77777777" w:rsidR="00FA757C" w:rsidRPr="00A71FB7" w:rsidRDefault="00FA757C" w:rsidP="00FA757C">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B70862" w:rsidRPr="00616EA7" w14:paraId="56172FC7" w14:textId="77777777" w:rsidTr="000D56E4">
        <w:trPr>
          <w:trHeight w:val="331"/>
        </w:trPr>
        <w:tc>
          <w:tcPr>
            <w:cnfStyle w:val="001000000000" w:firstRow="0" w:lastRow="0" w:firstColumn="1" w:lastColumn="0" w:oddVBand="0" w:evenVBand="0" w:oddHBand="0" w:evenHBand="0" w:firstRowFirstColumn="0" w:firstRowLastColumn="0" w:lastRowFirstColumn="0" w:lastRowLastColumn="0"/>
            <w:tcW w:w="214" w:type="pct"/>
            <w:noWrap/>
          </w:tcPr>
          <w:p w14:paraId="1622F781" w14:textId="77777777" w:rsidR="00B70862" w:rsidRPr="00FA7CE4" w:rsidRDefault="00B70862" w:rsidP="00B70862">
            <w:pPr>
              <w:jc w:val="center"/>
              <w:rPr>
                <w:color w:val="000000"/>
                <w:sz w:val="20"/>
                <w:szCs w:val="20"/>
              </w:rPr>
            </w:pPr>
          </w:p>
        </w:tc>
        <w:tc>
          <w:tcPr>
            <w:tcW w:w="1834" w:type="pct"/>
          </w:tcPr>
          <w:p w14:paraId="567DCE21" w14:textId="2271F5BE" w:rsidR="00B70862" w:rsidRPr="00602242" w:rsidRDefault="00B70862" w:rsidP="00B70862">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 xml:space="preserve">Изменение на обработените ИМЕ </w:t>
            </w:r>
            <w:r w:rsidRPr="00602242">
              <w:rPr>
                <w:bCs/>
                <w:sz w:val="20"/>
                <w:szCs w:val="20"/>
                <w:lang w:val="bg-BG"/>
              </w:rPr>
              <w:t xml:space="preserve">≥ 5% </w:t>
            </w:r>
            <w:r w:rsidRPr="00602242">
              <w:rPr>
                <w:bCs/>
                <w:sz w:val="20"/>
                <w:szCs w:val="20"/>
              </w:rPr>
              <w:t xml:space="preserve">&lt; </w:t>
            </w:r>
            <w:r w:rsidRPr="00602242">
              <w:rPr>
                <w:bCs/>
                <w:sz w:val="20"/>
                <w:szCs w:val="20"/>
                <w:lang w:val="bg-BG"/>
              </w:rPr>
              <w:t>10</w:t>
            </w:r>
            <w:r w:rsidRPr="00602242">
              <w:rPr>
                <w:bCs/>
                <w:sz w:val="20"/>
                <w:szCs w:val="20"/>
              </w:rPr>
              <w:t xml:space="preserve"> %</w:t>
            </w:r>
          </w:p>
        </w:tc>
        <w:tc>
          <w:tcPr>
            <w:tcW w:w="323" w:type="pct"/>
            <w:noWrap/>
          </w:tcPr>
          <w:p w14:paraId="3359AB28" w14:textId="1BAB5E50" w:rsidR="00B70862" w:rsidRPr="00B70862" w:rsidRDefault="000D56E4" w:rsidP="00B70862">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6</w:t>
            </w:r>
          </w:p>
        </w:tc>
        <w:tc>
          <w:tcPr>
            <w:tcW w:w="2629" w:type="pct"/>
            <w:noWrap/>
          </w:tcPr>
          <w:p w14:paraId="1207F38D" w14:textId="77777777" w:rsidR="00B70862" w:rsidRPr="00A71FB7" w:rsidRDefault="00B70862" w:rsidP="00B70862">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B70862" w:rsidRPr="00616EA7" w14:paraId="39066E4C" w14:textId="77777777" w:rsidTr="000D56E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 w:type="pct"/>
            <w:noWrap/>
          </w:tcPr>
          <w:p w14:paraId="70FDCED8" w14:textId="77777777" w:rsidR="00B70862" w:rsidRPr="00FA7CE4" w:rsidRDefault="00B70862" w:rsidP="00B70862">
            <w:pPr>
              <w:jc w:val="center"/>
              <w:rPr>
                <w:color w:val="000000"/>
                <w:sz w:val="20"/>
                <w:szCs w:val="20"/>
              </w:rPr>
            </w:pPr>
          </w:p>
        </w:tc>
        <w:tc>
          <w:tcPr>
            <w:tcW w:w="1834" w:type="pct"/>
          </w:tcPr>
          <w:p w14:paraId="53F532F2" w14:textId="3FCB3EA7" w:rsidR="00B70862" w:rsidRPr="00602242" w:rsidRDefault="00B70862" w:rsidP="00B70862">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02242">
              <w:rPr>
                <w:color w:val="000000"/>
                <w:sz w:val="20"/>
                <w:szCs w:val="20"/>
                <w:lang w:val="bg-BG"/>
              </w:rPr>
              <w:t xml:space="preserve">Изменение на обработените ИМЕ </w:t>
            </w:r>
            <w:r w:rsidRPr="00602242">
              <w:rPr>
                <w:bCs/>
                <w:sz w:val="20"/>
                <w:szCs w:val="20"/>
              </w:rPr>
              <w:t xml:space="preserve">&lt; </w:t>
            </w:r>
            <w:r w:rsidRPr="00602242">
              <w:rPr>
                <w:bCs/>
                <w:sz w:val="20"/>
                <w:szCs w:val="20"/>
                <w:lang w:val="bg-BG"/>
              </w:rPr>
              <w:t>5</w:t>
            </w:r>
            <w:r w:rsidRPr="00602242">
              <w:rPr>
                <w:bCs/>
                <w:sz w:val="20"/>
                <w:szCs w:val="20"/>
              </w:rPr>
              <w:t xml:space="preserve"> %</w:t>
            </w:r>
          </w:p>
        </w:tc>
        <w:tc>
          <w:tcPr>
            <w:tcW w:w="323" w:type="pct"/>
            <w:noWrap/>
          </w:tcPr>
          <w:p w14:paraId="00B05F23" w14:textId="486E15C7" w:rsidR="00B70862" w:rsidRPr="00B70862" w:rsidRDefault="000D56E4" w:rsidP="00B70862">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3</w:t>
            </w:r>
          </w:p>
        </w:tc>
        <w:tc>
          <w:tcPr>
            <w:tcW w:w="2629" w:type="pct"/>
            <w:noWrap/>
          </w:tcPr>
          <w:p w14:paraId="093E6070" w14:textId="77777777" w:rsidR="00B70862" w:rsidRPr="00A71FB7" w:rsidRDefault="00B70862" w:rsidP="00B70862">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B70862" w:rsidRPr="00616EA7" w14:paraId="0BB85822"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15A8749" w14:textId="77777777" w:rsidR="00B70862" w:rsidRPr="00FA7CE4" w:rsidRDefault="00B70862" w:rsidP="00B70862">
            <w:pPr>
              <w:jc w:val="center"/>
              <w:rPr>
                <w:color w:val="000000"/>
                <w:sz w:val="20"/>
                <w:szCs w:val="20"/>
              </w:rPr>
            </w:pPr>
          </w:p>
        </w:tc>
        <w:tc>
          <w:tcPr>
            <w:tcW w:w="1834" w:type="pct"/>
          </w:tcPr>
          <w:p w14:paraId="5904B86F" w14:textId="6AAAF5C4" w:rsidR="00B70862" w:rsidRPr="00602242" w:rsidRDefault="00B70862" w:rsidP="00B70862">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Изпълнението на проекта не води до увеличаване на обработените ИМЕ или такива няма да се обработват</w:t>
            </w:r>
          </w:p>
        </w:tc>
        <w:tc>
          <w:tcPr>
            <w:tcW w:w="323" w:type="pct"/>
            <w:noWrap/>
          </w:tcPr>
          <w:p w14:paraId="25246E04" w14:textId="3BA357B7" w:rsidR="00B70862" w:rsidRPr="00B70862" w:rsidRDefault="00B70862" w:rsidP="00B70862">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0</w:t>
            </w:r>
          </w:p>
        </w:tc>
        <w:tc>
          <w:tcPr>
            <w:tcW w:w="2629" w:type="pct"/>
            <w:noWrap/>
          </w:tcPr>
          <w:p w14:paraId="019D5451" w14:textId="77777777" w:rsidR="00B70862" w:rsidRPr="00A71FB7" w:rsidRDefault="00B70862" w:rsidP="00B70862">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0D56E4" w:rsidRPr="00616EA7" w14:paraId="432069ED" w14:textId="77777777" w:rsidTr="000D56E4">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214" w:type="pct"/>
            <w:noWrap/>
          </w:tcPr>
          <w:p w14:paraId="6CEAFAE3" w14:textId="4D8C9059" w:rsidR="000D56E4" w:rsidRPr="000D56E4" w:rsidRDefault="000D56E4" w:rsidP="00B70862">
            <w:pPr>
              <w:jc w:val="center"/>
              <w:rPr>
                <w:color w:val="000000"/>
                <w:sz w:val="20"/>
                <w:szCs w:val="20"/>
                <w:lang w:val="bg-BG"/>
              </w:rPr>
            </w:pPr>
            <w:r>
              <w:rPr>
                <w:color w:val="000000"/>
                <w:sz w:val="20"/>
                <w:szCs w:val="20"/>
                <w:lang w:val="bg-BG"/>
              </w:rPr>
              <w:t>2</w:t>
            </w:r>
          </w:p>
        </w:tc>
        <w:tc>
          <w:tcPr>
            <w:tcW w:w="1834" w:type="pct"/>
          </w:tcPr>
          <w:p w14:paraId="0DA7C909" w14:textId="60D27789" w:rsidR="000D56E4" w:rsidRPr="00602242" w:rsidRDefault="000D56E4" w:rsidP="00B70862">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b/>
                <w:bCs/>
                <w:color w:val="000000"/>
                <w:sz w:val="20"/>
                <w:szCs w:val="20"/>
                <w:lang w:val="bg-BG"/>
              </w:rPr>
              <w:t xml:space="preserve">Изменение на </w:t>
            </w:r>
            <w:r w:rsidR="008F3D7E" w:rsidRPr="00602242">
              <w:rPr>
                <w:b/>
                <w:bCs/>
                <w:color w:val="000000"/>
                <w:sz w:val="20"/>
                <w:szCs w:val="20"/>
                <w:lang w:val="bg-BG"/>
              </w:rPr>
              <w:t xml:space="preserve">товарите </w:t>
            </w:r>
            <w:r w:rsidRPr="00602242">
              <w:rPr>
                <w:b/>
                <w:bCs/>
                <w:color w:val="000000"/>
                <w:sz w:val="20"/>
                <w:szCs w:val="20"/>
                <w:lang w:val="bg-BG"/>
              </w:rPr>
              <w:t>по ЖП вследствие на инвестицията по проекта</w:t>
            </w:r>
          </w:p>
        </w:tc>
        <w:tc>
          <w:tcPr>
            <w:tcW w:w="323" w:type="pct"/>
            <w:noWrap/>
          </w:tcPr>
          <w:p w14:paraId="78D80767" w14:textId="423AA41A" w:rsidR="000D56E4" w:rsidRPr="008029BB" w:rsidRDefault="00E811B1" w:rsidP="00B70862">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12</w:t>
            </w:r>
          </w:p>
        </w:tc>
        <w:tc>
          <w:tcPr>
            <w:tcW w:w="2629" w:type="pct"/>
            <w:noWrap/>
          </w:tcPr>
          <w:p w14:paraId="0F61D68B" w14:textId="2D4678B9" w:rsidR="000D56E4" w:rsidRPr="00FC3C26" w:rsidRDefault="008F3D7E" w:rsidP="00B70862">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Pr>
                <w:i/>
                <w:iCs/>
                <w:color w:val="000000"/>
                <w:sz w:val="20"/>
                <w:szCs w:val="20"/>
                <w:lang w:val="bg-BG"/>
              </w:rPr>
              <w:t xml:space="preserve">Товарите </w:t>
            </w:r>
            <w:r w:rsidR="000D56E4">
              <w:rPr>
                <w:i/>
                <w:iCs/>
                <w:color w:val="000000"/>
                <w:sz w:val="20"/>
                <w:szCs w:val="20"/>
                <w:lang w:val="bg-BG"/>
              </w:rPr>
              <w:t xml:space="preserve">по ЖП  </w:t>
            </w:r>
            <w:r>
              <w:rPr>
                <w:i/>
                <w:iCs/>
                <w:color w:val="000000"/>
                <w:sz w:val="20"/>
                <w:szCs w:val="20"/>
                <w:lang w:val="bg-BG"/>
              </w:rPr>
              <w:t xml:space="preserve">средногодишно </w:t>
            </w:r>
            <w:r w:rsidR="000D56E4" w:rsidRPr="000D56E4">
              <w:rPr>
                <w:i/>
                <w:iCs/>
                <w:color w:val="000000"/>
                <w:sz w:val="20"/>
                <w:szCs w:val="20"/>
                <w:lang w:val="bg-BG"/>
              </w:rPr>
              <w:t xml:space="preserve">за първите 5 години след реализация на проекта  </w:t>
            </w:r>
            <w:r w:rsidR="000D56E4" w:rsidRPr="000D56E4">
              <w:rPr>
                <w:b/>
                <w:bCs/>
                <w:i/>
                <w:iCs/>
                <w:color w:val="000000"/>
                <w:sz w:val="20"/>
                <w:szCs w:val="20"/>
                <w:lang w:val="bg-BG"/>
              </w:rPr>
              <w:t>минус</w:t>
            </w:r>
            <w:r w:rsidR="000D56E4" w:rsidRPr="000D56E4">
              <w:rPr>
                <w:i/>
                <w:iCs/>
                <w:color w:val="000000"/>
                <w:sz w:val="20"/>
                <w:szCs w:val="20"/>
                <w:lang w:val="bg-BG"/>
              </w:rPr>
              <w:t xml:space="preserve">  </w:t>
            </w:r>
            <w:r w:rsidR="000D56E4">
              <w:rPr>
                <w:i/>
                <w:iCs/>
                <w:color w:val="000000"/>
                <w:sz w:val="20"/>
                <w:szCs w:val="20"/>
                <w:lang w:val="bg-BG"/>
              </w:rPr>
              <w:t>товар</w:t>
            </w:r>
            <w:r>
              <w:rPr>
                <w:i/>
                <w:iCs/>
                <w:color w:val="000000"/>
                <w:sz w:val="20"/>
                <w:szCs w:val="20"/>
                <w:lang w:val="bg-BG"/>
              </w:rPr>
              <w:t>и</w:t>
            </w:r>
            <w:r w:rsidR="000D56E4">
              <w:rPr>
                <w:i/>
                <w:iCs/>
                <w:color w:val="000000"/>
                <w:sz w:val="20"/>
                <w:szCs w:val="20"/>
                <w:lang w:val="bg-BG"/>
              </w:rPr>
              <w:t xml:space="preserve"> по ЖП </w:t>
            </w:r>
            <w:r w:rsidR="000D56E4" w:rsidRPr="000D56E4">
              <w:rPr>
                <w:i/>
                <w:iCs/>
                <w:color w:val="000000"/>
                <w:sz w:val="20"/>
                <w:szCs w:val="20"/>
                <w:lang w:val="bg-BG"/>
              </w:rPr>
              <w:t xml:space="preserve"> през 2023 г. </w:t>
            </w:r>
            <w:r w:rsidR="000D56E4" w:rsidRPr="000D56E4">
              <w:rPr>
                <w:b/>
                <w:bCs/>
                <w:i/>
                <w:iCs/>
                <w:color w:val="000000"/>
                <w:sz w:val="20"/>
                <w:szCs w:val="20"/>
                <w:lang w:val="bg-BG"/>
              </w:rPr>
              <w:t>делено</w:t>
            </w:r>
            <w:r w:rsidR="000D56E4" w:rsidRPr="000D56E4">
              <w:rPr>
                <w:i/>
                <w:iCs/>
                <w:color w:val="000000"/>
                <w:sz w:val="20"/>
                <w:szCs w:val="20"/>
                <w:lang w:val="bg-BG"/>
              </w:rPr>
              <w:t xml:space="preserve"> на </w:t>
            </w:r>
            <w:r w:rsidR="000D56E4">
              <w:rPr>
                <w:i/>
                <w:iCs/>
                <w:color w:val="000000"/>
                <w:sz w:val="20"/>
                <w:szCs w:val="20"/>
                <w:lang w:val="bg-BG"/>
              </w:rPr>
              <w:t>товар</w:t>
            </w:r>
            <w:r>
              <w:rPr>
                <w:i/>
                <w:iCs/>
                <w:color w:val="000000"/>
                <w:sz w:val="20"/>
                <w:szCs w:val="20"/>
                <w:lang w:val="bg-BG"/>
              </w:rPr>
              <w:t>и</w:t>
            </w:r>
            <w:r w:rsidR="000D56E4">
              <w:rPr>
                <w:i/>
                <w:iCs/>
                <w:color w:val="000000"/>
                <w:sz w:val="20"/>
                <w:szCs w:val="20"/>
                <w:lang w:val="bg-BG"/>
              </w:rPr>
              <w:t xml:space="preserve"> по ЖП </w:t>
            </w:r>
            <w:r w:rsidR="000D56E4" w:rsidRPr="000D56E4">
              <w:rPr>
                <w:i/>
                <w:iCs/>
                <w:color w:val="000000"/>
                <w:sz w:val="20"/>
                <w:szCs w:val="20"/>
                <w:lang w:val="bg-BG"/>
              </w:rPr>
              <w:t xml:space="preserve"> през 2023 г</w:t>
            </w:r>
            <w:r w:rsidR="000D56E4" w:rsidRPr="000D56E4">
              <w:rPr>
                <w:b/>
                <w:bCs/>
                <w:i/>
                <w:iCs/>
                <w:color w:val="000000"/>
                <w:sz w:val="20"/>
                <w:szCs w:val="20"/>
                <w:lang w:val="bg-BG"/>
              </w:rPr>
              <w:t>. умножено по 100.</w:t>
            </w:r>
            <w:r w:rsidR="002D166E">
              <w:rPr>
                <w:b/>
                <w:bCs/>
                <w:i/>
                <w:iCs/>
                <w:color w:val="000000"/>
                <w:sz w:val="20"/>
                <w:szCs w:val="20"/>
                <w:lang w:val="bg-BG"/>
              </w:rPr>
              <w:t xml:space="preserve"> (Формула </w:t>
            </w:r>
            <w:r w:rsidR="002359F0">
              <w:rPr>
                <w:b/>
                <w:bCs/>
                <w:i/>
                <w:iCs/>
                <w:color w:val="000000"/>
                <w:sz w:val="20"/>
                <w:szCs w:val="20"/>
                <w:lang w:val="bg-BG"/>
              </w:rPr>
              <w:t>6</w:t>
            </w:r>
            <w:r w:rsidR="002D166E">
              <w:rPr>
                <w:b/>
                <w:bCs/>
                <w:i/>
                <w:iCs/>
                <w:color w:val="000000"/>
                <w:sz w:val="20"/>
                <w:szCs w:val="20"/>
                <w:lang w:val="bg-BG"/>
              </w:rPr>
              <w:t>)</w:t>
            </w:r>
            <w:r w:rsidR="00B93DB0" w:rsidRPr="00FC3C26">
              <w:rPr>
                <w:i/>
                <w:iCs/>
                <w:color w:val="000000"/>
                <w:sz w:val="20"/>
                <w:szCs w:val="20"/>
                <w:lang w:val="bg-BG"/>
              </w:rPr>
              <w:t xml:space="preserve"> </w:t>
            </w:r>
          </w:p>
          <w:p w14:paraId="7C64CAD4" w14:textId="77777777" w:rsidR="000D56E4" w:rsidRDefault="000D56E4" w:rsidP="000D56E4">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p>
          <w:p w14:paraId="7EEC408B" w14:textId="7E268A08" w:rsidR="008F3D7E" w:rsidRDefault="008F3D7E" w:rsidP="000D56E4">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Pr>
                <w:i/>
                <w:iCs/>
                <w:color w:val="000000"/>
                <w:sz w:val="20"/>
                <w:szCs w:val="20"/>
                <w:lang w:val="bg-BG"/>
              </w:rPr>
              <w:t xml:space="preserve">Товари </w:t>
            </w:r>
            <w:r w:rsidR="000D56E4">
              <w:rPr>
                <w:i/>
                <w:iCs/>
                <w:color w:val="000000"/>
                <w:sz w:val="20"/>
                <w:szCs w:val="20"/>
                <w:lang w:val="bg-BG"/>
              </w:rPr>
              <w:t>п</w:t>
            </w:r>
            <w:r>
              <w:rPr>
                <w:i/>
                <w:iCs/>
                <w:color w:val="000000"/>
                <w:sz w:val="20"/>
                <w:szCs w:val="20"/>
                <w:lang w:val="bg-BG"/>
              </w:rPr>
              <w:t xml:space="preserve">о ЖП </w:t>
            </w:r>
            <w:r w:rsidR="000D56E4">
              <w:rPr>
                <w:i/>
                <w:iCs/>
                <w:color w:val="000000"/>
                <w:sz w:val="20"/>
                <w:szCs w:val="20"/>
                <w:lang w:val="bg-BG"/>
              </w:rPr>
              <w:t>през 2023 г. от</w:t>
            </w:r>
            <w:r>
              <w:rPr>
                <w:i/>
                <w:iCs/>
                <w:color w:val="000000"/>
                <w:sz w:val="20"/>
                <w:szCs w:val="20"/>
                <w:lang w:val="bg-BG"/>
              </w:rPr>
              <w:t xml:space="preserve"> </w:t>
            </w:r>
            <w:r w:rsidR="00602242" w:rsidRPr="00392668">
              <w:rPr>
                <w:i/>
                <w:iCs/>
                <w:color w:val="000000"/>
                <w:sz w:val="20"/>
                <w:szCs w:val="20"/>
                <w:lang w:val="bg-BG"/>
              </w:rPr>
              <w:t>Справка</w:t>
            </w:r>
            <w:r w:rsidRPr="00392668">
              <w:rPr>
                <w:i/>
                <w:iCs/>
                <w:color w:val="000000"/>
                <w:sz w:val="20"/>
                <w:szCs w:val="20"/>
                <w:lang w:val="bg-BG"/>
              </w:rPr>
              <w:t xml:space="preserve"> за обработените товари през 2023 г., подписана от кандидата (по образец)</w:t>
            </w:r>
          </w:p>
          <w:p w14:paraId="4BC809E2" w14:textId="77777777" w:rsidR="008F3D7E" w:rsidRDefault="008F3D7E" w:rsidP="000D56E4">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p>
          <w:p w14:paraId="431E1A2F" w14:textId="77777777" w:rsidR="000D56E4" w:rsidRDefault="008F3D7E" w:rsidP="00B70862">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Pr>
                <w:i/>
                <w:iCs/>
                <w:color w:val="000000"/>
                <w:sz w:val="20"/>
                <w:szCs w:val="20"/>
                <w:lang w:val="bg-BG"/>
              </w:rPr>
              <w:lastRenderedPageBreak/>
              <w:t xml:space="preserve">Товари по ЖП </w:t>
            </w:r>
            <w:r w:rsidR="000D56E4">
              <w:rPr>
                <w:i/>
                <w:iCs/>
                <w:color w:val="000000"/>
                <w:sz w:val="20"/>
                <w:szCs w:val="20"/>
                <w:lang w:val="bg-BG"/>
              </w:rPr>
              <w:t xml:space="preserve">средногодишно за първите 5 години след реализация на проекта е среден брой </w:t>
            </w:r>
            <w:r w:rsidR="00D70BAC">
              <w:rPr>
                <w:i/>
                <w:iCs/>
                <w:color w:val="000000"/>
                <w:sz w:val="20"/>
                <w:szCs w:val="20"/>
                <w:lang w:val="bg-BG"/>
              </w:rPr>
              <w:t>товари по ЖП</w:t>
            </w:r>
            <w:r w:rsidR="000D56E4">
              <w:rPr>
                <w:i/>
                <w:iCs/>
                <w:color w:val="000000"/>
                <w:sz w:val="20"/>
                <w:szCs w:val="20"/>
                <w:lang w:val="bg-BG"/>
              </w:rPr>
              <w:t xml:space="preserve"> от 1-ва  до 5-та  г. включително от таблица  Прогнозен товарооборот с проекта на Финансовия анализ – финансов модел.</w:t>
            </w:r>
          </w:p>
          <w:p w14:paraId="12A0EFE9" w14:textId="74DF4E85" w:rsidR="00D70BAC" w:rsidRPr="008F3D7E" w:rsidRDefault="00D70BAC" w:rsidP="00B70862">
            <w:pPr>
              <w:tabs>
                <w:tab w:val="left" w:pos="434"/>
              </w:tabs>
              <w:cnfStyle w:val="000000100000" w:firstRow="0" w:lastRow="0" w:firstColumn="0" w:lastColumn="0" w:oddVBand="0" w:evenVBand="0" w:oddHBand="1" w:evenHBand="0" w:firstRowFirstColumn="0" w:firstRowLastColumn="0" w:lastRowFirstColumn="0" w:lastRowLastColumn="0"/>
              <w:rPr>
                <w:b/>
                <w:bCs/>
                <w:i/>
                <w:iCs/>
                <w:color w:val="000000"/>
                <w:sz w:val="20"/>
                <w:szCs w:val="20"/>
                <w:lang w:val="bg-BG"/>
              </w:rPr>
            </w:pPr>
            <w:r>
              <w:rPr>
                <w:i/>
                <w:iCs/>
                <w:color w:val="000000"/>
                <w:sz w:val="20"/>
                <w:szCs w:val="20"/>
                <w:lang w:val="bg-BG"/>
              </w:rPr>
              <w:t>Забележка: Взима се под внимание обосноваността на прогнозите от Анализ на търсенето с приложени доказателства за това – договори, споразумения, писма за намерения.</w:t>
            </w:r>
          </w:p>
        </w:tc>
      </w:tr>
      <w:tr w:rsidR="008F3D7E" w:rsidRPr="00616EA7" w14:paraId="26597194" w14:textId="77777777" w:rsidTr="008F3D7E">
        <w:trPr>
          <w:trHeight w:val="369"/>
        </w:trPr>
        <w:tc>
          <w:tcPr>
            <w:cnfStyle w:val="001000000000" w:firstRow="0" w:lastRow="0" w:firstColumn="1" w:lastColumn="0" w:oddVBand="0" w:evenVBand="0" w:oddHBand="0" w:evenHBand="0" w:firstRowFirstColumn="0" w:firstRowLastColumn="0" w:lastRowFirstColumn="0" w:lastRowLastColumn="0"/>
            <w:tcW w:w="214" w:type="pct"/>
            <w:noWrap/>
          </w:tcPr>
          <w:p w14:paraId="245AE1F7" w14:textId="77777777" w:rsidR="008F3D7E" w:rsidRPr="008029BB" w:rsidRDefault="008F3D7E" w:rsidP="008F3D7E">
            <w:pPr>
              <w:jc w:val="center"/>
              <w:rPr>
                <w:color w:val="000000"/>
                <w:sz w:val="20"/>
                <w:szCs w:val="20"/>
                <w:lang w:val="bg-BG"/>
              </w:rPr>
            </w:pPr>
          </w:p>
        </w:tc>
        <w:tc>
          <w:tcPr>
            <w:tcW w:w="1834" w:type="pct"/>
          </w:tcPr>
          <w:p w14:paraId="4D9B7D6C" w14:textId="1732BE3A" w:rsidR="008F3D7E" w:rsidRPr="00602242" w:rsidRDefault="008F3D7E" w:rsidP="008F3D7E">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 25%</w:t>
            </w:r>
          </w:p>
        </w:tc>
        <w:tc>
          <w:tcPr>
            <w:tcW w:w="323" w:type="pct"/>
            <w:noWrap/>
          </w:tcPr>
          <w:p w14:paraId="61277704" w14:textId="703DED1B" w:rsidR="008F3D7E" w:rsidRPr="00FA7CE4" w:rsidRDefault="008F3D7E" w:rsidP="008F3D7E">
            <w:pPr>
              <w:jc w:val="cente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lang w:val="bg-BG"/>
              </w:rPr>
              <w:t>12</w:t>
            </w:r>
          </w:p>
        </w:tc>
        <w:tc>
          <w:tcPr>
            <w:tcW w:w="2629" w:type="pct"/>
            <w:noWrap/>
          </w:tcPr>
          <w:p w14:paraId="420DCC0A" w14:textId="77777777" w:rsidR="008F3D7E" w:rsidRPr="00A71FB7" w:rsidRDefault="008F3D7E" w:rsidP="008F3D7E">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8F3D7E" w:rsidRPr="00616EA7" w14:paraId="1B09C7B6"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84A744A" w14:textId="77777777" w:rsidR="008F3D7E" w:rsidRPr="00FA7CE4" w:rsidRDefault="008F3D7E" w:rsidP="008F3D7E">
            <w:pPr>
              <w:jc w:val="center"/>
              <w:rPr>
                <w:color w:val="000000"/>
                <w:sz w:val="20"/>
                <w:szCs w:val="20"/>
              </w:rPr>
            </w:pPr>
          </w:p>
        </w:tc>
        <w:tc>
          <w:tcPr>
            <w:tcW w:w="1834" w:type="pct"/>
          </w:tcPr>
          <w:p w14:paraId="7B5BEA16" w14:textId="791B5C9F" w:rsidR="008F3D7E" w:rsidRPr="00602242" w:rsidRDefault="008F3D7E" w:rsidP="008F3D7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w:t>
            </w:r>
            <w:r w:rsidRPr="00602242">
              <w:rPr>
                <w:bCs/>
                <w:sz w:val="20"/>
                <w:szCs w:val="20"/>
                <w:lang w:val="bg-BG"/>
              </w:rPr>
              <w:t xml:space="preserve">≥ 20% </w:t>
            </w:r>
            <w:r w:rsidRPr="00602242">
              <w:rPr>
                <w:bCs/>
                <w:sz w:val="20"/>
                <w:szCs w:val="20"/>
              </w:rPr>
              <w:t xml:space="preserve">&lt; </w:t>
            </w:r>
            <w:r w:rsidRPr="00602242">
              <w:rPr>
                <w:sz w:val="20"/>
                <w:szCs w:val="20"/>
              </w:rPr>
              <w:t>25</w:t>
            </w:r>
            <w:r w:rsidRPr="00602242">
              <w:rPr>
                <w:bCs/>
                <w:sz w:val="20"/>
                <w:szCs w:val="20"/>
              </w:rPr>
              <w:t xml:space="preserve"> %</w:t>
            </w:r>
          </w:p>
        </w:tc>
        <w:tc>
          <w:tcPr>
            <w:tcW w:w="323" w:type="pct"/>
            <w:noWrap/>
          </w:tcPr>
          <w:p w14:paraId="10303878" w14:textId="2AD7DEAE" w:rsidR="008F3D7E" w:rsidRPr="00FA7CE4" w:rsidRDefault="008F3D7E" w:rsidP="008F3D7E">
            <w:pPr>
              <w:jc w:val="center"/>
              <w:cnfStyle w:val="000000100000" w:firstRow="0" w:lastRow="0" w:firstColumn="0" w:lastColumn="0" w:oddVBand="0" w:evenVBand="0" w:oddHBand="1" w:evenHBand="0" w:firstRowFirstColumn="0" w:firstRowLastColumn="0" w:lastRowFirstColumn="0" w:lastRowLastColumn="0"/>
              <w:rPr>
                <w:b/>
                <w:bCs/>
                <w:sz w:val="20"/>
                <w:szCs w:val="20"/>
              </w:rPr>
            </w:pPr>
            <w:r>
              <w:rPr>
                <w:b/>
                <w:bCs/>
                <w:sz w:val="20"/>
                <w:szCs w:val="20"/>
                <w:lang w:val="bg-BG"/>
              </w:rPr>
              <w:t>10</w:t>
            </w:r>
          </w:p>
        </w:tc>
        <w:tc>
          <w:tcPr>
            <w:tcW w:w="2629" w:type="pct"/>
            <w:noWrap/>
          </w:tcPr>
          <w:p w14:paraId="24F30B6B" w14:textId="77777777" w:rsidR="008F3D7E" w:rsidRPr="00A71FB7"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8F3D7E" w:rsidRPr="00616EA7" w14:paraId="20C0C9A5"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576592CB" w14:textId="77777777" w:rsidR="008F3D7E" w:rsidRPr="00FA7CE4" w:rsidRDefault="008F3D7E" w:rsidP="008F3D7E">
            <w:pPr>
              <w:jc w:val="center"/>
              <w:rPr>
                <w:color w:val="000000"/>
                <w:sz w:val="20"/>
                <w:szCs w:val="20"/>
              </w:rPr>
            </w:pPr>
          </w:p>
        </w:tc>
        <w:tc>
          <w:tcPr>
            <w:tcW w:w="1834" w:type="pct"/>
          </w:tcPr>
          <w:p w14:paraId="6EBD6D41" w14:textId="681AD82C" w:rsidR="008F3D7E" w:rsidRPr="00602242" w:rsidRDefault="008F3D7E" w:rsidP="008F3D7E">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w:t>
            </w:r>
            <w:r w:rsidRPr="00602242">
              <w:rPr>
                <w:bCs/>
                <w:sz w:val="20"/>
                <w:szCs w:val="20"/>
                <w:lang w:val="bg-BG"/>
              </w:rPr>
              <w:t xml:space="preserve">≥ 15% </w:t>
            </w:r>
            <w:r w:rsidRPr="00602242">
              <w:rPr>
                <w:bCs/>
                <w:sz w:val="20"/>
                <w:szCs w:val="20"/>
              </w:rPr>
              <w:t xml:space="preserve">&lt; </w:t>
            </w:r>
            <w:r w:rsidRPr="00602242">
              <w:rPr>
                <w:sz w:val="20"/>
                <w:szCs w:val="20"/>
              </w:rPr>
              <w:t>2</w:t>
            </w:r>
            <w:r w:rsidRPr="00602242">
              <w:rPr>
                <w:sz w:val="20"/>
                <w:szCs w:val="20"/>
                <w:lang w:val="bg-BG"/>
              </w:rPr>
              <w:t>0</w:t>
            </w:r>
            <w:r w:rsidRPr="00602242">
              <w:rPr>
                <w:bCs/>
                <w:sz w:val="20"/>
                <w:szCs w:val="20"/>
              </w:rPr>
              <w:t xml:space="preserve"> %</w:t>
            </w:r>
          </w:p>
        </w:tc>
        <w:tc>
          <w:tcPr>
            <w:tcW w:w="323" w:type="pct"/>
            <w:noWrap/>
          </w:tcPr>
          <w:p w14:paraId="74154BF3" w14:textId="2903F060" w:rsidR="008F3D7E" w:rsidRPr="008F3D7E" w:rsidRDefault="008F3D7E" w:rsidP="008F3D7E">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8</w:t>
            </w:r>
          </w:p>
        </w:tc>
        <w:tc>
          <w:tcPr>
            <w:tcW w:w="2629" w:type="pct"/>
            <w:noWrap/>
          </w:tcPr>
          <w:p w14:paraId="700F947F" w14:textId="77777777" w:rsidR="008F3D7E" w:rsidRPr="00A71FB7" w:rsidRDefault="008F3D7E" w:rsidP="008F3D7E">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8F3D7E" w:rsidRPr="00616EA7" w14:paraId="49AA4939"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648516B9" w14:textId="77777777" w:rsidR="008F3D7E" w:rsidRPr="00FA7CE4" w:rsidRDefault="008F3D7E" w:rsidP="008F3D7E">
            <w:pPr>
              <w:jc w:val="center"/>
              <w:rPr>
                <w:color w:val="000000"/>
                <w:sz w:val="20"/>
                <w:szCs w:val="20"/>
              </w:rPr>
            </w:pPr>
          </w:p>
        </w:tc>
        <w:tc>
          <w:tcPr>
            <w:tcW w:w="1834" w:type="pct"/>
          </w:tcPr>
          <w:p w14:paraId="60C5ABCB" w14:textId="18967E8F" w:rsidR="008F3D7E" w:rsidRPr="00602242" w:rsidRDefault="008F3D7E" w:rsidP="008F3D7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w:t>
            </w:r>
            <w:r w:rsidRPr="00602242">
              <w:rPr>
                <w:bCs/>
                <w:sz w:val="20"/>
                <w:szCs w:val="20"/>
                <w:lang w:val="bg-BG"/>
              </w:rPr>
              <w:t xml:space="preserve">≥ 10% </w:t>
            </w:r>
            <w:r w:rsidRPr="00602242">
              <w:rPr>
                <w:bCs/>
                <w:sz w:val="20"/>
                <w:szCs w:val="20"/>
              </w:rPr>
              <w:t xml:space="preserve">&lt; </w:t>
            </w:r>
            <w:r w:rsidRPr="00602242">
              <w:rPr>
                <w:bCs/>
                <w:sz w:val="20"/>
                <w:szCs w:val="20"/>
                <w:lang w:val="bg-BG"/>
              </w:rPr>
              <w:t>15</w:t>
            </w:r>
            <w:r w:rsidRPr="00602242">
              <w:rPr>
                <w:bCs/>
                <w:sz w:val="20"/>
                <w:szCs w:val="20"/>
              </w:rPr>
              <w:t xml:space="preserve"> %</w:t>
            </w:r>
          </w:p>
        </w:tc>
        <w:tc>
          <w:tcPr>
            <w:tcW w:w="323" w:type="pct"/>
            <w:noWrap/>
          </w:tcPr>
          <w:p w14:paraId="1A5C7CDD" w14:textId="09EE01DE" w:rsidR="008F3D7E" w:rsidRPr="008F3D7E" w:rsidRDefault="008F3D7E" w:rsidP="008F3D7E">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6</w:t>
            </w:r>
          </w:p>
        </w:tc>
        <w:tc>
          <w:tcPr>
            <w:tcW w:w="2629" w:type="pct"/>
            <w:noWrap/>
          </w:tcPr>
          <w:p w14:paraId="692EF643" w14:textId="77777777" w:rsidR="008F3D7E" w:rsidRPr="00A71FB7"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8F3D7E" w:rsidRPr="00616EA7" w14:paraId="17714618"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7160DA4A" w14:textId="77777777" w:rsidR="008F3D7E" w:rsidRPr="00FA7CE4" w:rsidRDefault="008F3D7E" w:rsidP="008F3D7E">
            <w:pPr>
              <w:jc w:val="center"/>
              <w:rPr>
                <w:color w:val="000000"/>
                <w:sz w:val="20"/>
                <w:szCs w:val="20"/>
              </w:rPr>
            </w:pPr>
          </w:p>
        </w:tc>
        <w:tc>
          <w:tcPr>
            <w:tcW w:w="1834" w:type="pct"/>
          </w:tcPr>
          <w:p w14:paraId="2BA3329C" w14:textId="0DC73744" w:rsidR="008F3D7E" w:rsidRPr="00602242" w:rsidRDefault="008F3D7E" w:rsidP="008F3D7E">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w:t>
            </w:r>
            <w:r w:rsidRPr="00602242">
              <w:rPr>
                <w:bCs/>
                <w:sz w:val="20"/>
                <w:szCs w:val="20"/>
                <w:lang w:val="bg-BG"/>
              </w:rPr>
              <w:t xml:space="preserve">≥ 5% </w:t>
            </w:r>
            <w:r w:rsidRPr="00602242">
              <w:rPr>
                <w:bCs/>
                <w:sz w:val="20"/>
                <w:szCs w:val="20"/>
              </w:rPr>
              <w:t xml:space="preserve">&lt; </w:t>
            </w:r>
            <w:r w:rsidRPr="00602242">
              <w:rPr>
                <w:bCs/>
                <w:sz w:val="20"/>
                <w:szCs w:val="20"/>
                <w:lang w:val="bg-BG"/>
              </w:rPr>
              <w:t>10</w:t>
            </w:r>
            <w:r w:rsidRPr="00602242">
              <w:rPr>
                <w:bCs/>
                <w:sz w:val="20"/>
                <w:szCs w:val="20"/>
              </w:rPr>
              <w:t xml:space="preserve"> %</w:t>
            </w:r>
          </w:p>
        </w:tc>
        <w:tc>
          <w:tcPr>
            <w:tcW w:w="323" w:type="pct"/>
            <w:noWrap/>
          </w:tcPr>
          <w:p w14:paraId="2ED9498A" w14:textId="322F7141" w:rsidR="008F3D7E" w:rsidRPr="008F3D7E" w:rsidRDefault="008F3D7E" w:rsidP="008F3D7E">
            <w:pPr>
              <w:jc w:val="center"/>
              <w:cnfStyle w:val="000000000000" w:firstRow="0" w:lastRow="0" w:firstColumn="0" w:lastColumn="0" w:oddVBand="0" w:evenVBand="0" w:oddHBand="0" w:evenHBand="0" w:firstRowFirstColumn="0" w:firstRowLastColumn="0" w:lastRowFirstColumn="0" w:lastRowLastColumn="0"/>
              <w:rPr>
                <w:b/>
                <w:bCs/>
                <w:sz w:val="20"/>
                <w:szCs w:val="20"/>
                <w:lang w:val="bg-BG"/>
              </w:rPr>
            </w:pPr>
            <w:r>
              <w:rPr>
                <w:b/>
                <w:bCs/>
                <w:sz w:val="20"/>
                <w:szCs w:val="20"/>
                <w:lang w:val="bg-BG"/>
              </w:rPr>
              <w:t>4</w:t>
            </w:r>
          </w:p>
        </w:tc>
        <w:tc>
          <w:tcPr>
            <w:tcW w:w="2629" w:type="pct"/>
            <w:noWrap/>
          </w:tcPr>
          <w:p w14:paraId="60E6F5D1" w14:textId="77777777" w:rsidR="008F3D7E" w:rsidRPr="00A71FB7" w:rsidRDefault="008F3D7E" w:rsidP="008F3D7E">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8F3D7E" w:rsidRPr="00616EA7" w14:paraId="0F5F90A0"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CCE8503" w14:textId="77777777" w:rsidR="008F3D7E" w:rsidRPr="00FA7CE4" w:rsidRDefault="008F3D7E" w:rsidP="008F3D7E">
            <w:pPr>
              <w:jc w:val="center"/>
              <w:rPr>
                <w:color w:val="000000"/>
                <w:sz w:val="20"/>
                <w:szCs w:val="20"/>
              </w:rPr>
            </w:pPr>
          </w:p>
        </w:tc>
        <w:tc>
          <w:tcPr>
            <w:tcW w:w="1834" w:type="pct"/>
          </w:tcPr>
          <w:p w14:paraId="09D197CA" w14:textId="5DEB2267" w:rsidR="008F3D7E" w:rsidRPr="00602242" w:rsidRDefault="008F3D7E" w:rsidP="008F3D7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Изменение на товар</w:t>
            </w:r>
            <w:r w:rsidR="00550241" w:rsidRPr="00602242">
              <w:rPr>
                <w:color w:val="000000"/>
                <w:sz w:val="20"/>
                <w:szCs w:val="20"/>
                <w:lang w:val="bg-BG"/>
              </w:rPr>
              <w:t>ите</w:t>
            </w:r>
            <w:r w:rsidRPr="00602242">
              <w:rPr>
                <w:color w:val="000000"/>
                <w:sz w:val="20"/>
                <w:szCs w:val="20"/>
                <w:lang w:val="bg-BG"/>
              </w:rPr>
              <w:t xml:space="preserve"> по ЖП вследствие на реализация на проекта </w:t>
            </w:r>
            <w:r w:rsidRPr="00602242">
              <w:rPr>
                <w:bCs/>
                <w:sz w:val="20"/>
                <w:szCs w:val="20"/>
              </w:rPr>
              <w:t xml:space="preserve">&lt; </w:t>
            </w:r>
            <w:r w:rsidRPr="00602242">
              <w:rPr>
                <w:bCs/>
                <w:sz w:val="20"/>
                <w:szCs w:val="20"/>
                <w:lang w:val="bg-BG"/>
              </w:rPr>
              <w:t>5</w:t>
            </w:r>
            <w:r w:rsidRPr="00602242">
              <w:rPr>
                <w:bCs/>
                <w:sz w:val="20"/>
                <w:szCs w:val="20"/>
              </w:rPr>
              <w:t xml:space="preserve"> %</w:t>
            </w:r>
          </w:p>
        </w:tc>
        <w:tc>
          <w:tcPr>
            <w:tcW w:w="323" w:type="pct"/>
            <w:noWrap/>
          </w:tcPr>
          <w:p w14:paraId="48B8CFBD" w14:textId="30836FAF" w:rsidR="008F3D7E" w:rsidRPr="008F3D7E" w:rsidRDefault="008F3D7E" w:rsidP="008F3D7E">
            <w:pPr>
              <w:jc w:val="center"/>
              <w:cnfStyle w:val="000000100000" w:firstRow="0" w:lastRow="0" w:firstColumn="0" w:lastColumn="0" w:oddVBand="0" w:evenVBand="0" w:oddHBand="1" w:evenHBand="0" w:firstRowFirstColumn="0" w:firstRowLastColumn="0" w:lastRowFirstColumn="0" w:lastRowLastColumn="0"/>
              <w:rPr>
                <w:b/>
                <w:bCs/>
                <w:sz w:val="20"/>
                <w:szCs w:val="20"/>
                <w:lang w:val="bg-BG"/>
              </w:rPr>
            </w:pPr>
            <w:r>
              <w:rPr>
                <w:b/>
                <w:bCs/>
                <w:sz w:val="20"/>
                <w:szCs w:val="20"/>
                <w:lang w:val="bg-BG"/>
              </w:rPr>
              <w:t>2</w:t>
            </w:r>
          </w:p>
        </w:tc>
        <w:tc>
          <w:tcPr>
            <w:tcW w:w="2629" w:type="pct"/>
            <w:noWrap/>
          </w:tcPr>
          <w:p w14:paraId="750657B4" w14:textId="77777777" w:rsidR="008F3D7E" w:rsidRPr="00A71FB7"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p>
        </w:tc>
      </w:tr>
      <w:tr w:rsidR="008F3D7E" w:rsidRPr="00616EA7" w14:paraId="61D6540E" w14:textId="77777777" w:rsidTr="00DF1DF9">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F4674D9" w14:textId="77777777" w:rsidR="008F3D7E" w:rsidRPr="00FA7CE4" w:rsidRDefault="008F3D7E" w:rsidP="008F3D7E">
            <w:pPr>
              <w:jc w:val="center"/>
              <w:rPr>
                <w:color w:val="000000"/>
                <w:sz w:val="20"/>
                <w:szCs w:val="20"/>
              </w:rPr>
            </w:pPr>
          </w:p>
        </w:tc>
        <w:tc>
          <w:tcPr>
            <w:tcW w:w="1834" w:type="pct"/>
          </w:tcPr>
          <w:p w14:paraId="6CFD5D6E" w14:textId="464D1E3E" w:rsidR="008F3D7E" w:rsidRPr="00602242" w:rsidRDefault="008F3D7E" w:rsidP="008F3D7E">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Изпълнението на проекта не води до увеличаване на товар</w:t>
            </w:r>
            <w:r w:rsidR="00550241" w:rsidRPr="00602242">
              <w:rPr>
                <w:color w:val="000000"/>
                <w:sz w:val="20"/>
                <w:szCs w:val="20"/>
                <w:lang w:val="bg-BG"/>
              </w:rPr>
              <w:t>ите</w:t>
            </w:r>
            <w:r w:rsidRPr="00602242">
              <w:rPr>
                <w:color w:val="000000"/>
                <w:sz w:val="20"/>
                <w:szCs w:val="20"/>
                <w:lang w:val="bg-BG"/>
              </w:rPr>
              <w:t xml:space="preserve"> по ЖП</w:t>
            </w:r>
          </w:p>
        </w:tc>
        <w:tc>
          <w:tcPr>
            <w:tcW w:w="323" w:type="pct"/>
            <w:noWrap/>
          </w:tcPr>
          <w:p w14:paraId="4EF6326E" w14:textId="6DDF58C2" w:rsidR="008F3D7E" w:rsidRPr="00FA7CE4" w:rsidRDefault="008F3D7E" w:rsidP="008F3D7E">
            <w:pPr>
              <w:jc w:val="cente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lang w:val="bg-BG"/>
              </w:rPr>
              <w:t>0</w:t>
            </w:r>
          </w:p>
        </w:tc>
        <w:tc>
          <w:tcPr>
            <w:tcW w:w="2629" w:type="pct"/>
            <w:noWrap/>
          </w:tcPr>
          <w:p w14:paraId="55F98E56" w14:textId="77777777" w:rsidR="008F3D7E" w:rsidRPr="00A71FB7" w:rsidRDefault="008F3D7E" w:rsidP="008F3D7E">
            <w:pPr>
              <w:tabs>
                <w:tab w:val="left" w:pos="434"/>
              </w:tabs>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8F3D7E" w:rsidRPr="00616EA7" w14:paraId="4DFE78C6" w14:textId="77777777" w:rsidTr="00DF1DF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4FA0A2E1" w14:textId="58EDB2F0" w:rsidR="008F3D7E" w:rsidRPr="00D70BAC" w:rsidRDefault="00D70BAC" w:rsidP="008F3D7E">
            <w:pPr>
              <w:jc w:val="center"/>
              <w:rPr>
                <w:color w:val="000000"/>
                <w:sz w:val="20"/>
                <w:szCs w:val="20"/>
                <w:lang w:val="bg-BG"/>
              </w:rPr>
            </w:pPr>
            <w:r>
              <w:rPr>
                <w:color w:val="000000"/>
                <w:sz w:val="20"/>
                <w:szCs w:val="20"/>
                <w:lang w:val="bg-BG"/>
              </w:rPr>
              <w:t>3</w:t>
            </w:r>
          </w:p>
        </w:tc>
        <w:tc>
          <w:tcPr>
            <w:tcW w:w="1834" w:type="pct"/>
          </w:tcPr>
          <w:p w14:paraId="6095789D" w14:textId="0FC92167" w:rsidR="008F3D7E" w:rsidRPr="00602242" w:rsidRDefault="008F3D7E" w:rsidP="008F3D7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b/>
                <w:bCs/>
                <w:color w:val="000000"/>
                <w:sz w:val="20"/>
                <w:szCs w:val="20"/>
                <w:lang w:val="bg-BG"/>
              </w:rPr>
              <w:t>Вътрешна норма на възвръщаемост на проекта след помощта на ЕС за 25 годишен период</w:t>
            </w:r>
          </w:p>
        </w:tc>
        <w:tc>
          <w:tcPr>
            <w:tcW w:w="323" w:type="pct"/>
            <w:noWrap/>
          </w:tcPr>
          <w:p w14:paraId="614107EF" w14:textId="650B0407" w:rsidR="008F3D7E" w:rsidRPr="00FA7CE4" w:rsidRDefault="008F3D7E" w:rsidP="008F3D7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FA7CE4">
              <w:rPr>
                <w:b/>
                <w:bCs/>
                <w:sz w:val="20"/>
                <w:szCs w:val="20"/>
              </w:rPr>
              <w:t>5</w:t>
            </w:r>
          </w:p>
        </w:tc>
        <w:tc>
          <w:tcPr>
            <w:tcW w:w="2629" w:type="pct"/>
            <w:noWrap/>
          </w:tcPr>
          <w:p w14:paraId="253D78E4" w14:textId="31F67E40" w:rsidR="008F3D7E" w:rsidRPr="00A71FB7"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A71FB7">
              <w:rPr>
                <w:i/>
                <w:iCs/>
                <w:color w:val="000000"/>
                <w:sz w:val="20"/>
                <w:szCs w:val="20"/>
                <w:lang w:val="bg-BG"/>
              </w:rPr>
              <w:t>Формуляр за кандидатстване, „Допълнителна информация необходима за оценка на проектното предложение“</w:t>
            </w:r>
            <w:r>
              <w:rPr>
                <w:i/>
                <w:iCs/>
                <w:color w:val="000000"/>
                <w:sz w:val="20"/>
                <w:szCs w:val="20"/>
                <w:lang w:val="bg-BG"/>
              </w:rPr>
              <w:t xml:space="preserve"> – Приложение – Анализ разходи ползи – Финансов анализ с финансов модел в </w:t>
            </w:r>
            <w:r>
              <w:rPr>
                <w:i/>
                <w:iCs/>
                <w:color w:val="000000"/>
                <w:sz w:val="20"/>
                <w:szCs w:val="20"/>
              </w:rPr>
              <w:t xml:space="preserve">excel </w:t>
            </w:r>
            <w:r>
              <w:rPr>
                <w:i/>
                <w:iCs/>
                <w:color w:val="000000"/>
                <w:sz w:val="20"/>
                <w:szCs w:val="20"/>
                <w:lang w:val="bg-BG"/>
              </w:rPr>
              <w:t>форма</w:t>
            </w:r>
            <w:r w:rsidR="00D70BAC">
              <w:rPr>
                <w:i/>
                <w:iCs/>
                <w:color w:val="000000"/>
                <w:sz w:val="20"/>
                <w:szCs w:val="20"/>
                <w:lang w:val="bg-BG"/>
              </w:rPr>
              <w:t>т</w:t>
            </w:r>
          </w:p>
          <w:p w14:paraId="0FEE388C" w14:textId="4CACE0C7" w:rsidR="008F3D7E"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C637A5">
              <w:rPr>
                <w:i/>
                <w:iCs/>
                <w:color w:val="000000"/>
                <w:sz w:val="20"/>
                <w:szCs w:val="20"/>
                <w:lang w:val="bg-BG"/>
              </w:rPr>
              <w:t>Нетната настояща стойност се определя по следната формула:</w:t>
            </w:r>
          </w:p>
          <w:p w14:paraId="1FFE3CBB" w14:textId="05AABD10" w:rsidR="008F3D7E" w:rsidRPr="00160E57" w:rsidRDefault="008F3D7E" w:rsidP="008F3D7E">
            <w:pPr>
              <w:jc w:val="both"/>
              <w:cnfStyle w:val="000000100000" w:firstRow="0" w:lastRow="0" w:firstColumn="0" w:lastColumn="0" w:oddVBand="0" w:evenVBand="0" w:oddHBand="1" w:evenHBand="0" w:firstRowFirstColumn="0" w:firstRowLastColumn="0" w:lastRowFirstColumn="0" w:lastRowLastColumn="0"/>
              <w:rPr>
                <w:lang w:val="bg-BG" w:eastAsia="en-GB"/>
              </w:rPr>
            </w:pPr>
            <w:r w:rsidRPr="00160E57">
              <w:rPr>
                <w:lang w:val="bg-BG" w:eastAsia="en-GB"/>
              </w:rPr>
              <w:t xml:space="preserve">   </w:t>
            </w:r>
            <w:r>
              <w:rPr>
                <w:lang w:val="bg-BG" w:eastAsia="en-GB"/>
              </w:rPr>
              <w:t xml:space="preserve">           </w:t>
            </w:r>
            <w:r w:rsidRPr="00160E57">
              <w:rPr>
                <w:lang w:val="bg-BG" w:eastAsia="en-GB"/>
              </w:rPr>
              <w:t xml:space="preserve"> n</w:t>
            </w:r>
          </w:p>
          <w:p w14:paraId="776C870E" w14:textId="2214E278" w:rsidR="008F3D7E" w:rsidRPr="00160E57" w:rsidRDefault="008F3D7E" w:rsidP="008F3D7E">
            <w:pPr>
              <w:ind w:firstLine="708"/>
              <w:jc w:val="both"/>
              <w:cnfStyle w:val="000000100000" w:firstRow="0" w:lastRow="0" w:firstColumn="0" w:lastColumn="0" w:oddVBand="0" w:evenVBand="0" w:oddHBand="1" w:evenHBand="0" w:firstRowFirstColumn="0" w:firstRowLastColumn="0" w:lastRowFirstColumn="0" w:lastRowLastColumn="0"/>
              <w:rPr>
                <w:lang w:val="bg-BG" w:eastAsia="en-GB"/>
              </w:rPr>
            </w:pPr>
            <w:r w:rsidRPr="00160E57">
              <w:rPr>
                <w:b/>
                <w:lang w:val="bg-BG" w:eastAsia="en-GB"/>
              </w:rPr>
              <w:t>NPV</w:t>
            </w:r>
            <w:r w:rsidRPr="00160E57">
              <w:rPr>
                <w:lang w:val="bg-BG" w:eastAsia="en-GB"/>
              </w:rPr>
              <w:t xml:space="preserve"> =  </w:t>
            </w:r>
            <w:r w:rsidRPr="00160E57">
              <w:rPr>
                <w:u w:val="single"/>
                <w:lang w:val="bg-BG" w:eastAsia="en-GB"/>
              </w:rPr>
              <w:t>_S</w:t>
            </w:r>
            <w:r w:rsidRPr="00160E57">
              <w:rPr>
                <w:u w:val="single"/>
                <w:vertAlign w:val="subscript"/>
                <w:lang w:val="bg-BG" w:eastAsia="en-GB"/>
              </w:rPr>
              <w:t>0</w:t>
            </w:r>
            <w:r w:rsidRPr="00160E57">
              <w:rPr>
                <w:u w:val="single"/>
                <w:lang w:val="bg-BG" w:eastAsia="en-GB"/>
              </w:rPr>
              <w:t>__</w:t>
            </w:r>
            <w:r w:rsidRPr="00160E57">
              <w:rPr>
                <w:lang w:val="bg-BG" w:eastAsia="en-GB"/>
              </w:rPr>
              <w:t xml:space="preserve"> + </w:t>
            </w:r>
            <w:r w:rsidRPr="00160E57">
              <w:rPr>
                <w:u w:val="single"/>
                <w:lang w:val="bg-BG" w:eastAsia="en-GB"/>
              </w:rPr>
              <w:t>__S</w:t>
            </w:r>
            <w:r w:rsidRPr="00160E57">
              <w:rPr>
                <w:u w:val="single"/>
                <w:vertAlign w:val="subscript"/>
                <w:lang w:val="bg-BG" w:eastAsia="en-GB"/>
              </w:rPr>
              <w:t>1</w:t>
            </w:r>
            <w:r w:rsidRPr="00160E57">
              <w:rPr>
                <w:u w:val="single"/>
                <w:lang w:val="bg-BG" w:eastAsia="en-GB"/>
              </w:rPr>
              <w:t>__</w:t>
            </w:r>
            <w:r w:rsidRPr="00160E57">
              <w:rPr>
                <w:lang w:val="bg-BG" w:eastAsia="en-GB"/>
              </w:rPr>
              <w:t xml:space="preserve"> +  </w:t>
            </w:r>
            <w:r w:rsidRPr="00160E57">
              <w:rPr>
                <w:u w:val="single"/>
                <w:lang w:val="bg-BG" w:eastAsia="en-GB"/>
              </w:rPr>
              <w:t>__S</w:t>
            </w:r>
            <w:r w:rsidRPr="00160E57">
              <w:rPr>
                <w:u w:val="single"/>
                <w:vertAlign w:val="subscript"/>
                <w:lang w:val="bg-BG" w:eastAsia="en-GB"/>
              </w:rPr>
              <w:t>n</w:t>
            </w:r>
            <w:r w:rsidRPr="00160E57">
              <w:rPr>
                <w:u w:val="single"/>
                <w:lang w:val="bg-BG" w:eastAsia="en-GB"/>
              </w:rPr>
              <w:t>__</w:t>
            </w:r>
          </w:p>
          <w:p w14:paraId="19861BF9" w14:textId="73D707D8" w:rsidR="008F3D7E" w:rsidRPr="00160E57" w:rsidRDefault="008F3D7E" w:rsidP="008F3D7E">
            <w:pPr>
              <w:jc w:val="both"/>
              <w:cnfStyle w:val="000000100000" w:firstRow="0" w:lastRow="0" w:firstColumn="0" w:lastColumn="0" w:oddVBand="0" w:evenVBand="0" w:oddHBand="1" w:evenHBand="0" w:firstRowFirstColumn="0" w:firstRowLastColumn="0" w:lastRowFirstColumn="0" w:lastRowLastColumn="0"/>
              <w:rPr>
                <w:lang w:val="bg-BG" w:eastAsia="en-GB"/>
              </w:rPr>
            </w:pPr>
            <w:r w:rsidRPr="00160E57">
              <w:rPr>
                <w:lang w:val="bg-BG" w:eastAsia="en-GB"/>
              </w:rPr>
              <w:lastRenderedPageBreak/>
              <w:t xml:space="preserve">             t=0       </w:t>
            </w:r>
            <w:r w:rsidRPr="008029BB">
              <w:rPr>
                <w:lang w:val="pt-PT" w:eastAsia="en-GB"/>
              </w:rPr>
              <w:t xml:space="preserve"> </w:t>
            </w:r>
            <w:r w:rsidRPr="00160E57">
              <w:rPr>
                <w:lang w:val="bg-BG" w:eastAsia="en-GB"/>
              </w:rPr>
              <w:t>(1+i)</w:t>
            </w:r>
            <w:r w:rsidRPr="00160E57">
              <w:rPr>
                <w:vertAlign w:val="superscript"/>
                <w:lang w:val="bg-BG" w:eastAsia="en-GB"/>
              </w:rPr>
              <w:t>0</w:t>
            </w:r>
            <w:r w:rsidRPr="00160E57">
              <w:rPr>
                <w:lang w:val="bg-BG" w:eastAsia="en-GB"/>
              </w:rPr>
              <w:t xml:space="preserve">       (1+i)</w:t>
            </w:r>
            <w:r w:rsidRPr="00160E57">
              <w:rPr>
                <w:vertAlign w:val="superscript"/>
                <w:lang w:val="bg-BG" w:eastAsia="en-GB"/>
              </w:rPr>
              <w:t>1</w:t>
            </w:r>
            <w:r w:rsidRPr="00160E57">
              <w:rPr>
                <w:lang w:val="bg-BG" w:eastAsia="en-GB"/>
              </w:rPr>
              <w:t xml:space="preserve">      (1+i)</w:t>
            </w:r>
            <w:r w:rsidRPr="00160E57">
              <w:rPr>
                <w:vertAlign w:val="superscript"/>
                <w:lang w:val="bg-BG" w:eastAsia="en-GB"/>
              </w:rPr>
              <w:t>n</w:t>
            </w:r>
          </w:p>
          <w:p w14:paraId="7B30F399" w14:textId="77777777" w:rsidR="008F3D7E" w:rsidRPr="008029BB"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pt-PT"/>
              </w:rPr>
            </w:pPr>
          </w:p>
          <w:p w14:paraId="6812AB21" w14:textId="77777777" w:rsidR="008F3D7E" w:rsidRPr="008029BB"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pt-PT"/>
              </w:rPr>
            </w:pPr>
            <w:r w:rsidRPr="00C637A5">
              <w:rPr>
                <w:i/>
                <w:iCs/>
                <w:color w:val="000000"/>
                <w:sz w:val="20"/>
                <w:szCs w:val="20"/>
              </w:rPr>
              <w:t>където</w:t>
            </w:r>
            <w:r w:rsidRPr="008029BB">
              <w:rPr>
                <w:i/>
                <w:iCs/>
                <w:color w:val="000000"/>
                <w:sz w:val="20"/>
                <w:szCs w:val="20"/>
                <w:lang w:val="pt-PT"/>
              </w:rPr>
              <w:t>:</w:t>
            </w:r>
          </w:p>
          <w:p w14:paraId="2F3BFA1D" w14:textId="77777777" w:rsidR="008F3D7E" w:rsidRPr="00AB07A6"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AB07A6">
              <w:rPr>
                <w:i/>
                <w:iCs/>
                <w:color w:val="000000"/>
                <w:sz w:val="20"/>
                <w:szCs w:val="20"/>
                <w:lang w:val="bg-BG"/>
              </w:rPr>
              <w:t>St - салдо на средствата по паричните потоци към момента t (нетен паричен поток);</w:t>
            </w:r>
          </w:p>
          <w:p w14:paraId="6086D305" w14:textId="1F380A56" w:rsidR="008F3D7E" w:rsidRPr="00AB07A6"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AB07A6">
              <w:rPr>
                <w:i/>
                <w:iCs/>
                <w:color w:val="000000"/>
                <w:sz w:val="20"/>
                <w:szCs w:val="20"/>
                <w:lang w:val="bg-BG"/>
              </w:rPr>
              <w:t>at - финансов дисконтова норма, избрана за нуждите на финансовия анализ от 4%.</w:t>
            </w:r>
          </w:p>
          <w:p w14:paraId="2F5A5B1B" w14:textId="074E2162" w:rsidR="008F3D7E" w:rsidRPr="00AB07A6"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lang w:val="bg-BG"/>
              </w:rPr>
            </w:pPr>
            <w:r w:rsidRPr="00AB07A6">
              <w:rPr>
                <w:i/>
                <w:iCs/>
                <w:color w:val="000000"/>
                <w:sz w:val="20"/>
                <w:szCs w:val="20"/>
                <w:lang w:val="bg-BG"/>
              </w:rPr>
              <w:t xml:space="preserve">Вътрешната норма на възвръщаемост </w:t>
            </w:r>
            <w:r w:rsidR="00B24487">
              <w:rPr>
                <w:i/>
                <w:iCs/>
                <w:color w:val="000000"/>
                <w:sz w:val="20"/>
                <w:szCs w:val="20"/>
                <w:lang w:val="bg-BG"/>
              </w:rPr>
              <w:t>(</w:t>
            </w:r>
            <w:r w:rsidR="00B24487">
              <w:rPr>
                <w:i/>
                <w:iCs/>
                <w:color w:val="000000"/>
                <w:sz w:val="20"/>
                <w:szCs w:val="20"/>
              </w:rPr>
              <w:t>FRR</w:t>
            </w:r>
            <w:r w:rsidR="00B24487" w:rsidRPr="008531A0">
              <w:rPr>
                <w:i/>
                <w:iCs/>
                <w:color w:val="000000"/>
                <w:sz w:val="20"/>
                <w:szCs w:val="20"/>
                <w:lang w:val="bg-BG"/>
              </w:rPr>
              <w:t xml:space="preserve">| </w:t>
            </w:r>
            <w:r w:rsidRPr="00AB07A6">
              <w:rPr>
                <w:i/>
                <w:iCs/>
                <w:color w:val="000000"/>
                <w:sz w:val="20"/>
                <w:szCs w:val="20"/>
                <w:lang w:val="bg-BG"/>
              </w:rPr>
              <w:t xml:space="preserve">е дефинирана като норма на дисконтиране, при която нетната настояща стойност на инвестициите е равна на нула: </w:t>
            </w:r>
          </w:p>
          <w:p w14:paraId="3865F10D" w14:textId="77777777" w:rsidR="008F3D7E" w:rsidRPr="00C637A5"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r w:rsidRPr="008029BB">
              <w:rPr>
                <w:i/>
                <w:iCs/>
                <w:color w:val="000000"/>
                <w:sz w:val="20"/>
                <w:szCs w:val="20"/>
                <w:lang w:val="bg-BG"/>
              </w:rPr>
              <w:t xml:space="preserve">             </w:t>
            </w:r>
            <w:r w:rsidRPr="00C637A5">
              <w:rPr>
                <w:i/>
                <w:iCs/>
                <w:color w:val="000000"/>
                <w:sz w:val="20"/>
                <w:szCs w:val="20"/>
              </w:rPr>
              <w:t xml:space="preserve">n                </w:t>
            </w:r>
          </w:p>
          <w:p w14:paraId="7C265674" w14:textId="217E954A" w:rsidR="008F3D7E" w:rsidRPr="00A71FB7"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r w:rsidRPr="00C637A5">
              <w:rPr>
                <w:i/>
                <w:iCs/>
                <w:color w:val="000000"/>
                <w:sz w:val="20"/>
                <w:szCs w:val="20"/>
              </w:rPr>
              <w:t>NPV = Σ St/ (1+ FRR)t= 0</w:t>
            </w:r>
          </w:p>
          <w:p w14:paraId="65CFA91C" w14:textId="77777777" w:rsidR="008F3D7E" w:rsidRPr="00C637A5"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i/>
                <w:iCs/>
                <w:color w:val="000000"/>
                <w:sz w:val="20"/>
                <w:szCs w:val="20"/>
              </w:rPr>
            </w:pPr>
            <w:r w:rsidRPr="00C637A5">
              <w:rPr>
                <w:i/>
                <w:iCs/>
                <w:color w:val="000000"/>
                <w:sz w:val="20"/>
                <w:szCs w:val="20"/>
              </w:rPr>
              <w:t xml:space="preserve">            t=0             </w:t>
            </w:r>
          </w:p>
          <w:p w14:paraId="16DA410E" w14:textId="3537C6FD" w:rsidR="008F3D7E" w:rsidRPr="00FA7CE4" w:rsidRDefault="008F3D7E" w:rsidP="008F3D7E">
            <w:pPr>
              <w:tabs>
                <w:tab w:val="left" w:pos="434"/>
              </w:tabs>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C637A5">
              <w:rPr>
                <w:i/>
                <w:iCs/>
                <w:color w:val="000000"/>
                <w:sz w:val="20"/>
                <w:szCs w:val="20"/>
                <w:lang w:val="bg-BG"/>
              </w:rPr>
              <w:t>Забележка: Вътрешна норма на възвръщаемост се изчислява чрез стандартна функция на Excel (fn IRR).</w:t>
            </w:r>
            <w:r w:rsidR="002D166E">
              <w:rPr>
                <w:i/>
                <w:iCs/>
                <w:color w:val="000000"/>
                <w:sz w:val="20"/>
                <w:szCs w:val="20"/>
                <w:lang w:val="bg-BG"/>
              </w:rPr>
              <w:t xml:space="preserve"> (Формула </w:t>
            </w:r>
            <w:r w:rsidR="002359F0">
              <w:rPr>
                <w:i/>
                <w:iCs/>
                <w:color w:val="000000"/>
                <w:sz w:val="20"/>
                <w:szCs w:val="20"/>
                <w:lang w:val="bg-BG"/>
              </w:rPr>
              <w:t>7</w:t>
            </w:r>
            <w:r w:rsidR="002D166E">
              <w:rPr>
                <w:i/>
                <w:iCs/>
                <w:color w:val="000000"/>
                <w:sz w:val="20"/>
                <w:szCs w:val="20"/>
                <w:lang w:val="bg-BG"/>
              </w:rPr>
              <w:t>)</w:t>
            </w:r>
          </w:p>
        </w:tc>
      </w:tr>
      <w:tr w:rsidR="003B6841" w:rsidRPr="00616EA7" w14:paraId="367B82EB" w14:textId="77777777" w:rsidTr="00C637A5">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2AC809A6" w14:textId="77777777" w:rsidR="003B6841" w:rsidRPr="00FA7CE4" w:rsidRDefault="003B6841" w:rsidP="003B6841">
            <w:pPr>
              <w:jc w:val="center"/>
              <w:rPr>
                <w:color w:val="000000"/>
                <w:sz w:val="20"/>
                <w:szCs w:val="20"/>
              </w:rPr>
            </w:pPr>
          </w:p>
        </w:tc>
        <w:tc>
          <w:tcPr>
            <w:tcW w:w="1834" w:type="pct"/>
          </w:tcPr>
          <w:p w14:paraId="5726EEBC" w14:textId="6CADBD9C" w:rsidR="003B6841" w:rsidRPr="00602242" w:rsidRDefault="003B6841" w:rsidP="003B6841">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 xml:space="preserve">Норма на възвръщаемост на проекта с помощта на ЕС за 25 год. период ≥ </w:t>
            </w:r>
            <w:r>
              <w:rPr>
                <w:color w:val="000000"/>
                <w:sz w:val="20"/>
                <w:szCs w:val="20"/>
                <w:lang w:val="bg-BG"/>
              </w:rPr>
              <w:t>11,</w:t>
            </w:r>
            <w:r w:rsidRPr="00602242">
              <w:rPr>
                <w:color w:val="000000"/>
                <w:sz w:val="20"/>
                <w:szCs w:val="20"/>
                <w:lang w:val="bg-BG"/>
              </w:rPr>
              <w:t>5%.</w:t>
            </w:r>
          </w:p>
        </w:tc>
        <w:tc>
          <w:tcPr>
            <w:tcW w:w="323" w:type="pct"/>
            <w:noWrap/>
          </w:tcPr>
          <w:p w14:paraId="0BA17C70" w14:textId="744AA33C" w:rsidR="003B6841" w:rsidRPr="00FA7CE4" w:rsidRDefault="003B6841" w:rsidP="003B684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FA7CE4">
              <w:rPr>
                <w:color w:val="000000"/>
                <w:sz w:val="20"/>
                <w:szCs w:val="20"/>
                <w:lang w:val="bg-BG"/>
              </w:rPr>
              <w:t>5</w:t>
            </w:r>
          </w:p>
        </w:tc>
        <w:tc>
          <w:tcPr>
            <w:tcW w:w="2629" w:type="pct"/>
            <w:noWrap/>
          </w:tcPr>
          <w:p w14:paraId="4D2F9BDE" w14:textId="77777777" w:rsidR="003B6841" w:rsidRPr="00FA7CE4" w:rsidRDefault="003B6841" w:rsidP="003B6841">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3B6841" w:rsidRPr="00616EA7" w14:paraId="1308FEE5" w14:textId="77777777" w:rsidTr="00C637A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197914BC" w14:textId="77777777" w:rsidR="003B6841" w:rsidRPr="00FA7CE4" w:rsidRDefault="003B6841" w:rsidP="003B6841">
            <w:pPr>
              <w:jc w:val="center"/>
              <w:rPr>
                <w:color w:val="000000"/>
                <w:sz w:val="20"/>
                <w:szCs w:val="20"/>
              </w:rPr>
            </w:pPr>
          </w:p>
        </w:tc>
        <w:tc>
          <w:tcPr>
            <w:tcW w:w="1834" w:type="pct"/>
          </w:tcPr>
          <w:p w14:paraId="551D29D7" w14:textId="604FEC47" w:rsidR="003B6841" w:rsidRPr="00602242" w:rsidRDefault="003B6841" w:rsidP="003B6841">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 xml:space="preserve">Норма на възвръщаемост на проекта с помощта на ЕС за 25 год. период ≥ </w:t>
            </w:r>
            <w:r>
              <w:rPr>
                <w:color w:val="000000"/>
                <w:sz w:val="20"/>
                <w:szCs w:val="20"/>
                <w:lang w:val="bg-BG"/>
              </w:rPr>
              <w:t>9,0</w:t>
            </w:r>
            <w:r w:rsidRPr="00602242">
              <w:rPr>
                <w:color w:val="000000"/>
                <w:sz w:val="20"/>
                <w:szCs w:val="20"/>
                <w:lang w:val="bg-BG"/>
              </w:rPr>
              <w:t xml:space="preserve">0% &lt; </w:t>
            </w:r>
            <w:r>
              <w:rPr>
                <w:color w:val="000000"/>
                <w:sz w:val="20"/>
                <w:szCs w:val="20"/>
                <w:lang w:val="bg-BG"/>
              </w:rPr>
              <w:t>11,5</w:t>
            </w:r>
            <w:r w:rsidRPr="00602242">
              <w:rPr>
                <w:color w:val="000000"/>
                <w:sz w:val="20"/>
                <w:szCs w:val="20"/>
                <w:lang w:val="bg-BG"/>
              </w:rPr>
              <w:t>%</w:t>
            </w:r>
          </w:p>
        </w:tc>
        <w:tc>
          <w:tcPr>
            <w:tcW w:w="323" w:type="pct"/>
            <w:noWrap/>
          </w:tcPr>
          <w:p w14:paraId="5ADB0A20" w14:textId="1A8F4032" w:rsidR="003B6841" w:rsidRPr="00FF3A00" w:rsidRDefault="003B6841" w:rsidP="003B684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FF3A00">
              <w:rPr>
                <w:color w:val="000000"/>
                <w:sz w:val="20"/>
                <w:szCs w:val="20"/>
                <w:lang w:val="bg-BG"/>
              </w:rPr>
              <w:t>4</w:t>
            </w:r>
          </w:p>
        </w:tc>
        <w:tc>
          <w:tcPr>
            <w:tcW w:w="2629" w:type="pct"/>
            <w:noWrap/>
          </w:tcPr>
          <w:p w14:paraId="2020527B" w14:textId="77777777" w:rsidR="003B6841" w:rsidRPr="00FA7CE4" w:rsidRDefault="003B6841" w:rsidP="003B6841">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3B6841" w:rsidRPr="00616EA7" w14:paraId="17CB38DD" w14:textId="77777777" w:rsidTr="00C637A5">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5F2B6676" w14:textId="77777777" w:rsidR="003B6841" w:rsidRPr="00FA7CE4" w:rsidRDefault="003B6841" w:rsidP="003B6841">
            <w:pPr>
              <w:jc w:val="center"/>
              <w:rPr>
                <w:color w:val="000000"/>
                <w:sz w:val="20"/>
                <w:szCs w:val="20"/>
              </w:rPr>
            </w:pPr>
          </w:p>
        </w:tc>
        <w:tc>
          <w:tcPr>
            <w:tcW w:w="1834" w:type="pct"/>
          </w:tcPr>
          <w:p w14:paraId="1F06AFBC" w14:textId="75283B21" w:rsidR="003B6841" w:rsidRPr="00602242" w:rsidRDefault="003B6841" w:rsidP="003B6841">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 xml:space="preserve">Норма на възвръщаемост на проекта с помощта на ЕС за 25 год. период ≥ </w:t>
            </w:r>
            <w:r>
              <w:rPr>
                <w:color w:val="000000"/>
                <w:sz w:val="20"/>
                <w:szCs w:val="20"/>
                <w:lang w:val="bg-BG"/>
              </w:rPr>
              <w:t>.7,</w:t>
            </w:r>
            <w:r w:rsidRPr="00602242">
              <w:rPr>
                <w:color w:val="000000"/>
                <w:sz w:val="20"/>
                <w:szCs w:val="20"/>
                <w:lang w:val="bg-BG"/>
              </w:rPr>
              <w:t xml:space="preserve">5% &lt; </w:t>
            </w:r>
            <w:r>
              <w:rPr>
                <w:color w:val="000000"/>
                <w:sz w:val="20"/>
                <w:szCs w:val="20"/>
                <w:lang w:val="bg-BG"/>
              </w:rPr>
              <w:t>9,0</w:t>
            </w:r>
            <w:r w:rsidRPr="00602242">
              <w:rPr>
                <w:color w:val="000000"/>
                <w:sz w:val="20"/>
                <w:szCs w:val="20"/>
                <w:lang w:val="bg-BG"/>
              </w:rPr>
              <w:t>%</w:t>
            </w:r>
          </w:p>
        </w:tc>
        <w:tc>
          <w:tcPr>
            <w:tcW w:w="323" w:type="pct"/>
            <w:noWrap/>
          </w:tcPr>
          <w:p w14:paraId="5E90843B" w14:textId="02C3EC4D" w:rsidR="003B6841" w:rsidRPr="00FA7CE4" w:rsidRDefault="003B6841" w:rsidP="003B6841">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FA7CE4">
              <w:rPr>
                <w:color w:val="000000"/>
                <w:sz w:val="20"/>
                <w:szCs w:val="20"/>
                <w:lang w:val="bg-BG"/>
              </w:rPr>
              <w:t>3</w:t>
            </w:r>
          </w:p>
        </w:tc>
        <w:tc>
          <w:tcPr>
            <w:tcW w:w="2629" w:type="pct"/>
            <w:noWrap/>
          </w:tcPr>
          <w:p w14:paraId="692DA977" w14:textId="77777777" w:rsidR="003B6841" w:rsidRPr="00FA7CE4" w:rsidRDefault="003B6841" w:rsidP="003B6841">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3B6841" w:rsidRPr="00616EA7" w14:paraId="57672B93" w14:textId="77777777" w:rsidTr="00C637A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4D2D9C8E" w14:textId="77777777" w:rsidR="003B6841" w:rsidRPr="00FA7CE4" w:rsidRDefault="003B6841" w:rsidP="003B6841">
            <w:pPr>
              <w:jc w:val="center"/>
              <w:rPr>
                <w:color w:val="000000"/>
                <w:sz w:val="20"/>
                <w:szCs w:val="20"/>
              </w:rPr>
            </w:pPr>
          </w:p>
        </w:tc>
        <w:tc>
          <w:tcPr>
            <w:tcW w:w="1834" w:type="pct"/>
          </w:tcPr>
          <w:p w14:paraId="69DBC94D" w14:textId="23714AF0" w:rsidR="003B6841" w:rsidRPr="00602242" w:rsidRDefault="003B6841" w:rsidP="003B6841">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602242">
              <w:rPr>
                <w:color w:val="000000"/>
                <w:sz w:val="20"/>
                <w:szCs w:val="20"/>
                <w:lang w:val="bg-BG"/>
              </w:rPr>
              <w:t xml:space="preserve">Норма на възвръщаемост на проекта с помощта на ЕС за 25 год. период ≥ </w:t>
            </w:r>
            <w:r>
              <w:rPr>
                <w:color w:val="000000"/>
                <w:sz w:val="20"/>
                <w:szCs w:val="20"/>
                <w:lang w:val="bg-BG"/>
              </w:rPr>
              <w:t>5</w:t>
            </w:r>
            <w:r w:rsidRPr="00602242">
              <w:rPr>
                <w:color w:val="000000"/>
                <w:sz w:val="20"/>
                <w:szCs w:val="20"/>
                <w:lang w:val="bg-BG"/>
              </w:rPr>
              <w:t xml:space="preserve">% &lt; </w:t>
            </w:r>
            <w:r>
              <w:rPr>
                <w:color w:val="000000"/>
                <w:sz w:val="20"/>
                <w:szCs w:val="20"/>
                <w:lang w:val="bg-BG"/>
              </w:rPr>
              <w:t>7,5</w:t>
            </w:r>
            <w:r w:rsidRPr="00602242">
              <w:rPr>
                <w:color w:val="000000"/>
                <w:sz w:val="20"/>
                <w:szCs w:val="20"/>
                <w:lang w:val="bg-BG"/>
              </w:rPr>
              <w:t>%</w:t>
            </w:r>
          </w:p>
        </w:tc>
        <w:tc>
          <w:tcPr>
            <w:tcW w:w="323" w:type="pct"/>
            <w:noWrap/>
          </w:tcPr>
          <w:p w14:paraId="2FC68762" w14:textId="5023B399" w:rsidR="003B6841" w:rsidRPr="00FF3A00" w:rsidRDefault="003B6841" w:rsidP="003B6841">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FF3A00">
              <w:rPr>
                <w:color w:val="000000"/>
                <w:sz w:val="20"/>
                <w:szCs w:val="20"/>
                <w:lang w:val="bg-BG"/>
              </w:rPr>
              <w:t>2</w:t>
            </w:r>
          </w:p>
        </w:tc>
        <w:tc>
          <w:tcPr>
            <w:tcW w:w="2629" w:type="pct"/>
            <w:noWrap/>
          </w:tcPr>
          <w:p w14:paraId="6E449078" w14:textId="77777777" w:rsidR="003B6841" w:rsidRPr="00FA7CE4" w:rsidRDefault="003B6841" w:rsidP="003B6841">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r>
      <w:tr w:rsidR="003B6841" w:rsidRPr="00616EA7" w14:paraId="332A0972" w14:textId="77777777" w:rsidTr="00C637A5">
        <w:trPr>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5EC4C9C1" w14:textId="77777777" w:rsidR="003B6841" w:rsidRPr="00FA7CE4" w:rsidRDefault="003B6841" w:rsidP="003B6841">
            <w:pPr>
              <w:jc w:val="center"/>
              <w:rPr>
                <w:color w:val="000000"/>
                <w:sz w:val="20"/>
                <w:szCs w:val="20"/>
              </w:rPr>
            </w:pPr>
          </w:p>
        </w:tc>
        <w:tc>
          <w:tcPr>
            <w:tcW w:w="1834" w:type="pct"/>
          </w:tcPr>
          <w:p w14:paraId="3E7CC7A8" w14:textId="4C54AD08" w:rsidR="003B6841" w:rsidRPr="00602242" w:rsidRDefault="003B6841" w:rsidP="003B6841">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602242">
              <w:rPr>
                <w:color w:val="000000"/>
                <w:sz w:val="20"/>
                <w:szCs w:val="20"/>
                <w:lang w:val="bg-BG"/>
              </w:rPr>
              <w:t xml:space="preserve">Норма на възвръщаемост на проекта с помощта на ЕС за 25 год. период ≥ </w:t>
            </w:r>
            <w:r>
              <w:rPr>
                <w:color w:val="000000"/>
                <w:sz w:val="20"/>
                <w:szCs w:val="20"/>
                <w:lang w:val="bg-BG"/>
              </w:rPr>
              <w:t>5</w:t>
            </w:r>
            <w:r w:rsidRPr="00602242">
              <w:rPr>
                <w:color w:val="000000"/>
                <w:sz w:val="20"/>
                <w:szCs w:val="20"/>
                <w:lang w:val="bg-BG"/>
              </w:rPr>
              <w:t>%</w:t>
            </w:r>
          </w:p>
        </w:tc>
        <w:tc>
          <w:tcPr>
            <w:tcW w:w="323" w:type="pct"/>
            <w:noWrap/>
          </w:tcPr>
          <w:p w14:paraId="54044A00" w14:textId="04ADE2BB" w:rsidR="003B6841" w:rsidRPr="00FF3A00" w:rsidRDefault="003B6841" w:rsidP="003B6841">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FF3A00">
              <w:rPr>
                <w:color w:val="000000"/>
                <w:sz w:val="20"/>
                <w:szCs w:val="20"/>
                <w:lang w:val="bg-BG"/>
              </w:rPr>
              <w:t>1</w:t>
            </w:r>
          </w:p>
        </w:tc>
        <w:tc>
          <w:tcPr>
            <w:tcW w:w="2629" w:type="pct"/>
            <w:noWrap/>
          </w:tcPr>
          <w:p w14:paraId="4397D743" w14:textId="77777777" w:rsidR="003B6841" w:rsidRPr="00FA7CE4" w:rsidRDefault="003B6841" w:rsidP="003B6841">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p>
        </w:tc>
      </w:tr>
      <w:tr w:rsidR="008F3D7E" w:rsidRPr="00616EA7" w14:paraId="6738EA1A" w14:textId="77777777" w:rsidTr="003A40AC">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214" w:type="pct"/>
            <w:noWrap/>
          </w:tcPr>
          <w:p w14:paraId="008F8857" w14:textId="163F6511" w:rsidR="008F3D7E" w:rsidRPr="003A40AC" w:rsidRDefault="00D70BAC" w:rsidP="008F3D7E">
            <w:pPr>
              <w:jc w:val="center"/>
              <w:rPr>
                <w:color w:val="000000"/>
                <w:sz w:val="20"/>
                <w:szCs w:val="20"/>
                <w:u w:val="single"/>
                <w:lang w:val="bg-BG"/>
              </w:rPr>
            </w:pPr>
            <w:r w:rsidRPr="003A40AC">
              <w:rPr>
                <w:color w:val="000000"/>
                <w:sz w:val="20"/>
                <w:szCs w:val="20"/>
                <w:u w:val="single"/>
                <w:lang w:val="bg-BG"/>
              </w:rPr>
              <w:t>І</w:t>
            </w:r>
            <w:r w:rsidR="00B57673">
              <w:rPr>
                <w:color w:val="000000"/>
                <w:sz w:val="20"/>
                <w:szCs w:val="20"/>
                <w:u w:val="single"/>
                <w:lang w:val="bg-BG"/>
              </w:rPr>
              <w:t>ІІ</w:t>
            </w:r>
          </w:p>
        </w:tc>
        <w:tc>
          <w:tcPr>
            <w:tcW w:w="1834" w:type="pct"/>
          </w:tcPr>
          <w:p w14:paraId="1D6E320C" w14:textId="54190010" w:rsidR="008F3D7E" w:rsidRPr="00602242" w:rsidRDefault="00D70BAC" w:rsidP="008F3D7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u w:val="single"/>
                <w:lang w:val="bg-BG"/>
              </w:rPr>
            </w:pPr>
            <w:r w:rsidRPr="00602242">
              <w:rPr>
                <w:b/>
                <w:bCs/>
                <w:color w:val="000000"/>
                <w:sz w:val="20"/>
                <w:szCs w:val="20"/>
                <w:u w:val="single"/>
                <w:lang w:val="bg-BG"/>
              </w:rPr>
              <w:t>Приоритизиране на проект</w:t>
            </w:r>
            <w:r w:rsidR="00B57673" w:rsidRPr="00602242">
              <w:rPr>
                <w:b/>
                <w:bCs/>
                <w:color w:val="000000"/>
                <w:sz w:val="20"/>
                <w:szCs w:val="20"/>
                <w:u w:val="single"/>
                <w:lang w:val="bg-BG"/>
              </w:rPr>
              <w:t>а</w:t>
            </w:r>
          </w:p>
        </w:tc>
        <w:tc>
          <w:tcPr>
            <w:tcW w:w="323" w:type="pct"/>
            <w:noWrap/>
          </w:tcPr>
          <w:p w14:paraId="2782B1EE" w14:textId="48A3CCDE" w:rsidR="008F3D7E" w:rsidRPr="003A40AC" w:rsidRDefault="00550241" w:rsidP="008F3D7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u w:val="single"/>
                <w:lang w:val="bg-BG"/>
              </w:rPr>
            </w:pPr>
            <w:r>
              <w:rPr>
                <w:b/>
                <w:bCs/>
                <w:color w:val="000000"/>
                <w:sz w:val="20"/>
                <w:szCs w:val="20"/>
                <w:u w:val="single"/>
                <w:lang w:val="bg-BG"/>
              </w:rPr>
              <w:t>20</w:t>
            </w:r>
          </w:p>
        </w:tc>
        <w:tc>
          <w:tcPr>
            <w:tcW w:w="2629" w:type="pct"/>
            <w:noWrap/>
          </w:tcPr>
          <w:p w14:paraId="5BF0C5F2" w14:textId="09A63E92" w:rsidR="008F3D7E" w:rsidRPr="003A40AC" w:rsidRDefault="008F3D7E" w:rsidP="008F3D7E">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u w:val="single"/>
                <w:lang w:val="bg-BG"/>
              </w:rPr>
            </w:pPr>
          </w:p>
        </w:tc>
      </w:tr>
      <w:tr w:rsidR="008F3D7E" w:rsidRPr="00616EA7" w14:paraId="57C2709F" w14:textId="77777777" w:rsidTr="00DF1DF9">
        <w:trPr>
          <w:trHeight w:val="300"/>
        </w:trPr>
        <w:tc>
          <w:tcPr>
            <w:cnfStyle w:val="001000000000" w:firstRow="0" w:lastRow="0" w:firstColumn="1" w:lastColumn="0" w:oddVBand="0" w:evenVBand="0" w:oddHBand="0" w:evenHBand="0" w:firstRowFirstColumn="0" w:firstRowLastColumn="0" w:lastRowFirstColumn="0" w:lastRowLastColumn="0"/>
            <w:tcW w:w="214" w:type="pct"/>
            <w:noWrap/>
            <w:hideMark/>
          </w:tcPr>
          <w:p w14:paraId="6BC885D0" w14:textId="605F0517" w:rsidR="008F3D7E" w:rsidRPr="00FA7CE4" w:rsidRDefault="00D70BAC" w:rsidP="008F3D7E">
            <w:pPr>
              <w:jc w:val="center"/>
              <w:rPr>
                <w:color w:val="000000"/>
                <w:sz w:val="20"/>
                <w:szCs w:val="20"/>
                <w:lang w:val="bg-BG"/>
              </w:rPr>
            </w:pPr>
            <w:r>
              <w:rPr>
                <w:color w:val="000000"/>
                <w:sz w:val="20"/>
                <w:szCs w:val="20"/>
                <w:lang w:val="bg-BG"/>
              </w:rPr>
              <w:lastRenderedPageBreak/>
              <w:t>1</w:t>
            </w:r>
          </w:p>
        </w:tc>
        <w:tc>
          <w:tcPr>
            <w:tcW w:w="1834" w:type="pct"/>
            <w:hideMark/>
          </w:tcPr>
          <w:p w14:paraId="06C2652B" w14:textId="0BE2C992" w:rsidR="008F3D7E" w:rsidRPr="00602242" w:rsidRDefault="008F3D7E" w:rsidP="008F3D7E">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602242">
              <w:rPr>
                <w:b/>
                <w:bCs/>
                <w:color w:val="000000"/>
                <w:sz w:val="20"/>
                <w:szCs w:val="20"/>
                <w:lang w:val="bg-BG"/>
              </w:rPr>
              <w:t>Местоположение на обекта</w:t>
            </w:r>
            <w:r w:rsidR="00D70BAC" w:rsidRPr="00602242">
              <w:rPr>
                <w:b/>
                <w:bCs/>
                <w:color w:val="000000"/>
                <w:sz w:val="20"/>
                <w:szCs w:val="20"/>
                <w:lang w:val="bg-BG"/>
              </w:rPr>
              <w:t xml:space="preserve"> </w:t>
            </w:r>
            <w:r w:rsidR="003A40AC" w:rsidRPr="00602242">
              <w:rPr>
                <w:b/>
                <w:bCs/>
                <w:color w:val="000000"/>
                <w:sz w:val="20"/>
                <w:szCs w:val="20"/>
                <w:lang w:val="bg-BG"/>
              </w:rPr>
              <w:t>(</w:t>
            </w:r>
            <w:r w:rsidR="00550241" w:rsidRPr="00602242">
              <w:rPr>
                <w:b/>
                <w:bCs/>
                <w:color w:val="000000"/>
                <w:sz w:val="20"/>
                <w:szCs w:val="20"/>
                <w:lang w:val="bg-BG"/>
              </w:rPr>
              <w:t xml:space="preserve">точките са </w:t>
            </w:r>
            <w:r w:rsidR="003A40AC" w:rsidRPr="00602242">
              <w:rPr>
                <w:b/>
                <w:bCs/>
                <w:color w:val="000000"/>
                <w:sz w:val="20"/>
                <w:szCs w:val="20"/>
                <w:lang w:val="bg-BG"/>
              </w:rPr>
              <w:t xml:space="preserve"> с натрупване)</w:t>
            </w:r>
          </w:p>
        </w:tc>
        <w:tc>
          <w:tcPr>
            <w:tcW w:w="323" w:type="pct"/>
            <w:noWrap/>
            <w:hideMark/>
          </w:tcPr>
          <w:p w14:paraId="6AAFC59C" w14:textId="4AEC153A" w:rsidR="008F3D7E" w:rsidRPr="00FA7CE4" w:rsidRDefault="00D70BAC" w:rsidP="008F3D7E">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1</w:t>
            </w:r>
            <w:r w:rsidR="008F3D7E" w:rsidRPr="00FA7CE4">
              <w:rPr>
                <w:b/>
                <w:bCs/>
                <w:color w:val="000000"/>
                <w:sz w:val="20"/>
                <w:szCs w:val="20"/>
                <w:lang w:val="bg-BG"/>
              </w:rPr>
              <w:t>5</w:t>
            </w:r>
          </w:p>
        </w:tc>
        <w:tc>
          <w:tcPr>
            <w:tcW w:w="2629" w:type="pct"/>
            <w:noWrap/>
          </w:tcPr>
          <w:p w14:paraId="0DFB9B53" w14:textId="792DBF91" w:rsidR="008F3D7E" w:rsidRDefault="003A40AC" w:rsidP="003A40AC">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3A40AC">
              <w:rPr>
                <w:i/>
                <w:iCs/>
                <w:color w:val="000000"/>
                <w:sz w:val="20"/>
                <w:szCs w:val="20"/>
                <w:lang w:val="bg-BG"/>
              </w:rPr>
              <w:t>Формуляр за кандидатстване, т. 1 „Основни данни“</w:t>
            </w:r>
            <w:r>
              <w:rPr>
                <w:i/>
                <w:iCs/>
                <w:color w:val="000000"/>
                <w:sz w:val="20"/>
                <w:szCs w:val="20"/>
                <w:lang w:val="bg-BG"/>
              </w:rPr>
              <w:t xml:space="preserve"> и</w:t>
            </w:r>
          </w:p>
          <w:p w14:paraId="743CEB34" w14:textId="7D5CA11E" w:rsidR="003A40AC" w:rsidRPr="003A40AC" w:rsidRDefault="003A40AC" w:rsidP="003A40AC">
            <w:pPr>
              <w:jc w:val="both"/>
              <w:cnfStyle w:val="000000000000" w:firstRow="0" w:lastRow="0" w:firstColumn="0" w:lastColumn="0" w:oddVBand="0" w:evenVBand="0" w:oddHBand="0" w:evenHBand="0" w:firstRowFirstColumn="0" w:firstRowLastColumn="0" w:lastRowFirstColumn="0" w:lastRowLastColumn="0"/>
              <w:rPr>
                <w:i/>
                <w:iCs/>
                <w:color w:val="000000"/>
                <w:sz w:val="20"/>
                <w:szCs w:val="20"/>
                <w:lang w:val="bg-BG"/>
              </w:rPr>
            </w:pPr>
            <w:r w:rsidRPr="003A40AC">
              <w:rPr>
                <w:i/>
                <w:iCs/>
                <w:color w:val="000000"/>
                <w:sz w:val="20"/>
                <w:szCs w:val="20"/>
                <w:lang w:val="bg-BG"/>
              </w:rPr>
              <w:t>„Допълнителна информация необходима за оценка на проектното предложение“</w:t>
            </w:r>
            <w:r>
              <w:rPr>
                <w:i/>
                <w:iCs/>
                <w:color w:val="000000"/>
                <w:sz w:val="20"/>
                <w:szCs w:val="20"/>
                <w:lang w:val="bg-BG"/>
              </w:rPr>
              <w:t xml:space="preserve"> </w:t>
            </w:r>
          </w:p>
        </w:tc>
      </w:tr>
      <w:tr w:rsidR="003A40AC" w:rsidRPr="00616EA7" w14:paraId="103AFA09" w14:textId="77777777" w:rsidTr="00DF1D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39DB38CF" w14:textId="1E100FFB" w:rsidR="003A40AC" w:rsidRPr="008029BB" w:rsidRDefault="003A40AC" w:rsidP="003A40AC">
            <w:pPr>
              <w:jc w:val="center"/>
              <w:rPr>
                <w:color w:val="000000"/>
                <w:sz w:val="20"/>
                <w:szCs w:val="20"/>
                <w:lang w:val="bg-BG"/>
              </w:rPr>
            </w:pPr>
            <w:r w:rsidRPr="00FA7CE4">
              <w:rPr>
                <w:color w:val="000000"/>
                <w:sz w:val="20"/>
                <w:szCs w:val="20"/>
                <w:lang w:val="bg-BG"/>
              </w:rPr>
              <w:t> </w:t>
            </w:r>
          </w:p>
        </w:tc>
        <w:tc>
          <w:tcPr>
            <w:tcW w:w="1834" w:type="pct"/>
          </w:tcPr>
          <w:p w14:paraId="2A1F3C83" w14:textId="6941E3E0" w:rsidR="003A40AC" w:rsidRPr="00602242" w:rsidRDefault="003A40AC" w:rsidP="003A40AC">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02242">
              <w:rPr>
                <w:color w:val="000000"/>
                <w:sz w:val="20"/>
                <w:szCs w:val="20"/>
                <w:lang w:val="bg-BG"/>
              </w:rPr>
              <w:t>Терминалът е разположен в по-слабо развит регион</w:t>
            </w:r>
          </w:p>
        </w:tc>
        <w:tc>
          <w:tcPr>
            <w:tcW w:w="323" w:type="pct"/>
            <w:noWrap/>
          </w:tcPr>
          <w:p w14:paraId="0B6139DF" w14:textId="1FD00475" w:rsidR="003A40AC" w:rsidRPr="00FA7CE4" w:rsidRDefault="003A40AC" w:rsidP="003A40AC">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lang w:val="bg-BG"/>
              </w:rPr>
              <w:t>1</w:t>
            </w:r>
            <w:r w:rsidRPr="00FA7CE4">
              <w:rPr>
                <w:color w:val="000000"/>
                <w:sz w:val="20"/>
                <w:szCs w:val="20"/>
                <w:lang w:val="bg-BG"/>
              </w:rPr>
              <w:t>0</w:t>
            </w:r>
          </w:p>
        </w:tc>
        <w:tc>
          <w:tcPr>
            <w:tcW w:w="2629" w:type="pct"/>
            <w:noWrap/>
          </w:tcPr>
          <w:p w14:paraId="2BF5D00B" w14:textId="77777777" w:rsidR="003A40AC" w:rsidRPr="00FA7CE4" w:rsidRDefault="003A40AC" w:rsidP="003A40AC">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p>
        </w:tc>
      </w:tr>
      <w:tr w:rsidR="008F3D7E" w:rsidRPr="00616EA7" w14:paraId="1922EE92" w14:textId="77777777" w:rsidTr="00DF1DF9">
        <w:trPr>
          <w:trHeight w:val="300"/>
        </w:trPr>
        <w:tc>
          <w:tcPr>
            <w:cnfStyle w:val="001000000000" w:firstRow="0" w:lastRow="0" w:firstColumn="1" w:lastColumn="0" w:oddVBand="0" w:evenVBand="0" w:oddHBand="0" w:evenHBand="0" w:firstRowFirstColumn="0" w:firstRowLastColumn="0" w:lastRowFirstColumn="0" w:lastRowLastColumn="0"/>
            <w:tcW w:w="214" w:type="pct"/>
            <w:noWrap/>
            <w:hideMark/>
          </w:tcPr>
          <w:p w14:paraId="59676EFC" w14:textId="5946F921" w:rsidR="008F3D7E" w:rsidRPr="00FA7CE4" w:rsidRDefault="008F3D7E" w:rsidP="008F3D7E">
            <w:pPr>
              <w:jc w:val="center"/>
              <w:rPr>
                <w:color w:val="000000"/>
                <w:sz w:val="20"/>
                <w:szCs w:val="20"/>
                <w:lang w:val="bg-BG"/>
              </w:rPr>
            </w:pPr>
            <w:r w:rsidRPr="00FA7CE4">
              <w:rPr>
                <w:color w:val="000000"/>
                <w:sz w:val="20"/>
                <w:szCs w:val="20"/>
                <w:lang w:val="bg-BG"/>
              </w:rPr>
              <w:t> </w:t>
            </w:r>
          </w:p>
        </w:tc>
        <w:tc>
          <w:tcPr>
            <w:tcW w:w="1834" w:type="pct"/>
            <w:hideMark/>
          </w:tcPr>
          <w:p w14:paraId="7019909C" w14:textId="349C8278" w:rsidR="008F3D7E" w:rsidRPr="00602242" w:rsidRDefault="008F3D7E" w:rsidP="00D70BAC">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602242">
              <w:rPr>
                <w:color w:val="000000"/>
                <w:sz w:val="20"/>
                <w:szCs w:val="20"/>
                <w:lang w:val="bg-BG"/>
              </w:rPr>
              <w:t>Терминалът е разположен на основната или широкообхватната TEN-Т мрежа</w:t>
            </w:r>
          </w:p>
        </w:tc>
        <w:tc>
          <w:tcPr>
            <w:tcW w:w="323" w:type="pct"/>
            <w:noWrap/>
            <w:hideMark/>
          </w:tcPr>
          <w:p w14:paraId="1FCDB36D" w14:textId="50480D41" w:rsidR="008F3D7E" w:rsidRPr="00FA7CE4" w:rsidRDefault="008F3D7E" w:rsidP="008F3D7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FA7CE4">
              <w:rPr>
                <w:color w:val="000000"/>
                <w:sz w:val="20"/>
                <w:szCs w:val="20"/>
                <w:lang w:val="bg-BG"/>
              </w:rPr>
              <w:t>5</w:t>
            </w:r>
          </w:p>
        </w:tc>
        <w:tc>
          <w:tcPr>
            <w:tcW w:w="2629" w:type="pct"/>
            <w:noWrap/>
          </w:tcPr>
          <w:p w14:paraId="31690EBA" w14:textId="09975767" w:rsidR="008F3D7E" w:rsidRPr="00FA7CE4" w:rsidRDefault="008F3D7E" w:rsidP="008F3D7E">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bg-BG"/>
              </w:rPr>
            </w:pPr>
          </w:p>
        </w:tc>
      </w:tr>
      <w:tr w:rsidR="003A40AC" w:rsidRPr="00616EA7" w14:paraId="38F2CE7C" w14:textId="77777777" w:rsidTr="00DF1D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22CCFE78" w14:textId="77777777" w:rsidR="003A40AC" w:rsidRPr="00FA7CE4" w:rsidRDefault="003A40AC" w:rsidP="008F3D7E">
            <w:pPr>
              <w:jc w:val="center"/>
              <w:rPr>
                <w:color w:val="000000"/>
                <w:sz w:val="20"/>
                <w:szCs w:val="20"/>
              </w:rPr>
            </w:pPr>
          </w:p>
        </w:tc>
        <w:tc>
          <w:tcPr>
            <w:tcW w:w="1834" w:type="pct"/>
          </w:tcPr>
          <w:p w14:paraId="2D4AF898" w14:textId="2E06E458" w:rsidR="003A40AC" w:rsidRPr="00602242" w:rsidRDefault="003A40AC" w:rsidP="00D70BAC">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02242">
              <w:rPr>
                <w:color w:val="000000"/>
                <w:sz w:val="20"/>
                <w:szCs w:val="20"/>
                <w:lang w:val="bg-BG"/>
              </w:rPr>
              <w:t>Терминалът не отговаря на нито едно от посочените условия</w:t>
            </w:r>
          </w:p>
        </w:tc>
        <w:tc>
          <w:tcPr>
            <w:tcW w:w="323" w:type="pct"/>
            <w:noWrap/>
          </w:tcPr>
          <w:p w14:paraId="302F9F22" w14:textId="5972D7D0" w:rsidR="003A40AC" w:rsidRPr="003A40AC" w:rsidRDefault="003A40AC" w:rsidP="008F3D7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Pr>
                <w:color w:val="000000"/>
                <w:sz w:val="20"/>
                <w:szCs w:val="20"/>
                <w:lang w:val="bg-BG"/>
              </w:rPr>
              <w:t>0</w:t>
            </w:r>
          </w:p>
        </w:tc>
        <w:tc>
          <w:tcPr>
            <w:tcW w:w="2629" w:type="pct"/>
            <w:noWrap/>
          </w:tcPr>
          <w:p w14:paraId="2DF8B2DF" w14:textId="77777777" w:rsidR="003A40AC" w:rsidRPr="00FA7CE4" w:rsidRDefault="003A40AC" w:rsidP="008F3D7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p>
        </w:tc>
      </w:tr>
      <w:tr w:rsidR="003A40AC" w:rsidRPr="00616EA7" w14:paraId="149A5AA6" w14:textId="77777777" w:rsidTr="00DF1DF9">
        <w:trPr>
          <w:trHeight w:val="300"/>
        </w:trPr>
        <w:tc>
          <w:tcPr>
            <w:cnfStyle w:val="001000000000" w:firstRow="0" w:lastRow="0" w:firstColumn="1" w:lastColumn="0" w:oddVBand="0" w:evenVBand="0" w:oddHBand="0" w:evenHBand="0" w:firstRowFirstColumn="0" w:firstRowLastColumn="0" w:lastRowFirstColumn="0" w:lastRowLastColumn="0"/>
            <w:tcW w:w="214" w:type="pct"/>
            <w:noWrap/>
            <w:hideMark/>
          </w:tcPr>
          <w:p w14:paraId="73696FDA" w14:textId="5A221850" w:rsidR="00D70BAC" w:rsidRPr="00FA7CE4" w:rsidRDefault="003A40AC" w:rsidP="00D70BAC">
            <w:pPr>
              <w:jc w:val="center"/>
              <w:rPr>
                <w:color w:val="000000"/>
                <w:sz w:val="20"/>
                <w:szCs w:val="20"/>
                <w:lang w:val="bg-BG"/>
              </w:rPr>
            </w:pPr>
            <w:r>
              <w:rPr>
                <w:color w:val="000000"/>
                <w:sz w:val="20"/>
                <w:szCs w:val="20"/>
                <w:lang w:val="bg-BG"/>
              </w:rPr>
              <w:t>2</w:t>
            </w:r>
          </w:p>
        </w:tc>
        <w:tc>
          <w:tcPr>
            <w:tcW w:w="1834" w:type="pct"/>
            <w:hideMark/>
          </w:tcPr>
          <w:p w14:paraId="6CEA0D9A" w14:textId="77777777" w:rsidR="003A40AC" w:rsidRPr="00602242" w:rsidRDefault="00D70BAC" w:rsidP="00D70BA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602242">
              <w:rPr>
                <w:b/>
                <w:bCs/>
                <w:color w:val="000000"/>
                <w:sz w:val="20"/>
                <w:szCs w:val="20"/>
                <w:lang w:val="bg-BG"/>
              </w:rPr>
              <w:t xml:space="preserve">Комплексност </w:t>
            </w:r>
            <w:r w:rsidR="003A40AC" w:rsidRPr="00602242">
              <w:rPr>
                <w:b/>
                <w:bCs/>
                <w:color w:val="000000"/>
                <w:sz w:val="20"/>
                <w:szCs w:val="20"/>
                <w:lang w:val="bg-BG"/>
              </w:rPr>
              <w:t>на проекта</w:t>
            </w:r>
          </w:p>
          <w:p w14:paraId="2EF4EAC5" w14:textId="4FDFD20A" w:rsidR="00D70BAC" w:rsidRPr="00602242" w:rsidRDefault="00D70BAC" w:rsidP="00D70BA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p>
        </w:tc>
        <w:tc>
          <w:tcPr>
            <w:tcW w:w="323" w:type="pct"/>
            <w:noWrap/>
            <w:hideMark/>
          </w:tcPr>
          <w:p w14:paraId="04DF42B0" w14:textId="2D23F6E5" w:rsidR="00D70BAC" w:rsidRPr="00FA7CE4" w:rsidRDefault="00550241" w:rsidP="00D70BAC">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Pr>
                <w:b/>
                <w:bCs/>
                <w:color w:val="000000"/>
                <w:sz w:val="20"/>
                <w:szCs w:val="20"/>
                <w:lang w:val="bg-BG"/>
              </w:rPr>
              <w:t>5</w:t>
            </w:r>
          </w:p>
        </w:tc>
        <w:tc>
          <w:tcPr>
            <w:tcW w:w="2629" w:type="pct"/>
            <w:noWrap/>
          </w:tcPr>
          <w:p w14:paraId="040E197B" w14:textId="63E73446" w:rsidR="00D70BAC" w:rsidRPr="00FA7CE4" w:rsidRDefault="003A40AC" w:rsidP="003A40AC">
            <w:pPr>
              <w:jc w:val="both"/>
              <w:cnfStyle w:val="000000000000" w:firstRow="0" w:lastRow="0" w:firstColumn="0" w:lastColumn="0" w:oddVBand="0" w:evenVBand="0" w:oddHBand="0" w:evenHBand="0" w:firstRowFirstColumn="0" w:firstRowLastColumn="0" w:lastRowFirstColumn="0" w:lastRowLastColumn="0"/>
              <w:rPr>
                <w:b/>
                <w:bCs/>
                <w:color w:val="000000"/>
                <w:sz w:val="20"/>
                <w:szCs w:val="20"/>
                <w:lang w:val="bg-BG"/>
              </w:rPr>
            </w:pPr>
            <w:r w:rsidRPr="003A40AC">
              <w:rPr>
                <w:i/>
                <w:iCs/>
                <w:color w:val="000000"/>
                <w:sz w:val="20"/>
                <w:szCs w:val="20"/>
                <w:lang w:val="bg-BG"/>
              </w:rPr>
              <w:t>Формуляр за кандидатстване, т. 1 „Основни данни“</w:t>
            </w:r>
          </w:p>
        </w:tc>
      </w:tr>
      <w:tr w:rsidR="003A40AC" w:rsidRPr="00616EA7" w14:paraId="2AE813D0" w14:textId="77777777" w:rsidTr="00FA757C">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4" w:type="pct"/>
            <w:noWrap/>
          </w:tcPr>
          <w:p w14:paraId="00944C14" w14:textId="2D27D818" w:rsidR="008F3D7E" w:rsidRPr="00FA7CE4" w:rsidRDefault="008F3D7E" w:rsidP="008F3D7E">
            <w:pPr>
              <w:jc w:val="center"/>
              <w:rPr>
                <w:color w:val="000000"/>
                <w:sz w:val="20"/>
                <w:szCs w:val="20"/>
                <w:lang w:val="bg-BG"/>
              </w:rPr>
            </w:pPr>
          </w:p>
        </w:tc>
        <w:tc>
          <w:tcPr>
            <w:tcW w:w="1834" w:type="pct"/>
          </w:tcPr>
          <w:p w14:paraId="54375077" w14:textId="33CB7C08" w:rsidR="008F3D7E" w:rsidRPr="00602242" w:rsidRDefault="003A40AC" w:rsidP="008F3D7E">
            <w:pPr>
              <w:jc w:val="both"/>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sidRPr="00602242">
              <w:rPr>
                <w:color w:val="000000"/>
                <w:sz w:val="20"/>
                <w:szCs w:val="20"/>
                <w:lang w:val="bg-BG"/>
              </w:rPr>
              <w:t>Проектното предложение включва двете приоритетни дейности</w:t>
            </w:r>
          </w:p>
        </w:tc>
        <w:tc>
          <w:tcPr>
            <w:tcW w:w="323" w:type="pct"/>
            <w:noWrap/>
          </w:tcPr>
          <w:p w14:paraId="6916BDB8" w14:textId="372D4415" w:rsidR="008F3D7E" w:rsidRPr="00FA7CE4" w:rsidRDefault="00550241" w:rsidP="008F3D7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bg-BG"/>
              </w:rPr>
            </w:pPr>
            <w:r>
              <w:rPr>
                <w:color w:val="000000"/>
                <w:sz w:val="20"/>
                <w:szCs w:val="20"/>
                <w:lang w:val="bg-BG"/>
              </w:rPr>
              <w:t>5</w:t>
            </w:r>
          </w:p>
        </w:tc>
        <w:tc>
          <w:tcPr>
            <w:tcW w:w="2629" w:type="pct"/>
            <w:noWrap/>
          </w:tcPr>
          <w:p w14:paraId="28793501" w14:textId="0F6F9E41" w:rsidR="008F3D7E" w:rsidRPr="00FA7CE4" w:rsidRDefault="008F3D7E" w:rsidP="008F3D7E">
            <w:pPr>
              <w:jc w:val="right"/>
              <w:cnfStyle w:val="000000100000" w:firstRow="0" w:lastRow="0" w:firstColumn="0" w:lastColumn="0" w:oddVBand="0" w:evenVBand="0" w:oddHBand="1" w:evenHBand="0" w:firstRowFirstColumn="0" w:firstRowLastColumn="0" w:lastRowFirstColumn="0" w:lastRowLastColumn="0"/>
              <w:rPr>
                <w:color w:val="000000"/>
                <w:sz w:val="20"/>
                <w:szCs w:val="20"/>
                <w:lang w:val="bg-BG"/>
              </w:rPr>
            </w:pPr>
          </w:p>
        </w:tc>
      </w:tr>
      <w:tr w:rsidR="008F3D7E" w:rsidRPr="00616EA7" w14:paraId="36A0BA6E" w14:textId="77777777" w:rsidTr="00FA757C">
        <w:trPr>
          <w:trHeight w:val="300"/>
        </w:trPr>
        <w:tc>
          <w:tcPr>
            <w:cnfStyle w:val="001000000000" w:firstRow="0" w:lastRow="0" w:firstColumn="1" w:lastColumn="0" w:oddVBand="0" w:evenVBand="0" w:oddHBand="0" w:evenHBand="0" w:firstRowFirstColumn="0" w:firstRowLastColumn="0" w:lastRowFirstColumn="0" w:lastRowLastColumn="0"/>
            <w:tcW w:w="214" w:type="pct"/>
            <w:noWrap/>
          </w:tcPr>
          <w:p w14:paraId="244CCAE9" w14:textId="677A766C" w:rsidR="008F3D7E" w:rsidRPr="00FA7CE4" w:rsidRDefault="008F3D7E" w:rsidP="008F3D7E">
            <w:pPr>
              <w:jc w:val="center"/>
              <w:rPr>
                <w:color w:val="000000"/>
                <w:sz w:val="20"/>
                <w:szCs w:val="20"/>
                <w:lang w:val="bg-BG"/>
              </w:rPr>
            </w:pPr>
          </w:p>
        </w:tc>
        <w:tc>
          <w:tcPr>
            <w:tcW w:w="1834" w:type="pct"/>
          </w:tcPr>
          <w:p w14:paraId="311116E6" w14:textId="319797B0" w:rsidR="008F3D7E" w:rsidRPr="00602242" w:rsidRDefault="003A40AC" w:rsidP="003A40AC">
            <w:pPr>
              <w:jc w:val="both"/>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sidRPr="00602242">
              <w:rPr>
                <w:color w:val="000000"/>
                <w:sz w:val="20"/>
                <w:szCs w:val="20"/>
                <w:lang w:val="bg-BG"/>
              </w:rPr>
              <w:t>Проектът включва едва приоритетна дейност (задължителна условие за разглеждане на проектното предложение)</w:t>
            </w:r>
          </w:p>
        </w:tc>
        <w:tc>
          <w:tcPr>
            <w:tcW w:w="323" w:type="pct"/>
            <w:noWrap/>
          </w:tcPr>
          <w:p w14:paraId="77A84F9E" w14:textId="1A519ACE" w:rsidR="008F3D7E" w:rsidRPr="00FA7CE4" w:rsidRDefault="003A40AC" w:rsidP="008F3D7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bg-BG"/>
              </w:rPr>
            </w:pPr>
            <w:r>
              <w:rPr>
                <w:color w:val="000000"/>
                <w:sz w:val="20"/>
                <w:szCs w:val="20"/>
                <w:lang w:val="bg-BG"/>
              </w:rPr>
              <w:t>0</w:t>
            </w:r>
          </w:p>
        </w:tc>
        <w:tc>
          <w:tcPr>
            <w:tcW w:w="2629" w:type="pct"/>
            <w:noWrap/>
          </w:tcPr>
          <w:p w14:paraId="0F0346FB" w14:textId="4816DEBB" w:rsidR="008F3D7E" w:rsidRPr="00FA7CE4" w:rsidRDefault="008F3D7E" w:rsidP="008F3D7E">
            <w:pPr>
              <w:jc w:val="right"/>
              <w:cnfStyle w:val="000000000000" w:firstRow="0" w:lastRow="0" w:firstColumn="0" w:lastColumn="0" w:oddVBand="0" w:evenVBand="0" w:oddHBand="0" w:evenHBand="0" w:firstRowFirstColumn="0" w:firstRowLastColumn="0" w:lastRowFirstColumn="0" w:lastRowLastColumn="0"/>
              <w:rPr>
                <w:color w:val="000000"/>
                <w:sz w:val="20"/>
                <w:szCs w:val="20"/>
                <w:lang w:val="bg-BG"/>
              </w:rPr>
            </w:pPr>
          </w:p>
        </w:tc>
      </w:tr>
      <w:tr w:rsidR="003A40AC" w:rsidRPr="00616EA7" w14:paraId="71079ECC" w14:textId="77777777" w:rsidTr="00DF1DF9">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214" w:type="pct"/>
            <w:noWrap/>
            <w:hideMark/>
          </w:tcPr>
          <w:p w14:paraId="636F52B3" w14:textId="77777777" w:rsidR="008F3D7E" w:rsidRPr="00FA7CE4" w:rsidRDefault="008F3D7E" w:rsidP="008F3D7E">
            <w:pPr>
              <w:jc w:val="center"/>
              <w:rPr>
                <w:color w:val="000000"/>
                <w:sz w:val="20"/>
                <w:szCs w:val="20"/>
                <w:lang w:val="bg-BG"/>
              </w:rPr>
            </w:pPr>
            <w:r w:rsidRPr="00FA7CE4">
              <w:rPr>
                <w:color w:val="000000"/>
                <w:sz w:val="20"/>
                <w:szCs w:val="20"/>
                <w:lang w:val="bg-BG"/>
              </w:rPr>
              <w:t> </w:t>
            </w:r>
          </w:p>
        </w:tc>
        <w:tc>
          <w:tcPr>
            <w:tcW w:w="1834" w:type="pct"/>
            <w:hideMark/>
          </w:tcPr>
          <w:p w14:paraId="40C483E7" w14:textId="77777777" w:rsidR="008F3D7E" w:rsidRPr="00602242" w:rsidRDefault="008F3D7E" w:rsidP="008F3D7E">
            <w:pPr>
              <w:ind w:firstLineChars="200" w:firstLine="400"/>
              <w:jc w:val="both"/>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sidRPr="00602242">
              <w:rPr>
                <w:b/>
                <w:bCs/>
                <w:color w:val="000000"/>
                <w:sz w:val="20"/>
                <w:szCs w:val="20"/>
                <w:lang w:val="bg-BG"/>
              </w:rPr>
              <w:t>Общо</w:t>
            </w:r>
          </w:p>
        </w:tc>
        <w:tc>
          <w:tcPr>
            <w:tcW w:w="323" w:type="pct"/>
            <w:noWrap/>
            <w:hideMark/>
          </w:tcPr>
          <w:p w14:paraId="4E051DD1" w14:textId="0B9ECC73" w:rsidR="008F3D7E" w:rsidRPr="00FA7CE4" w:rsidRDefault="00550241" w:rsidP="008F3D7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r>
              <w:rPr>
                <w:b/>
                <w:bCs/>
                <w:color w:val="000000"/>
                <w:sz w:val="20"/>
                <w:szCs w:val="20"/>
                <w:lang w:val="bg-BG"/>
              </w:rPr>
              <w:t>9</w:t>
            </w:r>
            <w:r w:rsidR="008F3D7E" w:rsidRPr="00FA7CE4">
              <w:rPr>
                <w:b/>
                <w:bCs/>
                <w:color w:val="000000"/>
                <w:sz w:val="20"/>
                <w:szCs w:val="20"/>
                <w:lang w:val="bg-BG"/>
              </w:rPr>
              <w:t>0</w:t>
            </w:r>
          </w:p>
        </w:tc>
        <w:tc>
          <w:tcPr>
            <w:tcW w:w="2629" w:type="pct"/>
            <w:noWrap/>
          </w:tcPr>
          <w:p w14:paraId="3555C028" w14:textId="270C8C55" w:rsidR="008F3D7E" w:rsidRPr="00FA7CE4" w:rsidRDefault="008F3D7E" w:rsidP="008F3D7E">
            <w:pPr>
              <w:jc w:val="right"/>
              <w:cnfStyle w:val="000000100000" w:firstRow="0" w:lastRow="0" w:firstColumn="0" w:lastColumn="0" w:oddVBand="0" w:evenVBand="0" w:oddHBand="1" w:evenHBand="0" w:firstRowFirstColumn="0" w:firstRowLastColumn="0" w:lastRowFirstColumn="0" w:lastRowLastColumn="0"/>
              <w:rPr>
                <w:b/>
                <w:bCs/>
                <w:color w:val="000000"/>
                <w:sz w:val="20"/>
                <w:szCs w:val="20"/>
                <w:lang w:val="bg-BG"/>
              </w:rPr>
            </w:pPr>
          </w:p>
        </w:tc>
      </w:tr>
    </w:tbl>
    <w:p w14:paraId="4C63F850" w14:textId="77777777" w:rsidR="006D51B3" w:rsidRDefault="006D51B3" w:rsidP="006D51B3">
      <w:pPr>
        <w:rPr>
          <w:b/>
          <w:noProof/>
        </w:rPr>
      </w:pPr>
    </w:p>
    <w:p w14:paraId="2F4608CB" w14:textId="77777777" w:rsidR="00AB4DB3" w:rsidRDefault="00AB4DB3"/>
    <w:sectPr w:rsidR="00AB4DB3" w:rsidSect="00FC3C26">
      <w:pgSz w:w="16838" w:h="11906" w:orient="landscape"/>
      <w:pgMar w:top="1276" w:right="1954" w:bottom="992" w:left="1418" w:header="426"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76C13" w14:textId="77777777" w:rsidR="00FE5BE6" w:rsidRDefault="00FE5BE6">
      <w:r>
        <w:separator/>
      </w:r>
    </w:p>
  </w:endnote>
  <w:endnote w:type="continuationSeparator" w:id="0">
    <w:p w14:paraId="20C22768" w14:textId="77777777" w:rsidR="00FE5BE6" w:rsidRDefault="00FE5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7CC18" w14:textId="0C9885EA" w:rsidR="008653DF" w:rsidRPr="00336EC4" w:rsidRDefault="008653DF">
    <w:pPr>
      <w:pStyle w:val="Footer"/>
      <w:jc w:val="right"/>
      <w:rPr>
        <w:sz w:val="20"/>
        <w:szCs w:val="20"/>
      </w:rPr>
    </w:pPr>
    <w:r w:rsidRPr="00336EC4">
      <w:rPr>
        <w:sz w:val="20"/>
        <w:szCs w:val="20"/>
      </w:rPr>
      <w:t xml:space="preserve">стр. </w:t>
    </w:r>
    <w:sdt>
      <w:sdtPr>
        <w:rPr>
          <w:sz w:val="20"/>
          <w:szCs w:val="20"/>
        </w:rPr>
        <w:id w:val="418382708"/>
        <w:docPartObj>
          <w:docPartGallery w:val="Page Numbers (Bottom of Page)"/>
          <w:docPartUnique/>
        </w:docPartObj>
      </w:sdtPr>
      <w:sdtEndPr>
        <w:rPr>
          <w:noProof/>
        </w:rPr>
      </w:sdtEndPr>
      <w:sdtContent>
        <w:r w:rsidRPr="00336EC4">
          <w:rPr>
            <w:sz w:val="20"/>
            <w:szCs w:val="20"/>
          </w:rPr>
          <w:fldChar w:fldCharType="begin"/>
        </w:r>
        <w:r w:rsidRPr="00336EC4">
          <w:rPr>
            <w:sz w:val="20"/>
            <w:szCs w:val="20"/>
          </w:rPr>
          <w:instrText xml:space="preserve"> PAGE   \* MERGEFORMAT </w:instrText>
        </w:r>
        <w:r w:rsidRPr="00336EC4">
          <w:rPr>
            <w:sz w:val="20"/>
            <w:szCs w:val="20"/>
          </w:rPr>
          <w:fldChar w:fldCharType="separate"/>
        </w:r>
        <w:r w:rsidR="008A4916">
          <w:rPr>
            <w:noProof/>
            <w:sz w:val="20"/>
            <w:szCs w:val="20"/>
          </w:rPr>
          <w:t>12</w:t>
        </w:r>
        <w:r w:rsidRPr="00336EC4">
          <w:rPr>
            <w:noProof/>
            <w:sz w:val="20"/>
            <w:szCs w:val="20"/>
          </w:rPr>
          <w:fldChar w:fldCharType="end"/>
        </w:r>
      </w:sdtContent>
    </w:sdt>
  </w:p>
  <w:p w14:paraId="7E1D7F92" w14:textId="77777777" w:rsidR="008653DF" w:rsidRDefault="008653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210F6" w14:textId="77777777" w:rsidR="00FE5BE6" w:rsidRDefault="00FE5BE6">
      <w:r>
        <w:separator/>
      </w:r>
    </w:p>
  </w:footnote>
  <w:footnote w:type="continuationSeparator" w:id="0">
    <w:p w14:paraId="6078F54C" w14:textId="77777777" w:rsidR="00FE5BE6" w:rsidRDefault="00FE5BE6">
      <w:r>
        <w:continuationSeparator/>
      </w:r>
    </w:p>
  </w:footnote>
  <w:footnote w:id="1">
    <w:p w14:paraId="5899A185" w14:textId="77777777" w:rsidR="008653DF" w:rsidRPr="005B0367" w:rsidRDefault="008653DF" w:rsidP="003C35F7">
      <w:pPr>
        <w:pStyle w:val="FootnoteText"/>
        <w:rPr>
          <w:lang w:val="bg-BG"/>
        </w:rPr>
      </w:pPr>
      <w:r>
        <w:rPr>
          <w:rStyle w:val="FootnoteReference"/>
          <w:rFonts w:eastAsiaTheme="majorEastAsia"/>
        </w:rPr>
        <w:footnoteRef/>
      </w:r>
      <w:r>
        <w:t xml:space="preserve"> </w:t>
      </w:r>
      <w:r>
        <w:rPr>
          <w:lang w:val="bg-BG"/>
        </w:rPr>
        <w:t>В случай на разминаване между текстовете, водещ е текстът на български език.</w:t>
      </w:r>
    </w:p>
  </w:footnote>
  <w:footnote w:id="2">
    <w:p w14:paraId="18D64083" w14:textId="77777777" w:rsidR="008653DF" w:rsidRPr="00690EE3" w:rsidRDefault="008653DF" w:rsidP="003C35F7">
      <w:pPr>
        <w:tabs>
          <w:tab w:val="right" w:pos="9720"/>
        </w:tabs>
        <w:jc w:val="both"/>
        <w:rPr>
          <w:sz w:val="22"/>
          <w:szCs w:val="22"/>
        </w:rPr>
      </w:pPr>
      <w:r w:rsidRPr="00690EE3">
        <w:rPr>
          <w:rStyle w:val="FootnoteReference"/>
          <w:rFonts w:eastAsiaTheme="majorEastAsia"/>
          <w:sz w:val="22"/>
          <w:szCs w:val="22"/>
        </w:rPr>
        <w:footnoteRef/>
      </w:r>
      <w:r>
        <w:rPr>
          <w:sz w:val="22"/>
          <w:szCs w:val="22"/>
        </w:rPr>
        <w:t xml:space="preserve"> </w:t>
      </w:r>
      <w:r w:rsidRPr="00227FE1">
        <w:rPr>
          <w:spacing w:val="-2"/>
          <w:sz w:val="18"/>
          <w:szCs w:val="18"/>
        </w:rPr>
        <w:t>В случай че документите са представени на чужд език, то те задължително следва да бъдат придружени от превод на български език.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205" w:type="dxa"/>
      <w:jc w:val="center"/>
      <w:tblLayout w:type="fixed"/>
      <w:tblLook w:val="04A0" w:firstRow="1" w:lastRow="0" w:firstColumn="1" w:lastColumn="0" w:noHBand="0" w:noVBand="1"/>
    </w:tblPr>
    <w:tblGrid>
      <w:gridCol w:w="5029"/>
      <w:gridCol w:w="5707"/>
      <w:gridCol w:w="469"/>
    </w:tblGrid>
    <w:tr w:rsidR="008653DF" w14:paraId="5E056A08" w14:textId="77777777" w:rsidTr="000B10E9">
      <w:trPr>
        <w:gridAfter w:val="1"/>
        <w:wAfter w:w="480" w:type="dxa"/>
        <w:trHeight w:val="244"/>
        <w:jc w:val="center"/>
      </w:trPr>
      <w:tc>
        <w:tcPr>
          <w:tcW w:w="5245" w:type="dxa"/>
          <w:vMerge w:val="restart"/>
          <w:vAlign w:val="center"/>
        </w:tcPr>
        <w:p w14:paraId="6888BCD2" w14:textId="77777777" w:rsidR="008653DF" w:rsidRDefault="008653DF" w:rsidP="000B10E9">
          <w:pPr>
            <w:tabs>
              <w:tab w:val="left" w:pos="37"/>
            </w:tabs>
            <w:ind w:right="-115"/>
            <w:jc w:val="center"/>
            <w:rPr>
              <w:rFonts w:cstheme="minorHAnsi"/>
              <w:sz w:val="18"/>
              <w:szCs w:val="18"/>
              <w:lang w:val="ru-RU" w:eastAsia="pl-PL"/>
            </w:rPr>
          </w:pPr>
        </w:p>
      </w:tc>
      <w:tc>
        <w:tcPr>
          <w:tcW w:w="5954" w:type="dxa"/>
          <w:vMerge w:val="restart"/>
          <w:vAlign w:val="bottom"/>
        </w:tcPr>
        <w:p w14:paraId="60C0C2FE" w14:textId="77777777" w:rsidR="008653DF" w:rsidRDefault="008653DF" w:rsidP="000B10E9">
          <w:pPr>
            <w:jc w:val="center"/>
            <w:rPr>
              <w:rFonts w:cstheme="minorHAnsi"/>
              <w:b/>
              <w:sz w:val="18"/>
              <w:szCs w:val="18"/>
              <w:lang w:eastAsia="pl-PL"/>
            </w:rPr>
          </w:pPr>
        </w:p>
      </w:tc>
    </w:tr>
    <w:tr w:rsidR="008653DF" w14:paraId="63C52B99" w14:textId="77777777" w:rsidTr="000B10E9">
      <w:trPr>
        <w:trHeight w:val="241"/>
        <w:jc w:val="center"/>
      </w:trPr>
      <w:tc>
        <w:tcPr>
          <w:tcW w:w="5245" w:type="dxa"/>
          <w:vMerge/>
          <w:vAlign w:val="center"/>
          <w:hideMark/>
        </w:tcPr>
        <w:p w14:paraId="10C193FE" w14:textId="77777777" w:rsidR="008653DF" w:rsidRDefault="008653DF" w:rsidP="000B10E9">
          <w:pPr>
            <w:rPr>
              <w:rFonts w:cstheme="minorHAnsi"/>
              <w:sz w:val="18"/>
              <w:szCs w:val="18"/>
              <w:lang w:val="ru-RU" w:eastAsia="pl-PL"/>
            </w:rPr>
          </w:pPr>
        </w:p>
      </w:tc>
      <w:tc>
        <w:tcPr>
          <w:tcW w:w="5954" w:type="dxa"/>
          <w:vMerge/>
          <w:vAlign w:val="center"/>
          <w:hideMark/>
        </w:tcPr>
        <w:p w14:paraId="6D573E01" w14:textId="77777777" w:rsidR="008653DF" w:rsidRDefault="008653DF" w:rsidP="000B10E9">
          <w:pPr>
            <w:rPr>
              <w:rFonts w:cstheme="minorHAnsi"/>
              <w:b/>
              <w:sz w:val="18"/>
              <w:szCs w:val="18"/>
              <w:lang w:eastAsia="pl-PL"/>
            </w:rPr>
          </w:pPr>
        </w:p>
      </w:tc>
      <w:tc>
        <w:tcPr>
          <w:tcW w:w="480" w:type="dxa"/>
          <w:vAlign w:val="center"/>
          <w:hideMark/>
        </w:tcPr>
        <w:p w14:paraId="46F2982F" w14:textId="77777777" w:rsidR="008653DF" w:rsidRDefault="008653DF" w:rsidP="000B10E9">
          <w:pPr>
            <w:rPr>
              <w:rFonts w:cstheme="minorHAnsi"/>
              <w:b/>
              <w:sz w:val="18"/>
              <w:szCs w:val="18"/>
              <w:lang w:eastAsia="pl-PL"/>
            </w:rPr>
          </w:pPr>
        </w:p>
      </w:tc>
    </w:tr>
  </w:tbl>
  <w:p w14:paraId="1E267556" w14:textId="2357F0AA" w:rsidR="008653DF" w:rsidRDefault="008653DF" w:rsidP="000B10E9">
    <w:pPr>
      <w:pStyle w:val="Header"/>
      <w:pBdr>
        <w:bottom w:val="single" w:sz="6" w:space="1" w:color="auto"/>
      </w:pBdr>
      <w:rPr>
        <w:rFonts w:asciiTheme="minorHAnsi" w:hAnsiTheme="minorHAnsi" w:cstheme="minorBidi"/>
        <w:sz w:val="22"/>
        <w:szCs w:val="22"/>
      </w:rPr>
    </w:pPr>
    <w:r>
      <w:rPr>
        <w:noProof/>
        <w:lang w:val="en-US" w:eastAsia="en-US"/>
      </w:rPr>
      <w:drawing>
        <wp:inline distT="0" distB="0" distL="0" distR="0" wp14:anchorId="138C4735" wp14:editId="766888E0">
          <wp:extent cx="2190750" cy="838200"/>
          <wp:effectExtent l="0" t="0" r="0" b="0"/>
          <wp:docPr id="505991808" name="Picture 505991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0" cy="838200"/>
                  </a:xfrm>
                  <a:prstGeom prst="rect">
                    <a:avLst/>
                  </a:prstGeom>
                  <a:noFill/>
                  <a:ln>
                    <a:noFill/>
                  </a:ln>
                </pic:spPr>
              </pic:pic>
            </a:graphicData>
          </a:graphic>
        </wp:inline>
      </w:drawing>
    </w:r>
    <w:r>
      <w:ptab w:relativeTo="margin" w:alignment="center" w:leader="none"/>
    </w:r>
    <w:r>
      <w:ptab w:relativeTo="margin" w:alignment="right" w:leader="none"/>
    </w:r>
    <w:r>
      <w:rPr>
        <w:noProof/>
        <w:lang w:val="en-US" w:eastAsia="en-US"/>
      </w:rPr>
      <w:drawing>
        <wp:inline distT="0" distB="0" distL="0" distR="0" wp14:anchorId="07948A42" wp14:editId="65E3CF94">
          <wp:extent cx="2514600" cy="876300"/>
          <wp:effectExtent l="0" t="0" r="0" b="0"/>
          <wp:docPr id="626424380" name="Picture 626424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4600" cy="876300"/>
                  </a:xfrm>
                  <a:prstGeom prst="rect">
                    <a:avLst/>
                  </a:prstGeom>
                  <a:noFill/>
                  <a:ln>
                    <a:noFill/>
                  </a:ln>
                </pic:spPr>
              </pic:pic>
            </a:graphicData>
          </a:graphic>
        </wp:inline>
      </w:drawing>
    </w:r>
  </w:p>
  <w:p w14:paraId="65E0A3AF" w14:textId="31F4B338" w:rsidR="008653DF" w:rsidRPr="000B10E9" w:rsidRDefault="008653DF" w:rsidP="000B10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D0C29"/>
    <w:multiLevelType w:val="hybridMultilevel"/>
    <w:tmpl w:val="815299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22A07CA"/>
    <w:multiLevelType w:val="hybridMultilevel"/>
    <w:tmpl w:val="5F4A005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43B4DF2"/>
    <w:multiLevelType w:val="multilevel"/>
    <w:tmpl w:val="0402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50B321E3"/>
    <w:multiLevelType w:val="hybridMultilevel"/>
    <w:tmpl w:val="FD1264BA"/>
    <w:lvl w:ilvl="0" w:tplc="53BCC1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736611"/>
    <w:multiLevelType w:val="multilevel"/>
    <w:tmpl w:val="0402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5" w15:restartNumberingAfterBreak="0">
    <w:nsid w:val="5A4D0A97"/>
    <w:multiLevelType w:val="hybridMultilevel"/>
    <w:tmpl w:val="81529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1F5A12"/>
    <w:multiLevelType w:val="hybridMultilevel"/>
    <w:tmpl w:val="5F4A0052"/>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DB77E51"/>
    <w:multiLevelType w:val="hybridMultilevel"/>
    <w:tmpl w:val="98765032"/>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720631D9"/>
    <w:multiLevelType w:val="multilevel"/>
    <w:tmpl w:val="13B0C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6"/>
  </w:num>
  <w:num w:numId="4">
    <w:abstractNumId w:val="3"/>
  </w:num>
  <w:num w:numId="5">
    <w:abstractNumId w:val="1"/>
  </w:num>
  <w:num w:numId="6">
    <w:abstractNumId w:val="5"/>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03357"/>
    <w:rsid w:val="00003F28"/>
    <w:rsid w:val="00014104"/>
    <w:rsid w:val="00030016"/>
    <w:rsid w:val="0009457E"/>
    <w:rsid w:val="000B10E9"/>
    <w:rsid w:val="000C6EDB"/>
    <w:rsid w:val="000D56E4"/>
    <w:rsid w:val="000D5DA0"/>
    <w:rsid w:val="000E60AF"/>
    <w:rsid w:val="00104AC2"/>
    <w:rsid w:val="0014094E"/>
    <w:rsid w:val="00160A0E"/>
    <w:rsid w:val="00177038"/>
    <w:rsid w:val="0018523F"/>
    <w:rsid w:val="00190680"/>
    <w:rsid w:val="001B7475"/>
    <w:rsid w:val="001C0EFE"/>
    <w:rsid w:val="001C64D6"/>
    <w:rsid w:val="001E2CD0"/>
    <w:rsid w:val="001F0ADC"/>
    <w:rsid w:val="001F2C4B"/>
    <w:rsid w:val="001F67BD"/>
    <w:rsid w:val="002174EB"/>
    <w:rsid w:val="002250C4"/>
    <w:rsid w:val="002309C3"/>
    <w:rsid w:val="002334AA"/>
    <w:rsid w:val="002359F0"/>
    <w:rsid w:val="00247C4F"/>
    <w:rsid w:val="00260548"/>
    <w:rsid w:val="002B125C"/>
    <w:rsid w:val="002C70D0"/>
    <w:rsid w:val="002D166E"/>
    <w:rsid w:val="002E1CE5"/>
    <w:rsid w:val="002E4DAE"/>
    <w:rsid w:val="002E5AE1"/>
    <w:rsid w:val="002F4D8C"/>
    <w:rsid w:val="003116AD"/>
    <w:rsid w:val="003156F5"/>
    <w:rsid w:val="00330E27"/>
    <w:rsid w:val="00334768"/>
    <w:rsid w:val="0033551D"/>
    <w:rsid w:val="00336D4A"/>
    <w:rsid w:val="00357349"/>
    <w:rsid w:val="003644EC"/>
    <w:rsid w:val="003767E5"/>
    <w:rsid w:val="0038031F"/>
    <w:rsid w:val="00392668"/>
    <w:rsid w:val="003A40AC"/>
    <w:rsid w:val="003B6841"/>
    <w:rsid w:val="003B7DA6"/>
    <w:rsid w:val="003C35F7"/>
    <w:rsid w:val="003C38A3"/>
    <w:rsid w:val="003D7F34"/>
    <w:rsid w:val="003F488D"/>
    <w:rsid w:val="003F6CB4"/>
    <w:rsid w:val="00432720"/>
    <w:rsid w:val="004703F4"/>
    <w:rsid w:val="0047344B"/>
    <w:rsid w:val="00475975"/>
    <w:rsid w:val="00490E27"/>
    <w:rsid w:val="00496901"/>
    <w:rsid w:val="004A24F4"/>
    <w:rsid w:val="004C0CE6"/>
    <w:rsid w:val="004C2853"/>
    <w:rsid w:val="0052460E"/>
    <w:rsid w:val="00550241"/>
    <w:rsid w:val="0055300A"/>
    <w:rsid w:val="00554D31"/>
    <w:rsid w:val="00594B33"/>
    <w:rsid w:val="005B5CCB"/>
    <w:rsid w:val="005C145E"/>
    <w:rsid w:val="005E3C7F"/>
    <w:rsid w:val="005F0AD0"/>
    <w:rsid w:val="00602242"/>
    <w:rsid w:val="00616EA7"/>
    <w:rsid w:val="006177DF"/>
    <w:rsid w:val="00644DDA"/>
    <w:rsid w:val="00664011"/>
    <w:rsid w:val="00671045"/>
    <w:rsid w:val="006750E1"/>
    <w:rsid w:val="00687A43"/>
    <w:rsid w:val="006A571A"/>
    <w:rsid w:val="006A65F4"/>
    <w:rsid w:val="006B389E"/>
    <w:rsid w:val="006B4E20"/>
    <w:rsid w:val="006D0057"/>
    <w:rsid w:val="006D2776"/>
    <w:rsid w:val="006D51B3"/>
    <w:rsid w:val="006E7F67"/>
    <w:rsid w:val="007036F6"/>
    <w:rsid w:val="007144D1"/>
    <w:rsid w:val="00747355"/>
    <w:rsid w:val="0076128A"/>
    <w:rsid w:val="00783C94"/>
    <w:rsid w:val="00783DA4"/>
    <w:rsid w:val="00791AF7"/>
    <w:rsid w:val="0079536D"/>
    <w:rsid w:val="007A5AB1"/>
    <w:rsid w:val="007E1CA0"/>
    <w:rsid w:val="007E45B9"/>
    <w:rsid w:val="008029BB"/>
    <w:rsid w:val="0080374B"/>
    <w:rsid w:val="0082229D"/>
    <w:rsid w:val="00824BFE"/>
    <w:rsid w:val="008276EA"/>
    <w:rsid w:val="008531A0"/>
    <w:rsid w:val="00856A41"/>
    <w:rsid w:val="008653DF"/>
    <w:rsid w:val="00866E72"/>
    <w:rsid w:val="00872A35"/>
    <w:rsid w:val="008755B3"/>
    <w:rsid w:val="008814F8"/>
    <w:rsid w:val="008A0BC9"/>
    <w:rsid w:val="008A4916"/>
    <w:rsid w:val="008B293B"/>
    <w:rsid w:val="008C23FF"/>
    <w:rsid w:val="008D02E1"/>
    <w:rsid w:val="008D0502"/>
    <w:rsid w:val="008F3D7E"/>
    <w:rsid w:val="00930D94"/>
    <w:rsid w:val="00945650"/>
    <w:rsid w:val="009614C0"/>
    <w:rsid w:val="009723ED"/>
    <w:rsid w:val="00975D6E"/>
    <w:rsid w:val="009940B1"/>
    <w:rsid w:val="009B5BB4"/>
    <w:rsid w:val="009C3C8C"/>
    <w:rsid w:val="009D5F07"/>
    <w:rsid w:val="009E4551"/>
    <w:rsid w:val="00A30EC1"/>
    <w:rsid w:val="00A34069"/>
    <w:rsid w:val="00A42427"/>
    <w:rsid w:val="00A46D65"/>
    <w:rsid w:val="00A51B2E"/>
    <w:rsid w:val="00A51B8C"/>
    <w:rsid w:val="00A71FB7"/>
    <w:rsid w:val="00A7281E"/>
    <w:rsid w:val="00A77A25"/>
    <w:rsid w:val="00AB07A6"/>
    <w:rsid w:val="00AB4DB3"/>
    <w:rsid w:val="00AC7CFC"/>
    <w:rsid w:val="00AF3DF8"/>
    <w:rsid w:val="00B003A2"/>
    <w:rsid w:val="00B24487"/>
    <w:rsid w:val="00B42E5C"/>
    <w:rsid w:val="00B51492"/>
    <w:rsid w:val="00B57673"/>
    <w:rsid w:val="00B60400"/>
    <w:rsid w:val="00B64178"/>
    <w:rsid w:val="00B70862"/>
    <w:rsid w:val="00B83643"/>
    <w:rsid w:val="00B93DB0"/>
    <w:rsid w:val="00B969AB"/>
    <w:rsid w:val="00BB771B"/>
    <w:rsid w:val="00BC4E30"/>
    <w:rsid w:val="00BE3BA5"/>
    <w:rsid w:val="00BF35DC"/>
    <w:rsid w:val="00BF7A4D"/>
    <w:rsid w:val="00C03357"/>
    <w:rsid w:val="00C0748D"/>
    <w:rsid w:val="00C07A0D"/>
    <w:rsid w:val="00C1226B"/>
    <w:rsid w:val="00C21868"/>
    <w:rsid w:val="00C359B8"/>
    <w:rsid w:val="00C46E49"/>
    <w:rsid w:val="00C637A5"/>
    <w:rsid w:val="00C77060"/>
    <w:rsid w:val="00C83410"/>
    <w:rsid w:val="00C956BD"/>
    <w:rsid w:val="00C96D1F"/>
    <w:rsid w:val="00CA7188"/>
    <w:rsid w:val="00CB3421"/>
    <w:rsid w:val="00CB3B75"/>
    <w:rsid w:val="00CC3351"/>
    <w:rsid w:val="00CC5F98"/>
    <w:rsid w:val="00CD18A7"/>
    <w:rsid w:val="00CF5F04"/>
    <w:rsid w:val="00D12A14"/>
    <w:rsid w:val="00D15EA6"/>
    <w:rsid w:val="00D346B4"/>
    <w:rsid w:val="00D4585C"/>
    <w:rsid w:val="00D6799A"/>
    <w:rsid w:val="00D70BAC"/>
    <w:rsid w:val="00D77271"/>
    <w:rsid w:val="00D80D8C"/>
    <w:rsid w:val="00D86822"/>
    <w:rsid w:val="00DA10C1"/>
    <w:rsid w:val="00DA1F2F"/>
    <w:rsid w:val="00DA7EFE"/>
    <w:rsid w:val="00DB1F03"/>
    <w:rsid w:val="00DB4AF1"/>
    <w:rsid w:val="00DC589C"/>
    <w:rsid w:val="00DC7602"/>
    <w:rsid w:val="00DD4892"/>
    <w:rsid w:val="00DE2F77"/>
    <w:rsid w:val="00DE6650"/>
    <w:rsid w:val="00DF1DF9"/>
    <w:rsid w:val="00DF25D9"/>
    <w:rsid w:val="00DF295F"/>
    <w:rsid w:val="00E1421C"/>
    <w:rsid w:val="00E16B4C"/>
    <w:rsid w:val="00E22AA7"/>
    <w:rsid w:val="00E25FCB"/>
    <w:rsid w:val="00E32258"/>
    <w:rsid w:val="00E34B3A"/>
    <w:rsid w:val="00E66116"/>
    <w:rsid w:val="00E811B1"/>
    <w:rsid w:val="00E91164"/>
    <w:rsid w:val="00EC649A"/>
    <w:rsid w:val="00ED0217"/>
    <w:rsid w:val="00ED27B3"/>
    <w:rsid w:val="00EE13BA"/>
    <w:rsid w:val="00EF33A4"/>
    <w:rsid w:val="00EF4AAB"/>
    <w:rsid w:val="00EF4C2C"/>
    <w:rsid w:val="00F068EB"/>
    <w:rsid w:val="00F072C8"/>
    <w:rsid w:val="00F51DF1"/>
    <w:rsid w:val="00F57634"/>
    <w:rsid w:val="00F60AA1"/>
    <w:rsid w:val="00F632B7"/>
    <w:rsid w:val="00F70E52"/>
    <w:rsid w:val="00F7737B"/>
    <w:rsid w:val="00F86856"/>
    <w:rsid w:val="00F91AFD"/>
    <w:rsid w:val="00F939FA"/>
    <w:rsid w:val="00FA5A40"/>
    <w:rsid w:val="00FA757C"/>
    <w:rsid w:val="00FA7CE4"/>
    <w:rsid w:val="00FC2E3E"/>
    <w:rsid w:val="00FC3C26"/>
    <w:rsid w:val="00FD2BCB"/>
    <w:rsid w:val="00FD3F05"/>
    <w:rsid w:val="00FE0E65"/>
    <w:rsid w:val="00FE4B44"/>
    <w:rsid w:val="00FE5BE6"/>
    <w:rsid w:val="00FF3A00"/>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9E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357"/>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qFormat/>
    <w:rsid w:val="00C03357"/>
    <w:pPr>
      <w:keepNext/>
      <w:keepLines/>
      <w:numPr>
        <w:numId w:val="1"/>
      </w:numPr>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C03357"/>
    <w:pPr>
      <w:keepNext/>
      <w:keepLines/>
      <w:numPr>
        <w:ilvl w:val="1"/>
        <w:numId w:val="1"/>
      </w:numPr>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semiHidden/>
    <w:unhideWhenUsed/>
    <w:qFormat/>
    <w:rsid w:val="00C03357"/>
    <w:pPr>
      <w:keepNext/>
      <w:keepLines/>
      <w:numPr>
        <w:ilvl w:val="2"/>
        <w:numId w:val="1"/>
      </w:numPr>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semiHidden/>
    <w:unhideWhenUsed/>
    <w:qFormat/>
    <w:rsid w:val="00C03357"/>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semiHidden/>
    <w:unhideWhenUsed/>
    <w:qFormat/>
    <w:rsid w:val="00C03357"/>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semiHidden/>
    <w:unhideWhenUsed/>
    <w:qFormat/>
    <w:rsid w:val="00C03357"/>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semiHidden/>
    <w:unhideWhenUsed/>
    <w:qFormat/>
    <w:rsid w:val="00C0335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C0335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C0335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357"/>
    <w:rPr>
      <w:rFonts w:asciiTheme="majorHAnsi" w:eastAsiaTheme="majorEastAsia" w:hAnsiTheme="majorHAnsi" w:cstheme="majorBidi"/>
      <w:b/>
      <w:bCs/>
      <w:color w:val="2E74B5" w:themeColor="accent1" w:themeShade="BF"/>
      <w:sz w:val="28"/>
      <w:szCs w:val="28"/>
      <w:lang w:eastAsia="bg-BG"/>
    </w:rPr>
  </w:style>
  <w:style w:type="character" w:customStyle="1" w:styleId="Heading2Char">
    <w:name w:val="Heading 2 Char"/>
    <w:basedOn w:val="DefaultParagraphFont"/>
    <w:link w:val="Heading2"/>
    <w:rsid w:val="00C03357"/>
    <w:rPr>
      <w:rFonts w:asciiTheme="majorHAnsi" w:eastAsiaTheme="majorEastAsia" w:hAnsiTheme="majorHAnsi" w:cstheme="majorBidi"/>
      <w:b/>
      <w:bCs/>
      <w:color w:val="5B9BD5" w:themeColor="accent1"/>
      <w:sz w:val="26"/>
      <w:szCs w:val="26"/>
      <w:lang w:eastAsia="bg-BG"/>
    </w:rPr>
  </w:style>
  <w:style w:type="character" w:customStyle="1" w:styleId="Heading3Char">
    <w:name w:val="Heading 3 Char"/>
    <w:basedOn w:val="DefaultParagraphFont"/>
    <w:link w:val="Heading3"/>
    <w:semiHidden/>
    <w:rsid w:val="00C03357"/>
    <w:rPr>
      <w:rFonts w:asciiTheme="majorHAnsi" w:eastAsiaTheme="majorEastAsia" w:hAnsiTheme="majorHAnsi" w:cstheme="majorBidi"/>
      <w:b/>
      <w:bCs/>
      <w:color w:val="5B9BD5" w:themeColor="accent1"/>
      <w:sz w:val="24"/>
      <w:szCs w:val="24"/>
      <w:lang w:eastAsia="bg-BG"/>
    </w:rPr>
  </w:style>
  <w:style w:type="character" w:customStyle="1" w:styleId="Heading4Char">
    <w:name w:val="Heading 4 Char"/>
    <w:basedOn w:val="DefaultParagraphFont"/>
    <w:link w:val="Heading4"/>
    <w:semiHidden/>
    <w:rsid w:val="00C03357"/>
    <w:rPr>
      <w:rFonts w:asciiTheme="majorHAnsi" w:eastAsiaTheme="majorEastAsia" w:hAnsiTheme="majorHAnsi" w:cstheme="majorBidi"/>
      <w:b/>
      <w:bCs/>
      <w:i/>
      <w:iCs/>
      <w:color w:val="5B9BD5" w:themeColor="accent1"/>
      <w:sz w:val="24"/>
      <w:szCs w:val="24"/>
      <w:lang w:eastAsia="bg-BG"/>
    </w:rPr>
  </w:style>
  <w:style w:type="character" w:customStyle="1" w:styleId="Heading5Char">
    <w:name w:val="Heading 5 Char"/>
    <w:basedOn w:val="DefaultParagraphFont"/>
    <w:link w:val="Heading5"/>
    <w:semiHidden/>
    <w:rsid w:val="00C03357"/>
    <w:rPr>
      <w:rFonts w:asciiTheme="majorHAnsi" w:eastAsiaTheme="majorEastAsia" w:hAnsiTheme="majorHAnsi" w:cstheme="majorBidi"/>
      <w:color w:val="1F4D78" w:themeColor="accent1" w:themeShade="7F"/>
      <w:sz w:val="24"/>
      <w:szCs w:val="24"/>
      <w:lang w:eastAsia="bg-BG"/>
    </w:rPr>
  </w:style>
  <w:style w:type="character" w:customStyle="1" w:styleId="Heading6Char">
    <w:name w:val="Heading 6 Char"/>
    <w:basedOn w:val="DefaultParagraphFont"/>
    <w:link w:val="Heading6"/>
    <w:semiHidden/>
    <w:rsid w:val="00C03357"/>
    <w:rPr>
      <w:rFonts w:asciiTheme="majorHAnsi" w:eastAsiaTheme="majorEastAsia" w:hAnsiTheme="majorHAnsi" w:cstheme="majorBidi"/>
      <w:i/>
      <w:iCs/>
      <w:color w:val="1F4D78" w:themeColor="accent1" w:themeShade="7F"/>
      <w:sz w:val="24"/>
      <w:szCs w:val="24"/>
      <w:lang w:eastAsia="bg-BG"/>
    </w:rPr>
  </w:style>
  <w:style w:type="character" w:customStyle="1" w:styleId="Heading7Char">
    <w:name w:val="Heading 7 Char"/>
    <w:basedOn w:val="DefaultParagraphFont"/>
    <w:link w:val="Heading7"/>
    <w:semiHidden/>
    <w:rsid w:val="00C03357"/>
    <w:rPr>
      <w:rFonts w:asciiTheme="majorHAnsi" w:eastAsiaTheme="majorEastAsia" w:hAnsiTheme="majorHAnsi" w:cstheme="majorBidi"/>
      <w:i/>
      <w:iCs/>
      <w:color w:val="404040" w:themeColor="text1" w:themeTint="BF"/>
      <w:sz w:val="24"/>
      <w:szCs w:val="24"/>
      <w:lang w:eastAsia="bg-BG"/>
    </w:rPr>
  </w:style>
  <w:style w:type="character" w:customStyle="1" w:styleId="Heading8Char">
    <w:name w:val="Heading 8 Char"/>
    <w:basedOn w:val="DefaultParagraphFont"/>
    <w:link w:val="Heading8"/>
    <w:semiHidden/>
    <w:rsid w:val="00C03357"/>
    <w:rPr>
      <w:rFonts w:asciiTheme="majorHAnsi" w:eastAsiaTheme="majorEastAsia" w:hAnsiTheme="majorHAnsi" w:cstheme="majorBidi"/>
      <w:color w:val="404040" w:themeColor="text1" w:themeTint="BF"/>
      <w:sz w:val="20"/>
      <w:szCs w:val="20"/>
      <w:lang w:eastAsia="bg-BG"/>
    </w:rPr>
  </w:style>
  <w:style w:type="character" w:customStyle="1" w:styleId="Heading9Char">
    <w:name w:val="Heading 9 Char"/>
    <w:basedOn w:val="DefaultParagraphFont"/>
    <w:link w:val="Heading9"/>
    <w:semiHidden/>
    <w:rsid w:val="00C03357"/>
    <w:rPr>
      <w:rFonts w:asciiTheme="majorHAnsi" w:eastAsiaTheme="majorEastAsia" w:hAnsiTheme="majorHAnsi" w:cstheme="majorBidi"/>
      <w:i/>
      <w:iCs/>
      <w:color w:val="404040" w:themeColor="text1" w:themeTint="BF"/>
      <w:sz w:val="20"/>
      <w:szCs w:val="20"/>
      <w:lang w:eastAsia="bg-BG"/>
    </w:rPr>
  </w:style>
  <w:style w:type="paragraph" w:styleId="ListParagraph">
    <w:name w:val="List Paragraph"/>
    <w:basedOn w:val="Normal"/>
    <w:link w:val="ListParagraphChar"/>
    <w:uiPriority w:val="34"/>
    <w:qFormat/>
    <w:rsid w:val="00C03357"/>
    <w:pPr>
      <w:ind w:left="720"/>
      <w:contextualSpacing/>
    </w:pPr>
  </w:style>
  <w:style w:type="paragraph" w:styleId="Header">
    <w:name w:val="header"/>
    <w:basedOn w:val="Normal"/>
    <w:link w:val="HeaderChar"/>
    <w:rsid w:val="00C03357"/>
    <w:pPr>
      <w:tabs>
        <w:tab w:val="center" w:pos="4536"/>
        <w:tab w:val="right" w:pos="9072"/>
      </w:tabs>
    </w:pPr>
  </w:style>
  <w:style w:type="character" w:customStyle="1" w:styleId="HeaderChar">
    <w:name w:val="Header Char"/>
    <w:basedOn w:val="DefaultParagraphFont"/>
    <w:link w:val="Header"/>
    <w:rsid w:val="00C03357"/>
    <w:rPr>
      <w:rFonts w:ascii="Times New Roman" w:eastAsia="Times New Roman" w:hAnsi="Times New Roman" w:cs="Times New Roman"/>
      <w:sz w:val="24"/>
      <w:szCs w:val="24"/>
      <w:lang w:eastAsia="bg-BG"/>
    </w:rPr>
  </w:style>
  <w:style w:type="paragraph" w:styleId="Footer">
    <w:name w:val="footer"/>
    <w:basedOn w:val="Normal"/>
    <w:link w:val="FooterChar"/>
    <w:uiPriority w:val="99"/>
    <w:rsid w:val="00C03357"/>
    <w:pPr>
      <w:tabs>
        <w:tab w:val="center" w:pos="4536"/>
        <w:tab w:val="right" w:pos="9072"/>
      </w:tabs>
    </w:pPr>
  </w:style>
  <w:style w:type="character" w:customStyle="1" w:styleId="FooterChar">
    <w:name w:val="Footer Char"/>
    <w:basedOn w:val="DefaultParagraphFont"/>
    <w:link w:val="Footer"/>
    <w:uiPriority w:val="99"/>
    <w:rsid w:val="00C03357"/>
    <w:rPr>
      <w:rFonts w:ascii="Times New Roman" w:eastAsia="Times New Roman" w:hAnsi="Times New Roman" w:cs="Times New Roman"/>
      <w:sz w:val="24"/>
      <w:szCs w:val="24"/>
      <w:lang w:eastAsia="bg-BG"/>
    </w:rPr>
  </w:style>
  <w:style w:type="character" w:customStyle="1" w:styleId="ListParagraphChar">
    <w:name w:val="List Paragraph Char"/>
    <w:link w:val="ListParagraph"/>
    <w:uiPriority w:val="34"/>
    <w:locked/>
    <w:rsid w:val="00C03357"/>
    <w:rPr>
      <w:rFonts w:ascii="Times New Roman" w:eastAsia="Times New Roman" w:hAnsi="Times New Roman" w:cs="Times New Roman"/>
      <w:sz w:val="24"/>
      <w:szCs w:val="24"/>
      <w:lang w:eastAsia="bg-BG"/>
    </w:rPr>
  </w:style>
  <w:style w:type="table" w:styleId="TableGrid">
    <w:name w:val="Table Grid"/>
    <w:basedOn w:val="TableNormal"/>
    <w:rsid w:val="00C0335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C03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03357"/>
    <w:rPr>
      <w:rFonts w:ascii="Courier New" w:eastAsia="Times New Roman" w:hAnsi="Courier New" w:cs="Courier New"/>
      <w:sz w:val="20"/>
      <w:szCs w:val="20"/>
      <w:lang w:eastAsia="bg-BG"/>
    </w:rPr>
  </w:style>
  <w:style w:type="paragraph" w:styleId="BalloonText">
    <w:name w:val="Balloon Text"/>
    <w:basedOn w:val="Normal"/>
    <w:link w:val="BalloonTextChar"/>
    <w:uiPriority w:val="99"/>
    <w:semiHidden/>
    <w:unhideWhenUsed/>
    <w:rsid w:val="00F072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2C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CB3B75"/>
    <w:rPr>
      <w:sz w:val="16"/>
      <w:szCs w:val="16"/>
    </w:rPr>
  </w:style>
  <w:style w:type="paragraph" w:styleId="CommentText">
    <w:name w:val="annotation text"/>
    <w:basedOn w:val="Normal"/>
    <w:link w:val="CommentTextChar"/>
    <w:uiPriority w:val="99"/>
    <w:unhideWhenUsed/>
    <w:rsid w:val="00CB3B75"/>
    <w:rPr>
      <w:sz w:val="20"/>
      <w:szCs w:val="20"/>
    </w:rPr>
  </w:style>
  <w:style w:type="character" w:customStyle="1" w:styleId="CommentTextChar">
    <w:name w:val="Comment Text Char"/>
    <w:basedOn w:val="DefaultParagraphFont"/>
    <w:link w:val="CommentText"/>
    <w:uiPriority w:val="99"/>
    <w:rsid w:val="00CB3B75"/>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CB3B75"/>
    <w:rPr>
      <w:b/>
      <w:bCs/>
    </w:rPr>
  </w:style>
  <w:style w:type="character" w:customStyle="1" w:styleId="CommentSubjectChar">
    <w:name w:val="Comment Subject Char"/>
    <w:basedOn w:val="CommentTextChar"/>
    <w:link w:val="CommentSubject"/>
    <w:uiPriority w:val="99"/>
    <w:semiHidden/>
    <w:rsid w:val="00CB3B75"/>
    <w:rPr>
      <w:rFonts w:ascii="Times New Roman" w:eastAsia="Times New Roman" w:hAnsi="Times New Roman" w:cs="Times New Roman"/>
      <w:b/>
      <w:bCs/>
      <w:sz w:val="20"/>
      <w:szCs w:val="20"/>
      <w:lang w:eastAsia="bg-BG"/>
    </w:rPr>
  </w:style>
  <w:style w:type="paragraph" w:styleId="Revision">
    <w:name w:val="Revision"/>
    <w:hidden/>
    <w:uiPriority w:val="99"/>
    <w:semiHidden/>
    <w:rsid w:val="00030016"/>
    <w:pPr>
      <w:spacing w:after="0"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5E3C7F"/>
    <w:rPr>
      <w:color w:val="0563C1" w:themeColor="hyperlink"/>
      <w:u w:val="single"/>
    </w:rPr>
  </w:style>
  <w:style w:type="table" w:styleId="GridTable4-Accent3">
    <w:name w:val="Grid Table 4 Accent 3"/>
    <w:basedOn w:val="TableNormal"/>
    <w:uiPriority w:val="49"/>
    <w:rsid w:val="006D51B3"/>
    <w:pPr>
      <w:spacing w:after="0" w:line="240" w:lineRule="auto"/>
    </w:pPr>
    <w:rPr>
      <w:lang w:val="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otnoteReference">
    <w:name w:val="footnote reference"/>
    <w:aliases w:val="Footnote symbol"/>
    <w:semiHidden/>
    <w:rsid w:val="003C35F7"/>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3C35F7"/>
    <w:rPr>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3C35F7"/>
    <w:rPr>
      <w:rFonts w:ascii="Times New Roman" w:eastAsia="Times New Roman" w:hAnsi="Times New Roman" w:cs="Times New Roman"/>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932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648DE-8D67-4C1B-AE1F-5A0CAB528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5817</Words>
  <Characters>33157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2024-03-11T08:10:00Z</dcterms:created>
  <dcterms:modified xsi:type="dcterms:W3CDTF">2024-03-11T08:10:00Z</dcterms:modified>
</cp:coreProperties>
</file>